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0482A6" w14:textId="07446CC2" w:rsidR="00577620" w:rsidRDefault="00577620" w:rsidP="00B24818">
      <w:pPr>
        <w:jc w:val="both"/>
        <w:pPrChange w:id="0" w:author="Microsoft Office-Benutzer" w:date="2021-01-08T06:46:00Z">
          <w:pPr/>
        </w:pPrChange>
      </w:pPr>
      <w:r>
        <w:rPr>
          <w:noProof/>
          <w:lang w:val="en-GB" w:eastAsia="en-GB"/>
        </w:rPr>
        <w:drawing>
          <wp:anchor distT="0" distB="0" distL="114300" distR="114300" simplePos="0" relativeHeight="251658240" behindDoc="0" locked="0" layoutInCell="1" allowOverlap="1" wp14:anchorId="01965D09" wp14:editId="007BCC3C">
            <wp:simplePos x="0" y="0"/>
            <wp:positionH relativeFrom="column">
              <wp:posOffset>10795</wp:posOffset>
            </wp:positionH>
            <wp:positionV relativeFrom="paragraph">
              <wp:posOffset>-332740</wp:posOffset>
            </wp:positionV>
            <wp:extent cx="2880360" cy="1151890"/>
            <wp:effectExtent l="0" t="0" r="0" b="0"/>
            <wp:wrapSquare wrapText="bothSides"/>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_stitek-uni_outline_cz.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80360" cy="1151890"/>
                    </a:xfrm>
                    <a:prstGeom prst="rect">
                      <a:avLst/>
                    </a:prstGeom>
                  </pic:spPr>
                </pic:pic>
              </a:graphicData>
            </a:graphic>
            <wp14:sizeRelH relativeFrom="page">
              <wp14:pctWidth>0</wp14:pctWidth>
            </wp14:sizeRelH>
            <wp14:sizeRelV relativeFrom="page">
              <wp14:pctHeight>0</wp14:pctHeight>
            </wp14:sizeRelV>
          </wp:anchor>
        </w:drawing>
      </w:r>
      <w:r w:rsidR="006851F5">
        <w:t xml:space="preserve"> </w:t>
      </w:r>
    </w:p>
    <w:p w14:paraId="672A6659" w14:textId="77777777" w:rsidR="00577620" w:rsidRDefault="00577620" w:rsidP="00B24818">
      <w:pPr>
        <w:jc w:val="both"/>
        <w:pPrChange w:id="1" w:author="Microsoft Office-Benutzer" w:date="2021-01-08T06:46:00Z">
          <w:pPr/>
        </w:pPrChange>
      </w:pPr>
    </w:p>
    <w:p w14:paraId="0A37501D" w14:textId="77777777" w:rsidR="00577620" w:rsidRPr="00577620" w:rsidRDefault="00577620" w:rsidP="00B24818">
      <w:pPr>
        <w:jc w:val="both"/>
        <w:pPrChange w:id="2" w:author="Microsoft Office-Benutzer" w:date="2021-01-08T06:46:00Z">
          <w:pPr/>
        </w:pPrChange>
      </w:pPr>
    </w:p>
    <w:p w14:paraId="109012F8" w14:textId="3346A431" w:rsidR="005A71FC" w:rsidRPr="00750D50" w:rsidRDefault="00750D50" w:rsidP="00B24818">
      <w:pPr>
        <w:pStyle w:val="berschrift1"/>
        <w:jc w:val="both"/>
        <w:rPr>
          <w:lang w:val="sk-SK"/>
        </w:rPr>
        <w:pPrChange w:id="3" w:author="Microsoft Office-Benutzer" w:date="2021-01-08T06:46:00Z">
          <w:pPr>
            <w:pStyle w:val="berschrift1"/>
            <w:jc w:val="center"/>
          </w:pPr>
        </w:pPrChange>
      </w:pPr>
      <w:commentRangeStart w:id="4"/>
      <w:r w:rsidRPr="00750D50">
        <w:rPr>
          <w:lang w:val="sk-SK"/>
        </w:rPr>
        <w:t>Systematické výkonné koučovanie a agilné koučovanie</w:t>
      </w:r>
      <w:commentRangeEnd w:id="4"/>
      <w:r w:rsidR="00B24818">
        <w:rPr>
          <w:rStyle w:val="Kommentarzeichen"/>
          <w:rFonts w:asciiTheme="minorHAnsi" w:eastAsiaTheme="minorHAnsi" w:hAnsiTheme="minorHAnsi" w:cstheme="minorBidi"/>
          <w:color w:val="auto"/>
        </w:rPr>
        <w:commentReference w:id="4"/>
      </w:r>
    </w:p>
    <w:p w14:paraId="22A54C8C" w14:textId="64BA2CA8" w:rsidR="00066C99" w:rsidRPr="006A7EAA" w:rsidRDefault="00C95AC5" w:rsidP="00B24818">
      <w:pPr>
        <w:pStyle w:val="berschrift2"/>
      </w:pPr>
      <w:r>
        <w:t>Kubus, Miroslav</w:t>
      </w:r>
    </w:p>
    <w:p w14:paraId="5DAB6C7B" w14:textId="77777777" w:rsidR="00577620" w:rsidRDefault="00577620" w:rsidP="00B24818">
      <w:pPr>
        <w:jc w:val="both"/>
        <w:pPrChange w:id="5" w:author="Microsoft Office-Benutzer" w:date="2021-01-08T06:46:00Z">
          <w:pPr/>
        </w:pPrChange>
      </w:pPr>
    </w:p>
    <w:p w14:paraId="7142530F" w14:textId="2448DA91" w:rsidR="00577620" w:rsidRDefault="00577620" w:rsidP="00B24818">
      <w:pPr>
        <w:jc w:val="both"/>
        <w:pPrChange w:id="6" w:author="Microsoft Office-Benutzer" w:date="2021-01-08T06:46:00Z">
          <w:pPr/>
        </w:pPrChange>
      </w:pPr>
      <w:r>
        <w:t xml:space="preserve">Klíčová slova: </w:t>
      </w:r>
      <w:r w:rsidR="00AB65C8" w:rsidRPr="00AB65C8">
        <w:rPr>
          <w:lang w:val="sk-SK"/>
        </w:rPr>
        <w:t xml:space="preserve">systematické výkonné koučovanie, </w:t>
      </w:r>
      <w:r w:rsidR="00482D54" w:rsidRPr="00AB65C8">
        <w:rPr>
          <w:lang w:val="sk-SK"/>
        </w:rPr>
        <w:t>agilné koučovanie</w:t>
      </w:r>
      <w:r w:rsidR="00AB65C8">
        <w:rPr>
          <w:lang w:val="sk-SK"/>
        </w:rPr>
        <w:t>, rozvoj kompetencií, koučovanie riadiacich pracovníkov, vodcovstvo</w:t>
      </w:r>
    </w:p>
    <w:p w14:paraId="7B966AD1" w14:textId="77777777" w:rsidR="00577620" w:rsidRDefault="00E425C2" w:rsidP="00B24818">
      <w:pPr>
        <w:jc w:val="both"/>
        <w:pPrChange w:id="7" w:author="Microsoft Office-Benutzer" w:date="2021-01-08T06:46:00Z">
          <w:pPr/>
        </w:pPrChange>
      </w:pPr>
      <w:r>
        <w:rPr>
          <w:noProof/>
          <w:lang w:val="en-GB" w:eastAsia="en-GB"/>
        </w:rPr>
        <mc:AlternateContent>
          <mc:Choice Requires="wps">
            <w:drawing>
              <wp:anchor distT="0" distB="0" distL="114300" distR="114300" simplePos="0" relativeHeight="251659264" behindDoc="0" locked="0" layoutInCell="1" allowOverlap="1" wp14:anchorId="617E0A1D" wp14:editId="07777777">
                <wp:simplePos x="0" y="0"/>
                <wp:positionH relativeFrom="column">
                  <wp:posOffset>14605</wp:posOffset>
                </wp:positionH>
                <wp:positionV relativeFrom="paragraph">
                  <wp:posOffset>108181</wp:posOffset>
                </wp:positionV>
                <wp:extent cx="5700156" cy="0"/>
                <wp:effectExtent l="0" t="0" r="15240" b="19050"/>
                <wp:wrapNone/>
                <wp:docPr id="11" name="Přímá spojnice 11"/>
                <wp:cNvGraphicFramePr/>
                <a:graphic xmlns:a="http://schemas.openxmlformats.org/drawingml/2006/main">
                  <a:graphicData uri="http://schemas.microsoft.com/office/word/2010/wordprocessingShape">
                    <wps:wsp>
                      <wps:cNvCnPr/>
                      <wps:spPr>
                        <a:xfrm>
                          <a:off x="0" y="0"/>
                          <a:ext cx="570015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A1233B" id="Přímá spojnice 1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8.5pt" to="450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" strokecolor="black [3200]" strokeweight=".5pt">
                <v:stroke joinstyle="miter"/>
              </v:line>
            </w:pict>
          </mc:Fallback>
        </mc:AlternateContent>
      </w:r>
    </w:p>
    <w:p w14:paraId="4B47B7B0" w14:textId="74B5DE10" w:rsidR="00BF096C" w:rsidRDefault="00BF096C" w:rsidP="00B24818">
      <w:pPr>
        <w:pStyle w:val="berschrift3"/>
        <w:numPr>
          <w:ilvl w:val="0"/>
          <w:numId w:val="0"/>
        </w:numPr>
        <w:spacing w:line="312" w:lineRule="auto"/>
        <w:ind w:left="360" w:hanging="360"/>
        <w:jc w:val="both"/>
        <w:pPrChange w:id="8" w:author="Microsoft Office-Benutzer" w:date="2021-01-08T06:46:00Z">
          <w:pPr>
            <w:pStyle w:val="berschrift3"/>
            <w:numPr>
              <w:numId w:val="0"/>
            </w:numPr>
            <w:spacing w:line="312" w:lineRule="auto"/>
          </w:pPr>
        </w:pPrChange>
      </w:pPr>
      <w:r>
        <w:t>Abstrakt</w:t>
      </w:r>
    </w:p>
    <w:p w14:paraId="18771E8D" w14:textId="2C15C31A" w:rsidR="00F50EBC" w:rsidRDefault="00522819" w:rsidP="00B24818">
      <w:pPr>
        <w:pStyle w:val="berschrift3"/>
        <w:numPr>
          <w:ilvl w:val="0"/>
          <w:numId w:val="0"/>
        </w:numPr>
        <w:spacing w:line="312" w:lineRule="auto"/>
        <w:jc w:val="both"/>
        <w:rPr>
          <w:b w:val="0"/>
          <w:bCs w:val="0"/>
          <w:lang w:val="sk-SK"/>
        </w:rPr>
        <w:pPrChange w:id="9" w:author="Microsoft Office-Benutzer" w:date="2021-01-08T06:46:00Z">
          <w:pPr>
            <w:pStyle w:val="berschrift3"/>
            <w:numPr>
              <w:numId w:val="0"/>
            </w:numPr>
            <w:spacing w:line="312" w:lineRule="auto"/>
            <w:ind w:left="0" w:firstLine="0"/>
          </w:pPr>
        </w:pPrChange>
      </w:pPr>
      <w:r w:rsidRPr="00522819">
        <w:rPr>
          <w:b w:val="0"/>
          <w:bCs w:val="0"/>
          <w:lang w:val="sk-SK"/>
        </w:rPr>
        <w:t>V posledných rokoch</w:t>
      </w:r>
      <w:r>
        <w:rPr>
          <w:b w:val="0"/>
          <w:bCs w:val="0"/>
          <w:lang w:val="sk-SK"/>
        </w:rPr>
        <w:t xml:space="preserve"> rastie význam koučovania pracovníkov profesionálnymi </w:t>
      </w:r>
      <w:r w:rsidR="00884A4D">
        <w:rPr>
          <w:b w:val="0"/>
          <w:bCs w:val="0"/>
          <w:lang w:val="sk-SK"/>
        </w:rPr>
        <w:t xml:space="preserve">koučmi. </w:t>
      </w:r>
      <w:r w:rsidR="00861F9D">
        <w:rPr>
          <w:b w:val="0"/>
          <w:bCs w:val="0"/>
          <w:lang w:val="sk-SK"/>
        </w:rPr>
        <w:t xml:space="preserve">Výkonné koučovania a agilné koučovanie predstavuje dva rozdielne spôsoby koučovania </w:t>
      </w:r>
      <w:proofErr w:type="spellStart"/>
      <w:ins w:id="10" w:author="Microsoft Office-Benutzer" w:date="2021-01-08T06:48:00Z">
        <w:r w:rsidR="00B24818">
          <w:rPr>
            <w:b w:val="0"/>
            <w:bCs w:val="0"/>
            <w:lang w:val="sk-SK"/>
          </w:rPr>
          <w:t>vedoucích</w:t>
        </w:r>
        <w:proofErr w:type="spellEnd"/>
        <w:r w:rsidR="00B24818">
          <w:rPr>
            <w:b w:val="0"/>
            <w:bCs w:val="0"/>
            <w:lang w:val="sk-SK"/>
          </w:rPr>
          <w:t xml:space="preserve"> </w:t>
        </w:r>
      </w:ins>
      <w:r w:rsidR="00861F9D">
        <w:rPr>
          <w:b w:val="0"/>
          <w:bCs w:val="0"/>
          <w:lang w:val="sk-SK"/>
        </w:rPr>
        <w:t xml:space="preserve">zamestnancov. Táto práca sa zaoberá rozdielom v týchto prístupoch a aj ich prínosmi pre </w:t>
      </w:r>
      <w:proofErr w:type="spellStart"/>
      <w:ins w:id="11" w:author="Microsoft Office-Benutzer" w:date="2021-01-08T06:48:00Z">
        <w:r w:rsidR="00B24818">
          <w:rPr>
            <w:b w:val="0"/>
            <w:bCs w:val="0"/>
            <w:lang w:val="sk-SK"/>
          </w:rPr>
          <w:t>vedoucích</w:t>
        </w:r>
        <w:proofErr w:type="spellEnd"/>
        <w:r w:rsidR="00B24818">
          <w:rPr>
            <w:b w:val="0"/>
            <w:bCs w:val="0"/>
            <w:lang w:val="sk-SK"/>
          </w:rPr>
          <w:t xml:space="preserve"> </w:t>
        </w:r>
      </w:ins>
      <w:r w:rsidR="00861F9D">
        <w:rPr>
          <w:b w:val="0"/>
          <w:bCs w:val="0"/>
          <w:lang w:val="sk-SK"/>
        </w:rPr>
        <w:t>zamestnancov</w:t>
      </w:r>
      <w:ins w:id="12" w:author="Microsoft Office-Benutzer" w:date="2021-01-08T06:48:00Z">
        <w:r w:rsidR="00B24818">
          <w:rPr>
            <w:b w:val="0"/>
            <w:bCs w:val="0"/>
            <w:lang w:val="sk-SK"/>
          </w:rPr>
          <w:t>.</w:t>
        </w:r>
      </w:ins>
      <w:r w:rsidR="00861F9D">
        <w:rPr>
          <w:b w:val="0"/>
          <w:bCs w:val="0"/>
          <w:lang w:val="sk-SK"/>
        </w:rPr>
        <w:t xml:space="preserve"> </w:t>
      </w:r>
      <w:del w:id="13" w:author="Microsoft Office-Benutzer" w:date="2021-01-08T06:48:00Z">
        <w:r w:rsidR="00861F9D" w:rsidDel="00B24818">
          <w:rPr>
            <w:b w:val="0"/>
            <w:bCs w:val="0"/>
            <w:lang w:val="sk-SK"/>
          </w:rPr>
          <w:delText xml:space="preserve">ako osoby ale aj pre organizáciu ako celok. </w:delText>
        </w:r>
      </w:del>
      <w:r w:rsidR="00F50EBC">
        <w:rPr>
          <w:b w:val="0"/>
          <w:bCs w:val="0"/>
          <w:lang w:val="sk-SK"/>
        </w:rPr>
        <w:t>Práca je vypracovaná metódou systematickej literárnej rešerše so syntézou výsledkov akt</w:t>
      </w:r>
      <w:r w:rsidR="004E15C3">
        <w:rPr>
          <w:b w:val="0"/>
          <w:bCs w:val="0"/>
          <w:lang w:val="sk-SK"/>
        </w:rPr>
        <w:t>uá</w:t>
      </w:r>
      <w:r w:rsidR="00F50EBC">
        <w:rPr>
          <w:b w:val="0"/>
          <w:bCs w:val="0"/>
          <w:lang w:val="sk-SK"/>
        </w:rPr>
        <w:t>lnej literatúry v skúmanej oblasti</w:t>
      </w:r>
      <w:commentRangeStart w:id="14"/>
      <w:r w:rsidR="00F50EBC">
        <w:rPr>
          <w:b w:val="0"/>
          <w:bCs w:val="0"/>
          <w:lang w:val="sk-SK"/>
        </w:rPr>
        <w:t>.</w:t>
      </w:r>
      <w:commentRangeEnd w:id="14"/>
      <w:r w:rsidR="00B24818">
        <w:rPr>
          <w:rStyle w:val="Kommentarzeichen"/>
          <w:rFonts w:asciiTheme="minorHAnsi" w:eastAsiaTheme="minorHAnsi" w:hAnsiTheme="minorHAnsi" w:cstheme="minorBidi"/>
          <w:b w:val="0"/>
          <w:bCs w:val="0"/>
          <w:color w:val="auto"/>
        </w:rPr>
        <w:commentReference w:id="14"/>
      </w:r>
    </w:p>
    <w:p w14:paraId="446403E7" w14:textId="77777777" w:rsidR="00F50EBC" w:rsidRPr="00F50EBC" w:rsidRDefault="00F50EBC" w:rsidP="00B24818">
      <w:pPr>
        <w:jc w:val="both"/>
        <w:rPr>
          <w:lang w:val="sk-SK"/>
        </w:rPr>
        <w:pPrChange w:id="15" w:author="Microsoft Office-Benutzer" w:date="2021-01-08T06:46:00Z">
          <w:pPr/>
        </w:pPrChange>
      </w:pPr>
    </w:p>
    <w:p w14:paraId="3F9E4B20" w14:textId="195EA605" w:rsidR="31877EC2" w:rsidRDefault="00577620" w:rsidP="00B24818">
      <w:pPr>
        <w:pStyle w:val="berschrift3"/>
        <w:numPr>
          <w:ilvl w:val="0"/>
          <w:numId w:val="0"/>
        </w:numPr>
        <w:spacing w:line="312" w:lineRule="auto"/>
        <w:ind w:left="360" w:hanging="360"/>
        <w:jc w:val="both"/>
        <w:pPrChange w:id="16" w:author="Microsoft Office-Benutzer" w:date="2021-01-08T06:46:00Z">
          <w:pPr>
            <w:pStyle w:val="berschrift3"/>
            <w:numPr>
              <w:numId w:val="0"/>
            </w:numPr>
            <w:spacing w:line="312" w:lineRule="auto"/>
          </w:pPr>
        </w:pPrChange>
      </w:pPr>
      <w:r>
        <w:t>Úvod</w:t>
      </w:r>
    </w:p>
    <w:p w14:paraId="6256449D" w14:textId="7E3296DA" w:rsidR="00163833" w:rsidRDefault="004E1A05" w:rsidP="00B24818">
      <w:pPr>
        <w:spacing w:line="312" w:lineRule="auto"/>
        <w:jc w:val="both"/>
        <w:rPr>
          <w:lang w:val="sk-SK"/>
        </w:rPr>
        <w:pPrChange w:id="17" w:author="Microsoft Office-Benutzer" w:date="2021-01-08T06:46:00Z">
          <w:pPr>
            <w:spacing w:line="312" w:lineRule="auto"/>
          </w:pPr>
        </w:pPrChange>
      </w:pPr>
      <w:r w:rsidRPr="004E1A05">
        <w:rPr>
          <w:lang w:val="sk-SK"/>
        </w:rPr>
        <w:t>V dnešnom dynamickom prost</w:t>
      </w:r>
      <w:r>
        <w:rPr>
          <w:lang w:val="sk-SK"/>
        </w:rPr>
        <w:t>r</w:t>
      </w:r>
      <w:r w:rsidRPr="004E1A05">
        <w:rPr>
          <w:lang w:val="sk-SK"/>
        </w:rPr>
        <w:t xml:space="preserve">edí </w:t>
      </w:r>
      <w:r>
        <w:rPr>
          <w:lang w:val="sk-SK"/>
        </w:rPr>
        <w:t>je dôležité vzdelávania a osobnostný rozvoj zamestnancov. Ešte dôležitejší je rozvoj riadiacich pracovníkov, ktorí môžu ovplyvniť ostatných zamestnancov a tým aj celkové prostredie v spoločnosti spolu s</w:t>
      </w:r>
      <w:r w:rsidR="00F47BDC">
        <w:rPr>
          <w:lang w:val="sk-SK"/>
        </w:rPr>
        <w:t xml:space="preserve"> výkonnosťou a efektívnosťou spoločnosti. Pre rozvoj schopností sa stále viac využívajú služby koučov. </w:t>
      </w:r>
      <w:r w:rsidR="00163833">
        <w:rPr>
          <w:lang w:val="sk-SK"/>
        </w:rPr>
        <w:t xml:space="preserve">Vznik výkonného koučingu je považovaný za reakciu na rýchlo sa meniacu globálnu ekonomiku, kde sa neustály rozvoj zamestnancov stal kritickou súčasťou úsilia organizácie prispôsobiť sa nestálosti a zložitosti zmien </w:t>
      </w:r>
      <w:sdt>
        <w:sdtPr>
          <w:rPr>
            <w:lang w:val="sk-SK"/>
          </w:rPr>
          <w:id w:val="1803964177"/>
          <w:citation/>
        </w:sdtPr>
        <w:sdtEndPr/>
        <w:sdtContent>
          <w:r w:rsidR="00163833">
            <w:rPr>
              <w:lang w:val="sk-SK"/>
            </w:rPr>
            <w:fldChar w:fldCharType="begin"/>
          </w:r>
          <w:r w:rsidR="00163833">
            <w:rPr>
              <w:lang w:val="sk-SK"/>
            </w:rPr>
            <w:instrText xml:space="preserve"> CITATION Noe10 \l 1051 </w:instrText>
          </w:r>
          <w:r w:rsidR="00163833">
            <w:rPr>
              <w:lang w:val="sk-SK"/>
            </w:rPr>
            <w:fldChar w:fldCharType="separate"/>
          </w:r>
          <w:r w:rsidR="00750D50" w:rsidRPr="00750D50">
            <w:rPr>
              <w:noProof/>
              <w:lang w:val="sk-SK"/>
            </w:rPr>
            <w:t>(Noe, Hollenbeck, Gerhart, &amp; Wright, 2010)</w:t>
          </w:r>
          <w:r w:rsidR="00163833">
            <w:rPr>
              <w:lang w:val="sk-SK"/>
            </w:rPr>
            <w:fldChar w:fldCharType="end"/>
          </w:r>
        </w:sdtContent>
      </w:sdt>
      <w:r w:rsidR="00163833">
        <w:rPr>
          <w:lang w:val="sk-SK"/>
        </w:rPr>
        <w:t>.</w:t>
      </w:r>
    </w:p>
    <w:p w14:paraId="0829AAF3" w14:textId="068736D5" w:rsidR="003E07FB" w:rsidRDefault="00163833" w:rsidP="00B24818">
      <w:pPr>
        <w:spacing w:line="312" w:lineRule="auto"/>
        <w:jc w:val="both"/>
        <w:rPr>
          <w:lang w:val="sk-SK"/>
        </w:rPr>
        <w:pPrChange w:id="18" w:author="Microsoft Office-Benutzer" w:date="2021-01-08T06:46:00Z">
          <w:pPr>
            <w:spacing w:line="312" w:lineRule="auto"/>
          </w:pPr>
        </w:pPrChange>
      </w:pPr>
      <w:r>
        <w:rPr>
          <w:lang w:val="sk-SK"/>
        </w:rPr>
        <w:t>Táto práca si za cieľ kladie poskytnúť prehľad v oblasti výkonného a agilného koučingu</w:t>
      </w:r>
      <w:r w:rsidR="005049E2">
        <w:rPr>
          <w:lang w:val="sk-SK"/>
        </w:rPr>
        <w:t xml:space="preserve"> a rozdieloch medzi týmito dvomi spôsobmi koučovania </w:t>
      </w:r>
      <w:commentRangeStart w:id="19"/>
      <w:r w:rsidR="005049E2">
        <w:rPr>
          <w:lang w:val="sk-SK"/>
        </w:rPr>
        <w:t>jednotlivcov ale aj tímov</w:t>
      </w:r>
      <w:commentRangeEnd w:id="19"/>
      <w:r w:rsidR="00B24818">
        <w:rPr>
          <w:rStyle w:val="Kommentarzeichen"/>
        </w:rPr>
        <w:commentReference w:id="19"/>
      </w:r>
      <w:commentRangeStart w:id="20"/>
      <w:r w:rsidR="005049E2">
        <w:rPr>
          <w:lang w:val="sk-SK"/>
        </w:rPr>
        <w:t>.</w:t>
      </w:r>
      <w:commentRangeEnd w:id="20"/>
      <w:r w:rsidR="00B24818">
        <w:rPr>
          <w:rStyle w:val="Kommentarzeichen"/>
        </w:rPr>
        <w:commentReference w:id="20"/>
      </w:r>
    </w:p>
    <w:p w14:paraId="0C4F355E" w14:textId="77777777" w:rsidR="003E07FB" w:rsidRDefault="003E07FB" w:rsidP="00B24818">
      <w:pPr>
        <w:jc w:val="both"/>
        <w:rPr>
          <w:lang w:val="sk-SK"/>
        </w:rPr>
        <w:pPrChange w:id="21" w:author="Microsoft Office-Benutzer" w:date="2021-01-08T06:46:00Z">
          <w:pPr/>
        </w:pPrChange>
      </w:pPr>
      <w:r>
        <w:rPr>
          <w:lang w:val="sk-SK"/>
        </w:rPr>
        <w:br w:type="page"/>
      </w:r>
    </w:p>
    <w:p w14:paraId="7C37DF87" w14:textId="77777777" w:rsidR="00B16987" w:rsidRDefault="00B16987" w:rsidP="00B24818">
      <w:pPr>
        <w:jc w:val="both"/>
        <w:rPr>
          <w:rFonts w:asciiTheme="majorHAnsi" w:eastAsiaTheme="majorEastAsia" w:hAnsiTheme="majorHAnsi" w:cstheme="majorBidi"/>
          <w:b/>
          <w:bCs/>
          <w:color w:val="000000" w:themeColor="text1"/>
          <w:lang w:val="sk-SK"/>
        </w:rPr>
        <w:pPrChange w:id="22" w:author="Microsoft Office-Benutzer" w:date="2021-01-08T06:46:00Z">
          <w:pPr/>
        </w:pPrChange>
      </w:pPr>
    </w:p>
    <w:p w14:paraId="23DDEC9B" w14:textId="1D8018CF" w:rsidR="2B6E0C5C" w:rsidRDefault="00577620" w:rsidP="00B24818">
      <w:pPr>
        <w:pStyle w:val="berschrift3"/>
        <w:spacing w:line="312" w:lineRule="auto"/>
        <w:jc w:val="both"/>
        <w:rPr>
          <w:lang w:val="sk-SK"/>
        </w:rPr>
        <w:pPrChange w:id="23" w:author="Microsoft Office-Benutzer" w:date="2021-01-08T06:46:00Z">
          <w:pPr>
            <w:pStyle w:val="berschrift3"/>
            <w:spacing w:line="312" w:lineRule="auto"/>
          </w:pPr>
        </w:pPrChange>
      </w:pPr>
      <w:r w:rsidRPr="007E517C">
        <w:rPr>
          <w:lang w:val="sk-SK"/>
        </w:rPr>
        <w:t>Teoretick</w:t>
      </w:r>
      <w:r w:rsidR="00152866" w:rsidRPr="007E517C">
        <w:rPr>
          <w:lang w:val="sk-SK"/>
        </w:rPr>
        <w:t>é</w:t>
      </w:r>
      <w:r w:rsidRPr="007E517C">
        <w:rPr>
          <w:lang w:val="sk-SK"/>
        </w:rPr>
        <w:t xml:space="preserve"> východisk</w:t>
      </w:r>
      <w:r w:rsidR="00152866" w:rsidRPr="007E517C">
        <w:rPr>
          <w:lang w:val="sk-SK"/>
        </w:rPr>
        <w:t>á</w:t>
      </w:r>
    </w:p>
    <w:p w14:paraId="56448474" w14:textId="5AE7FD3C" w:rsidR="00307DD8" w:rsidRPr="007307FA" w:rsidRDefault="00307DD8" w:rsidP="00B24818">
      <w:pPr>
        <w:spacing w:line="312" w:lineRule="auto"/>
        <w:jc w:val="both"/>
        <w:rPr>
          <w:rFonts w:ascii="Times New Roman" w:eastAsia="Times New Roman" w:hAnsi="Times New Roman" w:cs="Times New Roman"/>
          <w:szCs w:val="24"/>
          <w:lang w:val="sk-SK" w:eastAsia="sk-SK"/>
        </w:rPr>
        <w:pPrChange w:id="24" w:author="Microsoft Office-Benutzer" w:date="2021-01-08T06:46:00Z">
          <w:pPr>
            <w:spacing w:line="312" w:lineRule="auto"/>
          </w:pPr>
        </w:pPrChange>
      </w:pPr>
      <w:r>
        <w:rPr>
          <w:lang w:val="sk-SK"/>
        </w:rPr>
        <w:t>Definície pojmu výkonnos</w:t>
      </w:r>
      <w:r w:rsidR="00F80F6C">
        <w:rPr>
          <w:lang w:val="sk-SK"/>
        </w:rPr>
        <w:t>t</w:t>
      </w:r>
      <w:r>
        <w:rPr>
          <w:lang w:val="sk-SK"/>
        </w:rPr>
        <w:t xml:space="preserve">ný koučingu sa líšia ale typickou definíciou je krátkodobý až stredne dlhý vzťah medzi riadiacim pracovníkom a konzultantom alebo koučom s cieľom zlepšiť pracovnú efektivitu riadiacich pracovníkov </w:t>
      </w:r>
      <w:sdt>
        <w:sdtPr>
          <w:rPr>
            <w:lang w:val="sk-SK"/>
          </w:rPr>
          <w:id w:val="1600906560"/>
          <w:citation/>
        </w:sdtPr>
        <w:sdtEndPr/>
        <w:sdtContent>
          <w:r>
            <w:rPr>
              <w:lang w:val="sk-SK"/>
            </w:rPr>
            <w:fldChar w:fldCharType="begin"/>
          </w:r>
          <w:r>
            <w:rPr>
              <w:lang w:val="sk-SK"/>
            </w:rPr>
            <w:instrText xml:space="preserve"> CITATION Fel01 \l 1051 </w:instrText>
          </w:r>
          <w:r>
            <w:rPr>
              <w:lang w:val="sk-SK"/>
            </w:rPr>
            <w:fldChar w:fldCharType="separate"/>
          </w:r>
          <w:r w:rsidR="00750D50" w:rsidRPr="00750D50">
            <w:rPr>
              <w:noProof/>
              <w:lang w:val="sk-SK"/>
            </w:rPr>
            <w:t>(Feldman D. C., 2001)</w:t>
          </w:r>
          <w:r>
            <w:rPr>
              <w:lang w:val="sk-SK"/>
            </w:rPr>
            <w:fldChar w:fldCharType="end"/>
          </w:r>
        </w:sdtContent>
      </w:sdt>
      <w:r>
        <w:rPr>
          <w:lang w:val="sk-SK"/>
        </w:rPr>
        <w:t>.</w:t>
      </w:r>
      <w:r w:rsidR="00D73CE7">
        <w:rPr>
          <w:lang w:val="sk-SK"/>
        </w:rPr>
        <w:t xml:space="preserve"> Výkonné koučovanie je trvalý, primárne, aj keď nie výlučne, </w:t>
      </w:r>
      <w:proofErr w:type="spellStart"/>
      <w:r w:rsidR="00D73CE7">
        <w:rPr>
          <w:lang w:val="sk-SK"/>
        </w:rPr>
        <w:t>dyadický</w:t>
      </w:r>
      <w:proofErr w:type="spellEnd"/>
      <w:r w:rsidR="00D73CE7">
        <w:rPr>
          <w:lang w:val="sk-SK"/>
        </w:rPr>
        <w:t xml:space="preserve"> vzťah, ktorý zvyčajne trvá niekoľko mesiac až rok a je formálne </w:t>
      </w:r>
      <w:r w:rsidR="007307FA">
        <w:rPr>
          <w:lang w:val="sk-SK"/>
        </w:rPr>
        <w:t>uzatvorený</w:t>
      </w:r>
      <w:r w:rsidR="00D73CE7">
        <w:rPr>
          <w:lang w:val="sk-SK"/>
        </w:rPr>
        <w:t xml:space="preserve"> </w:t>
      </w:r>
      <w:sdt>
        <w:sdtPr>
          <w:rPr>
            <w:lang w:val="sk-SK"/>
          </w:rPr>
          <w:id w:val="820008704"/>
          <w:citation/>
        </w:sdtPr>
        <w:sdtEndPr/>
        <w:sdtContent>
          <w:r w:rsidR="00D73CE7">
            <w:rPr>
              <w:lang w:val="sk-SK"/>
            </w:rPr>
            <w:fldChar w:fldCharType="begin"/>
          </w:r>
          <w:r w:rsidR="00D73CE7">
            <w:rPr>
              <w:lang w:val="sk-SK"/>
            </w:rPr>
            <w:instrText xml:space="preserve"> CITATION Fel05 \l 1051 </w:instrText>
          </w:r>
          <w:r w:rsidR="00D73CE7">
            <w:rPr>
              <w:lang w:val="sk-SK"/>
            </w:rPr>
            <w:fldChar w:fldCharType="separate"/>
          </w:r>
          <w:r w:rsidR="00750D50" w:rsidRPr="00750D50">
            <w:rPr>
              <w:noProof/>
              <w:lang w:val="sk-SK"/>
            </w:rPr>
            <w:t>(Feldman &amp; Lankau, 2005)</w:t>
          </w:r>
          <w:r w:rsidR="00D73CE7">
            <w:rPr>
              <w:lang w:val="sk-SK"/>
            </w:rPr>
            <w:fldChar w:fldCharType="end"/>
          </w:r>
        </w:sdtContent>
      </w:sdt>
      <w:r w:rsidR="00D73CE7">
        <w:rPr>
          <w:lang w:val="sk-SK"/>
        </w:rPr>
        <w:t>.</w:t>
      </w:r>
      <w:r w:rsidR="009B670F">
        <w:rPr>
          <w:lang w:val="sk-SK"/>
        </w:rPr>
        <w:t xml:space="preserve"> </w:t>
      </w:r>
      <w:r w:rsidR="0050414E">
        <w:rPr>
          <w:lang w:val="sk-SK"/>
        </w:rPr>
        <w:t xml:space="preserve">Výkonný koučing vyžaduje </w:t>
      </w:r>
      <w:r w:rsidR="00101386">
        <w:rPr>
          <w:lang w:val="sk-SK"/>
        </w:rPr>
        <w:t>vysoko dôverné partnerstvo medzi koučom a riadiacim pracovníkom</w:t>
      </w:r>
      <w:r w:rsidR="00A35B6E">
        <w:rPr>
          <w:lang w:val="sk-SK"/>
        </w:rPr>
        <w:t xml:space="preserve"> </w:t>
      </w:r>
      <w:sdt>
        <w:sdtPr>
          <w:rPr>
            <w:lang w:val="sk-SK"/>
          </w:rPr>
          <w:id w:val="888770796"/>
          <w:citation/>
        </w:sdtPr>
        <w:sdtEndPr/>
        <w:sdtContent>
          <w:r w:rsidR="00A35B6E">
            <w:rPr>
              <w:lang w:val="sk-SK"/>
            </w:rPr>
            <w:fldChar w:fldCharType="begin"/>
          </w:r>
          <w:r w:rsidR="00A35B6E">
            <w:rPr>
              <w:lang w:val="sk-SK"/>
            </w:rPr>
            <w:instrText xml:space="preserve"> CITATION Boz14 \l 1051 </w:instrText>
          </w:r>
          <w:r w:rsidR="00A35B6E">
            <w:rPr>
              <w:lang w:val="sk-SK"/>
            </w:rPr>
            <w:fldChar w:fldCharType="separate"/>
          </w:r>
          <w:r w:rsidR="00750D50" w:rsidRPr="00750D50">
            <w:rPr>
              <w:noProof/>
              <w:lang w:val="sk-SK"/>
            </w:rPr>
            <w:t>(Bozer, Sarros, &amp; Santora, 2014)</w:t>
          </w:r>
          <w:r w:rsidR="00A35B6E">
            <w:rPr>
              <w:lang w:val="sk-SK"/>
            </w:rPr>
            <w:fldChar w:fldCharType="end"/>
          </w:r>
        </w:sdtContent>
      </w:sdt>
      <w:r w:rsidR="00101386">
        <w:rPr>
          <w:lang w:val="sk-SK"/>
        </w:rPr>
        <w:t xml:space="preserve">. </w:t>
      </w:r>
      <w:r w:rsidR="00244D8C">
        <w:rPr>
          <w:lang w:val="sk-SK"/>
        </w:rPr>
        <w:t>Dôležitou otázkou pri vymedzení pojmu koučing od iných typov pomoci</w:t>
      </w:r>
      <w:r w:rsidR="008E765A">
        <w:rPr>
          <w:lang w:val="sk-SK"/>
        </w:rPr>
        <w:t xml:space="preserve"> alebo rozvoja je otázka: „</w:t>
      </w:r>
      <w:r w:rsidR="008E765A" w:rsidRPr="008E765A">
        <w:rPr>
          <w:i/>
          <w:iCs/>
          <w:lang w:val="sk-SK"/>
        </w:rPr>
        <w:t>Kto je najlepšie kvalifikovaný stať sa výkonnostným koučom?“</w:t>
      </w:r>
      <w:sdt>
        <w:sdtPr>
          <w:rPr>
            <w:lang w:val="sk-SK"/>
          </w:rPr>
          <w:id w:val="1778367734"/>
          <w:citation/>
        </w:sdtPr>
        <w:sdtEndPr/>
        <w:sdtContent>
          <w:r w:rsidR="00F80F6C">
            <w:rPr>
              <w:lang w:val="sk-SK"/>
            </w:rPr>
            <w:fldChar w:fldCharType="begin"/>
          </w:r>
          <w:r w:rsidR="00F80F6C">
            <w:rPr>
              <w:lang w:val="sk-SK"/>
            </w:rPr>
            <w:instrText xml:space="preserve"> CITATION Fel05 \l 1051 </w:instrText>
          </w:r>
          <w:r w:rsidR="00F80F6C">
            <w:rPr>
              <w:lang w:val="sk-SK"/>
            </w:rPr>
            <w:fldChar w:fldCharType="separate"/>
          </w:r>
          <w:r w:rsidR="00750D50">
            <w:rPr>
              <w:noProof/>
              <w:lang w:val="sk-SK"/>
            </w:rPr>
            <w:t xml:space="preserve"> </w:t>
          </w:r>
          <w:r w:rsidR="00750D50" w:rsidRPr="00750D50">
            <w:rPr>
              <w:noProof/>
              <w:lang w:val="sk-SK"/>
            </w:rPr>
            <w:t>(Feldman &amp; Lankau, 2005)</w:t>
          </w:r>
          <w:r w:rsidR="00F80F6C">
            <w:rPr>
              <w:lang w:val="sk-SK"/>
            </w:rPr>
            <w:fldChar w:fldCharType="end"/>
          </w:r>
        </w:sdtContent>
      </w:sdt>
      <w:r w:rsidR="008E765A">
        <w:rPr>
          <w:lang w:val="sk-SK"/>
        </w:rPr>
        <w:t>.</w:t>
      </w:r>
    </w:p>
    <w:p w14:paraId="08F436CF" w14:textId="20CEF767" w:rsidR="00185F63" w:rsidRPr="00F47BDC" w:rsidRDefault="00F47BDC" w:rsidP="00B24818">
      <w:pPr>
        <w:spacing w:before="202" w:line="312" w:lineRule="auto"/>
        <w:jc w:val="both"/>
        <w:pPrChange w:id="25" w:author="Microsoft Office-Benutzer" w:date="2021-01-08T06:46:00Z">
          <w:pPr>
            <w:spacing w:before="202" w:line="312" w:lineRule="auto"/>
          </w:pPr>
        </w:pPrChange>
      </w:pPr>
      <w:r w:rsidRPr="00F47BDC">
        <w:rPr>
          <w:lang w:val="sk-SK"/>
        </w:rPr>
        <w:t xml:space="preserve">Trendom pri vývoji softvéru je prechod od </w:t>
      </w:r>
      <w:proofErr w:type="spellStart"/>
      <w:r w:rsidRPr="00F47BDC">
        <w:rPr>
          <w:lang w:val="sk-SK"/>
        </w:rPr>
        <w:t>vodopádov</w:t>
      </w:r>
      <w:r w:rsidR="00A93126">
        <w:rPr>
          <w:lang w:val="sk-SK"/>
        </w:rPr>
        <w:t>é</w:t>
      </w:r>
      <w:r w:rsidRPr="00F47BDC">
        <w:rPr>
          <w:lang w:val="sk-SK"/>
        </w:rPr>
        <w:t>ho</w:t>
      </w:r>
      <w:proofErr w:type="spellEnd"/>
      <w:r w:rsidRPr="00F47BDC">
        <w:rPr>
          <w:lang w:val="sk-SK"/>
        </w:rPr>
        <w:t xml:space="preserve"> vývojového modelu k agilným prístupom. V minulosti bola agilná metodika zameraná najmä na vývoje tímy ale dnes sa celé spoločnosti snažia implementovať agilné princípy s cieľom lepšie reagovať na zmeny a učiť sa z nich počas procesu digitálnej transformácie </w:t>
      </w:r>
      <w:sdt>
        <w:sdtPr>
          <w:id w:val="-1556538162"/>
          <w:citation/>
        </w:sdtPr>
        <w:sdtEndPr/>
        <w:sdtContent>
          <w:r w:rsidRPr="00F47BDC">
            <w:fldChar w:fldCharType="begin"/>
          </w:r>
          <w:r w:rsidRPr="00F47BDC">
            <w:rPr>
              <w:lang w:val="sk-SK"/>
            </w:rPr>
            <w:instrText xml:space="preserve"> CITATION Con09 \l 1051 </w:instrText>
          </w:r>
          <w:r w:rsidRPr="00F47BDC">
            <w:fldChar w:fldCharType="separate"/>
          </w:r>
          <w:r w:rsidR="00750D50" w:rsidRPr="00750D50">
            <w:rPr>
              <w:noProof/>
              <w:lang w:val="sk-SK"/>
            </w:rPr>
            <w:t>(Conboy, 2009)</w:t>
          </w:r>
          <w:r w:rsidRPr="00F47BDC">
            <w:fldChar w:fldCharType="end"/>
          </w:r>
        </w:sdtContent>
      </w:sdt>
      <w:r w:rsidRPr="00F47BDC">
        <w:t xml:space="preserve">. </w:t>
      </w:r>
      <w:r w:rsidRPr="00F47BDC">
        <w:rPr>
          <w:lang w:val="sk-SK"/>
        </w:rPr>
        <w:t>S cieľom pomôcť firmám s transformáciou smerom k agilným metódam vznikla nová úloha – agilný coach, ktorá je medzi spoločnosťami stále viac populárna</w:t>
      </w:r>
      <w:sdt>
        <w:sdtPr>
          <w:rPr>
            <w:lang w:val="sk-SK"/>
          </w:rPr>
          <w:id w:val="2092973807"/>
          <w:citation/>
        </w:sdtPr>
        <w:sdtEndPr/>
        <w:sdtContent>
          <w:r w:rsidRPr="00F47BDC">
            <w:rPr>
              <w:lang w:val="sk-SK"/>
            </w:rPr>
            <w:fldChar w:fldCharType="begin"/>
          </w:r>
          <w:r w:rsidRPr="00F47BDC">
            <w:rPr>
              <w:lang w:val="sk-SK"/>
            </w:rPr>
            <w:instrText xml:space="preserve"> CITATION Str20 \l 1051 </w:instrText>
          </w:r>
          <w:r w:rsidRPr="00F47BDC">
            <w:rPr>
              <w:lang w:val="sk-SK"/>
            </w:rPr>
            <w:fldChar w:fldCharType="separate"/>
          </w:r>
          <w:r w:rsidR="00750D50">
            <w:rPr>
              <w:noProof/>
              <w:lang w:val="sk-SK"/>
            </w:rPr>
            <w:t xml:space="preserve"> </w:t>
          </w:r>
          <w:r w:rsidR="00750D50" w:rsidRPr="00750D50">
            <w:rPr>
              <w:noProof/>
              <w:lang w:val="sk-SK"/>
            </w:rPr>
            <w:t>(Stray, Memon, &amp; Paruch, 2020)</w:t>
          </w:r>
          <w:r w:rsidRPr="00F47BDC">
            <w:rPr>
              <w:lang w:val="sk-SK"/>
            </w:rPr>
            <w:fldChar w:fldCharType="end"/>
          </w:r>
        </w:sdtContent>
      </w:sdt>
      <w:r w:rsidRPr="00F47BDC">
        <w:rPr>
          <w:lang w:val="sk-SK"/>
        </w:rPr>
        <w:t xml:space="preserve">. </w:t>
      </w:r>
      <w:r w:rsidR="00185F63" w:rsidRPr="00F47BDC">
        <w:rPr>
          <w:lang w:val="sk-SK"/>
        </w:rPr>
        <w:t xml:space="preserve">Agilný kouč je jednotlivec, ktorý trénuje </w:t>
      </w:r>
      <w:r w:rsidR="005A7BDE" w:rsidRPr="00F47BDC">
        <w:rPr>
          <w:lang w:val="sk-SK"/>
        </w:rPr>
        <w:t xml:space="preserve">agilný tím </w:t>
      </w:r>
      <w:r w:rsidR="00185F63" w:rsidRPr="00F47BDC">
        <w:rPr>
          <w:lang w:val="sk-SK"/>
        </w:rPr>
        <w:t xml:space="preserve">a napomáha agilným tímom a manažérom pri prijímaní a implementácii agilných postupov, procesov a hodnôt pri vývoji softvéru </w:t>
      </w:r>
      <w:sdt>
        <w:sdtPr>
          <w:rPr>
            <w:lang w:val="sk-SK"/>
          </w:rPr>
          <w:id w:val="-1343462739"/>
          <w:citation/>
        </w:sdtPr>
        <w:sdtEndPr/>
        <w:sdtContent>
          <w:r w:rsidR="00185F63" w:rsidRPr="00F47BDC">
            <w:rPr>
              <w:lang w:val="sk-SK"/>
            </w:rPr>
            <w:fldChar w:fldCharType="begin"/>
          </w:r>
          <w:r w:rsidR="00185F63" w:rsidRPr="00F47BDC">
            <w:rPr>
              <w:lang w:val="sk-SK"/>
            </w:rPr>
            <w:instrText xml:space="preserve"> CITATION Par04 \l 1051 </w:instrText>
          </w:r>
          <w:r w:rsidR="00185F63" w:rsidRPr="00F47BDC">
            <w:rPr>
              <w:lang w:val="sk-SK"/>
            </w:rPr>
            <w:fldChar w:fldCharType="separate"/>
          </w:r>
          <w:r w:rsidR="00750D50" w:rsidRPr="00750D50">
            <w:rPr>
              <w:noProof/>
              <w:lang w:val="sk-SK"/>
            </w:rPr>
            <w:t>(Parizi, Gandomani, &amp; Nafchi, 2004)</w:t>
          </w:r>
          <w:r w:rsidR="00185F63" w:rsidRPr="00F47BDC">
            <w:rPr>
              <w:lang w:val="sk-SK"/>
            </w:rPr>
            <w:fldChar w:fldCharType="end"/>
          </w:r>
        </w:sdtContent>
      </w:sdt>
      <w:r w:rsidR="00185F63" w:rsidRPr="00F47BDC">
        <w:rPr>
          <w:lang w:val="sk-SK"/>
        </w:rPr>
        <w:t>.</w:t>
      </w:r>
      <w:r w:rsidR="005A7BDE" w:rsidRPr="00F47BDC">
        <w:rPr>
          <w:lang w:val="sk-SK"/>
        </w:rPr>
        <w:t xml:space="preserve"> </w:t>
      </w:r>
      <w:r w:rsidR="003E1E0B" w:rsidRPr="00F47BDC">
        <w:rPr>
          <w:lang w:val="sk-SK"/>
        </w:rPr>
        <w:t xml:space="preserve">Podľa </w:t>
      </w:r>
      <w:proofErr w:type="spellStart"/>
      <w:r w:rsidR="003E1E0B" w:rsidRPr="00F47BDC">
        <w:rPr>
          <w:lang w:val="sk-SK"/>
        </w:rPr>
        <w:t>Adkinsa</w:t>
      </w:r>
      <w:proofErr w:type="spellEnd"/>
      <w:r w:rsidR="003E1E0B" w:rsidRPr="00F47BDC">
        <w:rPr>
          <w:lang w:val="sk-SK"/>
        </w:rPr>
        <w:t xml:space="preserve"> </w:t>
      </w:r>
      <w:sdt>
        <w:sdtPr>
          <w:rPr>
            <w:lang w:val="sk-SK"/>
          </w:rPr>
          <w:id w:val="762028822"/>
          <w:citation/>
        </w:sdtPr>
        <w:sdtEndPr/>
        <w:sdtContent>
          <w:r w:rsidR="003E1E0B" w:rsidRPr="00F47BDC">
            <w:rPr>
              <w:lang w:val="sk-SK"/>
            </w:rPr>
            <w:fldChar w:fldCharType="begin"/>
          </w:r>
          <w:r w:rsidR="00E35BA7" w:rsidRPr="00F47BDC">
            <w:rPr>
              <w:lang w:val="sk-SK"/>
            </w:rPr>
            <w:instrText xml:space="preserve">CITATION Adk10 \n  \t  \l 1051 </w:instrText>
          </w:r>
          <w:r w:rsidR="003E1E0B" w:rsidRPr="00F47BDC">
            <w:rPr>
              <w:lang w:val="sk-SK"/>
            </w:rPr>
            <w:fldChar w:fldCharType="separate"/>
          </w:r>
          <w:r w:rsidR="00750D50" w:rsidRPr="00750D50">
            <w:rPr>
              <w:noProof/>
              <w:lang w:val="sk-SK"/>
            </w:rPr>
            <w:t>(2010)</w:t>
          </w:r>
          <w:r w:rsidR="003E1E0B" w:rsidRPr="00F47BDC">
            <w:rPr>
              <w:lang w:val="sk-SK"/>
            </w:rPr>
            <w:fldChar w:fldCharType="end"/>
          </w:r>
        </w:sdtContent>
      </w:sdt>
      <w:r w:rsidR="003E1E0B" w:rsidRPr="00F47BDC">
        <w:rPr>
          <w:lang w:val="sk-SK"/>
        </w:rPr>
        <w:t xml:space="preserve"> je agilný kouč skúsený užívateľ a učiteľ agilných metodík, ktorý môže prevziať mnoho rolí, ako sú učiteľ, </w:t>
      </w:r>
      <w:proofErr w:type="spellStart"/>
      <w:r w:rsidR="003E1E0B" w:rsidRPr="00F47BDC">
        <w:rPr>
          <w:lang w:val="sk-SK"/>
        </w:rPr>
        <w:t>facilitátor</w:t>
      </w:r>
      <w:proofErr w:type="spellEnd"/>
      <w:r w:rsidR="003E1E0B" w:rsidRPr="00F47BDC">
        <w:rPr>
          <w:lang w:val="sk-SK"/>
        </w:rPr>
        <w:t xml:space="preserve">, mentor, navigátor konfliktov, dirigent spolupráce alebo riešiteľ problémov aby tímom pomohol osvojiť si a zlepšiť ich využitie agilných metodík. </w:t>
      </w:r>
      <w:r w:rsidR="005A7BDE" w:rsidRPr="00F47BDC">
        <w:rPr>
          <w:lang w:val="sk-SK"/>
        </w:rPr>
        <w:t>Agilnými koučmi, ktorí pracujú s</w:t>
      </w:r>
      <w:r w:rsidR="00A5505F" w:rsidRPr="00F47BDC">
        <w:rPr>
          <w:lang w:val="sk-SK"/>
        </w:rPr>
        <w:t> </w:t>
      </w:r>
      <w:r w:rsidR="005A7BDE" w:rsidRPr="00F47BDC">
        <w:rPr>
          <w:lang w:val="sk-SK"/>
        </w:rPr>
        <w:t>tímom</w:t>
      </w:r>
      <w:r w:rsidR="00A5505F" w:rsidRPr="00F47BDC">
        <w:rPr>
          <w:lang w:val="sk-SK"/>
        </w:rPr>
        <w:t>,</w:t>
      </w:r>
      <w:r w:rsidR="005A7BDE" w:rsidRPr="00F47BDC">
        <w:rPr>
          <w:lang w:val="sk-SK"/>
        </w:rPr>
        <w:t xml:space="preserve"> môžu byť intern</w:t>
      </w:r>
      <w:r w:rsidR="003A53C6" w:rsidRPr="00F47BDC">
        <w:rPr>
          <w:lang w:val="sk-SK"/>
        </w:rPr>
        <w:t>í</w:t>
      </w:r>
      <w:r w:rsidR="005A7BDE" w:rsidRPr="00F47BDC">
        <w:rPr>
          <w:lang w:val="sk-SK"/>
        </w:rPr>
        <w:t xml:space="preserve"> zamestnanci podniku alebo extern</w:t>
      </w:r>
      <w:r w:rsidR="003A53C6" w:rsidRPr="00F47BDC">
        <w:rPr>
          <w:lang w:val="sk-SK"/>
        </w:rPr>
        <w:t>í</w:t>
      </w:r>
      <w:r w:rsidR="005A7BDE" w:rsidRPr="00F47BDC">
        <w:rPr>
          <w:lang w:val="sk-SK"/>
        </w:rPr>
        <w:t xml:space="preserve"> konzultanti </w:t>
      </w:r>
      <w:sdt>
        <w:sdtPr>
          <w:rPr>
            <w:lang w:val="sk-SK"/>
          </w:rPr>
          <w:id w:val="1249226141"/>
          <w:citation/>
        </w:sdtPr>
        <w:sdtEndPr/>
        <w:sdtContent>
          <w:r w:rsidR="005A7BDE" w:rsidRPr="00F47BDC">
            <w:rPr>
              <w:lang w:val="sk-SK"/>
            </w:rPr>
            <w:fldChar w:fldCharType="begin"/>
          </w:r>
          <w:r w:rsidR="005A7BDE" w:rsidRPr="00F47BDC">
            <w:rPr>
              <w:lang w:val="sk-SK"/>
            </w:rPr>
            <w:instrText xml:space="preserve"> CITATION Paa14 \l 1051 </w:instrText>
          </w:r>
          <w:r w:rsidR="005A7BDE" w:rsidRPr="00F47BDC">
            <w:rPr>
              <w:lang w:val="sk-SK"/>
            </w:rPr>
            <w:fldChar w:fldCharType="separate"/>
          </w:r>
          <w:r w:rsidR="00750D50" w:rsidRPr="00750D50">
            <w:rPr>
              <w:noProof/>
              <w:lang w:val="sk-SK"/>
            </w:rPr>
            <w:t>(Paasivara &amp; Lassenius, 2014)</w:t>
          </w:r>
          <w:r w:rsidR="005A7BDE" w:rsidRPr="00F47BDC">
            <w:rPr>
              <w:lang w:val="sk-SK"/>
            </w:rPr>
            <w:fldChar w:fldCharType="end"/>
          </w:r>
        </w:sdtContent>
      </w:sdt>
      <w:r w:rsidR="005A7BDE" w:rsidRPr="00F47BDC">
        <w:rPr>
          <w:lang w:val="sk-SK"/>
        </w:rPr>
        <w:t>. Spoločnosti často využíva</w:t>
      </w:r>
      <w:r w:rsidR="00181C40" w:rsidRPr="00F47BDC">
        <w:rPr>
          <w:lang w:val="sk-SK"/>
        </w:rPr>
        <w:t>jú</w:t>
      </w:r>
      <w:r w:rsidR="005A7BDE" w:rsidRPr="00F47BDC">
        <w:rPr>
          <w:lang w:val="sk-SK"/>
        </w:rPr>
        <w:t xml:space="preserve"> kombináciu interných a externých koučov – externý kouč vykonávajú počiatočné školenie, pomáhajú s naštartovaním agilného prístupu a školením interných agilných koučov</w:t>
      </w:r>
      <w:r w:rsidR="00CA115E" w:rsidRPr="00F47BDC">
        <w:rPr>
          <w:lang w:val="sk-SK"/>
        </w:rPr>
        <w:t xml:space="preserve"> </w:t>
      </w:r>
      <w:sdt>
        <w:sdtPr>
          <w:rPr>
            <w:lang w:val="sk-SK"/>
          </w:rPr>
          <w:id w:val="-2037653260"/>
          <w:citation/>
        </w:sdtPr>
        <w:sdtEndPr/>
        <w:sdtContent>
          <w:r w:rsidR="00CA115E" w:rsidRPr="00F47BDC">
            <w:rPr>
              <w:lang w:val="sk-SK"/>
            </w:rPr>
            <w:fldChar w:fldCharType="begin"/>
          </w:r>
          <w:r w:rsidR="00CA115E" w:rsidRPr="00F47BDC">
            <w:rPr>
              <w:lang w:val="sk-SK"/>
            </w:rPr>
            <w:instrText xml:space="preserve"> CITATION Paa14 \l 1051 </w:instrText>
          </w:r>
          <w:r w:rsidR="00CA115E" w:rsidRPr="00F47BDC">
            <w:rPr>
              <w:lang w:val="sk-SK"/>
            </w:rPr>
            <w:fldChar w:fldCharType="separate"/>
          </w:r>
          <w:r w:rsidR="00750D50" w:rsidRPr="00750D50">
            <w:rPr>
              <w:noProof/>
              <w:lang w:val="sk-SK"/>
            </w:rPr>
            <w:t>(Paasivara &amp; Lassenius, 2014)</w:t>
          </w:r>
          <w:r w:rsidR="00CA115E" w:rsidRPr="00F47BDC">
            <w:rPr>
              <w:lang w:val="sk-SK"/>
            </w:rPr>
            <w:fldChar w:fldCharType="end"/>
          </w:r>
        </w:sdtContent>
      </w:sdt>
      <w:r w:rsidR="005A7BDE" w:rsidRPr="00F47BDC">
        <w:rPr>
          <w:lang w:val="sk-SK"/>
        </w:rPr>
        <w:t>.</w:t>
      </w:r>
      <w:r w:rsidR="00343868" w:rsidRPr="00F47BDC">
        <w:rPr>
          <w:lang w:val="sk-SK"/>
        </w:rPr>
        <w:t xml:space="preserve"> </w:t>
      </w:r>
    </w:p>
    <w:p w14:paraId="750FA085" w14:textId="79854F23" w:rsidR="00FA5C1C" w:rsidRDefault="00FA5C1C" w:rsidP="00B24818">
      <w:pPr>
        <w:spacing w:line="312" w:lineRule="auto"/>
        <w:jc w:val="both"/>
        <w:rPr>
          <w:lang w:val="sk-SK"/>
        </w:rPr>
        <w:pPrChange w:id="26" w:author="Microsoft Office-Benutzer" w:date="2021-01-08T06:46:00Z">
          <w:pPr>
            <w:spacing w:line="312" w:lineRule="auto"/>
          </w:pPr>
        </w:pPrChange>
      </w:pPr>
    </w:p>
    <w:p w14:paraId="2095FA0E" w14:textId="20C72647" w:rsidR="00B16987" w:rsidRPr="00B16987" w:rsidRDefault="00B16987" w:rsidP="00B24818">
      <w:pPr>
        <w:pStyle w:val="berschrift3"/>
        <w:numPr>
          <w:ilvl w:val="0"/>
          <w:numId w:val="0"/>
        </w:numPr>
        <w:spacing w:line="312" w:lineRule="auto"/>
        <w:jc w:val="both"/>
        <w:rPr>
          <w:lang w:val="sk-SK"/>
        </w:rPr>
        <w:pPrChange w:id="27" w:author="Microsoft Office-Benutzer" w:date="2021-01-08T06:46:00Z">
          <w:pPr>
            <w:pStyle w:val="berschrift3"/>
            <w:numPr>
              <w:numId w:val="0"/>
            </w:numPr>
            <w:spacing w:line="312" w:lineRule="auto"/>
            <w:ind w:left="0" w:firstLine="0"/>
          </w:pPr>
        </w:pPrChange>
      </w:pPr>
    </w:p>
    <w:p w14:paraId="78FDD662" w14:textId="77777777" w:rsidR="00B16987" w:rsidRDefault="00B16987" w:rsidP="00B24818">
      <w:pPr>
        <w:jc w:val="both"/>
        <w:rPr>
          <w:rFonts w:asciiTheme="majorHAnsi" w:eastAsiaTheme="majorEastAsia" w:hAnsiTheme="majorHAnsi" w:cstheme="majorBidi"/>
          <w:b/>
          <w:bCs/>
          <w:color w:val="000000" w:themeColor="text1"/>
          <w:lang w:val="sk-SK"/>
        </w:rPr>
        <w:pPrChange w:id="28" w:author="Microsoft Office-Benutzer" w:date="2021-01-08T06:46:00Z">
          <w:pPr/>
        </w:pPrChange>
      </w:pPr>
      <w:r>
        <w:rPr>
          <w:lang w:val="sk-SK"/>
        </w:rPr>
        <w:br w:type="page"/>
      </w:r>
    </w:p>
    <w:p w14:paraId="4C8A713D" w14:textId="34A6AB13" w:rsidR="00AA184D" w:rsidRPr="00F47BDC" w:rsidRDefault="00AA184D" w:rsidP="00B24818">
      <w:pPr>
        <w:pStyle w:val="berschrift3"/>
        <w:spacing w:line="312" w:lineRule="auto"/>
        <w:jc w:val="both"/>
        <w:rPr>
          <w:lang w:val="sk-SK"/>
        </w:rPr>
        <w:pPrChange w:id="29" w:author="Microsoft Office-Benutzer" w:date="2021-01-08T06:46:00Z">
          <w:pPr>
            <w:pStyle w:val="berschrift3"/>
            <w:spacing w:line="312" w:lineRule="auto"/>
          </w:pPr>
        </w:pPrChange>
      </w:pPr>
      <w:r>
        <w:rPr>
          <w:lang w:val="sk-SK"/>
        </w:rPr>
        <w:lastRenderedPageBreak/>
        <w:t>Metodológia</w:t>
      </w:r>
    </w:p>
    <w:p w14:paraId="539E6802" w14:textId="15CB34C2" w:rsidR="00AA184D" w:rsidRPr="00F02D3D" w:rsidRDefault="00AA184D" w:rsidP="00B24818">
      <w:pPr>
        <w:spacing w:line="312" w:lineRule="auto"/>
        <w:jc w:val="both"/>
        <w:rPr>
          <w:lang w:val="sk-SK"/>
        </w:rPr>
        <w:pPrChange w:id="30" w:author="Microsoft Office-Benutzer" w:date="2021-01-08T06:46:00Z">
          <w:pPr>
            <w:spacing w:line="312" w:lineRule="auto"/>
          </w:pPr>
        </w:pPrChange>
      </w:pPr>
      <w:r w:rsidRPr="00F02D3D">
        <w:rPr>
          <w:lang w:val="sk-SK"/>
        </w:rPr>
        <w:t xml:space="preserve">Táto práca je vypracovaná metódou systematickej literárnej rešerše. Primárnym zdrojom informácií je vedecká databáza </w:t>
      </w:r>
      <w:ins w:id="31" w:author="Microsoft Office-Benutzer" w:date="2021-01-08T06:49:00Z">
        <w:r w:rsidR="00B24818">
          <w:rPr>
            <w:lang w:val="sk-SK"/>
          </w:rPr>
          <w:t>W</w:t>
        </w:r>
      </w:ins>
      <w:del w:id="32" w:author="Microsoft Office-Benutzer" w:date="2021-01-08T06:49:00Z">
        <w:r w:rsidRPr="00F02D3D" w:rsidDel="00B24818">
          <w:rPr>
            <w:lang w:val="sk-SK"/>
          </w:rPr>
          <w:delText>w</w:delText>
        </w:r>
      </w:del>
      <w:r w:rsidRPr="00F02D3D">
        <w:rPr>
          <w:lang w:val="sk-SK"/>
        </w:rPr>
        <w:t xml:space="preserve">eb of </w:t>
      </w:r>
      <w:proofErr w:type="spellStart"/>
      <w:ins w:id="33" w:author="Microsoft Office-Benutzer" w:date="2021-01-08T06:49:00Z">
        <w:r w:rsidR="00B24818">
          <w:rPr>
            <w:lang w:val="sk-SK"/>
          </w:rPr>
          <w:t>S</w:t>
        </w:r>
      </w:ins>
      <w:del w:id="34" w:author="Microsoft Office-Benutzer" w:date="2021-01-08T06:49:00Z">
        <w:r w:rsidRPr="00F02D3D" w:rsidDel="00B24818">
          <w:rPr>
            <w:lang w:val="sk-SK"/>
          </w:rPr>
          <w:delText>s</w:delText>
        </w:r>
      </w:del>
      <w:r w:rsidRPr="00F02D3D">
        <w:rPr>
          <w:lang w:val="sk-SK"/>
        </w:rPr>
        <w:t>cience</w:t>
      </w:r>
      <w:proofErr w:type="spellEnd"/>
      <w:r w:rsidRPr="00F02D3D">
        <w:rPr>
          <w:lang w:val="sk-SK"/>
        </w:rPr>
        <w:t xml:space="preserve">. Pre získanie relevantných diel bol formulovaný pokročilý vyhľadávací dotaz s využitím </w:t>
      </w:r>
      <w:proofErr w:type="spellStart"/>
      <w:r w:rsidRPr="00F02D3D">
        <w:rPr>
          <w:lang w:val="sk-SK"/>
        </w:rPr>
        <w:t>Boolovej</w:t>
      </w:r>
      <w:proofErr w:type="spellEnd"/>
      <w:r w:rsidRPr="00F02D3D">
        <w:rPr>
          <w:lang w:val="sk-SK"/>
        </w:rPr>
        <w:t xml:space="preserve"> algebry.</w:t>
      </w:r>
      <w:r w:rsidR="00CD1CD5" w:rsidRPr="00F02D3D">
        <w:rPr>
          <w:lang w:val="sk-SK"/>
        </w:rPr>
        <w:t xml:space="preserve"> Ako hlavné kľúčové slová tejto práce boli definované slovné spojenia „</w:t>
      </w:r>
      <w:proofErr w:type="spellStart"/>
      <w:r w:rsidR="00CD1CD5" w:rsidRPr="00F02D3D">
        <w:rPr>
          <w:lang w:val="sk-SK"/>
        </w:rPr>
        <w:t>agile</w:t>
      </w:r>
      <w:proofErr w:type="spellEnd"/>
      <w:r w:rsidR="00CD1CD5" w:rsidRPr="00F02D3D">
        <w:rPr>
          <w:lang w:val="sk-SK"/>
        </w:rPr>
        <w:t xml:space="preserve"> </w:t>
      </w:r>
      <w:proofErr w:type="spellStart"/>
      <w:r w:rsidR="00CD1CD5" w:rsidRPr="00F02D3D">
        <w:rPr>
          <w:lang w:val="sk-SK"/>
        </w:rPr>
        <w:t>coaching</w:t>
      </w:r>
      <w:proofErr w:type="spellEnd"/>
      <w:r w:rsidR="00CD1CD5" w:rsidRPr="00F02D3D">
        <w:rPr>
          <w:lang w:val="sk-SK"/>
        </w:rPr>
        <w:t>“ a „</w:t>
      </w:r>
      <w:proofErr w:type="spellStart"/>
      <w:r w:rsidR="00CD1CD5" w:rsidRPr="00F02D3D">
        <w:rPr>
          <w:lang w:val="sk-SK"/>
        </w:rPr>
        <w:t>executive</w:t>
      </w:r>
      <w:proofErr w:type="spellEnd"/>
      <w:r w:rsidR="00CD1CD5" w:rsidRPr="00F02D3D">
        <w:rPr>
          <w:lang w:val="sk-SK"/>
        </w:rPr>
        <w:t xml:space="preserve"> </w:t>
      </w:r>
      <w:proofErr w:type="spellStart"/>
      <w:r w:rsidR="00CD1CD5" w:rsidRPr="00F02D3D">
        <w:rPr>
          <w:lang w:val="sk-SK"/>
        </w:rPr>
        <w:t>coaching</w:t>
      </w:r>
      <w:proofErr w:type="spellEnd"/>
      <w:r w:rsidR="00CD1CD5" w:rsidRPr="00F02D3D">
        <w:rPr>
          <w:lang w:val="sk-SK"/>
        </w:rPr>
        <w:t xml:space="preserve">“. Pre </w:t>
      </w:r>
      <w:r w:rsidR="006B1AFD">
        <w:rPr>
          <w:lang w:val="sk-SK"/>
        </w:rPr>
        <w:t>obecnejš</w:t>
      </w:r>
      <w:r w:rsidR="00214C0C">
        <w:rPr>
          <w:lang w:val="sk-SK"/>
        </w:rPr>
        <w:t>ie</w:t>
      </w:r>
      <w:r w:rsidR="00CD1CD5" w:rsidRPr="00F02D3D">
        <w:rPr>
          <w:lang w:val="sk-SK"/>
        </w:rPr>
        <w:t xml:space="preserve"> vyhľadávania boli využité regulárne výrazy typu „agile coach*“ s cieľom zahrnúť vo výsledkoch aj práce s obdobou slovného spojenia </w:t>
      </w:r>
      <w:proofErr w:type="spellStart"/>
      <w:r w:rsidR="00CD1CD5" w:rsidRPr="00F02D3D">
        <w:rPr>
          <w:lang w:val="sk-SK"/>
        </w:rPr>
        <w:t>agile</w:t>
      </w:r>
      <w:proofErr w:type="spellEnd"/>
      <w:r w:rsidR="00CD1CD5" w:rsidRPr="00F02D3D">
        <w:rPr>
          <w:lang w:val="sk-SK"/>
        </w:rPr>
        <w:t xml:space="preserve"> </w:t>
      </w:r>
      <w:proofErr w:type="spellStart"/>
      <w:r w:rsidR="00CD1CD5" w:rsidRPr="00F02D3D">
        <w:rPr>
          <w:lang w:val="sk-SK"/>
        </w:rPr>
        <w:t>coaching</w:t>
      </w:r>
      <w:proofErr w:type="spellEnd"/>
      <w:r w:rsidR="00CD1CD5" w:rsidRPr="00F02D3D">
        <w:rPr>
          <w:lang w:val="sk-SK"/>
        </w:rPr>
        <w:t xml:space="preserve"> (</w:t>
      </w:r>
      <w:proofErr w:type="spellStart"/>
      <w:r w:rsidR="00CD1CD5" w:rsidRPr="00F02D3D">
        <w:rPr>
          <w:lang w:val="sk-SK"/>
        </w:rPr>
        <w:t>například</w:t>
      </w:r>
      <w:proofErr w:type="spellEnd"/>
      <w:r w:rsidR="00CD1CD5" w:rsidRPr="00F02D3D">
        <w:rPr>
          <w:lang w:val="sk-SK"/>
        </w:rPr>
        <w:t xml:space="preserve"> </w:t>
      </w:r>
      <w:proofErr w:type="spellStart"/>
      <w:r w:rsidR="00CD1CD5" w:rsidRPr="00F02D3D">
        <w:rPr>
          <w:lang w:val="sk-SK"/>
        </w:rPr>
        <w:t>agile</w:t>
      </w:r>
      <w:proofErr w:type="spellEnd"/>
      <w:r w:rsidR="00CD1CD5" w:rsidRPr="00F02D3D">
        <w:rPr>
          <w:lang w:val="sk-SK"/>
        </w:rPr>
        <w:t xml:space="preserve"> coach, agile coaches a podobne).</w:t>
      </w:r>
      <w:r w:rsidR="00F02D3D" w:rsidRPr="00F02D3D">
        <w:rPr>
          <w:lang w:val="sk-SK"/>
        </w:rPr>
        <w:t xml:space="preserve"> Keďže takéto vyhľadávanie poskytovalo aj množstvo nerelevantných výsledkov zameraných napríklad na proces vývoja softvéru agilnou metodikou, bolo nutné spresniť výraz tým, že v rámci témy práce sa očakávajú aj kľúčové slova typu „manager*“, „leader*“ alebo „skill*“. Výsledný </w:t>
      </w:r>
      <w:r w:rsidR="00A93126" w:rsidRPr="00F02D3D">
        <w:rPr>
          <w:lang w:val="sk-SK"/>
        </w:rPr>
        <w:t>vyhľadávací</w:t>
      </w:r>
      <w:r w:rsidR="00F02D3D" w:rsidRPr="00F02D3D">
        <w:rPr>
          <w:lang w:val="sk-SK"/>
        </w:rPr>
        <w:t xml:space="preserve"> dotaz mal teda nasledujúcu podobu:</w:t>
      </w:r>
    </w:p>
    <w:p w14:paraId="61C6DEF7" w14:textId="069E1F76" w:rsidR="00C17BB6" w:rsidRDefault="00C17BB6" w:rsidP="00B24818">
      <w:pPr>
        <w:spacing w:line="312" w:lineRule="auto"/>
        <w:jc w:val="both"/>
        <w:pPrChange w:id="35" w:author="Microsoft Office-Benutzer" w:date="2021-01-08T06:46:00Z">
          <w:pPr>
            <w:spacing w:line="312" w:lineRule="auto"/>
          </w:pPr>
        </w:pPrChange>
      </w:pPr>
      <w:commentRangeStart w:id="36"/>
      <w:r w:rsidRPr="00A935FF">
        <w:t>TS = (("agile coach*" AND ((manager*) OR (leader*))) OR ("executive coach*" AND ((manager*) OR (leader*)) AND ((</w:t>
      </w:r>
      <w:proofErr w:type="spellStart"/>
      <w:r w:rsidRPr="00A935FF">
        <w:t>skill</w:t>
      </w:r>
      <w:proofErr w:type="spellEnd"/>
      <w:r w:rsidRPr="00A935FF">
        <w:t>*))))</w:t>
      </w:r>
      <w:commentRangeEnd w:id="36"/>
      <w:r w:rsidR="00B24818">
        <w:rPr>
          <w:rStyle w:val="Kommentarzeichen"/>
        </w:rPr>
        <w:commentReference w:id="36"/>
      </w:r>
    </w:p>
    <w:p w14:paraId="298483F2" w14:textId="42A678BF" w:rsidR="008D680A" w:rsidRDefault="004270A7" w:rsidP="00B24818">
      <w:pPr>
        <w:spacing w:line="312" w:lineRule="auto"/>
        <w:jc w:val="both"/>
        <w:rPr>
          <w:lang w:val="sk-SK"/>
        </w:rPr>
        <w:pPrChange w:id="37" w:author="Microsoft Office-Benutzer" w:date="2021-01-08T06:46:00Z">
          <w:pPr>
            <w:spacing w:line="312" w:lineRule="auto"/>
          </w:pPr>
        </w:pPrChange>
      </w:pPr>
      <w:r w:rsidRPr="004270A7">
        <w:rPr>
          <w:lang w:val="sk-SK"/>
        </w:rPr>
        <w:t>V rámci pokročilého vyhľadávania boli ešte nastavené obmedzenia na anglický jazyk a vedecký článok publikovaný v posledn</w:t>
      </w:r>
      <w:r w:rsidR="00F65E4A">
        <w:rPr>
          <w:lang w:val="sk-SK"/>
        </w:rPr>
        <w:t>ý</w:t>
      </w:r>
      <w:r w:rsidRPr="004270A7">
        <w:rPr>
          <w:lang w:val="sk-SK"/>
        </w:rPr>
        <w:t>ch 5 rokoch.</w:t>
      </w:r>
      <w:r w:rsidR="003B7DF2">
        <w:rPr>
          <w:lang w:val="sk-SK"/>
        </w:rPr>
        <w:t xml:space="preserve"> Vyhľadávací systém po vyhodnotení dotazu vrátil množinu 15 článkov, ktoré spĺňajú množinu predikátov v dotaze. </w:t>
      </w:r>
      <w:r w:rsidR="008D680A">
        <w:rPr>
          <w:lang w:val="sk-SK"/>
        </w:rPr>
        <w:t>Rozdelenie 15 nájdených článkov podľa vedeckej oblasti je možné vidieť na obrázku nižšie. Najsilnejšie zastúpenie vo výsledných článkoch mala oblasť manažmentu a psychológie čo korešponduje s motiváciou pre túto prácu.</w:t>
      </w:r>
    </w:p>
    <w:p w14:paraId="2825B7D1" w14:textId="77777777" w:rsidR="001F2430" w:rsidRDefault="008D680A" w:rsidP="00B24818">
      <w:pPr>
        <w:keepNext/>
        <w:spacing w:line="312" w:lineRule="auto"/>
        <w:jc w:val="both"/>
        <w:pPrChange w:id="38" w:author="Microsoft Office-Benutzer" w:date="2021-01-08T06:46:00Z">
          <w:pPr>
            <w:keepNext/>
            <w:spacing w:line="312" w:lineRule="auto"/>
          </w:pPr>
        </w:pPrChange>
      </w:pPr>
      <w:r w:rsidRPr="008D680A">
        <w:rPr>
          <w:noProof/>
          <w:lang w:val="sk-SK"/>
        </w:rPr>
        <w:drawing>
          <wp:inline distT="0" distB="0" distL="0" distR="0" wp14:anchorId="7D09E9E7" wp14:editId="15469E40">
            <wp:extent cx="5761355" cy="2810510"/>
            <wp:effectExtent l="0" t="0" r="444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1355" cy="2810510"/>
                    </a:xfrm>
                    <a:prstGeom prst="rect">
                      <a:avLst/>
                    </a:prstGeom>
                  </pic:spPr>
                </pic:pic>
              </a:graphicData>
            </a:graphic>
          </wp:inline>
        </w:drawing>
      </w:r>
    </w:p>
    <w:p w14:paraId="4AE4C1F6" w14:textId="0773058A" w:rsidR="008D680A" w:rsidRPr="0093023C" w:rsidRDefault="001F2430" w:rsidP="00B24818">
      <w:pPr>
        <w:pStyle w:val="Beschriftung"/>
        <w:spacing w:line="312" w:lineRule="auto"/>
        <w:jc w:val="both"/>
        <w:rPr>
          <w:lang w:val="sk-SK"/>
        </w:rPr>
        <w:pPrChange w:id="39" w:author="Microsoft Office-Benutzer" w:date="2021-01-08T06:46:00Z">
          <w:pPr>
            <w:pStyle w:val="Beschriftung"/>
            <w:spacing w:line="312" w:lineRule="auto"/>
            <w:jc w:val="center"/>
          </w:pPr>
        </w:pPrChange>
      </w:pPr>
      <w:r w:rsidRPr="0093023C">
        <w:rPr>
          <w:lang w:val="sk-SK"/>
        </w:rPr>
        <w:t xml:space="preserve">Obrázok </w:t>
      </w:r>
      <w:r w:rsidRPr="0093023C">
        <w:rPr>
          <w:lang w:val="sk-SK"/>
        </w:rPr>
        <w:fldChar w:fldCharType="begin"/>
      </w:r>
      <w:r w:rsidRPr="0093023C">
        <w:rPr>
          <w:lang w:val="sk-SK"/>
        </w:rPr>
        <w:instrText xml:space="preserve"> SEQ Obrázok \* ARABIC </w:instrText>
      </w:r>
      <w:r w:rsidRPr="0093023C">
        <w:rPr>
          <w:lang w:val="sk-SK"/>
        </w:rPr>
        <w:fldChar w:fldCharType="separate"/>
      </w:r>
      <w:r w:rsidRPr="0093023C">
        <w:rPr>
          <w:noProof/>
          <w:lang w:val="sk-SK"/>
        </w:rPr>
        <w:t>1</w:t>
      </w:r>
      <w:r w:rsidRPr="0093023C">
        <w:rPr>
          <w:lang w:val="sk-SK"/>
        </w:rPr>
        <w:fldChar w:fldCharType="end"/>
      </w:r>
      <w:r w:rsidRPr="0093023C">
        <w:rPr>
          <w:lang w:val="sk-SK"/>
        </w:rPr>
        <w:t xml:space="preserve"> (zdroj: webofknowledge.com)</w:t>
      </w:r>
    </w:p>
    <w:p w14:paraId="7BB73155" w14:textId="760D26EB" w:rsidR="008D680A" w:rsidRPr="00F47BDC" w:rsidRDefault="007B65B9" w:rsidP="00B24818">
      <w:pPr>
        <w:spacing w:line="312" w:lineRule="auto"/>
        <w:jc w:val="both"/>
        <w:pPrChange w:id="40" w:author="Microsoft Office-Benutzer" w:date="2021-01-08T06:46:00Z">
          <w:pPr>
            <w:spacing w:line="312" w:lineRule="auto"/>
          </w:pPr>
        </w:pPrChange>
      </w:pPr>
      <w:r>
        <w:rPr>
          <w:lang w:val="sk-SK"/>
        </w:rPr>
        <w:lastRenderedPageBreak/>
        <w:t>Bohužiaľ nie všetky články boli relevantné pre skúmanú tému a preto nasledovalo ručné triedenie článkov podľa relevancie na základe abstraktov článkov.</w:t>
      </w:r>
      <w:r w:rsidR="00F47BDC">
        <w:rPr>
          <w:lang w:val="sk-SK"/>
        </w:rPr>
        <w:t xml:space="preserve"> Následne boli zvolené najrelevantnejšie články </w:t>
      </w:r>
      <w:sdt>
        <w:sdtPr>
          <w:rPr>
            <w:lang w:val="sk-SK"/>
          </w:rPr>
          <w:id w:val="-1475671215"/>
          <w:citation/>
        </w:sdtPr>
        <w:sdtEndPr/>
        <w:sdtContent>
          <w:r w:rsidR="00F47BDC">
            <w:rPr>
              <w:lang w:val="sk-SK"/>
            </w:rPr>
            <w:fldChar w:fldCharType="begin"/>
          </w:r>
          <w:r w:rsidR="00F47BDC">
            <w:rPr>
              <w:lang w:val="sk-SK"/>
            </w:rPr>
            <w:instrText xml:space="preserve"> CITATION Bal19 \l 1051 </w:instrText>
          </w:r>
          <w:r w:rsidR="00F47BDC">
            <w:rPr>
              <w:lang w:val="sk-SK"/>
            </w:rPr>
            <w:fldChar w:fldCharType="separate"/>
          </w:r>
          <w:r w:rsidR="00750D50" w:rsidRPr="00750D50">
            <w:rPr>
              <w:noProof/>
              <w:lang w:val="sk-SK"/>
            </w:rPr>
            <w:t>(Ballesteros-Sánchez, Ortiz-Marcos, &amp; Rodríguez-Rivero, 2019)</w:t>
          </w:r>
          <w:r w:rsidR="00F47BDC">
            <w:rPr>
              <w:lang w:val="sk-SK"/>
            </w:rPr>
            <w:fldChar w:fldCharType="end"/>
          </w:r>
        </w:sdtContent>
      </w:sdt>
      <w:sdt>
        <w:sdtPr>
          <w:rPr>
            <w:lang w:val="sk-SK"/>
          </w:rPr>
          <w:id w:val="-1505976662"/>
          <w:citation/>
        </w:sdtPr>
        <w:sdtEndPr/>
        <w:sdtContent>
          <w:r w:rsidR="00F47BDC">
            <w:rPr>
              <w:lang w:val="sk-SK"/>
            </w:rPr>
            <w:fldChar w:fldCharType="begin"/>
          </w:r>
          <w:r w:rsidR="00F47BDC">
            <w:rPr>
              <w:lang w:val="sk-SK"/>
            </w:rPr>
            <w:instrText xml:space="preserve"> CITATION Ber19 \l 1051 </w:instrText>
          </w:r>
          <w:r w:rsidR="00F47BDC">
            <w:rPr>
              <w:lang w:val="sk-SK"/>
            </w:rPr>
            <w:fldChar w:fldCharType="separate"/>
          </w:r>
          <w:r w:rsidR="00750D50">
            <w:rPr>
              <w:noProof/>
              <w:lang w:val="sk-SK"/>
            </w:rPr>
            <w:t xml:space="preserve"> </w:t>
          </w:r>
          <w:r w:rsidR="00750D50" w:rsidRPr="00750D50">
            <w:rPr>
              <w:noProof/>
              <w:lang w:val="sk-SK"/>
            </w:rPr>
            <w:t>(Bertrand, 2019)</w:t>
          </w:r>
          <w:r w:rsidR="00F47BDC">
            <w:rPr>
              <w:lang w:val="sk-SK"/>
            </w:rPr>
            <w:fldChar w:fldCharType="end"/>
          </w:r>
        </w:sdtContent>
      </w:sdt>
      <w:sdt>
        <w:sdtPr>
          <w:rPr>
            <w:lang w:val="sk-SK"/>
          </w:rPr>
          <w:id w:val="1874180505"/>
          <w:citation/>
        </w:sdtPr>
        <w:sdtEndPr/>
        <w:sdtContent>
          <w:r w:rsidR="00F47BDC">
            <w:rPr>
              <w:lang w:val="sk-SK"/>
            </w:rPr>
            <w:fldChar w:fldCharType="begin"/>
          </w:r>
          <w:r w:rsidR="00F47BDC">
            <w:rPr>
              <w:lang w:val="sk-SK"/>
            </w:rPr>
            <w:instrText xml:space="preserve"> CITATION Bäc19 \l 1051 </w:instrText>
          </w:r>
          <w:r w:rsidR="00F47BDC">
            <w:rPr>
              <w:lang w:val="sk-SK"/>
            </w:rPr>
            <w:fldChar w:fldCharType="separate"/>
          </w:r>
          <w:r w:rsidR="00750D50">
            <w:rPr>
              <w:noProof/>
              <w:lang w:val="sk-SK"/>
            </w:rPr>
            <w:t xml:space="preserve"> </w:t>
          </w:r>
          <w:r w:rsidR="00750D50" w:rsidRPr="00750D50">
            <w:rPr>
              <w:noProof/>
              <w:lang w:val="sk-SK"/>
            </w:rPr>
            <w:t>(Bäcklander, 2019)</w:t>
          </w:r>
          <w:r w:rsidR="00F47BDC">
            <w:rPr>
              <w:lang w:val="sk-SK"/>
            </w:rPr>
            <w:fldChar w:fldCharType="end"/>
          </w:r>
        </w:sdtContent>
      </w:sdt>
      <w:sdt>
        <w:sdtPr>
          <w:rPr>
            <w:lang w:val="sk-SK"/>
          </w:rPr>
          <w:id w:val="-9530741"/>
          <w:citation/>
        </w:sdtPr>
        <w:sdtEndPr/>
        <w:sdtContent>
          <w:r w:rsidR="00F47BDC">
            <w:rPr>
              <w:lang w:val="sk-SK"/>
            </w:rPr>
            <w:fldChar w:fldCharType="begin"/>
          </w:r>
          <w:r w:rsidR="00F47BDC">
            <w:rPr>
              <w:lang w:val="sk-SK"/>
            </w:rPr>
            <w:instrText xml:space="preserve"> CITATION Hop18 \l 1051 </w:instrText>
          </w:r>
          <w:r w:rsidR="00F47BDC">
            <w:rPr>
              <w:lang w:val="sk-SK"/>
            </w:rPr>
            <w:fldChar w:fldCharType="separate"/>
          </w:r>
          <w:r w:rsidR="00750D50">
            <w:rPr>
              <w:noProof/>
              <w:lang w:val="sk-SK"/>
            </w:rPr>
            <w:t xml:space="preserve"> </w:t>
          </w:r>
          <w:r w:rsidR="00750D50" w:rsidRPr="00750D50">
            <w:rPr>
              <w:noProof/>
              <w:lang w:val="sk-SK"/>
            </w:rPr>
            <w:t>(Hopkins &amp; Wittmer, 2018)</w:t>
          </w:r>
          <w:r w:rsidR="00F47BDC">
            <w:rPr>
              <w:lang w:val="sk-SK"/>
            </w:rPr>
            <w:fldChar w:fldCharType="end"/>
          </w:r>
        </w:sdtContent>
      </w:sdt>
      <w:sdt>
        <w:sdtPr>
          <w:rPr>
            <w:lang w:val="sk-SK"/>
          </w:rPr>
          <w:id w:val="-596947453"/>
          <w:citation/>
        </w:sdtPr>
        <w:sdtEndPr/>
        <w:sdtContent>
          <w:r w:rsidR="00F47BDC">
            <w:rPr>
              <w:lang w:val="sk-SK"/>
            </w:rPr>
            <w:fldChar w:fldCharType="begin"/>
          </w:r>
          <w:r w:rsidR="00F47BDC">
            <w:rPr>
              <w:lang w:val="sk-SK"/>
            </w:rPr>
            <w:instrText xml:space="preserve"> CITATION Nor19 \l 1051 </w:instrText>
          </w:r>
          <w:r w:rsidR="00F47BDC">
            <w:rPr>
              <w:lang w:val="sk-SK"/>
            </w:rPr>
            <w:fldChar w:fldCharType="separate"/>
          </w:r>
          <w:r w:rsidR="00750D50">
            <w:rPr>
              <w:noProof/>
              <w:lang w:val="sk-SK"/>
            </w:rPr>
            <w:t xml:space="preserve"> </w:t>
          </w:r>
          <w:r w:rsidR="00750D50" w:rsidRPr="00750D50">
            <w:rPr>
              <w:noProof/>
              <w:lang w:val="sk-SK"/>
            </w:rPr>
            <w:t>(Norman Burrell, 2019)</w:t>
          </w:r>
          <w:r w:rsidR="00F47BDC">
            <w:rPr>
              <w:lang w:val="sk-SK"/>
            </w:rPr>
            <w:fldChar w:fldCharType="end"/>
          </w:r>
        </w:sdtContent>
      </w:sdt>
      <w:sdt>
        <w:sdtPr>
          <w:rPr>
            <w:lang w:val="sk-SK"/>
          </w:rPr>
          <w:id w:val="-1829280220"/>
          <w:citation/>
        </w:sdtPr>
        <w:sdtEndPr/>
        <w:sdtContent>
          <w:r w:rsidR="00F47BDC">
            <w:rPr>
              <w:lang w:val="sk-SK"/>
            </w:rPr>
            <w:fldChar w:fldCharType="begin"/>
          </w:r>
          <w:r w:rsidR="00F47BDC">
            <w:rPr>
              <w:lang w:val="sk-SK"/>
            </w:rPr>
            <w:instrText xml:space="preserve"> CITATION Pel20 \l 1051 </w:instrText>
          </w:r>
          <w:r w:rsidR="00F47BDC">
            <w:rPr>
              <w:lang w:val="sk-SK"/>
            </w:rPr>
            <w:fldChar w:fldCharType="separate"/>
          </w:r>
          <w:r w:rsidR="00750D50">
            <w:rPr>
              <w:noProof/>
              <w:lang w:val="sk-SK"/>
            </w:rPr>
            <w:t xml:space="preserve"> </w:t>
          </w:r>
          <w:r w:rsidR="00750D50" w:rsidRPr="00750D50">
            <w:rPr>
              <w:noProof/>
              <w:lang w:val="sk-SK"/>
            </w:rPr>
            <w:t>(Peláez Zuberbuhler , Salanova, &amp; Martínez, 2020)</w:t>
          </w:r>
          <w:r w:rsidR="00F47BDC">
            <w:rPr>
              <w:lang w:val="sk-SK"/>
            </w:rPr>
            <w:fldChar w:fldCharType="end"/>
          </w:r>
        </w:sdtContent>
      </w:sdt>
      <w:r w:rsidR="00F47BDC">
        <w:rPr>
          <w:lang w:val="sk-SK"/>
        </w:rPr>
        <w:t>, ktoré boli systematicky skúmané a využité pre tvorbu systematickej rešerše.</w:t>
      </w:r>
      <w:r w:rsidR="00BD6B5F">
        <w:rPr>
          <w:lang w:val="sk-SK"/>
        </w:rPr>
        <w:t xml:space="preserve"> Taktiež boli preskúmané relevantné zdroje, ktoré sú v podstatných častiach spom</w:t>
      </w:r>
      <w:r w:rsidR="006E5AB9">
        <w:rPr>
          <w:lang w:val="sk-SK"/>
        </w:rPr>
        <w:t>í</w:t>
      </w:r>
      <w:r w:rsidR="00BD6B5F">
        <w:rPr>
          <w:lang w:val="sk-SK"/>
        </w:rPr>
        <w:t>naných článkov citované.</w:t>
      </w:r>
    </w:p>
    <w:p w14:paraId="151DC545" w14:textId="77777777" w:rsidR="00401A8A" w:rsidRDefault="00401A8A" w:rsidP="00B24818">
      <w:pPr>
        <w:jc w:val="both"/>
        <w:rPr>
          <w:rFonts w:asciiTheme="majorHAnsi" w:eastAsiaTheme="majorEastAsia" w:hAnsiTheme="majorHAnsi" w:cstheme="majorBidi"/>
          <w:b/>
          <w:bCs/>
          <w:color w:val="000000" w:themeColor="text1"/>
          <w:lang w:val="sk-SK"/>
        </w:rPr>
        <w:pPrChange w:id="41" w:author="Microsoft Office-Benutzer" w:date="2021-01-08T06:46:00Z">
          <w:pPr/>
        </w:pPrChange>
      </w:pPr>
      <w:r>
        <w:rPr>
          <w:lang w:val="sk-SK"/>
        </w:rPr>
        <w:br w:type="page"/>
      </w:r>
    </w:p>
    <w:p w14:paraId="48A95E4B" w14:textId="17182A5C" w:rsidR="00822CAE" w:rsidRDefault="00AA184D" w:rsidP="00B24818">
      <w:pPr>
        <w:pStyle w:val="berschrift3"/>
        <w:spacing w:line="312" w:lineRule="auto"/>
        <w:jc w:val="both"/>
        <w:rPr>
          <w:lang w:val="sk-SK"/>
        </w:rPr>
        <w:pPrChange w:id="42" w:author="Microsoft Office-Benutzer" w:date="2021-01-08T06:46:00Z">
          <w:pPr>
            <w:pStyle w:val="berschrift3"/>
            <w:spacing w:line="312" w:lineRule="auto"/>
          </w:pPr>
        </w:pPrChange>
      </w:pPr>
      <w:r w:rsidRPr="00795958">
        <w:rPr>
          <w:lang w:val="sk-SK"/>
        </w:rPr>
        <w:lastRenderedPageBreak/>
        <w:t>Výsledky</w:t>
      </w:r>
    </w:p>
    <w:p w14:paraId="4AFA65F8" w14:textId="4E7B1901" w:rsidR="00CD201D" w:rsidRPr="00822CAE" w:rsidRDefault="00822CAE" w:rsidP="00B24818">
      <w:pPr>
        <w:spacing w:line="312" w:lineRule="auto"/>
        <w:jc w:val="both"/>
        <w:rPr>
          <w:lang w:val="sk-SK"/>
        </w:rPr>
        <w:pPrChange w:id="43" w:author="Microsoft Office-Benutzer" w:date="2021-01-08T06:46:00Z">
          <w:pPr>
            <w:spacing w:line="312" w:lineRule="auto"/>
          </w:pPr>
        </w:pPrChange>
      </w:pPr>
      <w:r>
        <w:rPr>
          <w:lang w:val="sk-SK"/>
        </w:rPr>
        <w:t>Priamo vplyvu výkonného koučin</w:t>
      </w:r>
      <w:r w:rsidR="00520DE7">
        <w:rPr>
          <w:lang w:val="sk-SK"/>
        </w:rPr>
        <w:t>g</w:t>
      </w:r>
      <w:r>
        <w:rPr>
          <w:lang w:val="sk-SK"/>
        </w:rPr>
        <w:t>u na osobné kompetencie projektových manažérov sa venuj</w:t>
      </w:r>
      <w:r w:rsidR="00520DE7">
        <w:rPr>
          <w:lang w:val="sk-SK"/>
        </w:rPr>
        <w:t>ú</w:t>
      </w:r>
      <w:sdt>
        <w:sdtPr>
          <w:rPr>
            <w:lang w:val="sk-SK"/>
          </w:rPr>
          <w:id w:val="-529035424"/>
          <w:citation/>
        </w:sdtPr>
        <w:sdtEndPr/>
        <w:sdtContent>
          <w:r>
            <w:rPr>
              <w:lang w:val="sk-SK"/>
            </w:rPr>
            <w:fldChar w:fldCharType="begin"/>
          </w:r>
          <w:r>
            <w:rPr>
              <w:lang w:val="sk-SK"/>
            </w:rPr>
            <w:instrText xml:space="preserve"> CITATION Bal19 \l 1051 </w:instrText>
          </w:r>
          <w:r>
            <w:rPr>
              <w:lang w:val="sk-SK"/>
            </w:rPr>
            <w:fldChar w:fldCharType="separate"/>
          </w:r>
          <w:r w:rsidR="00750D50">
            <w:rPr>
              <w:noProof/>
              <w:lang w:val="sk-SK"/>
            </w:rPr>
            <w:t xml:space="preserve"> </w:t>
          </w:r>
          <w:r w:rsidR="00750D50" w:rsidRPr="00750D50">
            <w:rPr>
              <w:noProof/>
              <w:lang w:val="sk-SK"/>
            </w:rPr>
            <w:t>(Ballesteros-Sánchez, Ortiz-Marcos, &amp; Rodríguez-Rivero, 2019)</w:t>
          </w:r>
          <w:r>
            <w:rPr>
              <w:lang w:val="sk-SK"/>
            </w:rPr>
            <w:fldChar w:fldCharType="end"/>
          </w:r>
        </w:sdtContent>
      </w:sdt>
      <w:r w:rsidR="00520DE7">
        <w:rPr>
          <w:lang w:val="sk-SK"/>
        </w:rPr>
        <w:t>, ktorí potvrdzujú vplyv koučingu na vodcovské a riadiace schopností spolu s pozitívnym vplyvom v oblasti riešenia výziev.</w:t>
      </w:r>
      <w:sdt>
        <w:sdtPr>
          <w:rPr>
            <w:lang w:val="sk-SK"/>
          </w:rPr>
          <w:id w:val="-2009288097"/>
          <w:citation/>
        </w:sdtPr>
        <w:sdtEndPr/>
        <w:sdtContent>
          <w:r w:rsidR="008D0673">
            <w:rPr>
              <w:lang w:val="sk-SK"/>
            </w:rPr>
            <w:fldChar w:fldCharType="begin"/>
          </w:r>
          <w:r w:rsidR="008D0673">
            <w:rPr>
              <w:lang w:val="sk-SK"/>
            </w:rPr>
            <w:instrText xml:space="preserve"> CITATION Nor19 \l 1051 </w:instrText>
          </w:r>
          <w:r w:rsidR="008D0673">
            <w:rPr>
              <w:lang w:val="sk-SK"/>
            </w:rPr>
            <w:fldChar w:fldCharType="separate"/>
          </w:r>
          <w:r w:rsidR="00750D50">
            <w:rPr>
              <w:noProof/>
              <w:lang w:val="sk-SK"/>
            </w:rPr>
            <w:t xml:space="preserve"> </w:t>
          </w:r>
          <w:r w:rsidR="00750D50" w:rsidRPr="00750D50">
            <w:rPr>
              <w:noProof/>
              <w:lang w:val="sk-SK"/>
            </w:rPr>
            <w:t>(Norman Burrell, 2019)</w:t>
          </w:r>
          <w:r w:rsidR="008D0673">
            <w:rPr>
              <w:lang w:val="sk-SK"/>
            </w:rPr>
            <w:fldChar w:fldCharType="end"/>
          </w:r>
        </w:sdtContent>
      </w:sdt>
      <w:r w:rsidR="004D2F49">
        <w:rPr>
          <w:lang w:val="sk-SK"/>
        </w:rPr>
        <w:t xml:space="preserve"> popisuje význam výkonného koučingu v IT prostredí na bezpečnostných špecialistoch, ktorí majú zvyčajne technické vzdelanie. Pre úspešný koučing je nutné aby kouč disponoval osobnými schopnosťami ako napríklad komunikačné schopnosti, schopnosť počúvať, profesionalizmus ale aj pochopenie psychológie človeka </w:t>
      </w:r>
      <w:sdt>
        <w:sdtPr>
          <w:rPr>
            <w:lang w:val="sk-SK"/>
          </w:rPr>
          <w:id w:val="214626800"/>
          <w:citation/>
        </w:sdtPr>
        <w:sdtEndPr/>
        <w:sdtContent>
          <w:r w:rsidR="004D2F49">
            <w:rPr>
              <w:lang w:val="sk-SK"/>
            </w:rPr>
            <w:fldChar w:fldCharType="begin"/>
          </w:r>
          <w:r w:rsidR="004D2F49">
            <w:rPr>
              <w:lang w:val="sk-SK"/>
            </w:rPr>
            <w:instrText xml:space="preserve"> CITATION Nor19 \l 1051 </w:instrText>
          </w:r>
          <w:r w:rsidR="004D2F49">
            <w:rPr>
              <w:lang w:val="sk-SK"/>
            </w:rPr>
            <w:fldChar w:fldCharType="separate"/>
          </w:r>
          <w:r w:rsidR="00750D50" w:rsidRPr="00750D50">
            <w:rPr>
              <w:noProof/>
              <w:lang w:val="sk-SK"/>
            </w:rPr>
            <w:t>(Norman Burrell, 2019)</w:t>
          </w:r>
          <w:r w:rsidR="004D2F49">
            <w:rPr>
              <w:lang w:val="sk-SK"/>
            </w:rPr>
            <w:fldChar w:fldCharType="end"/>
          </w:r>
        </w:sdtContent>
      </w:sdt>
      <w:r w:rsidR="004D2F49">
        <w:rPr>
          <w:lang w:val="sk-SK"/>
        </w:rPr>
        <w:t>.</w:t>
      </w:r>
      <w:r w:rsidR="00B57651">
        <w:rPr>
          <w:lang w:val="sk-SK"/>
        </w:rPr>
        <w:t xml:space="preserve"> </w:t>
      </w:r>
      <w:proofErr w:type="spellStart"/>
      <w:r w:rsidR="00B57651">
        <w:rPr>
          <w:lang w:val="sk-SK"/>
        </w:rPr>
        <w:t>Bertrand</w:t>
      </w:r>
      <w:proofErr w:type="spellEnd"/>
      <w:r w:rsidR="004D2F49">
        <w:rPr>
          <w:lang w:val="sk-SK"/>
        </w:rPr>
        <w:t xml:space="preserve"> </w:t>
      </w:r>
      <w:sdt>
        <w:sdtPr>
          <w:rPr>
            <w:lang w:val="sk-SK"/>
          </w:rPr>
          <w:id w:val="1002318087"/>
          <w:citation/>
        </w:sdtPr>
        <w:sdtEndPr/>
        <w:sdtContent>
          <w:r w:rsidR="00B57651">
            <w:rPr>
              <w:lang w:val="sk-SK"/>
            </w:rPr>
            <w:fldChar w:fldCharType="begin"/>
          </w:r>
          <w:r w:rsidR="00B57651">
            <w:rPr>
              <w:lang w:val="sk-SK"/>
            </w:rPr>
            <w:instrText xml:space="preserve">CITATION Ber19 \n  \t  \l 1051 </w:instrText>
          </w:r>
          <w:r w:rsidR="00B57651">
            <w:rPr>
              <w:lang w:val="sk-SK"/>
            </w:rPr>
            <w:fldChar w:fldCharType="separate"/>
          </w:r>
          <w:r w:rsidR="00750D50" w:rsidRPr="00750D50">
            <w:rPr>
              <w:noProof/>
              <w:lang w:val="sk-SK"/>
            </w:rPr>
            <w:t>(2019)</w:t>
          </w:r>
          <w:r w:rsidR="00B57651">
            <w:rPr>
              <w:lang w:val="sk-SK"/>
            </w:rPr>
            <w:fldChar w:fldCharType="end"/>
          </w:r>
        </w:sdtContent>
      </w:sdt>
      <w:r w:rsidR="00B57651">
        <w:rPr>
          <w:lang w:val="sk-SK"/>
        </w:rPr>
        <w:t xml:space="preserve"> zdôrazňuje dôležitosť koučových schopností klásť správne otázky v procese koučovania. </w:t>
      </w:r>
      <w:r w:rsidR="004D2F49">
        <w:rPr>
          <w:lang w:val="sk-SK"/>
        </w:rPr>
        <w:t>Z tohto dôvodu sa za kompetentných koučov často považujú psychológovia</w:t>
      </w:r>
      <w:r w:rsidR="00474E46">
        <w:rPr>
          <w:lang w:val="sk-SK"/>
        </w:rPr>
        <w:t>,</w:t>
      </w:r>
      <w:r w:rsidR="004D2F49">
        <w:rPr>
          <w:lang w:val="sk-SK"/>
        </w:rPr>
        <w:t xml:space="preserve"> respektíve jedinci so psychologickým vzdelaním </w:t>
      </w:r>
      <w:sdt>
        <w:sdtPr>
          <w:rPr>
            <w:lang w:val="sk-SK"/>
          </w:rPr>
          <w:id w:val="-1164700175"/>
          <w:citation/>
        </w:sdtPr>
        <w:sdtEndPr/>
        <w:sdtContent>
          <w:r w:rsidR="004D2F49">
            <w:rPr>
              <w:lang w:val="sk-SK"/>
            </w:rPr>
            <w:fldChar w:fldCharType="begin"/>
          </w:r>
          <w:r w:rsidR="004D2F49">
            <w:rPr>
              <w:lang w:val="sk-SK"/>
            </w:rPr>
            <w:instrText xml:space="preserve"> CITATION Nor19 \l 1051 </w:instrText>
          </w:r>
          <w:r w:rsidR="004D2F49">
            <w:rPr>
              <w:lang w:val="sk-SK"/>
            </w:rPr>
            <w:fldChar w:fldCharType="separate"/>
          </w:r>
          <w:r w:rsidR="00750D50" w:rsidRPr="00750D50">
            <w:rPr>
              <w:noProof/>
              <w:lang w:val="sk-SK"/>
            </w:rPr>
            <w:t>(Norman Burrell, 2019)</w:t>
          </w:r>
          <w:r w:rsidR="004D2F49">
            <w:rPr>
              <w:lang w:val="sk-SK"/>
            </w:rPr>
            <w:fldChar w:fldCharType="end"/>
          </w:r>
        </w:sdtContent>
      </w:sdt>
      <w:r w:rsidR="004D2F49">
        <w:rPr>
          <w:lang w:val="sk-SK"/>
        </w:rPr>
        <w:t>.</w:t>
      </w:r>
    </w:p>
    <w:p w14:paraId="5A3F4BF6" w14:textId="330027B9" w:rsidR="00CD201D" w:rsidRPr="00822CAE" w:rsidRDefault="00CD201D" w:rsidP="00B24818">
      <w:pPr>
        <w:spacing w:line="312" w:lineRule="auto"/>
        <w:jc w:val="both"/>
        <w:rPr>
          <w:lang w:val="sk-SK"/>
        </w:rPr>
        <w:pPrChange w:id="44" w:author="Microsoft Office-Benutzer" w:date="2021-01-08T06:46:00Z">
          <w:pPr>
            <w:spacing w:line="312" w:lineRule="auto"/>
          </w:pPr>
        </w:pPrChange>
      </w:pPr>
      <w:proofErr w:type="spellStart"/>
      <w:r>
        <w:rPr>
          <w:lang w:val="sk-SK"/>
        </w:rPr>
        <w:t>Peláez</w:t>
      </w:r>
      <w:proofErr w:type="spellEnd"/>
      <w:r>
        <w:rPr>
          <w:lang w:val="sk-SK"/>
        </w:rPr>
        <w:t xml:space="preserve"> </w:t>
      </w:r>
      <w:proofErr w:type="spellStart"/>
      <w:r>
        <w:rPr>
          <w:lang w:val="sk-SK"/>
        </w:rPr>
        <w:t>Zuberbuhler</w:t>
      </w:r>
      <w:proofErr w:type="spellEnd"/>
      <w:r>
        <w:rPr>
          <w:lang w:val="sk-SK"/>
        </w:rPr>
        <w:t xml:space="preserve">, </w:t>
      </w:r>
      <w:proofErr w:type="spellStart"/>
      <w:r>
        <w:rPr>
          <w:lang w:val="sk-SK"/>
        </w:rPr>
        <w:t>Salanova</w:t>
      </w:r>
      <w:proofErr w:type="spellEnd"/>
      <w:r>
        <w:rPr>
          <w:lang w:val="sk-SK"/>
        </w:rPr>
        <w:t xml:space="preserve"> a </w:t>
      </w:r>
      <w:proofErr w:type="spellStart"/>
      <w:r>
        <w:rPr>
          <w:lang w:val="sk-SK"/>
        </w:rPr>
        <w:t>Martínez</w:t>
      </w:r>
      <w:proofErr w:type="spellEnd"/>
      <w:r>
        <w:rPr>
          <w:lang w:val="sk-SK"/>
        </w:rPr>
        <w:t xml:space="preserve"> </w:t>
      </w:r>
      <w:sdt>
        <w:sdtPr>
          <w:rPr>
            <w:lang w:val="sk-SK"/>
          </w:rPr>
          <w:id w:val="-1613426683"/>
          <w:citation/>
        </w:sdtPr>
        <w:sdtEndPr/>
        <w:sdtContent>
          <w:r>
            <w:rPr>
              <w:lang w:val="sk-SK"/>
            </w:rPr>
            <w:fldChar w:fldCharType="begin"/>
          </w:r>
          <w:r>
            <w:rPr>
              <w:lang w:val="sk-SK"/>
            </w:rPr>
            <w:instrText xml:space="preserve">CITATION Pel20 \n  \t  \l 1051 </w:instrText>
          </w:r>
          <w:r>
            <w:rPr>
              <w:lang w:val="sk-SK"/>
            </w:rPr>
            <w:fldChar w:fldCharType="separate"/>
          </w:r>
          <w:r w:rsidR="00750D50" w:rsidRPr="00750D50">
            <w:rPr>
              <w:noProof/>
              <w:lang w:val="sk-SK"/>
            </w:rPr>
            <w:t>(2020)</w:t>
          </w:r>
          <w:r>
            <w:rPr>
              <w:lang w:val="sk-SK"/>
            </w:rPr>
            <w:fldChar w:fldCharType="end"/>
          </w:r>
        </w:sdtContent>
      </w:sdt>
      <w:r>
        <w:rPr>
          <w:lang w:val="sk-SK"/>
        </w:rPr>
        <w:t xml:space="preserve"> vykonali výskum zameraný na vplyv koučingu na vedúcich pracovníkov v automobilovom odvetví v Španielsku.</w:t>
      </w:r>
      <w:r w:rsidR="00937651">
        <w:rPr>
          <w:lang w:val="sk-SK"/>
        </w:rPr>
        <w:t xml:space="preserve"> Súčasťou výskumu bolo 41 výkonných pracovníkov a členov stredného manažmentu, ktorí podstúpili spätnú väzbu pred hodnotením, skupinový workshop vedenia založený na koučingu a tri lekcie s výkonným koučom </w:t>
      </w:r>
      <w:sdt>
        <w:sdtPr>
          <w:rPr>
            <w:lang w:val="sk-SK"/>
          </w:rPr>
          <w:id w:val="-74507729"/>
          <w:citation/>
        </w:sdtPr>
        <w:sdtEndPr/>
        <w:sdtContent>
          <w:r w:rsidR="00937651">
            <w:rPr>
              <w:lang w:val="sk-SK"/>
            </w:rPr>
            <w:fldChar w:fldCharType="begin"/>
          </w:r>
          <w:r w:rsidR="00937651">
            <w:rPr>
              <w:lang w:val="sk-SK"/>
            </w:rPr>
            <w:instrText xml:space="preserve"> CITATION Pel20 \l 1051 </w:instrText>
          </w:r>
          <w:r w:rsidR="00937651">
            <w:rPr>
              <w:lang w:val="sk-SK"/>
            </w:rPr>
            <w:fldChar w:fldCharType="separate"/>
          </w:r>
          <w:r w:rsidR="00750D50" w:rsidRPr="00750D50">
            <w:rPr>
              <w:noProof/>
              <w:lang w:val="sk-SK"/>
            </w:rPr>
            <w:t>(Peláez Zuberbuhler , Salanova, &amp; Martínez, 2020)</w:t>
          </w:r>
          <w:r w:rsidR="00937651">
            <w:rPr>
              <w:lang w:val="sk-SK"/>
            </w:rPr>
            <w:fldChar w:fldCharType="end"/>
          </w:r>
        </w:sdtContent>
      </w:sdt>
      <w:r w:rsidR="00060743">
        <w:rPr>
          <w:lang w:val="sk-SK"/>
        </w:rPr>
        <w:t>.</w:t>
      </w:r>
      <w:r w:rsidR="008B2FF1">
        <w:rPr>
          <w:lang w:val="sk-SK"/>
        </w:rPr>
        <w:t xml:space="preserve"> Tento výskum potvrdzuje pozitívny vplyv koučovania na účastníkov v oblasti štýlu vedenia založeného na koučovaní, vodcovských schopností (poskytovanie spätnej väzby, spoznávanie a rozvoj silných stránok, empatického počúvania alebo riadenia pokroku), pracovnej angažovanosti a výkonu role aj mimo štandardných úloh.</w:t>
      </w:r>
      <w:r w:rsidR="0014519B">
        <w:rPr>
          <w:lang w:val="sk-SK"/>
        </w:rPr>
        <w:t xml:space="preserve"> </w:t>
      </w:r>
      <w:r w:rsidR="000D703C">
        <w:rPr>
          <w:lang w:val="sk-SK"/>
        </w:rPr>
        <w:t xml:space="preserve">Pozitívny vplyv výkonného koučovania potvrdzuje aj </w:t>
      </w:r>
      <w:sdt>
        <w:sdtPr>
          <w:rPr>
            <w:lang w:val="sk-SK"/>
          </w:rPr>
          <w:id w:val="-1051840725"/>
          <w:citation/>
        </w:sdtPr>
        <w:sdtEndPr/>
        <w:sdtContent>
          <w:r w:rsidR="000D703C">
            <w:rPr>
              <w:lang w:val="sk-SK"/>
            </w:rPr>
            <w:fldChar w:fldCharType="begin"/>
          </w:r>
          <w:r w:rsidR="000D703C">
            <w:rPr>
              <w:lang w:val="sk-SK"/>
            </w:rPr>
            <w:instrText xml:space="preserve"> CITATION Ber19 \l 1051 </w:instrText>
          </w:r>
          <w:r w:rsidR="000D703C">
            <w:rPr>
              <w:lang w:val="sk-SK"/>
            </w:rPr>
            <w:fldChar w:fldCharType="separate"/>
          </w:r>
          <w:r w:rsidR="00750D50" w:rsidRPr="00750D50">
            <w:rPr>
              <w:noProof/>
              <w:lang w:val="sk-SK"/>
            </w:rPr>
            <w:t>(Bertrand, 2019)</w:t>
          </w:r>
          <w:r w:rsidR="000D703C">
            <w:rPr>
              <w:lang w:val="sk-SK"/>
            </w:rPr>
            <w:fldChar w:fldCharType="end"/>
          </w:r>
        </w:sdtContent>
      </w:sdt>
      <w:r w:rsidR="000D703C">
        <w:rPr>
          <w:lang w:val="sk-SK"/>
        </w:rPr>
        <w:t>, ktorého článok je zameraný na dekanov univerzít. Prínos koučingu definuje v zlepšení vodcovských schopností vedúcich pracovníkov univerzít a tým aj v zvýšení efektivity práce riadiacich pracovníkov</w:t>
      </w:r>
      <w:r w:rsidR="00FB4D5C">
        <w:rPr>
          <w:lang w:val="sk-SK"/>
        </w:rPr>
        <w:t xml:space="preserve"> </w:t>
      </w:r>
      <w:sdt>
        <w:sdtPr>
          <w:rPr>
            <w:lang w:val="sk-SK"/>
          </w:rPr>
          <w:id w:val="-409161705"/>
          <w:citation/>
        </w:sdtPr>
        <w:sdtEndPr/>
        <w:sdtContent>
          <w:r w:rsidR="00FB4D5C">
            <w:rPr>
              <w:lang w:val="sk-SK"/>
            </w:rPr>
            <w:fldChar w:fldCharType="begin"/>
          </w:r>
          <w:r w:rsidR="00FB4D5C">
            <w:rPr>
              <w:lang w:val="sk-SK"/>
            </w:rPr>
            <w:instrText xml:space="preserve"> CITATION Ber19 \l 1051 </w:instrText>
          </w:r>
          <w:r w:rsidR="00FB4D5C">
            <w:rPr>
              <w:lang w:val="sk-SK"/>
            </w:rPr>
            <w:fldChar w:fldCharType="separate"/>
          </w:r>
          <w:r w:rsidR="00750D50" w:rsidRPr="00750D50">
            <w:rPr>
              <w:noProof/>
              <w:lang w:val="sk-SK"/>
            </w:rPr>
            <w:t>(Bertrand, 2019)</w:t>
          </w:r>
          <w:r w:rsidR="00FB4D5C">
            <w:rPr>
              <w:lang w:val="sk-SK"/>
            </w:rPr>
            <w:fldChar w:fldCharType="end"/>
          </w:r>
        </w:sdtContent>
      </w:sdt>
      <w:r w:rsidR="000D703C">
        <w:rPr>
          <w:lang w:val="sk-SK"/>
        </w:rPr>
        <w:t>.</w:t>
      </w:r>
      <w:r w:rsidR="00AA5C9D">
        <w:rPr>
          <w:lang w:val="sk-SK"/>
        </w:rPr>
        <w:t xml:space="preserve"> </w:t>
      </w:r>
      <w:proofErr w:type="spellStart"/>
      <w:r w:rsidR="00AA5C9D">
        <w:rPr>
          <w:lang w:val="sk-SK"/>
        </w:rPr>
        <w:t>Hopkins</w:t>
      </w:r>
      <w:proofErr w:type="spellEnd"/>
      <w:r w:rsidR="00AA5C9D">
        <w:rPr>
          <w:lang w:val="sk-SK"/>
        </w:rPr>
        <w:t xml:space="preserve"> </w:t>
      </w:r>
      <w:r w:rsidR="00AA5C9D" w:rsidRPr="00B24818">
        <w:rPr>
          <w:lang w:val="sk-SK"/>
        </w:rPr>
        <w:t xml:space="preserve">&amp; </w:t>
      </w:r>
      <w:proofErr w:type="spellStart"/>
      <w:r w:rsidR="00AA5C9D" w:rsidRPr="00B24818">
        <w:rPr>
          <w:lang w:val="sk-SK"/>
        </w:rPr>
        <w:t>Wittmer</w:t>
      </w:r>
      <w:proofErr w:type="spellEnd"/>
      <w:r w:rsidR="000D703C">
        <w:rPr>
          <w:lang w:val="sk-SK"/>
        </w:rPr>
        <w:t xml:space="preserve"> </w:t>
      </w:r>
      <w:sdt>
        <w:sdtPr>
          <w:rPr>
            <w:lang w:val="sk-SK"/>
          </w:rPr>
          <w:id w:val="-1556608572"/>
          <w:citation/>
        </w:sdtPr>
        <w:sdtEndPr/>
        <w:sdtContent>
          <w:r w:rsidR="00AA5C9D">
            <w:rPr>
              <w:lang w:val="sk-SK"/>
            </w:rPr>
            <w:fldChar w:fldCharType="begin"/>
          </w:r>
          <w:r w:rsidR="00AA5C9D">
            <w:rPr>
              <w:lang w:val="sk-SK"/>
            </w:rPr>
            <w:instrText xml:space="preserve">CITATION Hop18 \n  \t  \l 1051 </w:instrText>
          </w:r>
          <w:r w:rsidR="00AA5C9D">
            <w:rPr>
              <w:lang w:val="sk-SK"/>
            </w:rPr>
            <w:fldChar w:fldCharType="separate"/>
          </w:r>
          <w:r w:rsidR="00750D50" w:rsidRPr="00750D50">
            <w:rPr>
              <w:noProof/>
              <w:lang w:val="sk-SK"/>
            </w:rPr>
            <w:t>(2018)</w:t>
          </w:r>
          <w:r w:rsidR="00AA5C9D">
            <w:rPr>
              <w:lang w:val="sk-SK"/>
            </w:rPr>
            <w:fldChar w:fldCharType="end"/>
          </w:r>
        </w:sdtContent>
      </w:sdt>
      <w:r w:rsidR="00AA5C9D">
        <w:rPr>
          <w:lang w:val="sk-SK"/>
        </w:rPr>
        <w:t xml:space="preserve"> zhŕňajú prínosy koučingu medzi ktoré radia zlepšenie sebauvedomenia, porozumenia, rozvoj vodcovského správania, zlepšené budovania tímu ale aj lepší rozvoj zamestnancov a trvalú zmenu správania sa.</w:t>
      </w:r>
    </w:p>
    <w:p w14:paraId="33970046" w14:textId="1ED99858" w:rsidR="00484E70" w:rsidRPr="00C17BB6" w:rsidRDefault="00484E70" w:rsidP="00B24818">
      <w:pPr>
        <w:spacing w:line="312" w:lineRule="auto"/>
        <w:jc w:val="both"/>
        <w:rPr>
          <w:lang w:val="sk-SK"/>
        </w:rPr>
        <w:pPrChange w:id="45" w:author="Microsoft Office-Benutzer" w:date="2021-01-08T06:46:00Z">
          <w:pPr>
            <w:spacing w:line="312" w:lineRule="auto"/>
          </w:pPr>
        </w:pPrChange>
      </w:pPr>
      <w:r>
        <w:rPr>
          <w:lang w:val="sk-SK"/>
        </w:rPr>
        <w:t xml:space="preserve">Vplyvu činnosti agilného </w:t>
      </w:r>
      <w:r w:rsidR="0047567D">
        <w:rPr>
          <w:lang w:val="sk-SK"/>
        </w:rPr>
        <w:t>kouča</w:t>
      </w:r>
      <w:r>
        <w:rPr>
          <w:lang w:val="sk-SK"/>
        </w:rPr>
        <w:t xml:space="preserve"> na členov tímu sa venuje </w:t>
      </w:r>
      <w:r w:rsidRPr="00484E70">
        <w:rPr>
          <w:noProof/>
          <w:lang w:val="sk-SK"/>
        </w:rPr>
        <w:t>Bäcklander</w:t>
      </w:r>
      <w:r>
        <w:rPr>
          <w:lang w:val="sk-SK"/>
        </w:rPr>
        <w:t xml:space="preserve"> </w:t>
      </w:r>
      <w:sdt>
        <w:sdtPr>
          <w:rPr>
            <w:lang w:val="sk-SK"/>
          </w:rPr>
          <w:id w:val="-932054813"/>
          <w:citation/>
        </w:sdtPr>
        <w:sdtEndPr/>
        <w:sdtContent>
          <w:r>
            <w:rPr>
              <w:lang w:val="sk-SK"/>
            </w:rPr>
            <w:fldChar w:fldCharType="begin"/>
          </w:r>
          <w:r>
            <w:rPr>
              <w:lang w:val="sk-SK"/>
            </w:rPr>
            <w:instrText xml:space="preserve">CITATION Bäc19 \n  \t  \l 1051 </w:instrText>
          </w:r>
          <w:r>
            <w:rPr>
              <w:lang w:val="sk-SK"/>
            </w:rPr>
            <w:fldChar w:fldCharType="separate"/>
          </w:r>
          <w:r w:rsidR="00750D50" w:rsidRPr="00750D50">
            <w:rPr>
              <w:noProof/>
              <w:lang w:val="sk-SK"/>
            </w:rPr>
            <w:t>(2019)</w:t>
          </w:r>
          <w:r>
            <w:rPr>
              <w:lang w:val="sk-SK"/>
            </w:rPr>
            <w:fldChar w:fldCharType="end"/>
          </w:r>
        </w:sdtContent>
      </w:sdt>
      <w:r>
        <w:rPr>
          <w:lang w:val="sk-SK"/>
        </w:rPr>
        <w:t xml:space="preserve">, ktorý vykonal deskriptívnu </w:t>
      </w:r>
      <w:r w:rsidR="00A93126">
        <w:rPr>
          <w:lang w:val="sk-SK"/>
        </w:rPr>
        <w:t xml:space="preserve">prípadovú </w:t>
      </w:r>
      <w:r w:rsidR="00BE7B99">
        <w:rPr>
          <w:lang w:val="sk-SK"/>
        </w:rPr>
        <w:t>štúdiu</w:t>
      </w:r>
      <w:r>
        <w:rPr>
          <w:lang w:val="sk-SK"/>
        </w:rPr>
        <w:t xml:space="preserve"> v </w:t>
      </w:r>
      <w:r w:rsidR="00EB0DBD">
        <w:rPr>
          <w:lang w:val="sk-SK"/>
        </w:rPr>
        <w:t xml:space="preserve">technologickej </w:t>
      </w:r>
      <w:r w:rsidR="00820B9F">
        <w:rPr>
          <w:lang w:val="sk-SK"/>
        </w:rPr>
        <w:t xml:space="preserve">spoločnosti </w:t>
      </w:r>
      <w:r>
        <w:rPr>
          <w:lang w:val="sk-SK"/>
        </w:rPr>
        <w:t>Spotify</w:t>
      </w:r>
      <w:r w:rsidR="0047567D">
        <w:rPr>
          <w:lang w:val="sk-SK"/>
        </w:rPr>
        <w:t>,</w:t>
      </w:r>
      <w:r w:rsidR="00820B9F">
        <w:rPr>
          <w:lang w:val="sk-SK"/>
        </w:rPr>
        <w:t xml:space="preserve"> s cieľom zistiť ako získavajú </w:t>
      </w:r>
      <w:r w:rsidR="0047567D">
        <w:rPr>
          <w:lang w:val="sk-SK"/>
        </w:rPr>
        <w:t>koučovia</w:t>
      </w:r>
      <w:r w:rsidR="00820B9F">
        <w:rPr>
          <w:lang w:val="sk-SK"/>
        </w:rPr>
        <w:t xml:space="preserve"> vodcovský vplyv v rámci tímov spoločnosti</w:t>
      </w:r>
      <w:r>
        <w:rPr>
          <w:lang w:val="sk-SK"/>
        </w:rPr>
        <w:t>.</w:t>
      </w:r>
      <w:r w:rsidR="004A5A14">
        <w:rPr>
          <w:lang w:val="sk-SK"/>
        </w:rPr>
        <w:t xml:space="preserve"> V rámci tejto práce je zdôraznený rozdiel medzi </w:t>
      </w:r>
      <w:r w:rsidR="00793C01">
        <w:rPr>
          <w:lang w:val="sk-SK"/>
        </w:rPr>
        <w:t>výkonným</w:t>
      </w:r>
      <w:r w:rsidR="004A5A14">
        <w:rPr>
          <w:lang w:val="sk-SK"/>
        </w:rPr>
        <w:t xml:space="preserve"> koučom a agilným koučom – zatiaľ čo výkonný kouč pracuje s jednotlivými manažérmi na ich štýle vedenia a osobnom rozvoji </w:t>
      </w:r>
      <w:sdt>
        <w:sdtPr>
          <w:rPr>
            <w:lang w:val="sk-SK"/>
          </w:rPr>
          <w:id w:val="503644678"/>
          <w:citation/>
        </w:sdtPr>
        <w:sdtEndPr/>
        <w:sdtContent>
          <w:r w:rsidR="004A5A14">
            <w:rPr>
              <w:lang w:val="sk-SK"/>
            </w:rPr>
            <w:fldChar w:fldCharType="begin"/>
          </w:r>
          <w:r w:rsidR="004A5A14">
            <w:rPr>
              <w:lang w:val="sk-SK"/>
            </w:rPr>
            <w:instrText xml:space="preserve"> CITATION Sho18 \l 1051 </w:instrText>
          </w:r>
          <w:r w:rsidR="004A5A14">
            <w:rPr>
              <w:lang w:val="sk-SK"/>
            </w:rPr>
            <w:fldChar w:fldCharType="separate"/>
          </w:r>
          <w:r w:rsidR="00750D50" w:rsidRPr="00750D50">
            <w:rPr>
              <w:noProof/>
              <w:lang w:val="sk-SK"/>
            </w:rPr>
            <w:t>(Shoukry &amp; Cox, 2018)</w:t>
          </w:r>
          <w:r w:rsidR="004A5A14">
            <w:rPr>
              <w:lang w:val="sk-SK"/>
            </w:rPr>
            <w:fldChar w:fldCharType="end"/>
          </w:r>
        </w:sdtContent>
      </w:sdt>
      <w:r w:rsidR="004A5A14">
        <w:rPr>
          <w:lang w:val="sk-SK"/>
        </w:rPr>
        <w:t xml:space="preserve">, agilný kouč zvykne mať </w:t>
      </w:r>
      <w:r w:rsidR="004A5A14">
        <w:rPr>
          <w:lang w:val="sk-SK"/>
        </w:rPr>
        <w:lastRenderedPageBreak/>
        <w:t>technické vzdelanie a skúsenosti s</w:t>
      </w:r>
      <w:r w:rsidR="00D54A09">
        <w:rPr>
          <w:lang w:val="sk-SK"/>
        </w:rPr>
        <w:t> </w:t>
      </w:r>
      <w:r w:rsidR="004A5A14">
        <w:rPr>
          <w:lang w:val="sk-SK"/>
        </w:rPr>
        <w:t>vývojom</w:t>
      </w:r>
      <w:r w:rsidR="00D54A09">
        <w:rPr>
          <w:lang w:val="sk-SK"/>
        </w:rPr>
        <w:t>,</w:t>
      </w:r>
      <w:r w:rsidR="004A5A14">
        <w:rPr>
          <w:lang w:val="sk-SK"/>
        </w:rPr>
        <w:t xml:space="preserve"> pričom sa časom presunul na pozíciu kde pracuje viac s</w:t>
      </w:r>
      <w:r w:rsidR="00296E6D">
        <w:rPr>
          <w:lang w:val="sk-SK"/>
        </w:rPr>
        <w:t> </w:t>
      </w:r>
      <w:r w:rsidR="004A5A14">
        <w:rPr>
          <w:lang w:val="sk-SK"/>
        </w:rPr>
        <w:t>ľuďmi</w:t>
      </w:r>
      <w:r w:rsidR="00296E6D">
        <w:rPr>
          <w:lang w:val="sk-SK"/>
        </w:rPr>
        <w:t xml:space="preserve"> a zameriava sa na zlepšenie výkonnosti tímu v oblastí dodávania a neustáleho zlepšovania sa (</w:t>
      </w:r>
      <w:proofErr w:type="spellStart"/>
      <w:r w:rsidR="00CE1BB2" w:rsidRPr="00B24818">
        <w:rPr>
          <w:lang w:val="sk-SK"/>
        </w:rPr>
        <w:t>continuous</w:t>
      </w:r>
      <w:proofErr w:type="spellEnd"/>
      <w:r w:rsidR="00296E6D" w:rsidRPr="00B24818">
        <w:rPr>
          <w:lang w:val="sk-SK"/>
        </w:rPr>
        <w:t xml:space="preserve"> </w:t>
      </w:r>
      <w:proofErr w:type="spellStart"/>
      <w:r w:rsidR="00296E6D" w:rsidRPr="00B24818">
        <w:rPr>
          <w:lang w:val="sk-SK"/>
        </w:rPr>
        <w:t>improvement</w:t>
      </w:r>
      <w:proofErr w:type="spellEnd"/>
      <w:r w:rsidR="00296E6D">
        <w:rPr>
          <w:lang w:val="sk-SK"/>
        </w:rPr>
        <w:t>)</w:t>
      </w:r>
      <w:r w:rsidR="004A5A14">
        <w:rPr>
          <w:lang w:val="sk-SK"/>
        </w:rPr>
        <w:t xml:space="preserve"> </w:t>
      </w:r>
      <w:sdt>
        <w:sdtPr>
          <w:rPr>
            <w:lang w:val="sk-SK"/>
          </w:rPr>
          <w:id w:val="1223255004"/>
          <w:citation/>
        </w:sdtPr>
        <w:sdtEndPr/>
        <w:sdtContent>
          <w:r w:rsidR="004A5A14">
            <w:rPr>
              <w:lang w:val="sk-SK"/>
            </w:rPr>
            <w:fldChar w:fldCharType="begin"/>
          </w:r>
          <w:r w:rsidR="004A5A14">
            <w:rPr>
              <w:lang w:val="sk-SK"/>
            </w:rPr>
            <w:instrText xml:space="preserve"> CITATION Bäc19 \l 1051 </w:instrText>
          </w:r>
          <w:r w:rsidR="004A5A14">
            <w:rPr>
              <w:lang w:val="sk-SK"/>
            </w:rPr>
            <w:fldChar w:fldCharType="separate"/>
          </w:r>
          <w:r w:rsidR="00750D50" w:rsidRPr="00750D50">
            <w:rPr>
              <w:noProof/>
              <w:lang w:val="sk-SK"/>
            </w:rPr>
            <w:t>(Bäcklander, 2019)</w:t>
          </w:r>
          <w:r w:rsidR="004A5A14">
            <w:rPr>
              <w:lang w:val="sk-SK"/>
            </w:rPr>
            <w:fldChar w:fldCharType="end"/>
          </w:r>
        </w:sdtContent>
      </w:sdt>
      <w:r w:rsidR="00553A48">
        <w:rPr>
          <w:rFonts w:ascii="Helvetica" w:eastAsia="Times New Roman" w:hAnsi="Helvetica" w:cs="Times New Roman"/>
          <w:color w:val="000000"/>
          <w:sz w:val="27"/>
          <w:szCs w:val="27"/>
          <w:shd w:val="clear" w:color="auto" w:fill="F5F5F5"/>
          <w:lang w:val="sk-SK" w:eastAsia="sk-SK"/>
        </w:rPr>
        <w:t xml:space="preserve">. </w:t>
      </w:r>
      <w:proofErr w:type="spellStart"/>
      <w:r w:rsidR="00553A48" w:rsidRPr="004D3F60">
        <w:rPr>
          <w:lang w:val="sk-SK"/>
        </w:rPr>
        <w:t>Stray</w:t>
      </w:r>
      <w:proofErr w:type="spellEnd"/>
      <w:r w:rsidR="00553A48" w:rsidRPr="004D3F60">
        <w:rPr>
          <w:lang w:val="sk-SK"/>
        </w:rPr>
        <w:t xml:space="preserve">, </w:t>
      </w:r>
      <w:proofErr w:type="spellStart"/>
      <w:r w:rsidR="00553A48" w:rsidRPr="004D3F60">
        <w:rPr>
          <w:lang w:val="sk-SK"/>
        </w:rPr>
        <w:t>Memon</w:t>
      </w:r>
      <w:proofErr w:type="spellEnd"/>
      <w:r w:rsidR="00553A48" w:rsidRPr="004D3F60">
        <w:rPr>
          <w:lang w:val="sk-SK"/>
        </w:rPr>
        <w:t xml:space="preserve"> a </w:t>
      </w:r>
      <w:proofErr w:type="spellStart"/>
      <w:r w:rsidR="00553A48" w:rsidRPr="004D3F60">
        <w:rPr>
          <w:lang w:val="sk-SK"/>
        </w:rPr>
        <w:t>Paruch</w:t>
      </w:r>
      <w:proofErr w:type="spellEnd"/>
      <w:r w:rsidR="00553A48" w:rsidRPr="004D3F60">
        <w:rPr>
          <w:lang w:val="sk-SK"/>
        </w:rPr>
        <w:t xml:space="preserve"> </w:t>
      </w:r>
      <w:sdt>
        <w:sdtPr>
          <w:rPr>
            <w:b/>
            <w:bCs/>
            <w:lang w:val="sk-SK"/>
          </w:rPr>
          <w:id w:val="1207826867"/>
          <w:citation/>
        </w:sdtPr>
        <w:sdtEndPr/>
        <w:sdtContent>
          <w:r w:rsidR="00553A48" w:rsidRPr="004D3F60">
            <w:rPr>
              <w:b/>
              <w:bCs/>
              <w:lang w:val="sk-SK"/>
            </w:rPr>
            <w:fldChar w:fldCharType="begin"/>
          </w:r>
          <w:r w:rsidR="00553A48" w:rsidRPr="004D3F60">
            <w:rPr>
              <w:lang w:val="sk-SK"/>
            </w:rPr>
            <w:instrText xml:space="preserve">CITATION Str20 \n  \t  \l 1051 </w:instrText>
          </w:r>
          <w:r w:rsidR="00553A48" w:rsidRPr="004D3F60">
            <w:rPr>
              <w:b/>
              <w:bCs/>
              <w:lang w:val="sk-SK"/>
            </w:rPr>
            <w:fldChar w:fldCharType="separate"/>
          </w:r>
          <w:r w:rsidR="00750D50" w:rsidRPr="00750D50">
            <w:rPr>
              <w:noProof/>
              <w:lang w:val="sk-SK"/>
            </w:rPr>
            <w:t>(2020)</w:t>
          </w:r>
          <w:r w:rsidR="00553A48" w:rsidRPr="004D3F60">
            <w:rPr>
              <w:b/>
              <w:bCs/>
              <w:lang w:val="sk-SK"/>
            </w:rPr>
            <w:fldChar w:fldCharType="end"/>
          </w:r>
        </w:sdtContent>
      </w:sdt>
      <w:r w:rsidR="00553A48">
        <w:rPr>
          <w:b/>
          <w:bCs/>
          <w:lang w:val="sk-SK"/>
        </w:rPr>
        <w:t xml:space="preserve"> </w:t>
      </w:r>
      <w:r w:rsidR="00553A48">
        <w:rPr>
          <w:lang w:val="sk-SK"/>
        </w:rPr>
        <w:t xml:space="preserve">definujú presný zoznam činností, ktoré sú náplňou práce agilného kouča. Ich zoznam činnosti potvrdzuje zásadný rozdiel medzi výkonným koučom a agilným koučom. Zo zoznamu </w:t>
      </w:r>
      <w:sdt>
        <w:sdtPr>
          <w:rPr>
            <w:lang w:val="sk-SK"/>
          </w:rPr>
          <w:id w:val="-1684732639"/>
          <w:citation/>
        </w:sdtPr>
        <w:sdtEndPr/>
        <w:sdtContent>
          <w:r w:rsidR="00553A48">
            <w:rPr>
              <w:lang w:val="sk-SK"/>
            </w:rPr>
            <w:fldChar w:fldCharType="begin"/>
          </w:r>
          <w:r w:rsidR="00553A48">
            <w:rPr>
              <w:lang w:val="sk-SK"/>
            </w:rPr>
            <w:instrText xml:space="preserve"> CITATION Str20 \l 1051 </w:instrText>
          </w:r>
          <w:r w:rsidR="00553A48">
            <w:rPr>
              <w:lang w:val="sk-SK"/>
            </w:rPr>
            <w:fldChar w:fldCharType="separate"/>
          </w:r>
          <w:r w:rsidR="00750D50" w:rsidRPr="00750D50">
            <w:rPr>
              <w:noProof/>
              <w:lang w:val="sk-SK"/>
            </w:rPr>
            <w:t>(Stray, Memon, &amp; Paruch, 2020)</w:t>
          </w:r>
          <w:r w:rsidR="00553A48">
            <w:rPr>
              <w:lang w:val="sk-SK"/>
            </w:rPr>
            <w:fldChar w:fldCharType="end"/>
          </w:r>
        </w:sdtContent>
      </w:sdt>
      <w:r w:rsidR="00553A48">
        <w:rPr>
          <w:lang w:val="sk-SK"/>
        </w:rPr>
        <w:t xml:space="preserve"> je zjavné, že agilný kouč sa nevenuje rozvoju kompetencií a</w:t>
      </w:r>
      <w:r w:rsidR="008616C3">
        <w:rPr>
          <w:lang w:val="sk-SK"/>
        </w:rPr>
        <w:t> </w:t>
      </w:r>
      <w:r w:rsidR="00553A48">
        <w:rPr>
          <w:lang w:val="sk-SK"/>
        </w:rPr>
        <w:t>osobn</w:t>
      </w:r>
      <w:r w:rsidR="008616C3">
        <w:rPr>
          <w:lang w:val="sk-SK"/>
        </w:rPr>
        <w:t xml:space="preserve">ému </w:t>
      </w:r>
      <w:r w:rsidR="00553A48">
        <w:rPr>
          <w:lang w:val="sk-SK"/>
        </w:rPr>
        <w:t>rozvoj</w:t>
      </w:r>
      <w:r w:rsidR="008616C3">
        <w:rPr>
          <w:lang w:val="sk-SK"/>
        </w:rPr>
        <w:t>u</w:t>
      </w:r>
      <w:r w:rsidR="00553A48">
        <w:rPr>
          <w:lang w:val="sk-SK"/>
        </w:rPr>
        <w:t xml:space="preserve"> jednotlivcov.</w:t>
      </w:r>
      <w:r w:rsidR="00C0302B">
        <w:rPr>
          <w:lang w:val="sk-SK"/>
        </w:rPr>
        <w:t xml:space="preserve"> Jedná sa skôr o výkonnú funkciu s cieľom priniesť </w:t>
      </w:r>
      <w:r w:rsidR="00D915A3">
        <w:rPr>
          <w:lang w:val="sk-SK"/>
        </w:rPr>
        <w:t xml:space="preserve">čo najväčšiu </w:t>
      </w:r>
      <w:r w:rsidR="00C0302B">
        <w:rPr>
          <w:lang w:val="sk-SK"/>
        </w:rPr>
        <w:t>biznis hodnotu dodanú tímom</w:t>
      </w:r>
      <w:r w:rsidR="00D915A3">
        <w:rPr>
          <w:lang w:val="sk-SK"/>
        </w:rPr>
        <w:t xml:space="preserve"> </w:t>
      </w:r>
      <w:sdt>
        <w:sdtPr>
          <w:rPr>
            <w:lang w:val="sk-SK"/>
          </w:rPr>
          <w:id w:val="-1477842315"/>
          <w:citation/>
        </w:sdtPr>
        <w:sdtEndPr/>
        <w:sdtContent>
          <w:r w:rsidR="00D915A3">
            <w:rPr>
              <w:lang w:val="sk-SK"/>
            </w:rPr>
            <w:fldChar w:fldCharType="begin"/>
          </w:r>
          <w:r w:rsidR="00D915A3">
            <w:rPr>
              <w:lang w:val="sk-SK"/>
            </w:rPr>
            <w:instrText xml:space="preserve"> CITATION Bäc19 \l 1051 </w:instrText>
          </w:r>
          <w:r w:rsidR="00D915A3">
            <w:rPr>
              <w:lang w:val="sk-SK"/>
            </w:rPr>
            <w:fldChar w:fldCharType="separate"/>
          </w:r>
          <w:r w:rsidR="00750D50" w:rsidRPr="00750D50">
            <w:rPr>
              <w:noProof/>
              <w:lang w:val="sk-SK"/>
            </w:rPr>
            <w:t>(Bäcklander, 2019)</w:t>
          </w:r>
          <w:r w:rsidR="00D915A3">
            <w:rPr>
              <w:lang w:val="sk-SK"/>
            </w:rPr>
            <w:fldChar w:fldCharType="end"/>
          </w:r>
        </w:sdtContent>
      </w:sdt>
      <w:sdt>
        <w:sdtPr>
          <w:rPr>
            <w:lang w:val="sk-SK"/>
          </w:rPr>
          <w:id w:val="343133776"/>
          <w:citation/>
        </w:sdtPr>
        <w:sdtEndPr/>
        <w:sdtContent>
          <w:r w:rsidR="00D915A3">
            <w:rPr>
              <w:lang w:val="sk-SK"/>
            </w:rPr>
            <w:fldChar w:fldCharType="begin"/>
          </w:r>
          <w:r w:rsidR="00D915A3">
            <w:rPr>
              <w:lang w:val="sk-SK"/>
            </w:rPr>
            <w:instrText xml:space="preserve"> CITATION Str20 \l 1051 </w:instrText>
          </w:r>
          <w:r w:rsidR="00D915A3">
            <w:rPr>
              <w:lang w:val="sk-SK"/>
            </w:rPr>
            <w:fldChar w:fldCharType="separate"/>
          </w:r>
          <w:r w:rsidR="00750D50">
            <w:rPr>
              <w:noProof/>
              <w:lang w:val="sk-SK"/>
            </w:rPr>
            <w:t xml:space="preserve"> </w:t>
          </w:r>
          <w:r w:rsidR="00750D50" w:rsidRPr="00750D50">
            <w:rPr>
              <w:noProof/>
              <w:lang w:val="sk-SK"/>
            </w:rPr>
            <w:t>(Stray, Memon, &amp; Paruch, 2020)</w:t>
          </w:r>
          <w:r w:rsidR="00D915A3">
            <w:rPr>
              <w:lang w:val="sk-SK"/>
            </w:rPr>
            <w:fldChar w:fldCharType="end"/>
          </w:r>
        </w:sdtContent>
      </w:sdt>
      <w:r w:rsidR="00C0302B">
        <w:rPr>
          <w:lang w:val="sk-SK"/>
        </w:rPr>
        <w:t>.</w:t>
      </w:r>
      <w:r w:rsidR="004E1A05">
        <w:rPr>
          <w:lang w:val="sk-SK"/>
        </w:rPr>
        <w:t xml:space="preserve"> Súčasťou agilného koučingu je vysvetľovanie a obhajoba agilných metód a ich implementácia do každodennej činnosti tímu </w:t>
      </w:r>
      <w:sdt>
        <w:sdtPr>
          <w:rPr>
            <w:lang w:val="sk-SK"/>
          </w:rPr>
          <w:id w:val="-2003580627"/>
          <w:citation/>
        </w:sdtPr>
        <w:sdtEndPr/>
        <w:sdtContent>
          <w:r w:rsidR="004E1A05">
            <w:rPr>
              <w:lang w:val="sk-SK"/>
            </w:rPr>
            <w:fldChar w:fldCharType="begin"/>
          </w:r>
          <w:r w:rsidR="004E1A05">
            <w:rPr>
              <w:lang w:val="sk-SK"/>
            </w:rPr>
            <w:instrText xml:space="preserve"> CITATION Str20 \l 1051 </w:instrText>
          </w:r>
          <w:r w:rsidR="004E1A05">
            <w:rPr>
              <w:lang w:val="sk-SK"/>
            </w:rPr>
            <w:fldChar w:fldCharType="separate"/>
          </w:r>
          <w:r w:rsidR="00750D50" w:rsidRPr="00750D50">
            <w:rPr>
              <w:noProof/>
              <w:lang w:val="sk-SK"/>
            </w:rPr>
            <w:t>(Stray, Memon, &amp; Paruch, 2020)</w:t>
          </w:r>
          <w:r w:rsidR="004E1A05">
            <w:rPr>
              <w:lang w:val="sk-SK"/>
            </w:rPr>
            <w:fldChar w:fldCharType="end"/>
          </w:r>
        </w:sdtContent>
      </w:sdt>
      <w:r w:rsidR="004E1A05">
        <w:rPr>
          <w:lang w:val="sk-SK"/>
        </w:rPr>
        <w:t>.</w:t>
      </w:r>
    </w:p>
    <w:p w14:paraId="60061E4C" w14:textId="33BC4709" w:rsidR="00577620" w:rsidRDefault="00577620" w:rsidP="00B24818">
      <w:pPr>
        <w:pStyle w:val="berschrift3"/>
        <w:spacing w:line="312" w:lineRule="auto"/>
        <w:jc w:val="both"/>
        <w:rPr>
          <w:lang w:val="sk-SK"/>
        </w:rPr>
        <w:pPrChange w:id="46" w:author="Microsoft Office-Benutzer" w:date="2021-01-08T06:46:00Z">
          <w:pPr>
            <w:pStyle w:val="berschrift3"/>
            <w:spacing w:line="312" w:lineRule="auto"/>
          </w:pPr>
        </w:pPrChange>
      </w:pPr>
      <w:r w:rsidRPr="00795958">
        <w:rPr>
          <w:lang w:val="sk-SK"/>
        </w:rPr>
        <w:t>Disku</w:t>
      </w:r>
      <w:r w:rsidR="00910CEF" w:rsidRPr="00795958">
        <w:rPr>
          <w:lang w:val="sk-SK"/>
        </w:rPr>
        <w:t>sia</w:t>
      </w:r>
    </w:p>
    <w:p w14:paraId="58FDFC3C" w14:textId="15BBD1F6" w:rsidR="00DC49DC" w:rsidRPr="00DC49DC" w:rsidRDefault="00DC49DC" w:rsidP="00B24818">
      <w:pPr>
        <w:spacing w:line="312" w:lineRule="auto"/>
        <w:jc w:val="both"/>
        <w:rPr>
          <w:lang w:val="sk-SK"/>
        </w:rPr>
        <w:pPrChange w:id="47" w:author="Microsoft Office-Benutzer" w:date="2021-01-08T06:46:00Z">
          <w:pPr>
            <w:spacing w:line="312" w:lineRule="auto"/>
          </w:pPr>
        </w:pPrChange>
      </w:pPr>
      <w:r>
        <w:rPr>
          <w:lang w:val="sk-SK"/>
        </w:rPr>
        <w:t xml:space="preserve">Systematická literárna rešerš témy systematického výkonného koučingu a agilného koučingu vysvetľuje rozdiel medzi týmito dvoma prístupmi. Agilný koučing nie je zameraný na rozvoj osobných kompetencií jednotlivcov a ani riadiacich pracovníkov. Jedná sa skôr o vedenie tímov s cieľom prinášať biznis hodnotu </w:t>
      </w:r>
      <w:r w:rsidR="00BB419E">
        <w:rPr>
          <w:lang w:val="sk-SK"/>
        </w:rPr>
        <w:t>neustálym</w:t>
      </w:r>
      <w:r>
        <w:rPr>
          <w:lang w:val="sk-SK"/>
        </w:rPr>
        <w:t xml:space="preserve"> zlepšovaním tímu ako celku. Agilný kouč predstavuje skôr jednotlivca, ktorý implementuje agilnú metodiku do procesov spoločnosti.</w:t>
      </w:r>
      <w:r w:rsidR="001D2AD2">
        <w:rPr>
          <w:lang w:val="sk-SK"/>
        </w:rPr>
        <w:t xml:space="preserve"> Naopak tradičný význam (systematického a výkonného) koučingu spočíva v rozvoji osobnostných kompetencií jednotlivcov v riadiacich funkciách. Rozvojom vedúcich pracovníkov dochádza k zlepšeniu efektívnosti a efektivity činností spoločnosti ale aj ostatných zamestnancov, ktorí sú lepšie riadení a aj motivovaní.</w:t>
      </w:r>
      <w:r w:rsidR="003523F0">
        <w:rPr>
          <w:lang w:val="sk-SK"/>
        </w:rPr>
        <w:t xml:space="preserve"> Agilný koučing teda nepatrí pod tradičný koučing ale pojednáva skôr o výkonnej funkcií pri uplatňovaní agilných princípov.</w:t>
      </w:r>
    </w:p>
    <w:p w14:paraId="44927E93" w14:textId="4F62ED0F" w:rsidR="009D4FF5" w:rsidRPr="009D4FF5" w:rsidRDefault="009D4FF5" w:rsidP="00B24818">
      <w:pPr>
        <w:spacing w:line="312" w:lineRule="auto"/>
        <w:jc w:val="both"/>
        <w:rPr>
          <w:lang w:val="sk-SK"/>
        </w:rPr>
        <w:pPrChange w:id="48" w:author="Microsoft Office-Benutzer" w:date="2021-01-08T06:46:00Z">
          <w:pPr>
            <w:spacing w:line="312" w:lineRule="auto"/>
          </w:pPr>
        </w:pPrChange>
      </w:pPr>
      <w:r>
        <w:rPr>
          <w:lang w:val="sk-SK"/>
        </w:rPr>
        <w:t xml:space="preserve">Obmedzením práce je neprístupnosť zdroja </w:t>
      </w:r>
      <w:sdt>
        <w:sdtPr>
          <w:rPr>
            <w:lang w:val="sk-SK"/>
          </w:rPr>
          <w:id w:val="-892648998"/>
          <w:citation/>
        </w:sdtPr>
        <w:sdtEndPr/>
        <w:sdtContent>
          <w:r>
            <w:rPr>
              <w:lang w:val="sk-SK"/>
            </w:rPr>
            <w:fldChar w:fldCharType="begin"/>
          </w:r>
          <w:r>
            <w:rPr>
              <w:lang w:val="sk-SK"/>
            </w:rPr>
            <w:instrText xml:space="preserve"> CITATION Bal19 \l 1051 </w:instrText>
          </w:r>
          <w:r>
            <w:rPr>
              <w:lang w:val="sk-SK"/>
            </w:rPr>
            <w:fldChar w:fldCharType="separate"/>
          </w:r>
          <w:r w:rsidR="00750D50" w:rsidRPr="00750D50">
            <w:rPr>
              <w:noProof/>
              <w:lang w:val="sk-SK"/>
            </w:rPr>
            <w:t>(Ballesteros-Sánchez, Ortiz-Marcos, &amp; Rodríguez-Rivero, 2019)</w:t>
          </w:r>
          <w:r>
            <w:rPr>
              <w:lang w:val="sk-SK"/>
            </w:rPr>
            <w:fldChar w:fldCharType="end"/>
          </w:r>
        </w:sdtContent>
      </w:sdt>
      <w:r>
        <w:rPr>
          <w:lang w:val="sk-SK"/>
        </w:rPr>
        <w:t>, ktorý sa venuje priamo vplyvu výkonného koučingu na osobné kompetencie projektových manažérov (nie je prístupný pre MUNI ani voľne dostupný online).</w:t>
      </w:r>
      <w:r w:rsidR="00FC7DB1">
        <w:rPr>
          <w:lang w:val="sk-SK"/>
        </w:rPr>
        <w:t xml:space="preserve"> </w:t>
      </w:r>
      <w:r w:rsidR="0070380C">
        <w:rPr>
          <w:lang w:val="sk-SK"/>
        </w:rPr>
        <w:t>Podľa abstraktu by daný článok mohol poskytnúť kvalitatívny pohľad na rozvíjané kompetencie u projektových manažérov po absolvovaní výkonného koučingu.</w:t>
      </w:r>
      <w:r w:rsidR="00AC63BD">
        <w:rPr>
          <w:lang w:val="sk-SK"/>
        </w:rPr>
        <w:t xml:space="preserve"> Ďalším obmedzením je nedostatok odborných článkov o vplyvu agilného koučingu na tímy a jednotlivcov. </w:t>
      </w:r>
    </w:p>
    <w:p w14:paraId="4FDB5354" w14:textId="77777777" w:rsidR="009C61FE" w:rsidRDefault="009C61FE" w:rsidP="00B24818">
      <w:pPr>
        <w:pStyle w:val="berschrift3"/>
        <w:numPr>
          <w:ilvl w:val="0"/>
          <w:numId w:val="0"/>
        </w:numPr>
        <w:jc w:val="both"/>
        <w:pPrChange w:id="49" w:author="Microsoft Office-Benutzer" w:date="2021-01-08T06:46:00Z">
          <w:pPr>
            <w:pStyle w:val="berschrift3"/>
            <w:numPr>
              <w:numId w:val="0"/>
            </w:numPr>
            <w:ind w:left="0" w:firstLine="0"/>
          </w:pPr>
        </w:pPrChange>
      </w:pPr>
    </w:p>
    <w:p w14:paraId="79E8CC24" w14:textId="77777777" w:rsidR="00D44103" w:rsidRDefault="00D44103" w:rsidP="00B24818">
      <w:pPr>
        <w:jc w:val="both"/>
        <w:rPr>
          <w:rFonts w:asciiTheme="majorHAnsi" w:eastAsiaTheme="majorEastAsia" w:hAnsiTheme="majorHAnsi" w:cstheme="majorBidi"/>
          <w:b/>
          <w:bCs/>
          <w:color w:val="000000" w:themeColor="text1"/>
        </w:rPr>
        <w:pPrChange w:id="50" w:author="Microsoft Office-Benutzer" w:date="2021-01-08T06:46:00Z">
          <w:pPr/>
        </w:pPrChange>
      </w:pPr>
      <w:r>
        <w:br w:type="page"/>
      </w:r>
    </w:p>
    <w:p w14:paraId="4477279B" w14:textId="7AAE1709" w:rsidR="006A7EAA" w:rsidRDefault="00577620" w:rsidP="00B24818">
      <w:pPr>
        <w:pStyle w:val="berschrift3"/>
        <w:numPr>
          <w:ilvl w:val="0"/>
          <w:numId w:val="0"/>
        </w:numPr>
        <w:jc w:val="both"/>
        <w:pPrChange w:id="51" w:author="Microsoft Office-Benutzer" w:date="2021-01-08T06:46:00Z">
          <w:pPr>
            <w:pStyle w:val="berschrift3"/>
            <w:numPr>
              <w:numId w:val="0"/>
            </w:numPr>
            <w:ind w:left="0" w:firstLine="0"/>
          </w:pPr>
        </w:pPrChange>
      </w:pPr>
      <w:commentRangeStart w:id="52"/>
      <w:r w:rsidRPr="00577620">
        <w:lastRenderedPageBreak/>
        <w:t>Závěr</w:t>
      </w:r>
      <w:commentRangeEnd w:id="52"/>
      <w:r w:rsidR="00B24818">
        <w:rPr>
          <w:rStyle w:val="Kommentarzeichen"/>
          <w:rFonts w:asciiTheme="minorHAnsi" w:eastAsiaTheme="minorHAnsi" w:hAnsiTheme="minorHAnsi" w:cstheme="minorBidi"/>
          <w:b w:val="0"/>
          <w:bCs w:val="0"/>
          <w:color w:val="auto"/>
        </w:rPr>
        <w:commentReference w:id="52"/>
      </w:r>
    </w:p>
    <w:p w14:paraId="03B6A3B1" w14:textId="3E068ED9" w:rsidR="009F3E1F" w:rsidRPr="00B24818" w:rsidRDefault="009F3E1F" w:rsidP="00B24818">
      <w:pPr>
        <w:spacing w:line="312" w:lineRule="auto"/>
        <w:jc w:val="both"/>
        <w:rPr>
          <w:strike/>
          <w:lang w:val="sk-SK"/>
          <w:rPrChange w:id="53" w:author="Microsoft Office-Benutzer" w:date="2021-01-08T06:50:00Z">
            <w:rPr>
              <w:lang w:val="sk-SK"/>
            </w:rPr>
          </w:rPrChange>
        </w:rPr>
        <w:pPrChange w:id="54" w:author="Microsoft Office-Benutzer" w:date="2021-01-08T06:46:00Z">
          <w:pPr>
            <w:spacing w:line="312" w:lineRule="auto"/>
          </w:pPr>
        </w:pPrChange>
      </w:pPr>
      <w:r w:rsidRPr="00B24818">
        <w:rPr>
          <w:strike/>
          <w:lang w:val="sk-SK"/>
          <w:rPrChange w:id="55" w:author="Microsoft Office-Benutzer" w:date="2021-01-08T06:50:00Z">
            <w:rPr>
              <w:lang w:val="sk-SK"/>
            </w:rPr>
          </w:rPrChange>
        </w:rPr>
        <w:t>Práca</w:t>
      </w:r>
      <w:r w:rsidR="00754E38" w:rsidRPr="00B24818">
        <w:rPr>
          <w:strike/>
          <w:lang w:val="sk-SK"/>
          <w:rPrChange w:id="56" w:author="Microsoft Office-Benutzer" w:date="2021-01-08T06:50:00Z">
            <w:rPr>
              <w:lang w:val="sk-SK"/>
            </w:rPr>
          </w:rPrChange>
        </w:rPr>
        <w:t xml:space="preserve"> sa skladá z teoretickej prehľadovej časti, met</w:t>
      </w:r>
      <w:r w:rsidR="008D36C7" w:rsidRPr="00B24818">
        <w:rPr>
          <w:strike/>
          <w:lang w:val="sk-SK"/>
          <w:rPrChange w:id="57" w:author="Microsoft Office-Benutzer" w:date="2021-01-08T06:50:00Z">
            <w:rPr>
              <w:lang w:val="sk-SK"/>
            </w:rPr>
          </w:rPrChange>
        </w:rPr>
        <w:t>o</w:t>
      </w:r>
      <w:r w:rsidR="00754E38" w:rsidRPr="00B24818">
        <w:rPr>
          <w:strike/>
          <w:lang w:val="sk-SK"/>
          <w:rPrChange w:id="58" w:author="Microsoft Office-Benutzer" w:date="2021-01-08T06:50:00Z">
            <w:rPr>
              <w:lang w:val="sk-SK"/>
            </w:rPr>
          </w:rPrChange>
        </w:rPr>
        <w:t>dologickej časti, literárnej rešerše a následne diskusie zistených výsledkov.</w:t>
      </w:r>
      <w:r w:rsidR="00073C91" w:rsidRPr="00B24818">
        <w:rPr>
          <w:strike/>
          <w:lang w:val="sk-SK"/>
          <w:rPrChange w:id="59" w:author="Microsoft Office-Benutzer" w:date="2021-01-08T06:50:00Z">
            <w:rPr>
              <w:lang w:val="sk-SK"/>
            </w:rPr>
          </w:rPrChange>
        </w:rPr>
        <w:t xml:space="preserve"> Práca predstavuje prehľad a syntézu publikovaných vedeckých článkov v rokoch 2015 až 2020 v danej oblasti.</w:t>
      </w:r>
      <w:r w:rsidR="00750D50" w:rsidRPr="00B24818">
        <w:rPr>
          <w:strike/>
          <w:lang w:val="sk-SK"/>
          <w:rPrChange w:id="60" w:author="Microsoft Office-Benutzer" w:date="2021-01-08T06:50:00Z">
            <w:rPr>
              <w:lang w:val="sk-SK"/>
            </w:rPr>
          </w:rPrChange>
        </w:rPr>
        <w:t xml:space="preserve"> </w:t>
      </w:r>
      <w:r w:rsidR="003F08F5" w:rsidRPr="00B24818">
        <w:rPr>
          <w:strike/>
          <w:lang w:val="sk-SK"/>
          <w:rPrChange w:id="61" w:author="Microsoft Office-Benutzer" w:date="2021-01-08T06:50:00Z">
            <w:rPr>
              <w:lang w:val="sk-SK"/>
            </w:rPr>
          </w:rPrChange>
        </w:rPr>
        <w:t xml:space="preserve">V rámci práce je </w:t>
      </w:r>
      <w:r w:rsidR="005F51A3" w:rsidRPr="00B24818">
        <w:rPr>
          <w:strike/>
          <w:lang w:val="sk-SK"/>
          <w:rPrChange w:id="62" w:author="Microsoft Office-Benutzer" w:date="2021-01-08T06:50:00Z">
            <w:rPr>
              <w:lang w:val="sk-SK"/>
            </w:rPr>
          </w:rPrChange>
        </w:rPr>
        <w:t>rozoberaný pojem výkonný koučing a agilný koučing s cieľom definovať odlišnosti ale aj prínosy týchto spôsobov koučovania.</w:t>
      </w:r>
    </w:p>
    <w:p w14:paraId="4B94D5A5" w14:textId="77777777" w:rsidR="006A7EAA" w:rsidRDefault="006A7EAA" w:rsidP="00B24818">
      <w:pPr>
        <w:jc w:val="both"/>
        <w:pPrChange w:id="63" w:author="Microsoft Office-Benutzer" w:date="2021-01-08T06:46:00Z">
          <w:pPr/>
        </w:pPrChange>
      </w:pPr>
    </w:p>
    <w:p w14:paraId="3DEEC669" w14:textId="77777777" w:rsidR="006A7EAA" w:rsidRPr="006A7EAA" w:rsidRDefault="006A7EAA" w:rsidP="00B24818">
      <w:pPr>
        <w:jc w:val="both"/>
        <w:pPrChange w:id="64" w:author="Microsoft Office-Benutzer" w:date="2021-01-08T06:46:00Z">
          <w:pPr/>
        </w:pPrChange>
      </w:pPr>
    </w:p>
    <w:p w14:paraId="2C549DCA" w14:textId="77777777" w:rsidR="008A79AB" w:rsidRDefault="008A79AB" w:rsidP="00B24818">
      <w:pPr>
        <w:pStyle w:val="berschrift3"/>
        <w:numPr>
          <w:ilvl w:val="0"/>
          <w:numId w:val="0"/>
        </w:numPr>
        <w:ind w:left="360" w:hanging="360"/>
        <w:jc w:val="both"/>
        <w:pPrChange w:id="65" w:author="Microsoft Office-Benutzer" w:date="2021-01-08T06:46:00Z">
          <w:pPr>
            <w:pStyle w:val="berschrift3"/>
            <w:numPr>
              <w:numId w:val="0"/>
            </w:numPr>
          </w:pPr>
        </w:pPrChange>
      </w:pPr>
    </w:p>
    <w:p w14:paraId="44FD4CA8" w14:textId="7DC7FA4D" w:rsidR="008A79AB" w:rsidRPr="008A79AB" w:rsidRDefault="008A79AB" w:rsidP="00B24818">
      <w:pPr>
        <w:jc w:val="both"/>
        <w:rPr>
          <w:rFonts w:asciiTheme="majorHAnsi" w:eastAsiaTheme="majorEastAsia" w:hAnsiTheme="majorHAnsi" w:cstheme="majorBidi"/>
          <w:b/>
          <w:bCs/>
          <w:color w:val="000000" w:themeColor="text1"/>
        </w:rPr>
        <w:pPrChange w:id="66" w:author="Microsoft Office-Benutzer" w:date="2021-01-08T06:46:00Z">
          <w:pPr/>
        </w:pPrChange>
      </w:pPr>
    </w:p>
    <w:p w14:paraId="7F1B1CF2" w14:textId="77777777" w:rsidR="008A79AB" w:rsidRDefault="008A79AB" w:rsidP="00B24818">
      <w:pPr>
        <w:jc w:val="both"/>
        <w:rPr>
          <w:rFonts w:asciiTheme="majorHAnsi" w:eastAsiaTheme="majorEastAsia" w:hAnsiTheme="majorHAnsi" w:cstheme="majorBidi"/>
          <w:b/>
          <w:bCs/>
          <w:color w:val="000000" w:themeColor="text1"/>
        </w:rPr>
        <w:pPrChange w:id="67" w:author="Microsoft Office-Benutzer" w:date="2021-01-08T06:46:00Z">
          <w:pPr/>
        </w:pPrChange>
      </w:pPr>
      <w:r>
        <w:br w:type="page"/>
      </w:r>
    </w:p>
    <w:sdt>
      <w:sdtPr>
        <w:rPr>
          <w:rFonts w:asciiTheme="minorHAnsi" w:eastAsiaTheme="minorHAnsi" w:hAnsiTheme="minorHAnsi" w:cstheme="minorBidi"/>
          <w:color w:val="auto"/>
          <w:sz w:val="32"/>
          <w:szCs w:val="32"/>
          <w:lang w:val="sk-SK"/>
        </w:rPr>
        <w:id w:val="-1279339054"/>
        <w:docPartObj>
          <w:docPartGallery w:val="Bibliographies"/>
          <w:docPartUnique/>
        </w:docPartObj>
      </w:sdtPr>
      <w:sdtEndPr>
        <w:rPr>
          <w:sz w:val="24"/>
          <w:szCs w:val="48"/>
          <w:lang w:val="cs-CZ"/>
        </w:rPr>
      </w:sdtEndPr>
      <w:sdtContent>
        <w:p w14:paraId="44A0092C" w14:textId="362C3AFA" w:rsidR="00EF5112" w:rsidRPr="00EF5112" w:rsidRDefault="00EF5112" w:rsidP="00B24818">
          <w:pPr>
            <w:pStyle w:val="berschrift1"/>
            <w:jc w:val="both"/>
            <w:rPr>
              <w:sz w:val="32"/>
              <w:szCs w:val="32"/>
            </w:rPr>
            <w:pPrChange w:id="68" w:author="Microsoft Office-Benutzer" w:date="2021-01-08T06:46:00Z">
              <w:pPr>
                <w:pStyle w:val="berschrift1"/>
              </w:pPr>
            </w:pPrChange>
          </w:pPr>
          <w:r w:rsidRPr="00EF5112">
            <w:rPr>
              <w:sz w:val="32"/>
              <w:szCs w:val="32"/>
              <w:lang w:val="sk-SK"/>
            </w:rPr>
            <w:t>Bibliografia</w:t>
          </w:r>
        </w:p>
        <w:sdt>
          <w:sdtPr>
            <w:id w:val="1747997661"/>
            <w:bibliography/>
          </w:sdtPr>
          <w:sdtEndPr/>
          <w:sdtContent>
            <w:p w14:paraId="5DB3377D" w14:textId="77777777" w:rsidR="00EF5112" w:rsidRDefault="00EF5112" w:rsidP="00B24818">
              <w:pPr>
                <w:pStyle w:val="Literaturverzeichnis"/>
                <w:ind w:left="720" w:hanging="720"/>
                <w:jc w:val="both"/>
                <w:rPr>
                  <w:noProof/>
                  <w:szCs w:val="24"/>
                </w:rPr>
                <w:pPrChange w:id="69" w:author="Microsoft Office-Benutzer" w:date="2021-01-08T06:46:00Z">
                  <w:pPr>
                    <w:pStyle w:val="Literaturverzeichnis"/>
                    <w:ind w:left="720" w:hanging="720"/>
                  </w:pPr>
                </w:pPrChange>
              </w:pPr>
              <w:r>
                <w:fldChar w:fldCharType="begin"/>
              </w:r>
              <w:r>
                <w:instrText>BIBLIOGRAPHY</w:instrText>
              </w:r>
              <w:r>
                <w:fldChar w:fldCharType="separate"/>
              </w:r>
              <w:r>
                <w:rPr>
                  <w:noProof/>
                </w:rPr>
                <w:t xml:space="preserve">Conboy, K. (2009). Agility from first principles: Reconstructing the concept of agility in information systems development. </w:t>
              </w:r>
              <w:r>
                <w:rPr>
                  <w:i/>
                  <w:iCs/>
                  <w:noProof/>
                </w:rPr>
                <w:t>Information systems research</w:t>
              </w:r>
              <w:r>
                <w:rPr>
                  <w:noProof/>
                </w:rPr>
                <w:t>.</w:t>
              </w:r>
            </w:p>
            <w:p w14:paraId="3F64A5D4" w14:textId="77777777" w:rsidR="00EF5112" w:rsidRDefault="00EF5112" w:rsidP="00B24818">
              <w:pPr>
                <w:pStyle w:val="Literaturverzeichnis"/>
                <w:ind w:left="720" w:hanging="720"/>
                <w:jc w:val="both"/>
                <w:rPr>
                  <w:noProof/>
                </w:rPr>
                <w:pPrChange w:id="70" w:author="Microsoft Office-Benutzer" w:date="2021-01-08T06:46:00Z">
                  <w:pPr>
                    <w:pStyle w:val="Literaturverzeichnis"/>
                    <w:ind w:left="720" w:hanging="720"/>
                  </w:pPr>
                </w:pPrChange>
              </w:pPr>
              <w:r>
                <w:rPr>
                  <w:noProof/>
                </w:rPr>
                <w:t xml:space="preserve">Adkins, L. (2010). Coaching Agile Teams: A Companion for ScrumMasters, Agile Coaches, and Project Managers in Transition. </w:t>
              </w:r>
              <w:r>
                <w:rPr>
                  <w:i/>
                  <w:iCs/>
                  <w:noProof/>
                </w:rPr>
                <w:t>Addison</w:t>
              </w:r>
              <w:r>
                <w:rPr>
                  <w:rFonts w:ascii="Cambria Math" w:hAnsi="Cambria Math" w:cs="Cambria Math"/>
                  <w:i/>
                  <w:iCs/>
                  <w:noProof/>
                </w:rPr>
                <w:t>‐</w:t>
              </w:r>
              <w:r>
                <w:rPr>
                  <w:i/>
                  <w:iCs/>
                  <w:noProof/>
                </w:rPr>
                <w:t>Wesley: Reading, MA</w:t>
              </w:r>
              <w:r>
                <w:rPr>
                  <w:noProof/>
                </w:rPr>
                <w:t>.</w:t>
              </w:r>
            </w:p>
            <w:p w14:paraId="133A93AE" w14:textId="77777777" w:rsidR="00EF5112" w:rsidRDefault="00EF5112" w:rsidP="00B24818">
              <w:pPr>
                <w:pStyle w:val="Literaturverzeichnis"/>
                <w:ind w:left="720" w:hanging="720"/>
                <w:jc w:val="both"/>
                <w:rPr>
                  <w:noProof/>
                </w:rPr>
                <w:pPrChange w:id="71" w:author="Microsoft Office-Benutzer" w:date="2021-01-08T06:46:00Z">
                  <w:pPr>
                    <w:pStyle w:val="Literaturverzeichnis"/>
                    <w:ind w:left="720" w:hanging="720"/>
                  </w:pPr>
                </w:pPrChange>
              </w:pPr>
              <w:r>
                <w:rPr>
                  <w:noProof/>
                </w:rPr>
                <w:t xml:space="preserve">Ballesteros-Sánchez, L., Ortiz-Marcos, I., &amp; Rodríguez-Rivero, R. (2019). The Impact of Executive Coaching on Project Managers’ Personal Competencies. </w:t>
              </w:r>
              <w:r>
                <w:rPr>
                  <w:i/>
                  <w:iCs/>
                  <w:noProof/>
                </w:rPr>
                <w:t>Project Management Journal</w:t>
              </w:r>
              <w:r>
                <w:rPr>
                  <w:noProof/>
                </w:rPr>
                <w:t>, s. 306-321.</w:t>
              </w:r>
            </w:p>
            <w:p w14:paraId="49402FA2" w14:textId="77777777" w:rsidR="00EF5112" w:rsidRDefault="00EF5112" w:rsidP="00B24818">
              <w:pPr>
                <w:pStyle w:val="Literaturverzeichnis"/>
                <w:ind w:left="720" w:hanging="720"/>
                <w:jc w:val="both"/>
                <w:rPr>
                  <w:noProof/>
                </w:rPr>
                <w:pPrChange w:id="72" w:author="Microsoft Office-Benutzer" w:date="2021-01-08T06:46:00Z">
                  <w:pPr>
                    <w:pStyle w:val="Literaturverzeichnis"/>
                    <w:ind w:left="720" w:hanging="720"/>
                  </w:pPr>
                </w:pPrChange>
              </w:pPr>
              <w:r>
                <w:rPr>
                  <w:noProof/>
                </w:rPr>
                <w:t xml:space="preserve">Bertrand, D. (2019). The practice of executive coaching to improve leadership capacity in academic deans at American higher education institutions. </w:t>
              </w:r>
              <w:r>
                <w:rPr>
                  <w:i/>
                  <w:iCs/>
                  <w:noProof/>
                </w:rPr>
                <w:t>Coaching: An International Journal of Theory, Research and Practice</w:t>
              </w:r>
              <w:r>
                <w:rPr>
                  <w:noProof/>
                </w:rPr>
                <w:t>, s. 110-124.</w:t>
              </w:r>
            </w:p>
            <w:p w14:paraId="3E70473F" w14:textId="77777777" w:rsidR="00EF5112" w:rsidRDefault="00EF5112" w:rsidP="00B24818">
              <w:pPr>
                <w:pStyle w:val="Literaturverzeichnis"/>
                <w:ind w:left="720" w:hanging="720"/>
                <w:jc w:val="both"/>
                <w:rPr>
                  <w:noProof/>
                </w:rPr>
                <w:pPrChange w:id="73" w:author="Microsoft Office-Benutzer" w:date="2021-01-08T06:46:00Z">
                  <w:pPr>
                    <w:pStyle w:val="Literaturverzeichnis"/>
                    <w:ind w:left="720" w:hanging="720"/>
                  </w:pPr>
                </w:pPrChange>
              </w:pPr>
              <w:r>
                <w:rPr>
                  <w:noProof/>
                </w:rPr>
                <w:t xml:space="preserve">Bozer, G., Sarros, J., &amp; Santora, J. (2014). Academic background and credibility in executive coaching effectiveness. </w:t>
              </w:r>
              <w:r>
                <w:rPr>
                  <w:i/>
                  <w:iCs/>
                  <w:noProof/>
                </w:rPr>
                <w:t>Personnel Review</w:t>
              </w:r>
              <w:r>
                <w:rPr>
                  <w:noProof/>
                </w:rPr>
                <w:t>, s. 881-897.</w:t>
              </w:r>
            </w:p>
            <w:p w14:paraId="746A1D37" w14:textId="77777777" w:rsidR="00EF5112" w:rsidRDefault="00EF5112" w:rsidP="00B24818">
              <w:pPr>
                <w:pStyle w:val="Literaturverzeichnis"/>
                <w:ind w:left="720" w:hanging="720"/>
                <w:jc w:val="both"/>
                <w:rPr>
                  <w:noProof/>
                </w:rPr>
                <w:pPrChange w:id="74" w:author="Microsoft Office-Benutzer" w:date="2021-01-08T06:46:00Z">
                  <w:pPr>
                    <w:pStyle w:val="Literaturverzeichnis"/>
                    <w:ind w:left="720" w:hanging="720"/>
                  </w:pPr>
                </w:pPrChange>
              </w:pPr>
              <w:r>
                <w:rPr>
                  <w:noProof/>
                </w:rPr>
                <w:t xml:space="preserve">Bäcklander, G. (2019). Doing complexity leadership theory: How agile coaches at Spotify practise enabling leadership. </w:t>
              </w:r>
              <w:r>
                <w:rPr>
                  <w:i/>
                  <w:iCs/>
                  <w:noProof/>
                </w:rPr>
                <w:t>Creat Innov Manag.</w:t>
              </w:r>
              <w:r>
                <w:rPr>
                  <w:noProof/>
                </w:rPr>
                <w:t>, s. 28: 42– 60.</w:t>
              </w:r>
            </w:p>
            <w:p w14:paraId="25EFC550" w14:textId="77777777" w:rsidR="00EF5112" w:rsidRDefault="00EF5112" w:rsidP="00B24818">
              <w:pPr>
                <w:pStyle w:val="Literaturverzeichnis"/>
                <w:ind w:left="720" w:hanging="720"/>
                <w:jc w:val="both"/>
                <w:rPr>
                  <w:noProof/>
                </w:rPr>
                <w:pPrChange w:id="75" w:author="Microsoft Office-Benutzer" w:date="2021-01-08T06:46:00Z">
                  <w:pPr>
                    <w:pStyle w:val="Literaturverzeichnis"/>
                    <w:ind w:left="720" w:hanging="720"/>
                  </w:pPr>
                </w:pPrChange>
              </w:pPr>
              <w:r>
                <w:rPr>
                  <w:noProof/>
                </w:rPr>
                <w:t xml:space="preserve">Feldman, D. C. (2001). Career coaching: What HR professionals and managers need to know. </w:t>
              </w:r>
              <w:r>
                <w:rPr>
                  <w:i/>
                  <w:iCs/>
                  <w:noProof/>
                </w:rPr>
                <w:t>Human Resource Plan- ning</w:t>
              </w:r>
              <w:r>
                <w:rPr>
                  <w:noProof/>
                </w:rPr>
                <w:t>, s. 26 - 35.</w:t>
              </w:r>
            </w:p>
            <w:p w14:paraId="7A714B20" w14:textId="77777777" w:rsidR="00EF5112" w:rsidRDefault="00EF5112" w:rsidP="00B24818">
              <w:pPr>
                <w:pStyle w:val="Literaturverzeichnis"/>
                <w:ind w:left="720" w:hanging="720"/>
                <w:jc w:val="both"/>
                <w:rPr>
                  <w:noProof/>
                </w:rPr>
                <w:pPrChange w:id="76" w:author="Microsoft Office-Benutzer" w:date="2021-01-08T06:46:00Z">
                  <w:pPr>
                    <w:pStyle w:val="Literaturverzeichnis"/>
                    <w:ind w:left="720" w:hanging="720"/>
                  </w:pPr>
                </w:pPrChange>
              </w:pPr>
              <w:r>
                <w:rPr>
                  <w:noProof/>
                </w:rPr>
                <w:t xml:space="preserve">Feldman, D., &amp; Lankau, M. (2005). Executive Coaching: A Review and Agenda for Future Research. </w:t>
              </w:r>
              <w:r>
                <w:rPr>
                  <w:i/>
                  <w:iCs/>
                  <w:noProof/>
                </w:rPr>
                <w:t>Journal of Management - J MANAGE</w:t>
              </w:r>
              <w:r>
                <w:rPr>
                  <w:noProof/>
                </w:rPr>
                <w:t>.</w:t>
              </w:r>
            </w:p>
            <w:p w14:paraId="675C0C40" w14:textId="77777777" w:rsidR="00EF5112" w:rsidRDefault="00EF5112" w:rsidP="00B24818">
              <w:pPr>
                <w:pStyle w:val="Literaturverzeichnis"/>
                <w:ind w:left="720" w:hanging="720"/>
                <w:jc w:val="both"/>
                <w:rPr>
                  <w:noProof/>
                </w:rPr>
                <w:pPrChange w:id="77" w:author="Microsoft Office-Benutzer" w:date="2021-01-08T06:46:00Z">
                  <w:pPr>
                    <w:pStyle w:val="Literaturverzeichnis"/>
                    <w:ind w:left="720" w:hanging="720"/>
                  </w:pPr>
                </w:pPrChange>
              </w:pPr>
              <w:r>
                <w:rPr>
                  <w:noProof/>
                </w:rPr>
                <w:t xml:space="preserve">Hopkins, M., &amp; Wittmer, J. (2018). Exploring the Relationship Between Diversity Intelligence, Emotional Intelligence, and Executive Coaching to Enhance Leader Development Practices. </w:t>
              </w:r>
              <w:r>
                <w:rPr>
                  <w:i/>
                  <w:iCs/>
                  <w:noProof/>
                </w:rPr>
                <w:t>Advances in Developing Human Resources</w:t>
              </w:r>
              <w:r>
                <w:rPr>
                  <w:noProof/>
                </w:rPr>
                <w:t>, s. 285-298.</w:t>
              </w:r>
            </w:p>
            <w:p w14:paraId="514ED661" w14:textId="77777777" w:rsidR="00EF5112" w:rsidRDefault="00EF5112" w:rsidP="00B24818">
              <w:pPr>
                <w:pStyle w:val="Literaturverzeichnis"/>
                <w:ind w:left="720" w:hanging="720"/>
                <w:jc w:val="both"/>
                <w:rPr>
                  <w:noProof/>
                </w:rPr>
                <w:pPrChange w:id="78" w:author="Microsoft Office-Benutzer" w:date="2021-01-08T06:46:00Z">
                  <w:pPr>
                    <w:pStyle w:val="Literaturverzeichnis"/>
                    <w:ind w:left="720" w:hanging="720"/>
                  </w:pPr>
                </w:pPrChange>
              </w:pPr>
              <w:r>
                <w:rPr>
                  <w:noProof/>
                </w:rPr>
                <w:t xml:space="preserve">Noe, R., Hollenbeck, J., Gerhart, B., &amp; Wright, P. (2010). </w:t>
              </w:r>
              <w:r>
                <w:rPr>
                  <w:i/>
                  <w:iCs/>
                  <w:noProof/>
                </w:rPr>
                <w:t>Human Resource Management: Gaining a Competitive Advantage.</w:t>
              </w:r>
              <w:r>
                <w:rPr>
                  <w:noProof/>
                </w:rPr>
                <w:t xml:space="preserve"> New York: McGraw-Hill.</w:t>
              </w:r>
            </w:p>
            <w:p w14:paraId="58832CFD" w14:textId="77777777" w:rsidR="00EF5112" w:rsidRDefault="00EF5112" w:rsidP="00B24818">
              <w:pPr>
                <w:pStyle w:val="Literaturverzeichnis"/>
                <w:ind w:left="720" w:hanging="720"/>
                <w:jc w:val="both"/>
                <w:rPr>
                  <w:noProof/>
                </w:rPr>
                <w:pPrChange w:id="79" w:author="Microsoft Office-Benutzer" w:date="2021-01-08T06:46:00Z">
                  <w:pPr>
                    <w:pStyle w:val="Literaturverzeichnis"/>
                    <w:ind w:left="720" w:hanging="720"/>
                  </w:pPr>
                </w:pPrChange>
              </w:pPr>
              <w:r>
                <w:rPr>
                  <w:noProof/>
                </w:rPr>
                <w:t xml:space="preserve">Norman Burrell, D. (2019). Assessing the Value of Executive Leadership Coaches for Cybersecurity Project Managers. </w:t>
              </w:r>
              <w:r>
                <w:rPr>
                  <w:i/>
                  <w:iCs/>
                  <w:noProof/>
                </w:rPr>
                <w:t>International Journal of Human Capital and Information Technology Professionals (IJHCITP)</w:t>
              </w:r>
              <w:r>
                <w:rPr>
                  <w:noProof/>
                </w:rPr>
                <w:t>, s. 20-32.</w:t>
              </w:r>
            </w:p>
            <w:p w14:paraId="3B61D960" w14:textId="77777777" w:rsidR="00EF5112" w:rsidRDefault="00EF5112" w:rsidP="00B24818">
              <w:pPr>
                <w:pStyle w:val="Literaturverzeichnis"/>
                <w:ind w:left="720" w:hanging="720"/>
                <w:jc w:val="both"/>
                <w:rPr>
                  <w:noProof/>
                </w:rPr>
                <w:pPrChange w:id="80" w:author="Microsoft Office-Benutzer" w:date="2021-01-08T06:46:00Z">
                  <w:pPr>
                    <w:pStyle w:val="Literaturverzeichnis"/>
                    <w:ind w:left="720" w:hanging="720"/>
                  </w:pPr>
                </w:pPrChange>
              </w:pPr>
              <w:r>
                <w:rPr>
                  <w:noProof/>
                </w:rPr>
                <w:t xml:space="preserve">Paasivara, M., &amp; Lassenius, C. (2014). </w:t>
              </w:r>
              <w:r>
                <w:rPr>
                  <w:i/>
                  <w:iCs/>
                  <w:noProof/>
                </w:rPr>
                <w:t>Agile coaching for global software development.</w:t>
              </w:r>
              <w:r>
                <w:rPr>
                  <w:noProof/>
                </w:rPr>
                <w:t xml:space="preserve"> Dostupné na Internete: https://doi.org/10.1002/smr.1577</w:t>
              </w:r>
            </w:p>
            <w:p w14:paraId="33DD0E32" w14:textId="77777777" w:rsidR="00EF5112" w:rsidRDefault="00EF5112" w:rsidP="00B24818">
              <w:pPr>
                <w:pStyle w:val="Literaturverzeichnis"/>
                <w:ind w:left="720" w:hanging="720"/>
                <w:jc w:val="both"/>
                <w:rPr>
                  <w:noProof/>
                </w:rPr>
                <w:pPrChange w:id="81" w:author="Microsoft Office-Benutzer" w:date="2021-01-08T06:46:00Z">
                  <w:pPr>
                    <w:pStyle w:val="Literaturverzeichnis"/>
                    <w:ind w:left="720" w:hanging="720"/>
                  </w:pPr>
                </w:pPrChange>
              </w:pPr>
              <w:r>
                <w:rPr>
                  <w:noProof/>
                </w:rPr>
                <w:t xml:space="preserve">Parizi, R., Gandomani, T., &amp; Nafchi, M. (2004). Hidden facilitators of agile transition: Agile coaches and agile champions. </w:t>
              </w:r>
              <w:r>
                <w:rPr>
                  <w:i/>
                  <w:iCs/>
                  <w:noProof/>
                </w:rPr>
                <w:t>8th. Malaysian Software Engineering Conference (MySEC)</w:t>
              </w:r>
              <w:r>
                <w:rPr>
                  <w:noProof/>
                </w:rPr>
                <w:t>, s. 246-250.</w:t>
              </w:r>
            </w:p>
            <w:p w14:paraId="4276513B" w14:textId="77777777" w:rsidR="00EF5112" w:rsidRDefault="00EF5112" w:rsidP="00B24818">
              <w:pPr>
                <w:pStyle w:val="Literaturverzeichnis"/>
                <w:ind w:left="720" w:hanging="720"/>
                <w:jc w:val="both"/>
                <w:rPr>
                  <w:noProof/>
                </w:rPr>
                <w:pPrChange w:id="82" w:author="Microsoft Office-Benutzer" w:date="2021-01-08T06:46:00Z">
                  <w:pPr>
                    <w:pStyle w:val="Literaturverzeichnis"/>
                    <w:ind w:left="720" w:hanging="720"/>
                  </w:pPr>
                </w:pPrChange>
              </w:pPr>
              <w:r>
                <w:rPr>
                  <w:noProof/>
                </w:rPr>
                <w:t xml:space="preserve">Peláez Zuberbuhler , M., Salanova, M., &amp; Martínez, I. (2020). Coaching-Based Leadership Intervention Program: A Controlled Trial Study . </w:t>
              </w:r>
              <w:r>
                <w:rPr>
                  <w:i/>
                  <w:iCs/>
                  <w:noProof/>
                </w:rPr>
                <w:t xml:space="preserve">Frontiers in Psychology </w:t>
              </w:r>
              <w:r>
                <w:rPr>
                  <w:noProof/>
                </w:rPr>
                <w:t>, s. 30-66.</w:t>
              </w:r>
            </w:p>
            <w:p w14:paraId="50171FB2" w14:textId="77777777" w:rsidR="00EF5112" w:rsidRDefault="00EF5112" w:rsidP="00B24818">
              <w:pPr>
                <w:pStyle w:val="Literaturverzeichnis"/>
                <w:ind w:left="720" w:hanging="720"/>
                <w:jc w:val="both"/>
                <w:rPr>
                  <w:noProof/>
                </w:rPr>
                <w:pPrChange w:id="83" w:author="Microsoft Office-Benutzer" w:date="2021-01-08T06:46:00Z">
                  <w:pPr>
                    <w:pStyle w:val="Literaturverzeichnis"/>
                    <w:ind w:left="720" w:hanging="720"/>
                  </w:pPr>
                </w:pPrChange>
              </w:pPr>
              <w:r>
                <w:rPr>
                  <w:noProof/>
                </w:rPr>
                <w:lastRenderedPageBreak/>
                <w:t xml:space="preserve">Shoukry, H., &amp; Cox, E. (2018). Coaching as a social process. </w:t>
              </w:r>
              <w:r>
                <w:rPr>
                  <w:i/>
                  <w:iCs/>
                  <w:noProof/>
                </w:rPr>
                <w:t>Management Learning</w:t>
              </w:r>
              <w:r>
                <w:rPr>
                  <w:noProof/>
                </w:rPr>
                <w:t>, s. 413-428.</w:t>
              </w:r>
            </w:p>
            <w:p w14:paraId="2227D2A5" w14:textId="77777777" w:rsidR="00EF5112" w:rsidRDefault="00EF5112" w:rsidP="00B24818">
              <w:pPr>
                <w:pStyle w:val="Literaturverzeichnis"/>
                <w:ind w:left="720" w:hanging="720"/>
                <w:jc w:val="both"/>
                <w:rPr>
                  <w:noProof/>
                </w:rPr>
                <w:pPrChange w:id="84" w:author="Microsoft Office-Benutzer" w:date="2021-01-08T06:46:00Z">
                  <w:pPr>
                    <w:pStyle w:val="Literaturverzeichnis"/>
                    <w:ind w:left="720" w:hanging="720"/>
                  </w:pPr>
                </w:pPrChange>
              </w:pPr>
              <w:r>
                <w:rPr>
                  <w:noProof/>
                </w:rPr>
                <w:t xml:space="preserve">Stray, V., Memon, B., &amp; Paruch, L. (2020). </w:t>
              </w:r>
              <w:r>
                <w:rPr>
                  <w:i/>
                  <w:iCs/>
                  <w:noProof/>
                </w:rPr>
                <w:t>A Systematic Literature Review on Agile Coaching and the Role of the Agile Coach.</w:t>
              </w:r>
              <w:r>
                <w:rPr>
                  <w:noProof/>
                </w:rPr>
                <w:t xml:space="preserve"> Dostupné na Internete: https://www.researchgate.net/profile/Viktoria_Stray/publication/345062509_A_Systematic_Literature_Review_on_Agile_Coaching_and_the_Role_of_the_Agile_Coach/links/5f9d2818458515b7cfac99a9/A-Systematic-Literature-Review-on-Agile-Coaching-and-the-Role-of-the-</w:t>
              </w:r>
            </w:p>
            <w:p w14:paraId="27FBC80E" w14:textId="5066386D" w:rsidR="002E0537" w:rsidRPr="002E0537" w:rsidRDefault="00EF5112" w:rsidP="00B24818">
              <w:pPr>
                <w:jc w:val="both"/>
                <w:pPrChange w:id="85" w:author="Microsoft Office-Benutzer" w:date="2021-01-08T06:46:00Z">
                  <w:pPr/>
                </w:pPrChange>
              </w:pPr>
              <w:r>
                <w:rPr>
                  <w:b/>
                  <w:bCs/>
                  <w:noProof/>
                </w:rPr>
                <w:fldChar w:fldCharType="end"/>
              </w:r>
            </w:p>
          </w:sdtContent>
        </w:sdt>
      </w:sdtContent>
    </w:sdt>
    <w:p w14:paraId="3BE0A2F2" w14:textId="7DCAF3F8" w:rsidR="19BC1CAB" w:rsidRDefault="19BC1CAB" w:rsidP="00B24818">
      <w:pPr>
        <w:jc w:val="both"/>
        <w:rPr>
          <w:rFonts w:eastAsiaTheme="minorEastAsia"/>
          <w:color w:val="212529"/>
          <w:szCs w:val="24"/>
        </w:rPr>
        <w:pPrChange w:id="86" w:author="Microsoft Office-Benutzer" w:date="2021-01-08T06:46:00Z">
          <w:pPr/>
        </w:pPrChange>
      </w:pPr>
    </w:p>
    <w:sectPr w:rsidR="19BC1CAB" w:rsidSect="006A7EAA">
      <w:headerReference w:type="default" r:id="rId14"/>
      <w:footerReference w:type="default" r:id="rId15"/>
      <w:pgSz w:w="11907" w:h="16839" w:code="9"/>
      <w:pgMar w:top="1417" w:right="1417" w:bottom="1417" w:left="1417" w:header="708" w:footer="708" w:gutter="0"/>
      <w:cols w:space="708"/>
      <w:titlePg/>
      <w:docGrid w:linePitch="653"/>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4" w:author="Microsoft Office-Benutzer" w:date="2021-01-08T06:52:00Z" w:initials="MO">
    <w:p w14:paraId="59379EDF" w14:textId="6BA42E88" w:rsidR="00B24818" w:rsidRDefault="00B24818">
      <w:pPr>
        <w:pStyle w:val="Kommentartext"/>
      </w:pPr>
      <w:r>
        <w:rPr>
          <w:rStyle w:val="Kommentarzeichen"/>
        </w:rPr>
        <w:annotationRef/>
      </w:r>
      <w:r>
        <w:t>Slušná práce, stačí jen doladit a bude přijata</w:t>
      </w:r>
    </w:p>
  </w:comment>
  <w:comment w:id="14" w:author="Microsoft Office-Benutzer" w:date="2021-01-08T06:46:00Z" w:initials="MO">
    <w:p w14:paraId="5858B388" w14:textId="08F69259" w:rsidR="00B24818" w:rsidRDefault="00B24818">
      <w:pPr>
        <w:pStyle w:val="Kommentartext"/>
      </w:pPr>
      <w:r>
        <w:rPr>
          <w:rStyle w:val="Kommentarzeichen"/>
        </w:rPr>
        <w:annotationRef/>
      </w:r>
      <w:r>
        <w:t xml:space="preserve">Nutné doplnit o </w:t>
      </w:r>
      <w:proofErr w:type="spellStart"/>
      <w:r>
        <w:t>konkretni</w:t>
      </w:r>
      <w:proofErr w:type="spellEnd"/>
      <w:r>
        <w:t xml:space="preserve"> výsledky výzkumu</w:t>
      </w:r>
    </w:p>
  </w:comment>
  <w:comment w:id="19" w:author="Microsoft Office-Benutzer" w:date="2021-01-08T06:47:00Z" w:initials="MO">
    <w:p w14:paraId="79791C0A" w14:textId="72EDF109" w:rsidR="00B24818" w:rsidRDefault="00B24818">
      <w:pPr>
        <w:pStyle w:val="Kommentartext"/>
      </w:pPr>
      <w:r>
        <w:rPr>
          <w:rStyle w:val="Kommentarzeichen"/>
        </w:rPr>
        <w:annotationRef/>
      </w:r>
      <w:r>
        <w:t xml:space="preserve">Pokud by práce nebyla </w:t>
      </w:r>
      <w:proofErr w:type="spellStart"/>
      <w:r>
        <w:t>zamerena</w:t>
      </w:r>
      <w:proofErr w:type="spellEnd"/>
      <w:r>
        <w:t xml:space="preserve"> na rozvoj a </w:t>
      </w:r>
      <w:proofErr w:type="spellStart"/>
      <w:r>
        <w:t>vzdelavani</w:t>
      </w:r>
      <w:proofErr w:type="spellEnd"/>
      <w:r>
        <w:t xml:space="preserve"> </w:t>
      </w:r>
      <w:proofErr w:type="spellStart"/>
      <w:r>
        <w:t>vedoucich</w:t>
      </w:r>
      <w:proofErr w:type="spellEnd"/>
      <w:r>
        <w:t xml:space="preserve"> </w:t>
      </w:r>
      <w:proofErr w:type="spellStart"/>
      <w:r>
        <w:t>pracovniků</w:t>
      </w:r>
      <w:proofErr w:type="spellEnd"/>
      <w:r>
        <w:t xml:space="preserve">, </w:t>
      </w:r>
      <w:proofErr w:type="spellStart"/>
      <w:r>
        <w:t>doslo</w:t>
      </w:r>
      <w:proofErr w:type="spellEnd"/>
      <w:r>
        <w:t xml:space="preserve"> by k </w:t>
      </w:r>
      <w:proofErr w:type="spellStart"/>
      <w:r>
        <w:t>nenaplneni</w:t>
      </w:r>
      <w:proofErr w:type="spellEnd"/>
      <w:r>
        <w:t xml:space="preserve"> </w:t>
      </w:r>
      <w:proofErr w:type="spellStart"/>
      <w:r>
        <w:t>zadani</w:t>
      </w:r>
      <w:proofErr w:type="spellEnd"/>
      <w:r>
        <w:t xml:space="preserve"> a práce by tudíž nemohla byt </w:t>
      </w:r>
      <w:proofErr w:type="spellStart"/>
      <w:r>
        <w:t>akceptovana</w:t>
      </w:r>
      <w:proofErr w:type="spellEnd"/>
    </w:p>
  </w:comment>
  <w:comment w:id="20" w:author="Microsoft Office-Benutzer" w:date="2021-01-08T06:47:00Z" w:initials="MO">
    <w:p w14:paraId="76591FCB" w14:textId="5FE89A6C" w:rsidR="00B24818" w:rsidRDefault="00B24818">
      <w:pPr>
        <w:pStyle w:val="Kommentartext"/>
      </w:pPr>
      <w:r>
        <w:rPr>
          <w:rStyle w:val="Kommentarzeichen"/>
        </w:rPr>
        <w:annotationRef/>
      </w:r>
      <w:r>
        <w:t>Úvod v </w:t>
      </w:r>
      <w:proofErr w:type="spellStart"/>
      <w:r>
        <w:t>pracich</w:t>
      </w:r>
      <w:proofErr w:type="spellEnd"/>
      <w:r>
        <w:t xml:space="preserve"> tohoto typu konci odstavcem </w:t>
      </w:r>
      <w:proofErr w:type="spellStart"/>
      <w:r>
        <w:t>popisujicim</w:t>
      </w:r>
      <w:proofErr w:type="spellEnd"/>
      <w:r>
        <w:t xml:space="preserve"> strukturu </w:t>
      </w:r>
      <w:proofErr w:type="spellStart"/>
      <w:r>
        <w:t>prace</w:t>
      </w:r>
      <w:proofErr w:type="spellEnd"/>
    </w:p>
  </w:comment>
  <w:comment w:id="36" w:author="Microsoft Office-Benutzer" w:date="2021-01-08T06:49:00Z" w:initials="MO">
    <w:p w14:paraId="2FB3AC93" w14:textId="65AEC293" w:rsidR="00B24818" w:rsidRDefault="00B24818">
      <w:pPr>
        <w:pStyle w:val="Kommentartext"/>
      </w:pPr>
      <w:r>
        <w:rPr>
          <w:rStyle w:val="Kommentarzeichen"/>
        </w:rPr>
        <w:annotationRef/>
      </w:r>
      <w:r>
        <w:t xml:space="preserve">Tady to mate </w:t>
      </w:r>
      <w:proofErr w:type="spellStart"/>
      <w:r>
        <w:t>spravne</w:t>
      </w:r>
      <w:proofErr w:type="spellEnd"/>
      <w:r>
        <w:t xml:space="preserve">, tzn. </w:t>
      </w:r>
      <w:proofErr w:type="spellStart"/>
      <w:r>
        <w:t>zamereni</w:t>
      </w:r>
      <w:proofErr w:type="spellEnd"/>
      <w:r>
        <w:t xml:space="preserve"> na management a jeho rozvoj, </w:t>
      </w:r>
      <w:proofErr w:type="spellStart"/>
      <w:r>
        <w:t>takze</w:t>
      </w:r>
      <w:proofErr w:type="spellEnd"/>
      <w:r>
        <w:t xml:space="preserve"> </w:t>
      </w:r>
      <w:proofErr w:type="spellStart"/>
      <w:r>
        <w:t>zrejme</w:t>
      </w:r>
      <w:proofErr w:type="spellEnd"/>
      <w:r>
        <w:t xml:space="preserve"> </w:t>
      </w:r>
      <w:proofErr w:type="spellStart"/>
      <w:r>
        <w:t>staci</w:t>
      </w:r>
      <w:proofErr w:type="spellEnd"/>
      <w:r>
        <w:t xml:space="preserve"> upravit Abstrakt, Úvod a </w:t>
      </w:r>
      <w:proofErr w:type="spellStart"/>
      <w:r>
        <w:t>jina</w:t>
      </w:r>
      <w:proofErr w:type="spellEnd"/>
      <w:r>
        <w:t xml:space="preserve"> nepřesná místa</w:t>
      </w:r>
    </w:p>
  </w:comment>
  <w:comment w:id="52" w:author="Microsoft Office-Benutzer" w:date="2021-01-08T06:51:00Z" w:initials="MO">
    <w:p w14:paraId="7C6B6009" w14:textId="69B82A32" w:rsidR="00B24818" w:rsidRDefault="00B24818">
      <w:pPr>
        <w:pStyle w:val="Kommentartext"/>
      </w:pPr>
      <w:r>
        <w:rPr>
          <w:rStyle w:val="Kommentarzeichen"/>
        </w:rPr>
        <w:annotationRef/>
      </w:r>
      <w:r>
        <w:t>Ideálně pokud se podíváte do závěrů přijatých prací nebo odborných článků samotných, co by závěr měl obsahovat. Rozhodně by neměl opakovat strukturu práce. To je předmětem úvodu (poslední odstavec úvodu).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379EDF" w15:done="0"/>
  <w15:commentEx w15:paraId="5858B388" w15:done="0"/>
  <w15:commentEx w15:paraId="79791C0A" w15:done="0"/>
  <w15:commentEx w15:paraId="76591FCB" w15:done="0"/>
  <w15:commentEx w15:paraId="2FB3AC93" w15:done="0"/>
  <w15:commentEx w15:paraId="7C6B60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A27F98" w16cex:dateUtc="2021-01-08T05:52:00Z"/>
  <w16cex:commentExtensible w16cex:durableId="23A27E39" w16cex:dateUtc="2021-01-08T05:46:00Z"/>
  <w16cex:commentExtensible w16cex:durableId="23A27E8F" w16cex:dateUtc="2021-01-08T05:47:00Z"/>
  <w16cex:commentExtensible w16cex:durableId="23A27E6E" w16cex:dateUtc="2021-01-08T05:47:00Z"/>
  <w16cex:commentExtensible w16cex:durableId="23A27F09" w16cex:dateUtc="2021-01-08T05:49:00Z"/>
  <w16cex:commentExtensible w16cex:durableId="23A27F56" w16cex:dateUtc="2021-01-08T05: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379EDF" w16cid:durableId="23A27F98"/>
  <w16cid:commentId w16cid:paraId="5858B388" w16cid:durableId="23A27E39"/>
  <w16cid:commentId w16cid:paraId="79791C0A" w16cid:durableId="23A27E8F"/>
  <w16cid:commentId w16cid:paraId="76591FCB" w16cid:durableId="23A27E6E"/>
  <w16cid:commentId w16cid:paraId="2FB3AC93" w16cid:durableId="23A27F09"/>
  <w16cid:commentId w16cid:paraId="7C6B6009" w16cid:durableId="23A27F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9615B" w14:textId="77777777" w:rsidR="00F64F9D" w:rsidRDefault="00F64F9D" w:rsidP="00577620">
      <w:pPr>
        <w:spacing w:after="0" w:line="240" w:lineRule="auto"/>
      </w:pPr>
      <w:r>
        <w:separator/>
      </w:r>
    </w:p>
  </w:endnote>
  <w:endnote w:type="continuationSeparator" w:id="0">
    <w:p w14:paraId="1952DB92" w14:textId="77777777" w:rsidR="00F64F9D" w:rsidRDefault="00F64F9D" w:rsidP="00577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Schoolbook">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ntax LT CE">
    <w:altName w:val="Cambria Math"/>
    <w:panose1 w:val="020B0604020202020204"/>
    <w:charset w:val="00"/>
    <w:family w:val="modern"/>
    <w:notTrueType/>
    <w:pitch w:val="variable"/>
    <w:sig w:usb0="00000001" w:usb1="4000004A" w:usb2="00000000" w:usb3="00000000" w:csb0="00000093" w:csb1="00000000"/>
  </w:font>
  <w:font w:name="Helvetica">
    <w:panose1 w:val="00000000000000000000"/>
    <w:charset w:val="00"/>
    <w:family w:val="auto"/>
    <w:pitch w:val="variable"/>
    <w:sig w:usb0="E00002FF" w:usb1="5000785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7707118"/>
      <w:docPartObj>
        <w:docPartGallery w:val="Page Numbers (Bottom of Page)"/>
        <w:docPartUnique/>
      </w:docPartObj>
    </w:sdtPr>
    <w:sdtEndPr/>
    <w:sdtContent>
      <w:p w14:paraId="60AAB1A1" w14:textId="77777777" w:rsidR="00577620" w:rsidRDefault="00577620" w:rsidP="00577620">
        <w:pPr>
          <w:pStyle w:val="Fuzeile"/>
          <w:jc w:val="center"/>
        </w:pPr>
        <w:r>
          <w:rPr>
            <w:noProof/>
          </w:rPr>
          <mc:AlternateContent>
            <mc:Choice Requires="wps">
              <w:drawing>
                <wp:anchor distT="0" distB="0" distL="114300" distR="114300" simplePos="0" relativeHeight="251659264" behindDoc="0" locked="0" layoutInCell="1" allowOverlap="1" wp14:anchorId="48BEDAA9" wp14:editId="5CD76826">
                  <wp:simplePos x="0" y="0"/>
                  <wp:positionH relativeFrom="leftMargin">
                    <wp:posOffset>3408968</wp:posOffset>
                  </wp:positionH>
                  <wp:positionV relativeFrom="bottomMargin">
                    <wp:align>center</wp:align>
                  </wp:positionV>
                  <wp:extent cx="565785" cy="191770"/>
                  <wp:effectExtent l="0" t="0" r="0" b="0"/>
                  <wp:wrapNone/>
                  <wp:docPr id="649" name="Obdélník 6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0EB546F9"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48BEDAA9" id="Obdélník 649" o:spid="_x0000_s1026" style="position:absolute;left:0;text-align:left;margin-left:268.4pt;margin-top:0;width:44.55pt;height:15.1pt;rotation:180;flip:x;z-index:251659264;visibility:visible;mso-wrap-style:square;mso-width-percent:0;mso-height-percent:0;mso-wrap-distance-left:9pt;mso-wrap-distance-top:0;mso-wrap-distance-right:9pt;mso-wrap-distance-bottom:0;mso-position-horizontal:absolute;mso-position-horizontal-relative:left-margin-area;mso-position-vertical:center;mso-position-vertical-relative:bottom-margin-area;mso-width-percent:0;mso-height-percent:0;mso-width-relative:page;mso-height-relative:bottom-margin-area;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" filled="f" fillcolor="#c0504d" stroked="f" strokecolor="#5c83b4" strokeweight="2.25pt">
                  <v:textbox inset=",0,,0">
                    <w:txbxContent>
                      <w:p w14:paraId="0EB546F9" w14:textId="77777777" w:rsidR="00577620" w:rsidRPr="00577620" w:rsidRDefault="00577620">
                        <w:pPr>
                          <w:pBdr>
                            <w:top w:val="single" w:sz="4" w:space="1" w:color="7F7F7F" w:themeColor="background1" w:themeShade="7F"/>
                          </w:pBdr>
                          <w:jc w:val="center"/>
                          <w:rPr>
                            <w:color w:val="7F7F7F" w:themeColor="text1" w:themeTint="80"/>
                          </w:rPr>
                        </w:pPr>
                        <w:r w:rsidRPr="00577620">
                          <w:rPr>
                            <w:color w:val="7F7F7F" w:themeColor="text1" w:themeTint="80"/>
                          </w:rPr>
                          <w:fldChar w:fldCharType="begin"/>
                        </w:r>
                        <w:r w:rsidRPr="00577620">
                          <w:rPr>
                            <w:color w:val="7F7F7F" w:themeColor="text1" w:themeTint="80"/>
                          </w:rPr>
                          <w:instrText>PAGE   \* MERGEFORMAT</w:instrText>
                        </w:r>
                        <w:r w:rsidRPr="00577620">
                          <w:rPr>
                            <w:color w:val="7F7F7F" w:themeColor="text1" w:themeTint="80"/>
                          </w:rPr>
                          <w:fldChar w:fldCharType="separate"/>
                        </w:r>
                        <w:r w:rsidR="00C94575">
                          <w:rPr>
                            <w:noProof/>
                            <w:color w:val="7F7F7F" w:themeColor="text1" w:themeTint="80"/>
                          </w:rPr>
                          <w:t>2</w:t>
                        </w:r>
                        <w:r w:rsidRPr="00577620">
                          <w:rPr>
                            <w:color w:val="7F7F7F" w:themeColor="text1" w:themeTint="8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867520" w14:textId="77777777" w:rsidR="00F64F9D" w:rsidRDefault="00F64F9D" w:rsidP="00577620">
      <w:pPr>
        <w:spacing w:after="0" w:line="240" w:lineRule="auto"/>
      </w:pPr>
      <w:r>
        <w:separator/>
      </w:r>
    </w:p>
  </w:footnote>
  <w:footnote w:type="continuationSeparator" w:id="0">
    <w:p w14:paraId="7D3F212C" w14:textId="77777777" w:rsidR="00F64F9D" w:rsidRDefault="00F64F9D" w:rsidP="005776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B9DE8" w14:textId="5A3FC0D9" w:rsidR="006A7EAA" w:rsidRPr="00D22343" w:rsidRDefault="006851F5" w:rsidP="006A7EAA">
    <w:pPr>
      <w:pStyle w:val="Kopfzeile"/>
      <w:jc w:val="center"/>
      <w:rPr>
        <w:lang w:val="sk-SK"/>
      </w:rPr>
    </w:pPr>
    <w:proofErr w:type="spellStart"/>
    <w:r w:rsidRPr="00D22343">
      <w:rPr>
        <w:lang w:val="sk-SK"/>
      </w:rPr>
      <w:t>Kubus</w:t>
    </w:r>
    <w:proofErr w:type="spellEnd"/>
    <w:r w:rsidRPr="00D22343">
      <w:rPr>
        <w:lang w:val="sk-SK"/>
      </w:rPr>
      <w:t xml:space="preserve">, Miroslav </w:t>
    </w:r>
    <w:r w:rsidR="006A7EAA" w:rsidRPr="00D22343">
      <w:rPr>
        <w:lang w:val="sk-SK"/>
      </w:rPr>
      <w:t xml:space="preserve">/ </w:t>
    </w:r>
    <w:r w:rsidR="00D22343" w:rsidRPr="00D22343">
      <w:rPr>
        <w:lang w:val="sk-SK"/>
      </w:rPr>
      <w:t>Systematické výkonné koučovanie a agilné koučovanie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22625"/>
    <w:multiLevelType w:val="multilevel"/>
    <w:tmpl w:val="33860D1A"/>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A725D6"/>
    <w:multiLevelType w:val="hybridMultilevel"/>
    <w:tmpl w:val="8B606CA4"/>
    <w:lvl w:ilvl="0" w:tplc="3EB04008">
      <w:start w:val="1"/>
      <w:numFmt w:val="bullet"/>
      <w:lvlText w:val=""/>
      <w:lvlJc w:val="left"/>
      <w:pPr>
        <w:ind w:left="720" w:hanging="360"/>
      </w:pPr>
      <w:rPr>
        <w:rFonts w:ascii="Symbol" w:hAnsi="Symbol" w:hint="default"/>
      </w:rPr>
    </w:lvl>
    <w:lvl w:ilvl="1" w:tplc="D64A78F8">
      <w:start w:val="1"/>
      <w:numFmt w:val="bullet"/>
      <w:lvlText w:val="o"/>
      <w:lvlJc w:val="left"/>
      <w:pPr>
        <w:ind w:left="1440" w:hanging="360"/>
      </w:pPr>
      <w:rPr>
        <w:rFonts w:ascii="Courier New" w:hAnsi="Courier New" w:hint="default"/>
      </w:rPr>
    </w:lvl>
    <w:lvl w:ilvl="2" w:tplc="6332EFD8">
      <w:start w:val="1"/>
      <w:numFmt w:val="bullet"/>
      <w:lvlText w:val=""/>
      <w:lvlJc w:val="left"/>
      <w:pPr>
        <w:ind w:left="2160" w:hanging="360"/>
      </w:pPr>
      <w:rPr>
        <w:rFonts w:ascii="Wingdings" w:hAnsi="Wingdings" w:hint="default"/>
      </w:rPr>
    </w:lvl>
    <w:lvl w:ilvl="3" w:tplc="E168F8E4">
      <w:start w:val="1"/>
      <w:numFmt w:val="bullet"/>
      <w:lvlText w:val=""/>
      <w:lvlJc w:val="left"/>
      <w:pPr>
        <w:ind w:left="2880" w:hanging="360"/>
      </w:pPr>
      <w:rPr>
        <w:rFonts w:ascii="Symbol" w:hAnsi="Symbol" w:hint="default"/>
      </w:rPr>
    </w:lvl>
    <w:lvl w:ilvl="4" w:tplc="FB126B50">
      <w:start w:val="1"/>
      <w:numFmt w:val="bullet"/>
      <w:lvlText w:val="o"/>
      <w:lvlJc w:val="left"/>
      <w:pPr>
        <w:ind w:left="3600" w:hanging="360"/>
      </w:pPr>
      <w:rPr>
        <w:rFonts w:ascii="Courier New" w:hAnsi="Courier New" w:hint="default"/>
      </w:rPr>
    </w:lvl>
    <w:lvl w:ilvl="5" w:tplc="4042B38E">
      <w:start w:val="1"/>
      <w:numFmt w:val="bullet"/>
      <w:lvlText w:val=""/>
      <w:lvlJc w:val="left"/>
      <w:pPr>
        <w:ind w:left="4320" w:hanging="360"/>
      </w:pPr>
      <w:rPr>
        <w:rFonts w:ascii="Wingdings" w:hAnsi="Wingdings" w:hint="default"/>
      </w:rPr>
    </w:lvl>
    <w:lvl w:ilvl="6" w:tplc="BC802FCA">
      <w:start w:val="1"/>
      <w:numFmt w:val="bullet"/>
      <w:lvlText w:val=""/>
      <w:lvlJc w:val="left"/>
      <w:pPr>
        <w:ind w:left="5040" w:hanging="360"/>
      </w:pPr>
      <w:rPr>
        <w:rFonts w:ascii="Symbol" w:hAnsi="Symbol" w:hint="default"/>
      </w:rPr>
    </w:lvl>
    <w:lvl w:ilvl="7" w:tplc="B42806D8">
      <w:start w:val="1"/>
      <w:numFmt w:val="bullet"/>
      <w:lvlText w:val="o"/>
      <w:lvlJc w:val="left"/>
      <w:pPr>
        <w:ind w:left="5760" w:hanging="360"/>
      </w:pPr>
      <w:rPr>
        <w:rFonts w:ascii="Courier New" w:hAnsi="Courier New" w:hint="default"/>
      </w:rPr>
    </w:lvl>
    <w:lvl w:ilvl="8" w:tplc="E00A5F4C">
      <w:start w:val="1"/>
      <w:numFmt w:val="bullet"/>
      <w:lvlText w:val=""/>
      <w:lvlJc w:val="left"/>
      <w:pPr>
        <w:ind w:left="6480" w:hanging="360"/>
      </w:pPr>
      <w:rPr>
        <w:rFonts w:ascii="Wingdings" w:hAnsi="Wingdings" w:hint="default"/>
      </w:rPr>
    </w:lvl>
  </w:abstractNum>
  <w:abstractNum w:abstractNumId="2" w15:restartNumberingAfterBreak="0">
    <w:nsid w:val="1A7D719F"/>
    <w:multiLevelType w:val="hybridMultilevel"/>
    <w:tmpl w:val="78F81F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AE8121F"/>
    <w:multiLevelType w:val="hybridMultilevel"/>
    <w:tmpl w:val="5D66A15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E230AA2"/>
    <w:multiLevelType w:val="hybridMultilevel"/>
    <w:tmpl w:val="0F2E97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7130CD"/>
    <w:multiLevelType w:val="hybridMultilevel"/>
    <w:tmpl w:val="B816BFF4"/>
    <w:lvl w:ilvl="0" w:tplc="9CB8DE60">
      <w:start w:val="1"/>
      <w:numFmt w:val="bullet"/>
      <w:lvlText w:val=""/>
      <w:lvlJc w:val="left"/>
      <w:pPr>
        <w:ind w:left="720" w:hanging="360"/>
      </w:pPr>
      <w:rPr>
        <w:rFonts w:ascii="Symbol" w:hAnsi="Symbol" w:hint="default"/>
      </w:rPr>
    </w:lvl>
    <w:lvl w:ilvl="1" w:tplc="C69CC846">
      <w:start w:val="1"/>
      <w:numFmt w:val="bullet"/>
      <w:lvlText w:val="o"/>
      <w:lvlJc w:val="left"/>
      <w:pPr>
        <w:ind w:left="1440" w:hanging="360"/>
      </w:pPr>
      <w:rPr>
        <w:rFonts w:ascii="Courier New" w:hAnsi="Courier New" w:hint="default"/>
      </w:rPr>
    </w:lvl>
    <w:lvl w:ilvl="2" w:tplc="9BF8ED9E">
      <w:start w:val="1"/>
      <w:numFmt w:val="bullet"/>
      <w:lvlText w:val=""/>
      <w:lvlJc w:val="left"/>
      <w:pPr>
        <w:ind w:left="2160" w:hanging="360"/>
      </w:pPr>
      <w:rPr>
        <w:rFonts w:ascii="Wingdings" w:hAnsi="Wingdings" w:hint="default"/>
      </w:rPr>
    </w:lvl>
    <w:lvl w:ilvl="3" w:tplc="4EE8A16C">
      <w:start w:val="1"/>
      <w:numFmt w:val="bullet"/>
      <w:lvlText w:val=""/>
      <w:lvlJc w:val="left"/>
      <w:pPr>
        <w:ind w:left="2880" w:hanging="360"/>
      </w:pPr>
      <w:rPr>
        <w:rFonts w:ascii="Symbol" w:hAnsi="Symbol" w:hint="default"/>
      </w:rPr>
    </w:lvl>
    <w:lvl w:ilvl="4" w:tplc="5E5E9E3A">
      <w:start w:val="1"/>
      <w:numFmt w:val="bullet"/>
      <w:lvlText w:val="o"/>
      <w:lvlJc w:val="left"/>
      <w:pPr>
        <w:ind w:left="3600" w:hanging="360"/>
      </w:pPr>
      <w:rPr>
        <w:rFonts w:ascii="Courier New" w:hAnsi="Courier New" w:hint="default"/>
      </w:rPr>
    </w:lvl>
    <w:lvl w:ilvl="5" w:tplc="8E246C88">
      <w:start w:val="1"/>
      <w:numFmt w:val="bullet"/>
      <w:lvlText w:val=""/>
      <w:lvlJc w:val="left"/>
      <w:pPr>
        <w:ind w:left="4320" w:hanging="360"/>
      </w:pPr>
      <w:rPr>
        <w:rFonts w:ascii="Wingdings" w:hAnsi="Wingdings" w:hint="default"/>
      </w:rPr>
    </w:lvl>
    <w:lvl w:ilvl="6" w:tplc="0F0239F2">
      <w:start w:val="1"/>
      <w:numFmt w:val="bullet"/>
      <w:lvlText w:val=""/>
      <w:lvlJc w:val="left"/>
      <w:pPr>
        <w:ind w:left="5040" w:hanging="360"/>
      </w:pPr>
      <w:rPr>
        <w:rFonts w:ascii="Symbol" w:hAnsi="Symbol" w:hint="default"/>
      </w:rPr>
    </w:lvl>
    <w:lvl w:ilvl="7" w:tplc="574EA80C">
      <w:start w:val="1"/>
      <w:numFmt w:val="bullet"/>
      <w:lvlText w:val="o"/>
      <w:lvlJc w:val="left"/>
      <w:pPr>
        <w:ind w:left="5760" w:hanging="360"/>
      </w:pPr>
      <w:rPr>
        <w:rFonts w:ascii="Courier New" w:hAnsi="Courier New" w:hint="default"/>
      </w:rPr>
    </w:lvl>
    <w:lvl w:ilvl="8" w:tplc="638ED3CA">
      <w:start w:val="1"/>
      <w:numFmt w:val="bullet"/>
      <w:lvlText w:val=""/>
      <w:lvlJc w:val="left"/>
      <w:pPr>
        <w:ind w:left="6480" w:hanging="360"/>
      </w:pPr>
      <w:rPr>
        <w:rFonts w:ascii="Wingdings" w:hAnsi="Wingdings" w:hint="default"/>
      </w:rPr>
    </w:lvl>
  </w:abstractNum>
  <w:abstractNum w:abstractNumId="6" w15:restartNumberingAfterBreak="0">
    <w:nsid w:val="7C337B17"/>
    <w:multiLevelType w:val="hybridMultilevel"/>
    <w:tmpl w:val="3F725DD2"/>
    <w:lvl w:ilvl="0" w:tplc="FFFFFFFF">
      <w:start w:val="1"/>
      <w:numFmt w:val="decimal"/>
      <w:pStyle w:val="berschrift3"/>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5"/>
  </w:num>
  <w:num w:numId="3">
    <w:abstractNumId w:val="4"/>
  </w:num>
  <w:num w:numId="4">
    <w:abstractNumId w:val="3"/>
  </w:num>
  <w:num w:numId="5">
    <w:abstractNumId w:val="6"/>
  </w:num>
  <w:num w:numId="6">
    <w:abstractNumId w:val="0"/>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rosoft Office-Benutzer">
    <w15:presenceInfo w15:providerId="None" w15:userId="Microsoft Office-Benutz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71FC"/>
    <w:rsid w:val="00024BD7"/>
    <w:rsid w:val="00032524"/>
    <w:rsid w:val="00060743"/>
    <w:rsid w:val="00066C99"/>
    <w:rsid w:val="00073C91"/>
    <w:rsid w:val="000A759E"/>
    <w:rsid w:val="000B8B19"/>
    <w:rsid w:val="000D703C"/>
    <w:rsid w:val="00101386"/>
    <w:rsid w:val="0011483A"/>
    <w:rsid w:val="0014519B"/>
    <w:rsid w:val="00152866"/>
    <w:rsid w:val="00163833"/>
    <w:rsid w:val="00181C40"/>
    <w:rsid w:val="00185F63"/>
    <w:rsid w:val="001B1D71"/>
    <w:rsid w:val="001D2AD2"/>
    <w:rsid w:val="001E041D"/>
    <w:rsid w:val="001F2430"/>
    <w:rsid w:val="00214C0C"/>
    <w:rsid w:val="00244D8C"/>
    <w:rsid w:val="002503AA"/>
    <w:rsid w:val="00296E6D"/>
    <w:rsid w:val="002C138E"/>
    <w:rsid w:val="002D16AE"/>
    <w:rsid w:val="002D1A24"/>
    <w:rsid w:val="002E0537"/>
    <w:rsid w:val="00307DD8"/>
    <w:rsid w:val="00316384"/>
    <w:rsid w:val="00321124"/>
    <w:rsid w:val="003252B3"/>
    <w:rsid w:val="0033476C"/>
    <w:rsid w:val="00343868"/>
    <w:rsid w:val="003523F0"/>
    <w:rsid w:val="00374593"/>
    <w:rsid w:val="003A53C6"/>
    <w:rsid w:val="003B7D4D"/>
    <w:rsid w:val="003B7DF2"/>
    <w:rsid w:val="003C0A5B"/>
    <w:rsid w:val="003C1BFE"/>
    <w:rsid w:val="003E07FB"/>
    <w:rsid w:val="003E1E0B"/>
    <w:rsid w:val="003E62CA"/>
    <w:rsid w:val="003F08F5"/>
    <w:rsid w:val="003F52A5"/>
    <w:rsid w:val="00401A8A"/>
    <w:rsid w:val="004270A7"/>
    <w:rsid w:val="00444F61"/>
    <w:rsid w:val="00452171"/>
    <w:rsid w:val="00474E46"/>
    <w:rsid w:val="0047567D"/>
    <w:rsid w:val="00482D54"/>
    <w:rsid w:val="00484E70"/>
    <w:rsid w:val="004A5A14"/>
    <w:rsid w:val="004D2F49"/>
    <w:rsid w:val="004D3F60"/>
    <w:rsid w:val="004E15C3"/>
    <w:rsid w:val="004E1A05"/>
    <w:rsid w:val="0050414E"/>
    <w:rsid w:val="005049E2"/>
    <w:rsid w:val="00506105"/>
    <w:rsid w:val="00520DE7"/>
    <w:rsid w:val="00522819"/>
    <w:rsid w:val="00553A48"/>
    <w:rsid w:val="00577620"/>
    <w:rsid w:val="00582B0C"/>
    <w:rsid w:val="005937BD"/>
    <w:rsid w:val="005A71FC"/>
    <w:rsid w:val="005A7BDE"/>
    <w:rsid w:val="005D0D39"/>
    <w:rsid w:val="005D3E7C"/>
    <w:rsid w:val="005F4E55"/>
    <w:rsid w:val="005F51A3"/>
    <w:rsid w:val="00605198"/>
    <w:rsid w:val="00615176"/>
    <w:rsid w:val="00676041"/>
    <w:rsid w:val="006851F5"/>
    <w:rsid w:val="00685864"/>
    <w:rsid w:val="00694F0F"/>
    <w:rsid w:val="006A7EAA"/>
    <w:rsid w:val="006B0093"/>
    <w:rsid w:val="006B1AFD"/>
    <w:rsid w:val="006E5AB9"/>
    <w:rsid w:val="0070380C"/>
    <w:rsid w:val="00720AA6"/>
    <w:rsid w:val="007307FA"/>
    <w:rsid w:val="00750D50"/>
    <w:rsid w:val="00754BA9"/>
    <w:rsid w:val="00754E38"/>
    <w:rsid w:val="00781E09"/>
    <w:rsid w:val="0079284B"/>
    <w:rsid w:val="00793C01"/>
    <w:rsid w:val="00795958"/>
    <w:rsid w:val="007A283D"/>
    <w:rsid w:val="007B65B9"/>
    <w:rsid w:val="007E24BA"/>
    <w:rsid w:val="007E517C"/>
    <w:rsid w:val="007F6BE5"/>
    <w:rsid w:val="00820B9F"/>
    <w:rsid w:val="00822CAE"/>
    <w:rsid w:val="008616C3"/>
    <w:rsid w:val="00861F9D"/>
    <w:rsid w:val="00884A4D"/>
    <w:rsid w:val="00893273"/>
    <w:rsid w:val="008A48B8"/>
    <w:rsid w:val="008A79AB"/>
    <w:rsid w:val="008B2FF1"/>
    <w:rsid w:val="008D0673"/>
    <w:rsid w:val="008D36C7"/>
    <w:rsid w:val="008D680A"/>
    <w:rsid w:val="008E765A"/>
    <w:rsid w:val="00910CEF"/>
    <w:rsid w:val="0093023C"/>
    <w:rsid w:val="00937651"/>
    <w:rsid w:val="00945844"/>
    <w:rsid w:val="009574BC"/>
    <w:rsid w:val="00983ACA"/>
    <w:rsid w:val="009A200F"/>
    <w:rsid w:val="009B670F"/>
    <w:rsid w:val="009C61FE"/>
    <w:rsid w:val="009D28A5"/>
    <w:rsid w:val="009D4FF5"/>
    <w:rsid w:val="009F3E1F"/>
    <w:rsid w:val="00A35B6E"/>
    <w:rsid w:val="00A4477C"/>
    <w:rsid w:val="00A525AE"/>
    <w:rsid w:val="00A5505F"/>
    <w:rsid w:val="00A57A61"/>
    <w:rsid w:val="00A76115"/>
    <w:rsid w:val="00A93126"/>
    <w:rsid w:val="00A94E30"/>
    <w:rsid w:val="00AA184D"/>
    <w:rsid w:val="00AA5C9D"/>
    <w:rsid w:val="00AB5AF3"/>
    <w:rsid w:val="00AB65C8"/>
    <w:rsid w:val="00AC63BD"/>
    <w:rsid w:val="00AF58D9"/>
    <w:rsid w:val="00B16987"/>
    <w:rsid w:val="00B24818"/>
    <w:rsid w:val="00B2DDEF"/>
    <w:rsid w:val="00B37532"/>
    <w:rsid w:val="00B544D4"/>
    <w:rsid w:val="00B57651"/>
    <w:rsid w:val="00B72FF8"/>
    <w:rsid w:val="00B81F05"/>
    <w:rsid w:val="00BA5172"/>
    <w:rsid w:val="00BB419E"/>
    <w:rsid w:val="00BD6B5F"/>
    <w:rsid w:val="00BE7B99"/>
    <w:rsid w:val="00BF096C"/>
    <w:rsid w:val="00C0302B"/>
    <w:rsid w:val="00C17BB6"/>
    <w:rsid w:val="00C94575"/>
    <w:rsid w:val="00C95AC5"/>
    <w:rsid w:val="00C96802"/>
    <w:rsid w:val="00CA115E"/>
    <w:rsid w:val="00CB3EF1"/>
    <w:rsid w:val="00CD1CD5"/>
    <w:rsid w:val="00CD201D"/>
    <w:rsid w:val="00CE1BB2"/>
    <w:rsid w:val="00D22343"/>
    <w:rsid w:val="00D44103"/>
    <w:rsid w:val="00D54A09"/>
    <w:rsid w:val="00D73CE7"/>
    <w:rsid w:val="00D90BE5"/>
    <w:rsid w:val="00D915A3"/>
    <w:rsid w:val="00D92785"/>
    <w:rsid w:val="00DC49DC"/>
    <w:rsid w:val="00DD37BF"/>
    <w:rsid w:val="00DD54C2"/>
    <w:rsid w:val="00DE2C97"/>
    <w:rsid w:val="00DF7BBA"/>
    <w:rsid w:val="00E35BA7"/>
    <w:rsid w:val="00E425C2"/>
    <w:rsid w:val="00E77EC5"/>
    <w:rsid w:val="00E95F13"/>
    <w:rsid w:val="00EB0DBD"/>
    <w:rsid w:val="00ED6C57"/>
    <w:rsid w:val="00EF5112"/>
    <w:rsid w:val="00F02D3D"/>
    <w:rsid w:val="00F25FD6"/>
    <w:rsid w:val="00F35542"/>
    <w:rsid w:val="00F47BDC"/>
    <w:rsid w:val="00F50EBC"/>
    <w:rsid w:val="00F64F9D"/>
    <w:rsid w:val="00F65E4A"/>
    <w:rsid w:val="00F80F6C"/>
    <w:rsid w:val="00FA5C1C"/>
    <w:rsid w:val="00FB4D5C"/>
    <w:rsid w:val="00FC7DB1"/>
    <w:rsid w:val="00FE0065"/>
    <w:rsid w:val="01108FFD"/>
    <w:rsid w:val="0129CC73"/>
    <w:rsid w:val="015E1D8E"/>
    <w:rsid w:val="01C79738"/>
    <w:rsid w:val="01CCE638"/>
    <w:rsid w:val="0328FF25"/>
    <w:rsid w:val="0375F784"/>
    <w:rsid w:val="03A2A155"/>
    <w:rsid w:val="03F03216"/>
    <w:rsid w:val="049E81D3"/>
    <w:rsid w:val="04BEE6BB"/>
    <w:rsid w:val="04E68420"/>
    <w:rsid w:val="04FAB356"/>
    <w:rsid w:val="05052177"/>
    <w:rsid w:val="06015762"/>
    <w:rsid w:val="0632CB26"/>
    <w:rsid w:val="06409B78"/>
    <w:rsid w:val="0664980B"/>
    <w:rsid w:val="067D51BB"/>
    <w:rsid w:val="069F9A23"/>
    <w:rsid w:val="069FDCFC"/>
    <w:rsid w:val="06D74F36"/>
    <w:rsid w:val="07006B73"/>
    <w:rsid w:val="0768D234"/>
    <w:rsid w:val="07892E42"/>
    <w:rsid w:val="07B880B3"/>
    <w:rsid w:val="0906298F"/>
    <w:rsid w:val="093F5E6A"/>
    <w:rsid w:val="09F0760E"/>
    <w:rsid w:val="0A1B1956"/>
    <w:rsid w:val="0B4A0448"/>
    <w:rsid w:val="0B8532B8"/>
    <w:rsid w:val="0C1C13E7"/>
    <w:rsid w:val="0CDD4321"/>
    <w:rsid w:val="0E3816B4"/>
    <w:rsid w:val="0E5A4265"/>
    <w:rsid w:val="0E6EEF6B"/>
    <w:rsid w:val="0E9E31A2"/>
    <w:rsid w:val="0EA98342"/>
    <w:rsid w:val="0EB7176F"/>
    <w:rsid w:val="0EBE3E40"/>
    <w:rsid w:val="0EF6A1E5"/>
    <w:rsid w:val="0F1AE783"/>
    <w:rsid w:val="0F7CC942"/>
    <w:rsid w:val="105E83FD"/>
    <w:rsid w:val="10664317"/>
    <w:rsid w:val="1067B3A3"/>
    <w:rsid w:val="10A00DDA"/>
    <w:rsid w:val="10C08125"/>
    <w:rsid w:val="111E1C4C"/>
    <w:rsid w:val="116E52EC"/>
    <w:rsid w:val="120A43A4"/>
    <w:rsid w:val="1262223F"/>
    <w:rsid w:val="12FB6A44"/>
    <w:rsid w:val="1370A02B"/>
    <w:rsid w:val="13857237"/>
    <w:rsid w:val="13B10CC8"/>
    <w:rsid w:val="14009464"/>
    <w:rsid w:val="1401E10C"/>
    <w:rsid w:val="14362C14"/>
    <w:rsid w:val="14973AA5"/>
    <w:rsid w:val="14EDF6E8"/>
    <w:rsid w:val="154B964F"/>
    <w:rsid w:val="155CCB6A"/>
    <w:rsid w:val="15F85E88"/>
    <w:rsid w:val="16587EB5"/>
    <w:rsid w:val="16903250"/>
    <w:rsid w:val="1750B72E"/>
    <w:rsid w:val="17583BE1"/>
    <w:rsid w:val="186F560C"/>
    <w:rsid w:val="187393EE"/>
    <w:rsid w:val="18A70E80"/>
    <w:rsid w:val="18B2BDCE"/>
    <w:rsid w:val="1953A404"/>
    <w:rsid w:val="19592D0D"/>
    <w:rsid w:val="19BC1CAB"/>
    <w:rsid w:val="19C526B6"/>
    <w:rsid w:val="19FD4951"/>
    <w:rsid w:val="1A0161B9"/>
    <w:rsid w:val="1A08DF7C"/>
    <w:rsid w:val="1A13990B"/>
    <w:rsid w:val="1A4218AB"/>
    <w:rsid w:val="1A45DDD6"/>
    <w:rsid w:val="1AF3496B"/>
    <w:rsid w:val="1B3D4325"/>
    <w:rsid w:val="1B60F717"/>
    <w:rsid w:val="1B663B50"/>
    <w:rsid w:val="1C0318D8"/>
    <w:rsid w:val="1C0321F7"/>
    <w:rsid w:val="1C403CC2"/>
    <w:rsid w:val="1C6F7503"/>
    <w:rsid w:val="1C7A718C"/>
    <w:rsid w:val="1C940610"/>
    <w:rsid w:val="1CD91386"/>
    <w:rsid w:val="1D758AF3"/>
    <w:rsid w:val="1D7D7E98"/>
    <w:rsid w:val="1DE992FC"/>
    <w:rsid w:val="1E4C7DF9"/>
    <w:rsid w:val="1E56EF89"/>
    <w:rsid w:val="1EDFD165"/>
    <w:rsid w:val="1EEA3CEF"/>
    <w:rsid w:val="1F34315F"/>
    <w:rsid w:val="1FBCE9FF"/>
    <w:rsid w:val="1FEB43BE"/>
    <w:rsid w:val="2025C2F5"/>
    <w:rsid w:val="203CB96C"/>
    <w:rsid w:val="20E3E745"/>
    <w:rsid w:val="217B9E52"/>
    <w:rsid w:val="21C3A8D9"/>
    <w:rsid w:val="21C7677F"/>
    <w:rsid w:val="21D0389B"/>
    <w:rsid w:val="21F3C70E"/>
    <w:rsid w:val="2209DA3B"/>
    <w:rsid w:val="22318495"/>
    <w:rsid w:val="2275249F"/>
    <w:rsid w:val="230FED12"/>
    <w:rsid w:val="23BCDD07"/>
    <w:rsid w:val="24245522"/>
    <w:rsid w:val="2474FD84"/>
    <w:rsid w:val="24B207CC"/>
    <w:rsid w:val="24CFD0D6"/>
    <w:rsid w:val="24DFEAE1"/>
    <w:rsid w:val="24FA4D7C"/>
    <w:rsid w:val="24FBABF3"/>
    <w:rsid w:val="25597E73"/>
    <w:rsid w:val="25CECEB4"/>
    <w:rsid w:val="261E87B8"/>
    <w:rsid w:val="26388B71"/>
    <w:rsid w:val="26D26BCD"/>
    <w:rsid w:val="27079DDE"/>
    <w:rsid w:val="27429983"/>
    <w:rsid w:val="27C4651B"/>
    <w:rsid w:val="27CFDB23"/>
    <w:rsid w:val="281CF767"/>
    <w:rsid w:val="2820D42A"/>
    <w:rsid w:val="28AE1B0C"/>
    <w:rsid w:val="28B5E66E"/>
    <w:rsid w:val="2969C384"/>
    <w:rsid w:val="29BCA48B"/>
    <w:rsid w:val="29DE73D8"/>
    <w:rsid w:val="2A4E48CC"/>
    <w:rsid w:val="2A5B6A28"/>
    <w:rsid w:val="2A93BBEE"/>
    <w:rsid w:val="2AC8A6BD"/>
    <w:rsid w:val="2ADC5268"/>
    <w:rsid w:val="2AE1ED50"/>
    <w:rsid w:val="2AE7E3F9"/>
    <w:rsid w:val="2B46F326"/>
    <w:rsid w:val="2B609448"/>
    <w:rsid w:val="2B6E0C5C"/>
    <w:rsid w:val="2C62EBDA"/>
    <w:rsid w:val="2C775917"/>
    <w:rsid w:val="2DC4C871"/>
    <w:rsid w:val="2E0840D1"/>
    <w:rsid w:val="2E10860C"/>
    <w:rsid w:val="2E143412"/>
    <w:rsid w:val="2E14EEF8"/>
    <w:rsid w:val="2E6B3E03"/>
    <w:rsid w:val="2E8CA16C"/>
    <w:rsid w:val="2EE36EC2"/>
    <w:rsid w:val="2F647357"/>
    <w:rsid w:val="3069874C"/>
    <w:rsid w:val="307FCBB5"/>
    <w:rsid w:val="30CDEC07"/>
    <w:rsid w:val="30D330AA"/>
    <w:rsid w:val="30E9AFCD"/>
    <w:rsid w:val="31180A8D"/>
    <w:rsid w:val="317EA7C0"/>
    <w:rsid w:val="31877EC2"/>
    <w:rsid w:val="31A755A6"/>
    <w:rsid w:val="31B36F43"/>
    <w:rsid w:val="31F7656A"/>
    <w:rsid w:val="320557AD"/>
    <w:rsid w:val="32082AEB"/>
    <w:rsid w:val="335B7B34"/>
    <w:rsid w:val="33EA7709"/>
    <w:rsid w:val="33F8BB39"/>
    <w:rsid w:val="3434DD5D"/>
    <w:rsid w:val="3499F806"/>
    <w:rsid w:val="34B1C372"/>
    <w:rsid w:val="35274026"/>
    <w:rsid w:val="35361143"/>
    <w:rsid w:val="356E0BDA"/>
    <w:rsid w:val="35BA77CA"/>
    <w:rsid w:val="364A3CD3"/>
    <w:rsid w:val="365F7953"/>
    <w:rsid w:val="365F8272"/>
    <w:rsid w:val="369FC5B2"/>
    <w:rsid w:val="36DB9C0E"/>
    <w:rsid w:val="37327B77"/>
    <w:rsid w:val="378A3E3E"/>
    <w:rsid w:val="3794681E"/>
    <w:rsid w:val="3815E85E"/>
    <w:rsid w:val="3876C1D8"/>
    <w:rsid w:val="3887C1A9"/>
    <w:rsid w:val="396F0394"/>
    <w:rsid w:val="3989617C"/>
    <w:rsid w:val="39B801C9"/>
    <w:rsid w:val="39BB5091"/>
    <w:rsid w:val="39C75C9D"/>
    <w:rsid w:val="3A62D068"/>
    <w:rsid w:val="3ACC1A23"/>
    <w:rsid w:val="3AE4FAAB"/>
    <w:rsid w:val="3B1ABC01"/>
    <w:rsid w:val="3B22B0BC"/>
    <w:rsid w:val="3B6F7412"/>
    <w:rsid w:val="3C02268B"/>
    <w:rsid w:val="3C2331C9"/>
    <w:rsid w:val="3C4EB0E4"/>
    <w:rsid w:val="3CEBCD1A"/>
    <w:rsid w:val="3CEFA28B"/>
    <w:rsid w:val="3CF5DED9"/>
    <w:rsid w:val="3D038964"/>
    <w:rsid w:val="3D17D435"/>
    <w:rsid w:val="3D356C24"/>
    <w:rsid w:val="3D39C243"/>
    <w:rsid w:val="3DE3657E"/>
    <w:rsid w:val="3E726C4D"/>
    <w:rsid w:val="3ECDC089"/>
    <w:rsid w:val="3EEAEC83"/>
    <w:rsid w:val="3F384714"/>
    <w:rsid w:val="400E1AF0"/>
    <w:rsid w:val="4036EA8D"/>
    <w:rsid w:val="406D6613"/>
    <w:rsid w:val="40F7B008"/>
    <w:rsid w:val="41604CD3"/>
    <w:rsid w:val="41C59CE9"/>
    <w:rsid w:val="41C64BEF"/>
    <w:rsid w:val="422DE8D4"/>
    <w:rsid w:val="427646E3"/>
    <w:rsid w:val="433743BE"/>
    <w:rsid w:val="43664416"/>
    <w:rsid w:val="438F66EB"/>
    <w:rsid w:val="43987DFA"/>
    <w:rsid w:val="43A1C591"/>
    <w:rsid w:val="43AA06A8"/>
    <w:rsid w:val="43BE4DF6"/>
    <w:rsid w:val="43C71F87"/>
    <w:rsid w:val="43E6EDA5"/>
    <w:rsid w:val="4419500D"/>
    <w:rsid w:val="44650687"/>
    <w:rsid w:val="44AF69B9"/>
    <w:rsid w:val="44BAD513"/>
    <w:rsid w:val="44D5AF0C"/>
    <w:rsid w:val="44F97A49"/>
    <w:rsid w:val="45225B9E"/>
    <w:rsid w:val="452C370D"/>
    <w:rsid w:val="455B62D3"/>
    <w:rsid w:val="459B0040"/>
    <w:rsid w:val="45A70D47"/>
    <w:rsid w:val="45B5206E"/>
    <w:rsid w:val="46157FF9"/>
    <w:rsid w:val="462A410A"/>
    <w:rsid w:val="462E17AA"/>
    <w:rsid w:val="46CB8603"/>
    <w:rsid w:val="46D5CD0C"/>
    <w:rsid w:val="47006E55"/>
    <w:rsid w:val="4718880B"/>
    <w:rsid w:val="4792C764"/>
    <w:rsid w:val="4847CFB4"/>
    <w:rsid w:val="4848CC1B"/>
    <w:rsid w:val="48517857"/>
    <w:rsid w:val="48B9A6ED"/>
    <w:rsid w:val="48C1F9F4"/>
    <w:rsid w:val="48DDBB60"/>
    <w:rsid w:val="4912D302"/>
    <w:rsid w:val="496AA433"/>
    <w:rsid w:val="4A44280E"/>
    <w:rsid w:val="4A453697"/>
    <w:rsid w:val="4A5D9EFF"/>
    <w:rsid w:val="4AC40C14"/>
    <w:rsid w:val="4B3DA0FD"/>
    <w:rsid w:val="4B78F4AC"/>
    <w:rsid w:val="4BBB4953"/>
    <w:rsid w:val="4BEF248B"/>
    <w:rsid w:val="4C28958D"/>
    <w:rsid w:val="4C752574"/>
    <w:rsid w:val="4C77F11A"/>
    <w:rsid w:val="4CCB452C"/>
    <w:rsid w:val="4CE2D297"/>
    <w:rsid w:val="4D252DF9"/>
    <w:rsid w:val="4DF7B16A"/>
    <w:rsid w:val="4E29E66E"/>
    <w:rsid w:val="4E63ED45"/>
    <w:rsid w:val="4E68F47E"/>
    <w:rsid w:val="4F362CB6"/>
    <w:rsid w:val="4F461ECA"/>
    <w:rsid w:val="4FA248FA"/>
    <w:rsid w:val="4FBF1DEF"/>
    <w:rsid w:val="4FF5B25A"/>
    <w:rsid w:val="5019590E"/>
    <w:rsid w:val="50221B21"/>
    <w:rsid w:val="509029AE"/>
    <w:rsid w:val="50AEC847"/>
    <w:rsid w:val="50B19103"/>
    <w:rsid w:val="5106D977"/>
    <w:rsid w:val="5136E492"/>
    <w:rsid w:val="5162522E"/>
    <w:rsid w:val="5162D6BE"/>
    <w:rsid w:val="517840D1"/>
    <w:rsid w:val="5181D266"/>
    <w:rsid w:val="51B5780F"/>
    <w:rsid w:val="5268D936"/>
    <w:rsid w:val="526E743A"/>
    <w:rsid w:val="52D0C5BA"/>
    <w:rsid w:val="52FAE8D5"/>
    <w:rsid w:val="52FEA71F"/>
    <w:rsid w:val="5310C26A"/>
    <w:rsid w:val="535087DF"/>
    <w:rsid w:val="53B4AD47"/>
    <w:rsid w:val="53BC34CB"/>
    <w:rsid w:val="54915C61"/>
    <w:rsid w:val="54BAB3BB"/>
    <w:rsid w:val="551F6A11"/>
    <w:rsid w:val="5582A56D"/>
    <w:rsid w:val="5659936B"/>
    <w:rsid w:val="568A56C9"/>
    <w:rsid w:val="56BBF628"/>
    <w:rsid w:val="56D13849"/>
    <w:rsid w:val="5765EA65"/>
    <w:rsid w:val="57688096"/>
    <w:rsid w:val="577F2799"/>
    <w:rsid w:val="57A6A3BF"/>
    <w:rsid w:val="57AED8A7"/>
    <w:rsid w:val="57D26C2F"/>
    <w:rsid w:val="57EE3FF0"/>
    <w:rsid w:val="582E4949"/>
    <w:rsid w:val="58597692"/>
    <w:rsid w:val="585B9B5C"/>
    <w:rsid w:val="5880E01F"/>
    <w:rsid w:val="5882458F"/>
    <w:rsid w:val="591028BC"/>
    <w:rsid w:val="593EB57A"/>
    <w:rsid w:val="599893BA"/>
    <w:rsid w:val="59B9ED1F"/>
    <w:rsid w:val="5A16D685"/>
    <w:rsid w:val="5A1ED62D"/>
    <w:rsid w:val="5AAF9E46"/>
    <w:rsid w:val="5ACE8B33"/>
    <w:rsid w:val="5B0E3E77"/>
    <w:rsid w:val="5B462F4D"/>
    <w:rsid w:val="5B8B3F85"/>
    <w:rsid w:val="5BA1B99E"/>
    <w:rsid w:val="5C2D633E"/>
    <w:rsid w:val="5C82E5FE"/>
    <w:rsid w:val="5CEA87ED"/>
    <w:rsid w:val="5D3244BE"/>
    <w:rsid w:val="5DD2AE41"/>
    <w:rsid w:val="5E066723"/>
    <w:rsid w:val="5EACBBF7"/>
    <w:rsid w:val="5EC22191"/>
    <w:rsid w:val="5F23EB82"/>
    <w:rsid w:val="5F594551"/>
    <w:rsid w:val="5F669CAF"/>
    <w:rsid w:val="5F8992D1"/>
    <w:rsid w:val="5FACFADF"/>
    <w:rsid w:val="5FB56035"/>
    <w:rsid w:val="60235BEB"/>
    <w:rsid w:val="60963A1B"/>
    <w:rsid w:val="60EF86DB"/>
    <w:rsid w:val="60F4353B"/>
    <w:rsid w:val="612B656A"/>
    <w:rsid w:val="6144F908"/>
    <w:rsid w:val="61766B2E"/>
    <w:rsid w:val="61CB5EBD"/>
    <w:rsid w:val="61F77006"/>
    <w:rsid w:val="62253732"/>
    <w:rsid w:val="6291CDD3"/>
    <w:rsid w:val="630588AC"/>
    <w:rsid w:val="63973B7B"/>
    <w:rsid w:val="63A4906E"/>
    <w:rsid w:val="63E1FC9A"/>
    <w:rsid w:val="64987A9F"/>
    <w:rsid w:val="652F10C8"/>
    <w:rsid w:val="653D39FD"/>
    <w:rsid w:val="65619FE2"/>
    <w:rsid w:val="658D53DB"/>
    <w:rsid w:val="659622B7"/>
    <w:rsid w:val="66823E0C"/>
    <w:rsid w:val="6687726D"/>
    <w:rsid w:val="669F0102"/>
    <w:rsid w:val="66AE7A3E"/>
    <w:rsid w:val="67030F0A"/>
    <w:rsid w:val="675AC62D"/>
    <w:rsid w:val="67AEFFFE"/>
    <w:rsid w:val="67E47807"/>
    <w:rsid w:val="67ED80FD"/>
    <w:rsid w:val="67FB21AD"/>
    <w:rsid w:val="67FDF29D"/>
    <w:rsid w:val="6812E0C6"/>
    <w:rsid w:val="684E2355"/>
    <w:rsid w:val="68A4AAA5"/>
    <w:rsid w:val="69476130"/>
    <w:rsid w:val="694B95EC"/>
    <w:rsid w:val="69DDBF70"/>
    <w:rsid w:val="6A54731F"/>
    <w:rsid w:val="6B2AA63B"/>
    <w:rsid w:val="6B3C4D78"/>
    <w:rsid w:val="6B4A8188"/>
    <w:rsid w:val="6B9B799A"/>
    <w:rsid w:val="6BCC4572"/>
    <w:rsid w:val="6C7D4261"/>
    <w:rsid w:val="6C89B6B6"/>
    <w:rsid w:val="6C9F9CCE"/>
    <w:rsid w:val="6CE2A551"/>
    <w:rsid w:val="6D0512EE"/>
    <w:rsid w:val="6D4B72B4"/>
    <w:rsid w:val="6D7537F5"/>
    <w:rsid w:val="6D98E30E"/>
    <w:rsid w:val="6F1A6D79"/>
    <w:rsid w:val="70217BBD"/>
    <w:rsid w:val="7043C92F"/>
    <w:rsid w:val="7049E4B1"/>
    <w:rsid w:val="704D2536"/>
    <w:rsid w:val="709E55DF"/>
    <w:rsid w:val="70BA8C76"/>
    <w:rsid w:val="715CB63C"/>
    <w:rsid w:val="71830385"/>
    <w:rsid w:val="71B16460"/>
    <w:rsid w:val="71C7B049"/>
    <w:rsid w:val="71FF69FC"/>
    <w:rsid w:val="72B705E8"/>
    <w:rsid w:val="730E1E37"/>
    <w:rsid w:val="73465262"/>
    <w:rsid w:val="7376FB21"/>
    <w:rsid w:val="7460A8C1"/>
    <w:rsid w:val="7482C80A"/>
    <w:rsid w:val="74AB5059"/>
    <w:rsid w:val="74B1C5F3"/>
    <w:rsid w:val="74B69602"/>
    <w:rsid w:val="7555357A"/>
    <w:rsid w:val="763B21F5"/>
    <w:rsid w:val="76612C40"/>
    <w:rsid w:val="76712566"/>
    <w:rsid w:val="76783FDE"/>
    <w:rsid w:val="767B3E0D"/>
    <w:rsid w:val="7684567E"/>
    <w:rsid w:val="769AC2CA"/>
    <w:rsid w:val="770DF6E2"/>
    <w:rsid w:val="773B4BE1"/>
    <w:rsid w:val="776DC063"/>
    <w:rsid w:val="781C52A8"/>
    <w:rsid w:val="78564A8C"/>
    <w:rsid w:val="79105921"/>
    <w:rsid w:val="796739BF"/>
    <w:rsid w:val="7A0A7BE1"/>
    <w:rsid w:val="7A41C13D"/>
    <w:rsid w:val="7A54BDFA"/>
    <w:rsid w:val="7A77B229"/>
    <w:rsid w:val="7A9BD54A"/>
    <w:rsid w:val="7AE3FB05"/>
    <w:rsid w:val="7B35A6E5"/>
    <w:rsid w:val="7BA9C5EE"/>
    <w:rsid w:val="7BE4E942"/>
    <w:rsid w:val="7BF30FA3"/>
    <w:rsid w:val="7C0EAD35"/>
    <w:rsid w:val="7C1E2FF2"/>
    <w:rsid w:val="7C28EEAA"/>
    <w:rsid w:val="7C4698DC"/>
    <w:rsid w:val="7C887BAD"/>
    <w:rsid w:val="7CED346C"/>
    <w:rsid w:val="7D4CEBD9"/>
    <w:rsid w:val="7D879DF2"/>
    <w:rsid w:val="7D97E258"/>
    <w:rsid w:val="7E42144E"/>
    <w:rsid w:val="7E625DD8"/>
    <w:rsid w:val="7EC41DDB"/>
    <w:rsid w:val="7F055465"/>
    <w:rsid w:val="7F3D2929"/>
    <w:rsid w:val="7F8C0907"/>
    <w:rsid w:val="7FAF48FE"/>
    <w:rsid w:val="7FFA01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027E2"/>
  <w15:docId w15:val="{61391F66-FAE4-804F-B683-3A2CA72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6C99"/>
    <w:rPr>
      <w:sz w:val="24"/>
      <w:szCs w:val="48"/>
    </w:rPr>
  </w:style>
  <w:style w:type="paragraph" w:styleId="berschrift1">
    <w:name w:val="heading 1"/>
    <w:basedOn w:val="Standard"/>
    <w:next w:val="Standard"/>
    <w:link w:val="berschrift1Zchn"/>
    <w:uiPriority w:val="9"/>
    <w:qFormat/>
    <w:rsid w:val="00577620"/>
    <w:pPr>
      <w:keepNext/>
      <w:keepLines/>
      <w:spacing w:before="240" w:after="0"/>
      <w:outlineLvl w:val="0"/>
    </w:pPr>
    <w:rPr>
      <w:rFonts w:asciiTheme="majorHAnsi" w:eastAsiaTheme="majorEastAsia" w:hAnsiTheme="majorHAnsi" w:cstheme="majorBidi"/>
      <w:color w:val="000000" w:themeColor="text1"/>
      <w:sz w:val="48"/>
      <w:szCs w:val="72"/>
    </w:rPr>
  </w:style>
  <w:style w:type="paragraph" w:styleId="berschrift2">
    <w:name w:val="heading 2"/>
    <w:basedOn w:val="Standard"/>
    <w:next w:val="Standard"/>
    <w:link w:val="berschrift2Zchn"/>
    <w:uiPriority w:val="9"/>
    <w:unhideWhenUsed/>
    <w:qFormat/>
    <w:rsid w:val="006A7EAA"/>
    <w:pPr>
      <w:keepNext/>
      <w:keepLines/>
      <w:spacing w:before="200" w:after="0"/>
      <w:jc w:val="both"/>
      <w:outlineLvl w:val="1"/>
    </w:pPr>
    <w:rPr>
      <w:rFonts w:asciiTheme="majorHAnsi" w:eastAsiaTheme="majorEastAsia" w:hAnsiTheme="majorHAnsi" w:cstheme="majorBidi"/>
      <w:b/>
      <w:bCs/>
      <w:color w:val="7F7F7F" w:themeColor="text1" w:themeTint="80"/>
      <w:sz w:val="28"/>
      <w:szCs w:val="30"/>
    </w:rPr>
  </w:style>
  <w:style w:type="paragraph" w:styleId="berschrift3">
    <w:name w:val="heading 3"/>
    <w:basedOn w:val="Standard"/>
    <w:next w:val="Standard"/>
    <w:link w:val="berschrift3Zchn"/>
    <w:uiPriority w:val="9"/>
    <w:unhideWhenUsed/>
    <w:qFormat/>
    <w:rsid w:val="00577620"/>
    <w:pPr>
      <w:keepNext/>
      <w:keepLines/>
      <w:numPr>
        <w:numId w:val="5"/>
      </w:numPr>
      <w:spacing w:before="200" w:after="0"/>
      <w:outlineLvl w:val="2"/>
    </w:pPr>
    <w:rPr>
      <w:rFonts w:asciiTheme="majorHAnsi" w:eastAsiaTheme="majorEastAsia" w:hAnsiTheme="majorHAnsi" w:cstheme="majorBidi"/>
      <w:b/>
      <w:b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77620"/>
    <w:rPr>
      <w:rFonts w:asciiTheme="majorHAnsi" w:eastAsiaTheme="majorEastAsia" w:hAnsiTheme="majorHAnsi" w:cstheme="majorBidi"/>
      <w:color w:val="000000" w:themeColor="text1"/>
      <w:sz w:val="48"/>
      <w:szCs w:val="72"/>
    </w:rPr>
  </w:style>
  <w:style w:type="paragraph" w:styleId="Sprechblasentext">
    <w:name w:val="Balloon Text"/>
    <w:basedOn w:val="Standard"/>
    <w:link w:val="SprechblasentextZchn"/>
    <w:uiPriority w:val="99"/>
    <w:semiHidden/>
    <w:unhideWhenUsed/>
    <w:rsid w:val="00066C9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66C99"/>
    <w:rPr>
      <w:rFonts w:ascii="Tahoma" w:hAnsi="Tahoma" w:cs="Tahoma"/>
      <w:sz w:val="16"/>
      <w:szCs w:val="16"/>
      <w:lang w:val="en-GB"/>
    </w:rPr>
  </w:style>
  <w:style w:type="paragraph" w:styleId="KeinLeerraum">
    <w:name w:val="No Spacing"/>
    <w:uiPriority w:val="1"/>
    <w:qFormat/>
    <w:rsid w:val="00066C99"/>
    <w:pPr>
      <w:spacing w:after="0" w:line="240" w:lineRule="auto"/>
    </w:pPr>
    <w:rPr>
      <w:rFonts w:ascii="Syntax LT CE" w:hAnsi="Syntax LT CE"/>
      <w:sz w:val="48"/>
      <w:szCs w:val="48"/>
      <w:lang w:val="en-GB"/>
    </w:rPr>
  </w:style>
  <w:style w:type="character" w:customStyle="1" w:styleId="berschrift2Zchn">
    <w:name w:val="Überschrift 2 Zchn"/>
    <w:basedOn w:val="Absatz-Standardschriftart"/>
    <w:link w:val="berschrift2"/>
    <w:uiPriority w:val="9"/>
    <w:rsid w:val="006A7EAA"/>
    <w:rPr>
      <w:rFonts w:asciiTheme="majorHAnsi" w:eastAsiaTheme="majorEastAsia" w:hAnsiTheme="majorHAnsi" w:cstheme="majorBidi"/>
      <w:b/>
      <w:bCs/>
      <w:color w:val="7F7F7F" w:themeColor="text1" w:themeTint="80"/>
      <w:sz w:val="28"/>
      <w:szCs w:val="30"/>
    </w:rPr>
  </w:style>
  <w:style w:type="paragraph" w:styleId="Kopfzeile">
    <w:name w:val="header"/>
    <w:basedOn w:val="Standard"/>
    <w:link w:val="KopfzeileZchn"/>
    <w:uiPriority w:val="99"/>
    <w:unhideWhenUsed/>
    <w:rsid w:val="005776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77620"/>
    <w:rPr>
      <w:sz w:val="24"/>
      <w:szCs w:val="48"/>
    </w:rPr>
  </w:style>
  <w:style w:type="paragraph" w:styleId="Fuzeile">
    <w:name w:val="footer"/>
    <w:basedOn w:val="Standard"/>
    <w:link w:val="FuzeileZchn"/>
    <w:uiPriority w:val="99"/>
    <w:unhideWhenUsed/>
    <w:rsid w:val="005776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77620"/>
    <w:rPr>
      <w:sz w:val="24"/>
      <w:szCs w:val="48"/>
    </w:rPr>
  </w:style>
  <w:style w:type="paragraph" w:styleId="Listenabsatz">
    <w:name w:val="List Paragraph"/>
    <w:basedOn w:val="Standard"/>
    <w:uiPriority w:val="34"/>
    <w:qFormat/>
    <w:rsid w:val="00577620"/>
    <w:pPr>
      <w:ind w:left="720"/>
      <w:contextualSpacing/>
    </w:pPr>
  </w:style>
  <w:style w:type="character" w:customStyle="1" w:styleId="berschrift3Zchn">
    <w:name w:val="Überschrift 3 Zchn"/>
    <w:basedOn w:val="Absatz-Standardschriftart"/>
    <w:link w:val="berschrift3"/>
    <w:uiPriority w:val="9"/>
    <w:rsid w:val="00577620"/>
    <w:rPr>
      <w:rFonts w:asciiTheme="majorHAnsi" w:eastAsiaTheme="majorEastAsia" w:hAnsiTheme="majorHAnsi" w:cstheme="majorBidi"/>
      <w:b/>
      <w:bCs/>
      <w:color w:val="000000" w:themeColor="text1"/>
      <w:sz w:val="24"/>
      <w:szCs w:val="48"/>
    </w:rPr>
  </w:style>
  <w:style w:type="paragraph" w:styleId="StandardWeb">
    <w:name w:val="Normal (Web)"/>
    <w:basedOn w:val="Standard"/>
    <w:uiPriority w:val="99"/>
    <w:semiHidden/>
    <w:unhideWhenUsed/>
    <w:rsid w:val="002D16AE"/>
    <w:pPr>
      <w:spacing w:before="100" w:beforeAutospacing="1" w:after="100" w:afterAutospacing="1" w:line="240" w:lineRule="auto"/>
    </w:pPr>
    <w:rPr>
      <w:rFonts w:ascii="Times New Roman" w:eastAsia="Times New Roman" w:hAnsi="Times New Roman" w:cs="Times New Roman"/>
      <w:szCs w:val="24"/>
      <w:lang w:val="sk-SK" w:eastAsia="sk-SK"/>
    </w:rPr>
  </w:style>
  <w:style w:type="paragraph" w:styleId="Literaturverzeichnis">
    <w:name w:val="Bibliography"/>
    <w:basedOn w:val="Standard"/>
    <w:next w:val="Standard"/>
    <w:uiPriority w:val="37"/>
    <w:unhideWhenUsed/>
    <w:rsid w:val="002E0537"/>
  </w:style>
  <w:style w:type="paragraph" w:styleId="Beschriftung">
    <w:name w:val="caption"/>
    <w:basedOn w:val="Standard"/>
    <w:next w:val="Standard"/>
    <w:uiPriority w:val="35"/>
    <w:unhideWhenUsed/>
    <w:qFormat/>
    <w:rsid w:val="001F2430"/>
    <w:pPr>
      <w:spacing w:after="200" w:line="240" w:lineRule="auto"/>
    </w:pPr>
    <w:rPr>
      <w:i/>
      <w:iCs/>
      <w:color w:val="000000" w:themeColor="text2"/>
      <w:sz w:val="18"/>
      <w:szCs w:val="18"/>
    </w:rPr>
  </w:style>
  <w:style w:type="character" w:styleId="Kommentarzeichen">
    <w:name w:val="annotation reference"/>
    <w:basedOn w:val="Absatz-Standardschriftart"/>
    <w:uiPriority w:val="99"/>
    <w:semiHidden/>
    <w:unhideWhenUsed/>
    <w:rsid w:val="00B24818"/>
    <w:rPr>
      <w:sz w:val="16"/>
      <w:szCs w:val="16"/>
    </w:rPr>
  </w:style>
  <w:style w:type="paragraph" w:styleId="Kommentartext">
    <w:name w:val="annotation text"/>
    <w:basedOn w:val="Standard"/>
    <w:link w:val="KommentartextZchn"/>
    <w:uiPriority w:val="99"/>
    <w:semiHidden/>
    <w:unhideWhenUsed/>
    <w:rsid w:val="00B248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24818"/>
    <w:rPr>
      <w:sz w:val="20"/>
      <w:szCs w:val="20"/>
    </w:rPr>
  </w:style>
  <w:style w:type="paragraph" w:styleId="Kommentarthema">
    <w:name w:val="annotation subject"/>
    <w:basedOn w:val="Kommentartext"/>
    <w:next w:val="Kommentartext"/>
    <w:link w:val="KommentarthemaZchn"/>
    <w:uiPriority w:val="99"/>
    <w:semiHidden/>
    <w:unhideWhenUsed/>
    <w:rsid w:val="00B24818"/>
    <w:rPr>
      <w:b/>
      <w:bCs/>
    </w:rPr>
  </w:style>
  <w:style w:type="character" w:customStyle="1" w:styleId="KommentarthemaZchn">
    <w:name w:val="Kommentarthema Zchn"/>
    <w:basedOn w:val="KommentartextZchn"/>
    <w:link w:val="Kommentarthema"/>
    <w:uiPriority w:val="99"/>
    <w:semiHidden/>
    <w:rsid w:val="00B248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48537">
      <w:bodyDiv w:val="1"/>
      <w:marLeft w:val="0"/>
      <w:marRight w:val="0"/>
      <w:marTop w:val="0"/>
      <w:marBottom w:val="0"/>
      <w:divBdr>
        <w:top w:val="none" w:sz="0" w:space="0" w:color="auto"/>
        <w:left w:val="none" w:sz="0" w:space="0" w:color="auto"/>
        <w:bottom w:val="none" w:sz="0" w:space="0" w:color="auto"/>
        <w:right w:val="none" w:sz="0" w:space="0" w:color="auto"/>
      </w:divBdr>
    </w:div>
    <w:div w:id="25523416">
      <w:bodyDiv w:val="1"/>
      <w:marLeft w:val="0"/>
      <w:marRight w:val="0"/>
      <w:marTop w:val="0"/>
      <w:marBottom w:val="0"/>
      <w:divBdr>
        <w:top w:val="none" w:sz="0" w:space="0" w:color="auto"/>
        <w:left w:val="none" w:sz="0" w:space="0" w:color="auto"/>
        <w:bottom w:val="none" w:sz="0" w:space="0" w:color="auto"/>
        <w:right w:val="none" w:sz="0" w:space="0" w:color="auto"/>
      </w:divBdr>
    </w:div>
    <w:div w:id="28384432">
      <w:bodyDiv w:val="1"/>
      <w:marLeft w:val="0"/>
      <w:marRight w:val="0"/>
      <w:marTop w:val="0"/>
      <w:marBottom w:val="0"/>
      <w:divBdr>
        <w:top w:val="none" w:sz="0" w:space="0" w:color="auto"/>
        <w:left w:val="none" w:sz="0" w:space="0" w:color="auto"/>
        <w:bottom w:val="none" w:sz="0" w:space="0" w:color="auto"/>
        <w:right w:val="none" w:sz="0" w:space="0" w:color="auto"/>
      </w:divBdr>
    </w:div>
    <w:div w:id="33967326">
      <w:bodyDiv w:val="1"/>
      <w:marLeft w:val="0"/>
      <w:marRight w:val="0"/>
      <w:marTop w:val="0"/>
      <w:marBottom w:val="0"/>
      <w:divBdr>
        <w:top w:val="none" w:sz="0" w:space="0" w:color="auto"/>
        <w:left w:val="none" w:sz="0" w:space="0" w:color="auto"/>
        <w:bottom w:val="none" w:sz="0" w:space="0" w:color="auto"/>
        <w:right w:val="none" w:sz="0" w:space="0" w:color="auto"/>
      </w:divBdr>
    </w:div>
    <w:div w:id="36321782">
      <w:bodyDiv w:val="1"/>
      <w:marLeft w:val="0"/>
      <w:marRight w:val="0"/>
      <w:marTop w:val="0"/>
      <w:marBottom w:val="0"/>
      <w:divBdr>
        <w:top w:val="none" w:sz="0" w:space="0" w:color="auto"/>
        <w:left w:val="none" w:sz="0" w:space="0" w:color="auto"/>
        <w:bottom w:val="none" w:sz="0" w:space="0" w:color="auto"/>
        <w:right w:val="none" w:sz="0" w:space="0" w:color="auto"/>
      </w:divBdr>
    </w:div>
    <w:div w:id="42020574">
      <w:bodyDiv w:val="1"/>
      <w:marLeft w:val="0"/>
      <w:marRight w:val="0"/>
      <w:marTop w:val="0"/>
      <w:marBottom w:val="0"/>
      <w:divBdr>
        <w:top w:val="none" w:sz="0" w:space="0" w:color="auto"/>
        <w:left w:val="none" w:sz="0" w:space="0" w:color="auto"/>
        <w:bottom w:val="none" w:sz="0" w:space="0" w:color="auto"/>
        <w:right w:val="none" w:sz="0" w:space="0" w:color="auto"/>
      </w:divBdr>
    </w:div>
    <w:div w:id="68386258">
      <w:bodyDiv w:val="1"/>
      <w:marLeft w:val="0"/>
      <w:marRight w:val="0"/>
      <w:marTop w:val="0"/>
      <w:marBottom w:val="0"/>
      <w:divBdr>
        <w:top w:val="none" w:sz="0" w:space="0" w:color="auto"/>
        <w:left w:val="none" w:sz="0" w:space="0" w:color="auto"/>
        <w:bottom w:val="none" w:sz="0" w:space="0" w:color="auto"/>
        <w:right w:val="none" w:sz="0" w:space="0" w:color="auto"/>
      </w:divBdr>
    </w:div>
    <w:div w:id="75514170">
      <w:bodyDiv w:val="1"/>
      <w:marLeft w:val="0"/>
      <w:marRight w:val="0"/>
      <w:marTop w:val="0"/>
      <w:marBottom w:val="0"/>
      <w:divBdr>
        <w:top w:val="none" w:sz="0" w:space="0" w:color="auto"/>
        <w:left w:val="none" w:sz="0" w:space="0" w:color="auto"/>
        <w:bottom w:val="none" w:sz="0" w:space="0" w:color="auto"/>
        <w:right w:val="none" w:sz="0" w:space="0" w:color="auto"/>
      </w:divBdr>
    </w:div>
    <w:div w:id="87121532">
      <w:bodyDiv w:val="1"/>
      <w:marLeft w:val="0"/>
      <w:marRight w:val="0"/>
      <w:marTop w:val="0"/>
      <w:marBottom w:val="0"/>
      <w:divBdr>
        <w:top w:val="none" w:sz="0" w:space="0" w:color="auto"/>
        <w:left w:val="none" w:sz="0" w:space="0" w:color="auto"/>
        <w:bottom w:val="none" w:sz="0" w:space="0" w:color="auto"/>
        <w:right w:val="none" w:sz="0" w:space="0" w:color="auto"/>
      </w:divBdr>
    </w:div>
    <w:div w:id="102119496">
      <w:bodyDiv w:val="1"/>
      <w:marLeft w:val="0"/>
      <w:marRight w:val="0"/>
      <w:marTop w:val="0"/>
      <w:marBottom w:val="0"/>
      <w:divBdr>
        <w:top w:val="none" w:sz="0" w:space="0" w:color="auto"/>
        <w:left w:val="none" w:sz="0" w:space="0" w:color="auto"/>
        <w:bottom w:val="none" w:sz="0" w:space="0" w:color="auto"/>
        <w:right w:val="none" w:sz="0" w:space="0" w:color="auto"/>
      </w:divBdr>
    </w:div>
    <w:div w:id="105854207">
      <w:bodyDiv w:val="1"/>
      <w:marLeft w:val="0"/>
      <w:marRight w:val="0"/>
      <w:marTop w:val="0"/>
      <w:marBottom w:val="0"/>
      <w:divBdr>
        <w:top w:val="none" w:sz="0" w:space="0" w:color="auto"/>
        <w:left w:val="none" w:sz="0" w:space="0" w:color="auto"/>
        <w:bottom w:val="none" w:sz="0" w:space="0" w:color="auto"/>
        <w:right w:val="none" w:sz="0" w:space="0" w:color="auto"/>
      </w:divBdr>
    </w:div>
    <w:div w:id="108278704">
      <w:bodyDiv w:val="1"/>
      <w:marLeft w:val="0"/>
      <w:marRight w:val="0"/>
      <w:marTop w:val="0"/>
      <w:marBottom w:val="0"/>
      <w:divBdr>
        <w:top w:val="none" w:sz="0" w:space="0" w:color="auto"/>
        <w:left w:val="none" w:sz="0" w:space="0" w:color="auto"/>
        <w:bottom w:val="none" w:sz="0" w:space="0" w:color="auto"/>
        <w:right w:val="none" w:sz="0" w:space="0" w:color="auto"/>
      </w:divBdr>
    </w:div>
    <w:div w:id="125005471">
      <w:bodyDiv w:val="1"/>
      <w:marLeft w:val="0"/>
      <w:marRight w:val="0"/>
      <w:marTop w:val="0"/>
      <w:marBottom w:val="0"/>
      <w:divBdr>
        <w:top w:val="none" w:sz="0" w:space="0" w:color="auto"/>
        <w:left w:val="none" w:sz="0" w:space="0" w:color="auto"/>
        <w:bottom w:val="none" w:sz="0" w:space="0" w:color="auto"/>
        <w:right w:val="none" w:sz="0" w:space="0" w:color="auto"/>
      </w:divBdr>
    </w:div>
    <w:div w:id="150219394">
      <w:bodyDiv w:val="1"/>
      <w:marLeft w:val="0"/>
      <w:marRight w:val="0"/>
      <w:marTop w:val="0"/>
      <w:marBottom w:val="0"/>
      <w:divBdr>
        <w:top w:val="none" w:sz="0" w:space="0" w:color="auto"/>
        <w:left w:val="none" w:sz="0" w:space="0" w:color="auto"/>
        <w:bottom w:val="none" w:sz="0" w:space="0" w:color="auto"/>
        <w:right w:val="none" w:sz="0" w:space="0" w:color="auto"/>
      </w:divBdr>
    </w:div>
    <w:div w:id="161166505">
      <w:bodyDiv w:val="1"/>
      <w:marLeft w:val="0"/>
      <w:marRight w:val="0"/>
      <w:marTop w:val="0"/>
      <w:marBottom w:val="0"/>
      <w:divBdr>
        <w:top w:val="none" w:sz="0" w:space="0" w:color="auto"/>
        <w:left w:val="none" w:sz="0" w:space="0" w:color="auto"/>
        <w:bottom w:val="none" w:sz="0" w:space="0" w:color="auto"/>
        <w:right w:val="none" w:sz="0" w:space="0" w:color="auto"/>
      </w:divBdr>
    </w:div>
    <w:div w:id="161971211">
      <w:bodyDiv w:val="1"/>
      <w:marLeft w:val="0"/>
      <w:marRight w:val="0"/>
      <w:marTop w:val="0"/>
      <w:marBottom w:val="0"/>
      <w:divBdr>
        <w:top w:val="none" w:sz="0" w:space="0" w:color="auto"/>
        <w:left w:val="none" w:sz="0" w:space="0" w:color="auto"/>
        <w:bottom w:val="none" w:sz="0" w:space="0" w:color="auto"/>
        <w:right w:val="none" w:sz="0" w:space="0" w:color="auto"/>
      </w:divBdr>
    </w:div>
    <w:div w:id="185139260">
      <w:bodyDiv w:val="1"/>
      <w:marLeft w:val="0"/>
      <w:marRight w:val="0"/>
      <w:marTop w:val="0"/>
      <w:marBottom w:val="0"/>
      <w:divBdr>
        <w:top w:val="none" w:sz="0" w:space="0" w:color="auto"/>
        <w:left w:val="none" w:sz="0" w:space="0" w:color="auto"/>
        <w:bottom w:val="none" w:sz="0" w:space="0" w:color="auto"/>
        <w:right w:val="none" w:sz="0" w:space="0" w:color="auto"/>
      </w:divBdr>
    </w:div>
    <w:div w:id="188757699">
      <w:bodyDiv w:val="1"/>
      <w:marLeft w:val="0"/>
      <w:marRight w:val="0"/>
      <w:marTop w:val="0"/>
      <w:marBottom w:val="0"/>
      <w:divBdr>
        <w:top w:val="none" w:sz="0" w:space="0" w:color="auto"/>
        <w:left w:val="none" w:sz="0" w:space="0" w:color="auto"/>
        <w:bottom w:val="none" w:sz="0" w:space="0" w:color="auto"/>
        <w:right w:val="none" w:sz="0" w:space="0" w:color="auto"/>
      </w:divBdr>
    </w:div>
    <w:div w:id="199709736">
      <w:bodyDiv w:val="1"/>
      <w:marLeft w:val="0"/>
      <w:marRight w:val="0"/>
      <w:marTop w:val="0"/>
      <w:marBottom w:val="0"/>
      <w:divBdr>
        <w:top w:val="none" w:sz="0" w:space="0" w:color="auto"/>
        <w:left w:val="none" w:sz="0" w:space="0" w:color="auto"/>
        <w:bottom w:val="none" w:sz="0" w:space="0" w:color="auto"/>
        <w:right w:val="none" w:sz="0" w:space="0" w:color="auto"/>
      </w:divBdr>
    </w:div>
    <w:div w:id="219053909">
      <w:bodyDiv w:val="1"/>
      <w:marLeft w:val="0"/>
      <w:marRight w:val="0"/>
      <w:marTop w:val="0"/>
      <w:marBottom w:val="0"/>
      <w:divBdr>
        <w:top w:val="none" w:sz="0" w:space="0" w:color="auto"/>
        <w:left w:val="none" w:sz="0" w:space="0" w:color="auto"/>
        <w:bottom w:val="none" w:sz="0" w:space="0" w:color="auto"/>
        <w:right w:val="none" w:sz="0" w:space="0" w:color="auto"/>
      </w:divBdr>
    </w:div>
    <w:div w:id="220869121">
      <w:bodyDiv w:val="1"/>
      <w:marLeft w:val="0"/>
      <w:marRight w:val="0"/>
      <w:marTop w:val="0"/>
      <w:marBottom w:val="0"/>
      <w:divBdr>
        <w:top w:val="none" w:sz="0" w:space="0" w:color="auto"/>
        <w:left w:val="none" w:sz="0" w:space="0" w:color="auto"/>
        <w:bottom w:val="none" w:sz="0" w:space="0" w:color="auto"/>
        <w:right w:val="none" w:sz="0" w:space="0" w:color="auto"/>
      </w:divBdr>
    </w:div>
    <w:div w:id="223757253">
      <w:bodyDiv w:val="1"/>
      <w:marLeft w:val="0"/>
      <w:marRight w:val="0"/>
      <w:marTop w:val="0"/>
      <w:marBottom w:val="0"/>
      <w:divBdr>
        <w:top w:val="none" w:sz="0" w:space="0" w:color="auto"/>
        <w:left w:val="none" w:sz="0" w:space="0" w:color="auto"/>
        <w:bottom w:val="none" w:sz="0" w:space="0" w:color="auto"/>
        <w:right w:val="none" w:sz="0" w:space="0" w:color="auto"/>
      </w:divBdr>
    </w:div>
    <w:div w:id="232391973">
      <w:bodyDiv w:val="1"/>
      <w:marLeft w:val="0"/>
      <w:marRight w:val="0"/>
      <w:marTop w:val="0"/>
      <w:marBottom w:val="0"/>
      <w:divBdr>
        <w:top w:val="none" w:sz="0" w:space="0" w:color="auto"/>
        <w:left w:val="none" w:sz="0" w:space="0" w:color="auto"/>
        <w:bottom w:val="none" w:sz="0" w:space="0" w:color="auto"/>
        <w:right w:val="none" w:sz="0" w:space="0" w:color="auto"/>
      </w:divBdr>
    </w:div>
    <w:div w:id="233972587">
      <w:bodyDiv w:val="1"/>
      <w:marLeft w:val="0"/>
      <w:marRight w:val="0"/>
      <w:marTop w:val="0"/>
      <w:marBottom w:val="0"/>
      <w:divBdr>
        <w:top w:val="none" w:sz="0" w:space="0" w:color="auto"/>
        <w:left w:val="none" w:sz="0" w:space="0" w:color="auto"/>
        <w:bottom w:val="none" w:sz="0" w:space="0" w:color="auto"/>
        <w:right w:val="none" w:sz="0" w:space="0" w:color="auto"/>
      </w:divBdr>
    </w:div>
    <w:div w:id="238903805">
      <w:bodyDiv w:val="1"/>
      <w:marLeft w:val="0"/>
      <w:marRight w:val="0"/>
      <w:marTop w:val="0"/>
      <w:marBottom w:val="0"/>
      <w:divBdr>
        <w:top w:val="none" w:sz="0" w:space="0" w:color="auto"/>
        <w:left w:val="none" w:sz="0" w:space="0" w:color="auto"/>
        <w:bottom w:val="none" w:sz="0" w:space="0" w:color="auto"/>
        <w:right w:val="none" w:sz="0" w:space="0" w:color="auto"/>
      </w:divBdr>
    </w:div>
    <w:div w:id="244653487">
      <w:bodyDiv w:val="1"/>
      <w:marLeft w:val="0"/>
      <w:marRight w:val="0"/>
      <w:marTop w:val="0"/>
      <w:marBottom w:val="0"/>
      <w:divBdr>
        <w:top w:val="none" w:sz="0" w:space="0" w:color="auto"/>
        <w:left w:val="none" w:sz="0" w:space="0" w:color="auto"/>
        <w:bottom w:val="none" w:sz="0" w:space="0" w:color="auto"/>
        <w:right w:val="none" w:sz="0" w:space="0" w:color="auto"/>
      </w:divBdr>
    </w:div>
    <w:div w:id="253781864">
      <w:bodyDiv w:val="1"/>
      <w:marLeft w:val="0"/>
      <w:marRight w:val="0"/>
      <w:marTop w:val="0"/>
      <w:marBottom w:val="0"/>
      <w:divBdr>
        <w:top w:val="none" w:sz="0" w:space="0" w:color="auto"/>
        <w:left w:val="none" w:sz="0" w:space="0" w:color="auto"/>
        <w:bottom w:val="none" w:sz="0" w:space="0" w:color="auto"/>
        <w:right w:val="none" w:sz="0" w:space="0" w:color="auto"/>
      </w:divBdr>
    </w:div>
    <w:div w:id="257756234">
      <w:bodyDiv w:val="1"/>
      <w:marLeft w:val="0"/>
      <w:marRight w:val="0"/>
      <w:marTop w:val="0"/>
      <w:marBottom w:val="0"/>
      <w:divBdr>
        <w:top w:val="none" w:sz="0" w:space="0" w:color="auto"/>
        <w:left w:val="none" w:sz="0" w:space="0" w:color="auto"/>
        <w:bottom w:val="none" w:sz="0" w:space="0" w:color="auto"/>
        <w:right w:val="none" w:sz="0" w:space="0" w:color="auto"/>
      </w:divBdr>
    </w:div>
    <w:div w:id="280957185">
      <w:bodyDiv w:val="1"/>
      <w:marLeft w:val="0"/>
      <w:marRight w:val="0"/>
      <w:marTop w:val="0"/>
      <w:marBottom w:val="0"/>
      <w:divBdr>
        <w:top w:val="none" w:sz="0" w:space="0" w:color="auto"/>
        <w:left w:val="none" w:sz="0" w:space="0" w:color="auto"/>
        <w:bottom w:val="none" w:sz="0" w:space="0" w:color="auto"/>
        <w:right w:val="none" w:sz="0" w:space="0" w:color="auto"/>
      </w:divBdr>
    </w:div>
    <w:div w:id="282468274">
      <w:bodyDiv w:val="1"/>
      <w:marLeft w:val="0"/>
      <w:marRight w:val="0"/>
      <w:marTop w:val="0"/>
      <w:marBottom w:val="0"/>
      <w:divBdr>
        <w:top w:val="none" w:sz="0" w:space="0" w:color="auto"/>
        <w:left w:val="none" w:sz="0" w:space="0" w:color="auto"/>
        <w:bottom w:val="none" w:sz="0" w:space="0" w:color="auto"/>
        <w:right w:val="none" w:sz="0" w:space="0" w:color="auto"/>
      </w:divBdr>
    </w:div>
    <w:div w:id="282615033">
      <w:bodyDiv w:val="1"/>
      <w:marLeft w:val="0"/>
      <w:marRight w:val="0"/>
      <w:marTop w:val="0"/>
      <w:marBottom w:val="0"/>
      <w:divBdr>
        <w:top w:val="none" w:sz="0" w:space="0" w:color="auto"/>
        <w:left w:val="none" w:sz="0" w:space="0" w:color="auto"/>
        <w:bottom w:val="none" w:sz="0" w:space="0" w:color="auto"/>
        <w:right w:val="none" w:sz="0" w:space="0" w:color="auto"/>
      </w:divBdr>
    </w:div>
    <w:div w:id="291446084">
      <w:bodyDiv w:val="1"/>
      <w:marLeft w:val="0"/>
      <w:marRight w:val="0"/>
      <w:marTop w:val="0"/>
      <w:marBottom w:val="0"/>
      <w:divBdr>
        <w:top w:val="none" w:sz="0" w:space="0" w:color="auto"/>
        <w:left w:val="none" w:sz="0" w:space="0" w:color="auto"/>
        <w:bottom w:val="none" w:sz="0" w:space="0" w:color="auto"/>
        <w:right w:val="none" w:sz="0" w:space="0" w:color="auto"/>
      </w:divBdr>
    </w:div>
    <w:div w:id="294020672">
      <w:bodyDiv w:val="1"/>
      <w:marLeft w:val="0"/>
      <w:marRight w:val="0"/>
      <w:marTop w:val="0"/>
      <w:marBottom w:val="0"/>
      <w:divBdr>
        <w:top w:val="none" w:sz="0" w:space="0" w:color="auto"/>
        <w:left w:val="none" w:sz="0" w:space="0" w:color="auto"/>
        <w:bottom w:val="none" w:sz="0" w:space="0" w:color="auto"/>
        <w:right w:val="none" w:sz="0" w:space="0" w:color="auto"/>
      </w:divBdr>
    </w:div>
    <w:div w:id="302925242">
      <w:bodyDiv w:val="1"/>
      <w:marLeft w:val="0"/>
      <w:marRight w:val="0"/>
      <w:marTop w:val="0"/>
      <w:marBottom w:val="0"/>
      <w:divBdr>
        <w:top w:val="none" w:sz="0" w:space="0" w:color="auto"/>
        <w:left w:val="none" w:sz="0" w:space="0" w:color="auto"/>
        <w:bottom w:val="none" w:sz="0" w:space="0" w:color="auto"/>
        <w:right w:val="none" w:sz="0" w:space="0" w:color="auto"/>
      </w:divBdr>
    </w:div>
    <w:div w:id="313415790">
      <w:bodyDiv w:val="1"/>
      <w:marLeft w:val="0"/>
      <w:marRight w:val="0"/>
      <w:marTop w:val="0"/>
      <w:marBottom w:val="0"/>
      <w:divBdr>
        <w:top w:val="none" w:sz="0" w:space="0" w:color="auto"/>
        <w:left w:val="none" w:sz="0" w:space="0" w:color="auto"/>
        <w:bottom w:val="none" w:sz="0" w:space="0" w:color="auto"/>
        <w:right w:val="none" w:sz="0" w:space="0" w:color="auto"/>
      </w:divBdr>
    </w:div>
    <w:div w:id="322589157">
      <w:bodyDiv w:val="1"/>
      <w:marLeft w:val="0"/>
      <w:marRight w:val="0"/>
      <w:marTop w:val="0"/>
      <w:marBottom w:val="0"/>
      <w:divBdr>
        <w:top w:val="none" w:sz="0" w:space="0" w:color="auto"/>
        <w:left w:val="none" w:sz="0" w:space="0" w:color="auto"/>
        <w:bottom w:val="none" w:sz="0" w:space="0" w:color="auto"/>
        <w:right w:val="none" w:sz="0" w:space="0" w:color="auto"/>
      </w:divBdr>
    </w:div>
    <w:div w:id="323315719">
      <w:bodyDiv w:val="1"/>
      <w:marLeft w:val="0"/>
      <w:marRight w:val="0"/>
      <w:marTop w:val="0"/>
      <w:marBottom w:val="0"/>
      <w:divBdr>
        <w:top w:val="none" w:sz="0" w:space="0" w:color="auto"/>
        <w:left w:val="none" w:sz="0" w:space="0" w:color="auto"/>
        <w:bottom w:val="none" w:sz="0" w:space="0" w:color="auto"/>
        <w:right w:val="none" w:sz="0" w:space="0" w:color="auto"/>
      </w:divBdr>
    </w:div>
    <w:div w:id="335350878">
      <w:bodyDiv w:val="1"/>
      <w:marLeft w:val="0"/>
      <w:marRight w:val="0"/>
      <w:marTop w:val="0"/>
      <w:marBottom w:val="0"/>
      <w:divBdr>
        <w:top w:val="none" w:sz="0" w:space="0" w:color="auto"/>
        <w:left w:val="none" w:sz="0" w:space="0" w:color="auto"/>
        <w:bottom w:val="none" w:sz="0" w:space="0" w:color="auto"/>
        <w:right w:val="none" w:sz="0" w:space="0" w:color="auto"/>
      </w:divBdr>
    </w:div>
    <w:div w:id="343481390">
      <w:bodyDiv w:val="1"/>
      <w:marLeft w:val="0"/>
      <w:marRight w:val="0"/>
      <w:marTop w:val="0"/>
      <w:marBottom w:val="0"/>
      <w:divBdr>
        <w:top w:val="none" w:sz="0" w:space="0" w:color="auto"/>
        <w:left w:val="none" w:sz="0" w:space="0" w:color="auto"/>
        <w:bottom w:val="none" w:sz="0" w:space="0" w:color="auto"/>
        <w:right w:val="none" w:sz="0" w:space="0" w:color="auto"/>
      </w:divBdr>
    </w:div>
    <w:div w:id="346180111">
      <w:bodyDiv w:val="1"/>
      <w:marLeft w:val="0"/>
      <w:marRight w:val="0"/>
      <w:marTop w:val="0"/>
      <w:marBottom w:val="0"/>
      <w:divBdr>
        <w:top w:val="none" w:sz="0" w:space="0" w:color="auto"/>
        <w:left w:val="none" w:sz="0" w:space="0" w:color="auto"/>
        <w:bottom w:val="none" w:sz="0" w:space="0" w:color="auto"/>
        <w:right w:val="none" w:sz="0" w:space="0" w:color="auto"/>
      </w:divBdr>
    </w:div>
    <w:div w:id="349332346">
      <w:bodyDiv w:val="1"/>
      <w:marLeft w:val="0"/>
      <w:marRight w:val="0"/>
      <w:marTop w:val="0"/>
      <w:marBottom w:val="0"/>
      <w:divBdr>
        <w:top w:val="none" w:sz="0" w:space="0" w:color="auto"/>
        <w:left w:val="none" w:sz="0" w:space="0" w:color="auto"/>
        <w:bottom w:val="none" w:sz="0" w:space="0" w:color="auto"/>
        <w:right w:val="none" w:sz="0" w:space="0" w:color="auto"/>
      </w:divBdr>
    </w:div>
    <w:div w:id="363335957">
      <w:bodyDiv w:val="1"/>
      <w:marLeft w:val="0"/>
      <w:marRight w:val="0"/>
      <w:marTop w:val="0"/>
      <w:marBottom w:val="0"/>
      <w:divBdr>
        <w:top w:val="none" w:sz="0" w:space="0" w:color="auto"/>
        <w:left w:val="none" w:sz="0" w:space="0" w:color="auto"/>
        <w:bottom w:val="none" w:sz="0" w:space="0" w:color="auto"/>
        <w:right w:val="none" w:sz="0" w:space="0" w:color="auto"/>
      </w:divBdr>
    </w:div>
    <w:div w:id="364255901">
      <w:bodyDiv w:val="1"/>
      <w:marLeft w:val="0"/>
      <w:marRight w:val="0"/>
      <w:marTop w:val="0"/>
      <w:marBottom w:val="0"/>
      <w:divBdr>
        <w:top w:val="none" w:sz="0" w:space="0" w:color="auto"/>
        <w:left w:val="none" w:sz="0" w:space="0" w:color="auto"/>
        <w:bottom w:val="none" w:sz="0" w:space="0" w:color="auto"/>
        <w:right w:val="none" w:sz="0" w:space="0" w:color="auto"/>
      </w:divBdr>
    </w:div>
    <w:div w:id="365911799">
      <w:bodyDiv w:val="1"/>
      <w:marLeft w:val="0"/>
      <w:marRight w:val="0"/>
      <w:marTop w:val="0"/>
      <w:marBottom w:val="0"/>
      <w:divBdr>
        <w:top w:val="none" w:sz="0" w:space="0" w:color="auto"/>
        <w:left w:val="none" w:sz="0" w:space="0" w:color="auto"/>
        <w:bottom w:val="none" w:sz="0" w:space="0" w:color="auto"/>
        <w:right w:val="none" w:sz="0" w:space="0" w:color="auto"/>
      </w:divBdr>
    </w:div>
    <w:div w:id="375156471">
      <w:bodyDiv w:val="1"/>
      <w:marLeft w:val="0"/>
      <w:marRight w:val="0"/>
      <w:marTop w:val="0"/>
      <w:marBottom w:val="0"/>
      <w:divBdr>
        <w:top w:val="none" w:sz="0" w:space="0" w:color="auto"/>
        <w:left w:val="none" w:sz="0" w:space="0" w:color="auto"/>
        <w:bottom w:val="none" w:sz="0" w:space="0" w:color="auto"/>
        <w:right w:val="none" w:sz="0" w:space="0" w:color="auto"/>
      </w:divBdr>
    </w:div>
    <w:div w:id="403919608">
      <w:bodyDiv w:val="1"/>
      <w:marLeft w:val="0"/>
      <w:marRight w:val="0"/>
      <w:marTop w:val="0"/>
      <w:marBottom w:val="0"/>
      <w:divBdr>
        <w:top w:val="none" w:sz="0" w:space="0" w:color="auto"/>
        <w:left w:val="none" w:sz="0" w:space="0" w:color="auto"/>
        <w:bottom w:val="none" w:sz="0" w:space="0" w:color="auto"/>
        <w:right w:val="none" w:sz="0" w:space="0" w:color="auto"/>
      </w:divBdr>
    </w:div>
    <w:div w:id="415709316">
      <w:bodyDiv w:val="1"/>
      <w:marLeft w:val="0"/>
      <w:marRight w:val="0"/>
      <w:marTop w:val="0"/>
      <w:marBottom w:val="0"/>
      <w:divBdr>
        <w:top w:val="none" w:sz="0" w:space="0" w:color="auto"/>
        <w:left w:val="none" w:sz="0" w:space="0" w:color="auto"/>
        <w:bottom w:val="none" w:sz="0" w:space="0" w:color="auto"/>
        <w:right w:val="none" w:sz="0" w:space="0" w:color="auto"/>
      </w:divBdr>
    </w:div>
    <w:div w:id="417793379">
      <w:bodyDiv w:val="1"/>
      <w:marLeft w:val="0"/>
      <w:marRight w:val="0"/>
      <w:marTop w:val="0"/>
      <w:marBottom w:val="0"/>
      <w:divBdr>
        <w:top w:val="none" w:sz="0" w:space="0" w:color="auto"/>
        <w:left w:val="none" w:sz="0" w:space="0" w:color="auto"/>
        <w:bottom w:val="none" w:sz="0" w:space="0" w:color="auto"/>
        <w:right w:val="none" w:sz="0" w:space="0" w:color="auto"/>
      </w:divBdr>
    </w:div>
    <w:div w:id="424964011">
      <w:bodyDiv w:val="1"/>
      <w:marLeft w:val="0"/>
      <w:marRight w:val="0"/>
      <w:marTop w:val="0"/>
      <w:marBottom w:val="0"/>
      <w:divBdr>
        <w:top w:val="none" w:sz="0" w:space="0" w:color="auto"/>
        <w:left w:val="none" w:sz="0" w:space="0" w:color="auto"/>
        <w:bottom w:val="none" w:sz="0" w:space="0" w:color="auto"/>
        <w:right w:val="none" w:sz="0" w:space="0" w:color="auto"/>
      </w:divBdr>
    </w:div>
    <w:div w:id="429392644">
      <w:bodyDiv w:val="1"/>
      <w:marLeft w:val="0"/>
      <w:marRight w:val="0"/>
      <w:marTop w:val="0"/>
      <w:marBottom w:val="0"/>
      <w:divBdr>
        <w:top w:val="none" w:sz="0" w:space="0" w:color="auto"/>
        <w:left w:val="none" w:sz="0" w:space="0" w:color="auto"/>
        <w:bottom w:val="none" w:sz="0" w:space="0" w:color="auto"/>
        <w:right w:val="none" w:sz="0" w:space="0" w:color="auto"/>
      </w:divBdr>
    </w:div>
    <w:div w:id="437455580">
      <w:bodyDiv w:val="1"/>
      <w:marLeft w:val="0"/>
      <w:marRight w:val="0"/>
      <w:marTop w:val="0"/>
      <w:marBottom w:val="0"/>
      <w:divBdr>
        <w:top w:val="none" w:sz="0" w:space="0" w:color="auto"/>
        <w:left w:val="none" w:sz="0" w:space="0" w:color="auto"/>
        <w:bottom w:val="none" w:sz="0" w:space="0" w:color="auto"/>
        <w:right w:val="none" w:sz="0" w:space="0" w:color="auto"/>
      </w:divBdr>
    </w:div>
    <w:div w:id="447553024">
      <w:bodyDiv w:val="1"/>
      <w:marLeft w:val="0"/>
      <w:marRight w:val="0"/>
      <w:marTop w:val="0"/>
      <w:marBottom w:val="0"/>
      <w:divBdr>
        <w:top w:val="none" w:sz="0" w:space="0" w:color="auto"/>
        <w:left w:val="none" w:sz="0" w:space="0" w:color="auto"/>
        <w:bottom w:val="none" w:sz="0" w:space="0" w:color="auto"/>
        <w:right w:val="none" w:sz="0" w:space="0" w:color="auto"/>
      </w:divBdr>
    </w:div>
    <w:div w:id="456679976">
      <w:bodyDiv w:val="1"/>
      <w:marLeft w:val="0"/>
      <w:marRight w:val="0"/>
      <w:marTop w:val="0"/>
      <w:marBottom w:val="0"/>
      <w:divBdr>
        <w:top w:val="none" w:sz="0" w:space="0" w:color="auto"/>
        <w:left w:val="none" w:sz="0" w:space="0" w:color="auto"/>
        <w:bottom w:val="none" w:sz="0" w:space="0" w:color="auto"/>
        <w:right w:val="none" w:sz="0" w:space="0" w:color="auto"/>
      </w:divBdr>
    </w:div>
    <w:div w:id="460535687">
      <w:bodyDiv w:val="1"/>
      <w:marLeft w:val="0"/>
      <w:marRight w:val="0"/>
      <w:marTop w:val="0"/>
      <w:marBottom w:val="0"/>
      <w:divBdr>
        <w:top w:val="none" w:sz="0" w:space="0" w:color="auto"/>
        <w:left w:val="none" w:sz="0" w:space="0" w:color="auto"/>
        <w:bottom w:val="none" w:sz="0" w:space="0" w:color="auto"/>
        <w:right w:val="none" w:sz="0" w:space="0" w:color="auto"/>
      </w:divBdr>
    </w:div>
    <w:div w:id="461457972">
      <w:bodyDiv w:val="1"/>
      <w:marLeft w:val="0"/>
      <w:marRight w:val="0"/>
      <w:marTop w:val="0"/>
      <w:marBottom w:val="0"/>
      <w:divBdr>
        <w:top w:val="none" w:sz="0" w:space="0" w:color="auto"/>
        <w:left w:val="none" w:sz="0" w:space="0" w:color="auto"/>
        <w:bottom w:val="none" w:sz="0" w:space="0" w:color="auto"/>
        <w:right w:val="none" w:sz="0" w:space="0" w:color="auto"/>
      </w:divBdr>
    </w:div>
    <w:div w:id="466162313">
      <w:bodyDiv w:val="1"/>
      <w:marLeft w:val="0"/>
      <w:marRight w:val="0"/>
      <w:marTop w:val="0"/>
      <w:marBottom w:val="0"/>
      <w:divBdr>
        <w:top w:val="none" w:sz="0" w:space="0" w:color="auto"/>
        <w:left w:val="none" w:sz="0" w:space="0" w:color="auto"/>
        <w:bottom w:val="none" w:sz="0" w:space="0" w:color="auto"/>
        <w:right w:val="none" w:sz="0" w:space="0" w:color="auto"/>
      </w:divBdr>
    </w:div>
    <w:div w:id="468321255">
      <w:bodyDiv w:val="1"/>
      <w:marLeft w:val="0"/>
      <w:marRight w:val="0"/>
      <w:marTop w:val="0"/>
      <w:marBottom w:val="0"/>
      <w:divBdr>
        <w:top w:val="none" w:sz="0" w:space="0" w:color="auto"/>
        <w:left w:val="none" w:sz="0" w:space="0" w:color="auto"/>
        <w:bottom w:val="none" w:sz="0" w:space="0" w:color="auto"/>
        <w:right w:val="none" w:sz="0" w:space="0" w:color="auto"/>
      </w:divBdr>
    </w:div>
    <w:div w:id="486897981">
      <w:bodyDiv w:val="1"/>
      <w:marLeft w:val="0"/>
      <w:marRight w:val="0"/>
      <w:marTop w:val="0"/>
      <w:marBottom w:val="0"/>
      <w:divBdr>
        <w:top w:val="none" w:sz="0" w:space="0" w:color="auto"/>
        <w:left w:val="none" w:sz="0" w:space="0" w:color="auto"/>
        <w:bottom w:val="none" w:sz="0" w:space="0" w:color="auto"/>
        <w:right w:val="none" w:sz="0" w:space="0" w:color="auto"/>
      </w:divBdr>
    </w:div>
    <w:div w:id="488836690">
      <w:bodyDiv w:val="1"/>
      <w:marLeft w:val="0"/>
      <w:marRight w:val="0"/>
      <w:marTop w:val="0"/>
      <w:marBottom w:val="0"/>
      <w:divBdr>
        <w:top w:val="none" w:sz="0" w:space="0" w:color="auto"/>
        <w:left w:val="none" w:sz="0" w:space="0" w:color="auto"/>
        <w:bottom w:val="none" w:sz="0" w:space="0" w:color="auto"/>
        <w:right w:val="none" w:sz="0" w:space="0" w:color="auto"/>
      </w:divBdr>
    </w:div>
    <w:div w:id="496769981">
      <w:bodyDiv w:val="1"/>
      <w:marLeft w:val="0"/>
      <w:marRight w:val="0"/>
      <w:marTop w:val="0"/>
      <w:marBottom w:val="0"/>
      <w:divBdr>
        <w:top w:val="none" w:sz="0" w:space="0" w:color="auto"/>
        <w:left w:val="none" w:sz="0" w:space="0" w:color="auto"/>
        <w:bottom w:val="none" w:sz="0" w:space="0" w:color="auto"/>
        <w:right w:val="none" w:sz="0" w:space="0" w:color="auto"/>
      </w:divBdr>
    </w:div>
    <w:div w:id="509102817">
      <w:bodyDiv w:val="1"/>
      <w:marLeft w:val="0"/>
      <w:marRight w:val="0"/>
      <w:marTop w:val="0"/>
      <w:marBottom w:val="0"/>
      <w:divBdr>
        <w:top w:val="none" w:sz="0" w:space="0" w:color="auto"/>
        <w:left w:val="none" w:sz="0" w:space="0" w:color="auto"/>
        <w:bottom w:val="none" w:sz="0" w:space="0" w:color="auto"/>
        <w:right w:val="none" w:sz="0" w:space="0" w:color="auto"/>
      </w:divBdr>
    </w:div>
    <w:div w:id="521895536">
      <w:bodyDiv w:val="1"/>
      <w:marLeft w:val="0"/>
      <w:marRight w:val="0"/>
      <w:marTop w:val="0"/>
      <w:marBottom w:val="0"/>
      <w:divBdr>
        <w:top w:val="none" w:sz="0" w:space="0" w:color="auto"/>
        <w:left w:val="none" w:sz="0" w:space="0" w:color="auto"/>
        <w:bottom w:val="none" w:sz="0" w:space="0" w:color="auto"/>
        <w:right w:val="none" w:sz="0" w:space="0" w:color="auto"/>
      </w:divBdr>
    </w:div>
    <w:div w:id="526866340">
      <w:bodyDiv w:val="1"/>
      <w:marLeft w:val="0"/>
      <w:marRight w:val="0"/>
      <w:marTop w:val="0"/>
      <w:marBottom w:val="0"/>
      <w:divBdr>
        <w:top w:val="none" w:sz="0" w:space="0" w:color="auto"/>
        <w:left w:val="none" w:sz="0" w:space="0" w:color="auto"/>
        <w:bottom w:val="none" w:sz="0" w:space="0" w:color="auto"/>
        <w:right w:val="none" w:sz="0" w:space="0" w:color="auto"/>
      </w:divBdr>
    </w:div>
    <w:div w:id="532811461">
      <w:bodyDiv w:val="1"/>
      <w:marLeft w:val="0"/>
      <w:marRight w:val="0"/>
      <w:marTop w:val="0"/>
      <w:marBottom w:val="0"/>
      <w:divBdr>
        <w:top w:val="none" w:sz="0" w:space="0" w:color="auto"/>
        <w:left w:val="none" w:sz="0" w:space="0" w:color="auto"/>
        <w:bottom w:val="none" w:sz="0" w:space="0" w:color="auto"/>
        <w:right w:val="none" w:sz="0" w:space="0" w:color="auto"/>
      </w:divBdr>
    </w:div>
    <w:div w:id="533273880">
      <w:bodyDiv w:val="1"/>
      <w:marLeft w:val="0"/>
      <w:marRight w:val="0"/>
      <w:marTop w:val="0"/>
      <w:marBottom w:val="0"/>
      <w:divBdr>
        <w:top w:val="none" w:sz="0" w:space="0" w:color="auto"/>
        <w:left w:val="none" w:sz="0" w:space="0" w:color="auto"/>
        <w:bottom w:val="none" w:sz="0" w:space="0" w:color="auto"/>
        <w:right w:val="none" w:sz="0" w:space="0" w:color="auto"/>
      </w:divBdr>
    </w:div>
    <w:div w:id="545918415">
      <w:bodyDiv w:val="1"/>
      <w:marLeft w:val="0"/>
      <w:marRight w:val="0"/>
      <w:marTop w:val="0"/>
      <w:marBottom w:val="0"/>
      <w:divBdr>
        <w:top w:val="none" w:sz="0" w:space="0" w:color="auto"/>
        <w:left w:val="none" w:sz="0" w:space="0" w:color="auto"/>
        <w:bottom w:val="none" w:sz="0" w:space="0" w:color="auto"/>
        <w:right w:val="none" w:sz="0" w:space="0" w:color="auto"/>
      </w:divBdr>
    </w:div>
    <w:div w:id="562522825">
      <w:bodyDiv w:val="1"/>
      <w:marLeft w:val="0"/>
      <w:marRight w:val="0"/>
      <w:marTop w:val="0"/>
      <w:marBottom w:val="0"/>
      <w:divBdr>
        <w:top w:val="none" w:sz="0" w:space="0" w:color="auto"/>
        <w:left w:val="none" w:sz="0" w:space="0" w:color="auto"/>
        <w:bottom w:val="none" w:sz="0" w:space="0" w:color="auto"/>
        <w:right w:val="none" w:sz="0" w:space="0" w:color="auto"/>
      </w:divBdr>
    </w:div>
    <w:div w:id="563226635">
      <w:bodyDiv w:val="1"/>
      <w:marLeft w:val="0"/>
      <w:marRight w:val="0"/>
      <w:marTop w:val="0"/>
      <w:marBottom w:val="0"/>
      <w:divBdr>
        <w:top w:val="none" w:sz="0" w:space="0" w:color="auto"/>
        <w:left w:val="none" w:sz="0" w:space="0" w:color="auto"/>
        <w:bottom w:val="none" w:sz="0" w:space="0" w:color="auto"/>
        <w:right w:val="none" w:sz="0" w:space="0" w:color="auto"/>
      </w:divBdr>
    </w:div>
    <w:div w:id="571239864">
      <w:bodyDiv w:val="1"/>
      <w:marLeft w:val="0"/>
      <w:marRight w:val="0"/>
      <w:marTop w:val="0"/>
      <w:marBottom w:val="0"/>
      <w:divBdr>
        <w:top w:val="none" w:sz="0" w:space="0" w:color="auto"/>
        <w:left w:val="none" w:sz="0" w:space="0" w:color="auto"/>
        <w:bottom w:val="none" w:sz="0" w:space="0" w:color="auto"/>
        <w:right w:val="none" w:sz="0" w:space="0" w:color="auto"/>
      </w:divBdr>
    </w:div>
    <w:div w:id="571700473">
      <w:bodyDiv w:val="1"/>
      <w:marLeft w:val="0"/>
      <w:marRight w:val="0"/>
      <w:marTop w:val="0"/>
      <w:marBottom w:val="0"/>
      <w:divBdr>
        <w:top w:val="none" w:sz="0" w:space="0" w:color="auto"/>
        <w:left w:val="none" w:sz="0" w:space="0" w:color="auto"/>
        <w:bottom w:val="none" w:sz="0" w:space="0" w:color="auto"/>
        <w:right w:val="none" w:sz="0" w:space="0" w:color="auto"/>
      </w:divBdr>
    </w:div>
    <w:div w:id="590969935">
      <w:bodyDiv w:val="1"/>
      <w:marLeft w:val="0"/>
      <w:marRight w:val="0"/>
      <w:marTop w:val="0"/>
      <w:marBottom w:val="0"/>
      <w:divBdr>
        <w:top w:val="none" w:sz="0" w:space="0" w:color="auto"/>
        <w:left w:val="none" w:sz="0" w:space="0" w:color="auto"/>
        <w:bottom w:val="none" w:sz="0" w:space="0" w:color="auto"/>
        <w:right w:val="none" w:sz="0" w:space="0" w:color="auto"/>
      </w:divBdr>
    </w:div>
    <w:div w:id="608661003">
      <w:bodyDiv w:val="1"/>
      <w:marLeft w:val="0"/>
      <w:marRight w:val="0"/>
      <w:marTop w:val="0"/>
      <w:marBottom w:val="0"/>
      <w:divBdr>
        <w:top w:val="none" w:sz="0" w:space="0" w:color="auto"/>
        <w:left w:val="none" w:sz="0" w:space="0" w:color="auto"/>
        <w:bottom w:val="none" w:sz="0" w:space="0" w:color="auto"/>
        <w:right w:val="none" w:sz="0" w:space="0" w:color="auto"/>
      </w:divBdr>
    </w:div>
    <w:div w:id="614873880">
      <w:bodyDiv w:val="1"/>
      <w:marLeft w:val="0"/>
      <w:marRight w:val="0"/>
      <w:marTop w:val="0"/>
      <w:marBottom w:val="0"/>
      <w:divBdr>
        <w:top w:val="none" w:sz="0" w:space="0" w:color="auto"/>
        <w:left w:val="none" w:sz="0" w:space="0" w:color="auto"/>
        <w:bottom w:val="none" w:sz="0" w:space="0" w:color="auto"/>
        <w:right w:val="none" w:sz="0" w:space="0" w:color="auto"/>
      </w:divBdr>
    </w:div>
    <w:div w:id="617180466">
      <w:bodyDiv w:val="1"/>
      <w:marLeft w:val="0"/>
      <w:marRight w:val="0"/>
      <w:marTop w:val="0"/>
      <w:marBottom w:val="0"/>
      <w:divBdr>
        <w:top w:val="none" w:sz="0" w:space="0" w:color="auto"/>
        <w:left w:val="none" w:sz="0" w:space="0" w:color="auto"/>
        <w:bottom w:val="none" w:sz="0" w:space="0" w:color="auto"/>
        <w:right w:val="none" w:sz="0" w:space="0" w:color="auto"/>
      </w:divBdr>
    </w:div>
    <w:div w:id="617418362">
      <w:bodyDiv w:val="1"/>
      <w:marLeft w:val="0"/>
      <w:marRight w:val="0"/>
      <w:marTop w:val="0"/>
      <w:marBottom w:val="0"/>
      <w:divBdr>
        <w:top w:val="none" w:sz="0" w:space="0" w:color="auto"/>
        <w:left w:val="none" w:sz="0" w:space="0" w:color="auto"/>
        <w:bottom w:val="none" w:sz="0" w:space="0" w:color="auto"/>
        <w:right w:val="none" w:sz="0" w:space="0" w:color="auto"/>
      </w:divBdr>
    </w:div>
    <w:div w:id="641038395">
      <w:bodyDiv w:val="1"/>
      <w:marLeft w:val="0"/>
      <w:marRight w:val="0"/>
      <w:marTop w:val="0"/>
      <w:marBottom w:val="0"/>
      <w:divBdr>
        <w:top w:val="none" w:sz="0" w:space="0" w:color="auto"/>
        <w:left w:val="none" w:sz="0" w:space="0" w:color="auto"/>
        <w:bottom w:val="none" w:sz="0" w:space="0" w:color="auto"/>
        <w:right w:val="none" w:sz="0" w:space="0" w:color="auto"/>
      </w:divBdr>
    </w:div>
    <w:div w:id="657882495">
      <w:bodyDiv w:val="1"/>
      <w:marLeft w:val="0"/>
      <w:marRight w:val="0"/>
      <w:marTop w:val="0"/>
      <w:marBottom w:val="0"/>
      <w:divBdr>
        <w:top w:val="none" w:sz="0" w:space="0" w:color="auto"/>
        <w:left w:val="none" w:sz="0" w:space="0" w:color="auto"/>
        <w:bottom w:val="none" w:sz="0" w:space="0" w:color="auto"/>
        <w:right w:val="none" w:sz="0" w:space="0" w:color="auto"/>
      </w:divBdr>
    </w:div>
    <w:div w:id="667565162">
      <w:bodyDiv w:val="1"/>
      <w:marLeft w:val="0"/>
      <w:marRight w:val="0"/>
      <w:marTop w:val="0"/>
      <w:marBottom w:val="0"/>
      <w:divBdr>
        <w:top w:val="none" w:sz="0" w:space="0" w:color="auto"/>
        <w:left w:val="none" w:sz="0" w:space="0" w:color="auto"/>
        <w:bottom w:val="none" w:sz="0" w:space="0" w:color="auto"/>
        <w:right w:val="none" w:sz="0" w:space="0" w:color="auto"/>
      </w:divBdr>
    </w:div>
    <w:div w:id="670644101">
      <w:bodyDiv w:val="1"/>
      <w:marLeft w:val="0"/>
      <w:marRight w:val="0"/>
      <w:marTop w:val="0"/>
      <w:marBottom w:val="0"/>
      <w:divBdr>
        <w:top w:val="none" w:sz="0" w:space="0" w:color="auto"/>
        <w:left w:val="none" w:sz="0" w:space="0" w:color="auto"/>
        <w:bottom w:val="none" w:sz="0" w:space="0" w:color="auto"/>
        <w:right w:val="none" w:sz="0" w:space="0" w:color="auto"/>
      </w:divBdr>
    </w:div>
    <w:div w:id="672806934">
      <w:bodyDiv w:val="1"/>
      <w:marLeft w:val="0"/>
      <w:marRight w:val="0"/>
      <w:marTop w:val="0"/>
      <w:marBottom w:val="0"/>
      <w:divBdr>
        <w:top w:val="none" w:sz="0" w:space="0" w:color="auto"/>
        <w:left w:val="none" w:sz="0" w:space="0" w:color="auto"/>
        <w:bottom w:val="none" w:sz="0" w:space="0" w:color="auto"/>
        <w:right w:val="none" w:sz="0" w:space="0" w:color="auto"/>
      </w:divBdr>
    </w:div>
    <w:div w:id="683169861">
      <w:bodyDiv w:val="1"/>
      <w:marLeft w:val="0"/>
      <w:marRight w:val="0"/>
      <w:marTop w:val="0"/>
      <w:marBottom w:val="0"/>
      <w:divBdr>
        <w:top w:val="none" w:sz="0" w:space="0" w:color="auto"/>
        <w:left w:val="none" w:sz="0" w:space="0" w:color="auto"/>
        <w:bottom w:val="none" w:sz="0" w:space="0" w:color="auto"/>
        <w:right w:val="none" w:sz="0" w:space="0" w:color="auto"/>
      </w:divBdr>
    </w:div>
    <w:div w:id="732587590">
      <w:bodyDiv w:val="1"/>
      <w:marLeft w:val="0"/>
      <w:marRight w:val="0"/>
      <w:marTop w:val="0"/>
      <w:marBottom w:val="0"/>
      <w:divBdr>
        <w:top w:val="none" w:sz="0" w:space="0" w:color="auto"/>
        <w:left w:val="none" w:sz="0" w:space="0" w:color="auto"/>
        <w:bottom w:val="none" w:sz="0" w:space="0" w:color="auto"/>
        <w:right w:val="none" w:sz="0" w:space="0" w:color="auto"/>
      </w:divBdr>
    </w:div>
    <w:div w:id="744571035">
      <w:bodyDiv w:val="1"/>
      <w:marLeft w:val="0"/>
      <w:marRight w:val="0"/>
      <w:marTop w:val="0"/>
      <w:marBottom w:val="0"/>
      <w:divBdr>
        <w:top w:val="none" w:sz="0" w:space="0" w:color="auto"/>
        <w:left w:val="none" w:sz="0" w:space="0" w:color="auto"/>
        <w:bottom w:val="none" w:sz="0" w:space="0" w:color="auto"/>
        <w:right w:val="none" w:sz="0" w:space="0" w:color="auto"/>
      </w:divBdr>
    </w:div>
    <w:div w:id="762454730">
      <w:bodyDiv w:val="1"/>
      <w:marLeft w:val="0"/>
      <w:marRight w:val="0"/>
      <w:marTop w:val="0"/>
      <w:marBottom w:val="0"/>
      <w:divBdr>
        <w:top w:val="none" w:sz="0" w:space="0" w:color="auto"/>
        <w:left w:val="none" w:sz="0" w:space="0" w:color="auto"/>
        <w:bottom w:val="none" w:sz="0" w:space="0" w:color="auto"/>
        <w:right w:val="none" w:sz="0" w:space="0" w:color="auto"/>
      </w:divBdr>
    </w:div>
    <w:div w:id="768938160">
      <w:bodyDiv w:val="1"/>
      <w:marLeft w:val="0"/>
      <w:marRight w:val="0"/>
      <w:marTop w:val="0"/>
      <w:marBottom w:val="0"/>
      <w:divBdr>
        <w:top w:val="none" w:sz="0" w:space="0" w:color="auto"/>
        <w:left w:val="none" w:sz="0" w:space="0" w:color="auto"/>
        <w:bottom w:val="none" w:sz="0" w:space="0" w:color="auto"/>
        <w:right w:val="none" w:sz="0" w:space="0" w:color="auto"/>
      </w:divBdr>
    </w:div>
    <w:div w:id="769740818">
      <w:bodyDiv w:val="1"/>
      <w:marLeft w:val="0"/>
      <w:marRight w:val="0"/>
      <w:marTop w:val="0"/>
      <w:marBottom w:val="0"/>
      <w:divBdr>
        <w:top w:val="none" w:sz="0" w:space="0" w:color="auto"/>
        <w:left w:val="none" w:sz="0" w:space="0" w:color="auto"/>
        <w:bottom w:val="none" w:sz="0" w:space="0" w:color="auto"/>
        <w:right w:val="none" w:sz="0" w:space="0" w:color="auto"/>
      </w:divBdr>
    </w:div>
    <w:div w:id="775750772">
      <w:bodyDiv w:val="1"/>
      <w:marLeft w:val="0"/>
      <w:marRight w:val="0"/>
      <w:marTop w:val="0"/>
      <w:marBottom w:val="0"/>
      <w:divBdr>
        <w:top w:val="none" w:sz="0" w:space="0" w:color="auto"/>
        <w:left w:val="none" w:sz="0" w:space="0" w:color="auto"/>
        <w:bottom w:val="none" w:sz="0" w:space="0" w:color="auto"/>
        <w:right w:val="none" w:sz="0" w:space="0" w:color="auto"/>
      </w:divBdr>
    </w:div>
    <w:div w:id="777407554">
      <w:bodyDiv w:val="1"/>
      <w:marLeft w:val="0"/>
      <w:marRight w:val="0"/>
      <w:marTop w:val="0"/>
      <w:marBottom w:val="0"/>
      <w:divBdr>
        <w:top w:val="none" w:sz="0" w:space="0" w:color="auto"/>
        <w:left w:val="none" w:sz="0" w:space="0" w:color="auto"/>
        <w:bottom w:val="none" w:sz="0" w:space="0" w:color="auto"/>
        <w:right w:val="none" w:sz="0" w:space="0" w:color="auto"/>
      </w:divBdr>
    </w:div>
    <w:div w:id="785732103">
      <w:bodyDiv w:val="1"/>
      <w:marLeft w:val="0"/>
      <w:marRight w:val="0"/>
      <w:marTop w:val="0"/>
      <w:marBottom w:val="0"/>
      <w:divBdr>
        <w:top w:val="none" w:sz="0" w:space="0" w:color="auto"/>
        <w:left w:val="none" w:sz="0" w:space="0" w:color="auto"/>
        <w:bottom w:val="none" w:sz="0" w:space="0" w:color="auto"/>
        <w:right w:val="none" w:sz="0" w:space="0" w:color="auto"/>
      </w:divBdr>
    </w:div>
    <w:div w:id="793792490">
      <w:bodyDiv w:val="1"/>
      <w:marLeft w:val="0"/>
      <w:marRight w:val="0"/>
      <w:marTop w:val="0"/>
      <w:marBottom w:val="0"/>
      <w:divBdr>
        <w:top w:val="none" w:sz="0" w:space="0" w:color="auto"/>
        <w:left w:val="none" w:sz="0" w:space="0" w:color="auto"/>
        <w:bottom w:val="none" w:sz="0" w:space="0" w:color="auto"/>
        <w:right w:val="none" w:sz="0" w:space="0" w:color="auto"/>
      </w:divBdr>
    </w:div>
    <w:div w:id="795638877">
      <w:bodyDiv w:val="1"/>
      <w:marLeft w:val="0"/>
      <w:marRight w:val="0"/>
      <w:marTop w:val="0"/>
      <w:marBottom w:val="0"/>
      <w:divBdr>
        <w:top w:val="none" w:sz="0" w:space="0" w:color="auto"/>
        <w:left w:val="none" w:sz="0" w:space="0" w:color="auto"/>
        <w:bottom w:val="none" w:sz="0" w:space="0" w:color="auto"/>
        <w:right w:val="none" w:sz="0" w:space="0" w:color="auto"/>
      </w:divBdr>
    </w:div>
    <w:div w:id="803548009">
      <w:bodyDiv w:val="1"/>
      <w:marLeft w:val="0"/>
      <w:marRight w:val="0"/>
      <w:marTop w:val="0"/>
      <w:marBottom w:val="0"/>
      <w:divBdr>
        <w:top w:val="none" w:sz="0" w:space="0" w:color="auto"/>
        <w:left w:val="none" w:sz="0" w:space="0" w:color="auto"/>
        <w:bottom w:val="none" w:sz="0" w:space="0" w:color="auto"/>
        <w:right w:val="none" w:sz="0" w:space="0" w:color="auto"/>
      </w:divBdr>
    </w:div>
    <w:div w:id="803699356">
      <w:bodyDiv w:val="1"/>
      <w:marLeft w:val="0"/>
      <w:marRight w:val="0"/>
      <w:marTop w:val="0"/>
      <w:marBottom w:val="0"/>
      <w:divBdr>
        <w:top w:val="none" w:sz="0" w:space="0" w:color="auto"/>
        <w:left w:val="none" w:sz="0" w:space="0" w:color="auto"/>
        <w:bottom w:val="none" w:sz="0" w:space="0" w:color="auto"/>
        <w:right w:val="none" w:sz="0" w:space="0" w:color="auto"/>
      </w:divBdr>
    </w:div>
    <w:div w:id="807823146">
      <w:bodyDiv w:val="1"/>
      <w:marLeft w:val="0"/>
      <w:marRight w:val="0"/>
      <w:marTop w:val="0"/>
      <w:marBottom w:val="0"/>
      <w:divBdr>
        <w:top w:val="none" w:sz="0" w:space="0" w:color="auto"/>
        <w:left w:val="none" w:sz="0" w:space="0" w:color="auto"/>
        <w:bottom w:val="none" w:sz="0" w:space="0" w:color="auto"/>
        <w:right w:val="none" w:sz="0" w:space="0" w:color="auto"/>
      </w:divBdr>
    </w:div>
    <w:div w:id="834345825">
      <w:bodyDiv w:val="1"/>
      <w:marLeft w:val="0"/>
      <w:marRight w:val="0"/>
      <w:marTop w:val="0"/>
      <w:marBottom w:val="0"/>
      <w:divBdr>
        <w:top w:val="none" w:sz="0" w:space="0" w:color="auto"/>
        <w:left w:val="none" w:sz="0" w:space="0" w:color="auto"/>
        <w:bottom w:val="none" w:sz="0" w:space="0" w:color="auto"/>
        <w:right w:val="none" w:sz="0" w:space="0" w:color="auto"/>
      </w:divBdr>
    </w:div>
    <w:div w:id="836385248">
      <w:bodyDiv w:val="1"/>
      <w:marLeft w:val="0"/>
      <w:marRight w:val="0"/>
      <w:marTop w:val="0"/>
      <w:marBottom w:val="0"/>
      <w:divBdr>
        <w:top w:val="none" w:sz="0" w:space="0" w:color="auto"/>
        <w:left w:val="none" w:sz="0" w:space="0" w:color="auto"/>
        <w:bottom w:val="none" w:sz="0" w:space="0" w:color="auto"/>
        <w:right w:val="none" w:sz="0" w:space="0" w:color="auto"/>
      </w:divBdr>
    </w:div>
    <w:div w:id="843209409">
      <w:bodyDiv w:val="1"/>
      <w:marLeft w:val="0"/>
      <w:marRight w:val="0"/>
      <w:marTop w:val="0"/>
      <w:marBottom w:val="0"/>
      <w:divBdr>
        <w:top w:val="none" w:sz="0" w:space="0" w:color="auto"/>
        <w:left w:val="none" w:sz="0" w:space="0" w:color="auto"/>
        <w:bottom w:val="none" w:sz="0" w:space="0" w:color="auto"/>
        <w:right w:val="none" w:sz="0" w:space="0" w:color="auto"/>
      </w:divBdr>
    </w:div>
    <w:div w:id="858399316">
      <w:bodyDiv w:val="1"/>
      <w:marLeft w:val="0"/>
      <w:marRight w:val="0"/>
      <w:marTop w:val="0"/>
      <w:marBottom w:val="0"/>
      <w:divBdr>
        <w:top w:val="none" w:sz="0" w:space="0" w:color="auto"/>
        <w:left w:val="none" w:sz="0" w:space="0" w:color="auto"/>
        <w:bottom w:val="none" w:sz="0" w:space="0" w:color="auto"/>
        <w:right w:val="none" w:sz="0" w:space="0" w:color="auto"/>
      </w:divBdr>
    </w:div>
    <w:div w:id="859776290">
      <w:bodyDiv w:val="1"/>
      <w:marLeft w:val="0"/>
      <w:marRight w:val="0"/>
      <w:marTop w:val="0"/>
      <w:marBottom w:val="0"/>
      <w:divBdr>
        <w:top w:val="none" w:sz="0" w:space="0" w:color="auto"/>
        <w:left w:val="none" w:sz="0" w:space="0" w:color="auto"/>
        <w:bottom w:val="none" w:sz="0" w:space="0" w:color="auto"/>
        <w:right w:val="none" w:sz="0" w:space="0" w:color="auto"/>
      </w:divBdr>
    </w:div>
    <w:div w:id="860818545">
      <w:bodyDiv w:val="1"/>
      <w:marLeft w:val="0"/>
      <w:marRight w:val="0"/>
      <w:marTop w:val="0"/>
      <w:marBottom w:val="0"/>
      <w:divBdr>
        <w:top w:val="none" w:sz="0" w:space="0" w:color="auto"/>
        <w:left w:val="none" w:sz="0" w:space="0" w:color="auto"/>
        <w:bottom w:val="none" w:sz="0" w:space="0" w:color="auto"/>
        <w:right w:val="none" w:sz="0" w:space="0" w:color="auto"/>
      </w:divBdr>
    </w:div>
    <w:div w:id="864172253">
      <w:bodyDiv w:val="1"/>
      <w:marLeft w:val="0"/>
      <w:marRight w:val="0"/>
      <w:marTop w:val="0"/>
      <w:marBottom w:val="0"/>
      <w:divBdr>
        <w:top w:val="none" w:sz="0" w:space="0" w:color="auto"/>
        <w:left w:val="none" w:sz="0" w:space="0" w:color="auto"/>
        <w:bottom w:val="none" w:sz="0" w:space="0" w:color="auto"/>
        <w:right w:val="none" w:sz="0" w:space="0" w:color="auto"/>
      </w:divBdr>
    </w:div>
    <w:div w:id="874078539">
      <w:bodyDiv w:val="1"/>
      <w:marLeft w:val="0"/>
      <w:marRight w:val="0"/>
      <w:marTop w:val="0"/>
      <w:marBottom w:val="0"/>
      <w:divBdr>
        <w:top w:val="none" w:sz="0" w:space="0" w:color="auto"/>
        <w:left w:val="none" w:sz="0" w:space="0" w:color="auto"/>
        <w:bottom w:val="none" w:sz="0" w:space="0" w:color="auto"/>
        <w:right w:val="none" w:sz="0" w:space="0" w:color="auto"/>
      </w:divBdr>
    </w:div>
    <w:div w:id="884678667">
      <w:bodyDiv w:val="1"/>
      <w:marLeft w:val="0"/>
      <w:marRight w:val="0"/>
      <w:marTop w:val="0"/>
      <w:marBottom w:val="0"/>
      <w:divBdr>
        <w:top w:val="none" w:sz="0" w:space="0" w:color="auto"/>
        <w:left w:val="none" w:sz="0" w:space="0" w:color="auto"/>
        <w:bottom w:val="none" w:sz="0" w:space="0" w:color="auto"/>
        <w:right w:val="none" w:sz="0" w:space="0" w:color="auto"/>
      </w:divBdr>
    </w:div>
    <w:div w:id="892159070">
      <w:bodyDiv w:val="1"/>
      <w:marLeft w:val="0"/>
      <w:marRight w:val="0"/>
      <w:marTop w:val="0"/>
      <w:marBottom w:val="0"/>
      <w:divBdr>
        <w:top w:val="none" w:sz="0" w:space="0" w:color="auto"/>
        <w:left w:val="none" w:sz="0" w:space="0" w:color="auto"/>
        <w:bottom w:val="none" w:sz="0" w:space="0" w:color="auto"/>
        <w:right w:val="none" w:sz="0" w:space="0" w:color="auto"/>
      </w:divBdr>
    </w:div>
    <w:div w:id="901528353">
      <w:bodyDiv w:val="1"/>
      <w:marLeft w:val="0"/>
      <w:marRight w:val="0"/>
      <w:marTop w:val="0"/>
      <w:marBottom w:val="0"/>
      <w:divBdr>
        <w:top w:val="none" w:sz="0" w:space="0" w:color="auto"/>
        <w:left w:val="none" w:sz="0" w:space="0" w:color="auto"/>
        <w:bottom w:val="none" w:sz="0" w:space="0" w:color="auto"/>
        <w:right w:val="none" w:sz="0" w:space="0" w:color="auto"/>
      </w:divBdr>
    </w:div>
    <w:div w:id="908728146">
      <w:bodyDiv w:val="1"/>
      <w:marLeft w:val="0"/>
      <w:marRight w:val="0"/>
      <w:marTop w:val="0"/>
      <w:marBottom w:val="0"/>
      <w:divBdr>
        <w:top w:val="none" w:sz="0" w:space="0" w:color="auto"/>
        <w:left w:val="none" w:sz="0" w:space="0" w:color="auto"/>
        <w:bottom w:val="none" w:sz="0" w:space="0" w:color="auto"/>
        <w:right w:val="none" w:sz="0" w:space="0" w:color="auto"/>
      </w:divBdr>
    </w:div>
    <w:div w:id="924874140">
      <w:bodyDiv w:val="1"/>
      <w:marLeft w:val="0"/>
      <w:marRight w:val="0"/>
      <w:marTop w:val="0"/>
      <w:marBottom w:val="0"/>
      <w:divBdr>
        <w:top w:val="none" w:sz="0" w:space="0" w:color="auto"/>
        <w:left w:val="none" w:sz="0" w:space="0" w:color="auto"/>
        <w:bottom w:val="none" w:sz="0" w:space="0" w:color="auto"/>
        <w:right w:val="none" w:sz="0" w:space="0" w:color="auto"/>
      </w:divBdr>
    </w:div>
    <w:div w:id="929852311">
      <w:bodyDiv w:val="1"/>
      <w:marLeft w:val="0"/>
      <w:marRight w:val="0"/>
      <w:marTop w:val="0"/>
      <w:marBottom w:val="0"/>
      <w:divBdr>
        <w:top w:val="none" w:sz="0" w:space="0" w:color="auto"/>
        <w:left w:val="none" w:sz="0" w:space="0" w:color="auto"/>
        <w:bottom w:val="none" w:sz="0" w:space="0" w:color="auto"/>
        <w:right w:val="none" w:sz="0" w:space="0" w:color="auto"/>
      </w:divBdr>
    </w:div>
    <w:div w:id="935750514">
      <w:bodyDiv w:val="1"/>
      <w:marLeft w:val="0"/>
      <w:marRight w:val="0"/>
      <w:marTop w:val="0"/>
      <w:marBottom w:val="0"/>
      <w:divBdr>
        <w:top w:val="none" w:sz="0" w:space="0" w:color="auto"/>
        <w:left w:val="none" w:sz="0" w:space="0" w:color="auto"/>
        <w:bottom w:val="none" w:sz="0" w:space="0" w:color="auto"/>
        <w:right w:val="none" w:sz="0" w:space="0" w:color="auto"/>
      </w:divBdr>
    </w:div>
    <w:div w:id="966424692">
      <w:bodyDiv w:val="1"/>
      <w:marLeft w:val="0"/>
      <w:marRight w:val="0"/>
      <w:marTop w:val="0"/>
      <w:marBottom w:val="0"/>
      <w:divBdr>
        <w:top w:val="none" w:sz="0" w:space="0" w:color="auto"/>
        <w:left w:val="none" w:sz="0" w:space="0" w:color="auto"/>
        <w:bottom w:val="none" w:sz="0" w:space="0" w:color="auto"/>
        <w:right w:val="none" w:sz="0" w:space="0" w:color="auto"/>
      </w:divBdr>
    </w:div>
    <w:div w:id="978726160">
      <w:bodyDiv w:val="1"/>
      <w:marLeft w:val="0"/>
      <w:marRight w:val="0"/>
      <w:marTop w:val="0"/>
      <w:marBottom w:val="0"/>
      <w:divBdr>
        <w:top w:val="none" w:sz="0" w:space="0" w:color="auto"/>
        <w:left w:val="none" w:sz="0" w:space="0" w:color="auto"/>
        <w:bottom w:val="none" w:sz="0" w:space="0" w:color="auto"/>
        <w:right w:val="none" w:sz="0" w:space="0" w:color="auto"/>
      </w:divBdr>
    </w:div>
    <w:div w:id="982779001">
      <w:bodyDiv w:val="1"/>
      <w:marLeft w:val="0"/>
      <w:marRight w:val="0"/>
      <w:marTop w:val="0"/>
      <w:marBottom w:val="0"/>
      <w:divBdr>
        <w:top w:val="none" w:sz="0" w:space="0" w:color="auto"/>
        <w:left w:val="none" w:sz="0" w:space="0" w:color="auto"/>
        <w:bottom w:val="none" w:sz="0" w:space="0" w:color="auto"/>
        <w:right w:val="none" w:sz="0" w:space="0" w:color="auto"/>
      </w:divBdr>
    </w:div>
    <w:div w:id="986587880">
      <w:bodyDiv w:val="1"/>
      <w:marLeft w:val="0"/>
      <w:marRight w:val="0"/>
      <w:marTop w:val="0"/>
      <w:marBottom w:val="0"/>
      <w:divBdr>
        <w:top w:val="none" w:sz="0" w:space="0" w:color="auto"/>
        <w:left w:val="none" w:sz="0" w:space="0" w:color="auto"/>
        <w:bottom w:val="none" w:sz="0" w:space="0" w:color="auto"/>
        <w:right w:val="none" w:sz="0" w:space="0" w:color="auto"/>
      </w:divBdr>
    </w:div>
    <w:div w:id="1000736153">
      <w:bodyDiv w:val="1"/>
      <w:marLeft w:val="0"/>
      <w:marRight w:val="0"/>
      <w:marTop w:val="0"/>
      <w:marBottom w:val="0"/>
      <w:divBdr>
        <w:top w:val="none" w:sz="0" w:space="0" w:color="auto"/>
        <w:left w:val="none" w:sz="0" w:space="0" w:color="auto"/>
        <w:bottom w:val="none" w:sz="0" w:space="0" w:color="auto"/>
        <w:right w:val="none" w:sz="0" w:space="0" w:color="auto"/>
      </w:divBdr>
    </w:div>
    <w:div w:id="1005397982">
      <w:bodyDiv w:val="1"/>
      <w:marLeft w:val="0"/>
      <w:marRight w:val="0"/>
      <w:marTop w:val="0"/>
      <w:marBottom w:val="0"/>
      <w:divBdr>
        <w:top w:val="none" w:sz="0" w:space="0" w:color="auto"/>
        <w:left w:val="none" w:sz="0" w:space="0" w:color="auto"/>
        <w:bottom w:val="none" w:sz="0" w:space="0" w:color="auto"/>
        <w:right w:val="none" w:sz="0" w:space="0" w:color="auto"/>
      </w:divBdr>
    </w:div>
    <w:div w:id="1018511087">
      <w:bodyDiv w:val="1"/>
      <w:marLeft w:val="0"/>
      <w:marRight w:val="0"/>
      <w:marTop w:val="0"/>
      <w:marBottom w:val="0"/>
      <w:divBdr>
        <w:top w:val="none" w:sz="0" w:space="0" w:color="auto"/>
        <w:left w:val="none" w:sz="0" w:space="0" w:color="auto"/>
        <w:bottom w:val="none" w:sz="0" w:space="0" w:color="auto"/>
        <w:right w:val="none" w:sz="0" w:space="0" w:color="auto"/>
      </w:divBdr>
    </w:div>
    <w:div w:id="1024601823">
      <w:bodyDiv w:val="1"/>
      <w:marLeft w:val="0"/>
      <w:marRight w:val="0"/>
      <w:marTop w:val="0"/>
      <w:marBottom w:val="0"/>
      <w:divBdr>
        <w:top w:val="none" w:sz="0" w:space="0" w:color="auto"/>
        <w:left w:val="none" w:sz="0" w:space="0" w:color="auto"/>
        <w:bottom w:val="none" w:sz="0" w:space="0" w:color="auto"/>
        <w:right w:val="none" w:sz="0" w:space="0" w:color="auto"/>
      </w:divBdr>
    </w:div>
    <w:div w:id="1055852071">
      <w:bodyDiv w:val="1"/>
      <w:marLeft w:val="0"/>
      <w:marRight w:val="0"/>
      <w:marTop w:val="0"/>
      <w:marBottom w:val="0"/>
      <w:divBdr>
        <w:top w:val="none" w:sz="0" w:space="0" w:color="auto"/>
        <w:left w:val="none" w:sz="0" w:space="0" w:color="auto"/>
        <w:bottom w:val="none" w:sz="0" w:space="0" w:color="auto"/>
        <w:right w:val="none" w:sz="0" w:space="0" w:color="auto"/>
      </w:divBdr>
    </w:div>
    <w:div w:id="1068261992">
      <w:bodyDiv w:val="1"/>
      <w:marLeft w:val="0"/>
      <w:marRight w:val="0"/>
      <w:marTop w:val="0"/>
      <w:marBottom w:val="0"/>
      <w:divBdr>
        <w:top w:val="none" w:sz="0" w:space="0" w:color="auto"/>
        <w:left w:val="none" w:sz="0" w:space="0" w:color="auto"/>
        <w:bottom w:val="none" w:sz="0" w:space="0" w:color="auto"/>
        <w:right w:val="none" w:sz="0" w:space="0" w:color="auto"/>
      </w:divBdr>
    </w:div>
    <w:div w:id="1083720177">
      <w:bodyDiv w:val="1"/>
      <w:marLeft w:val="0"/>
      <w:marRight w:val="0"/>
      <w:marTop w:val="0"/>
      <w:marBottom w:val="0"/>
      <w:divBdr>
        <w:top w:val="none" w:sz="0" w:space="0" w:color="auto"/>
        <w:left w:val="none" w:sz="0" w:space="0" w:color="auto"/>
        <w:bottom w:val="none" w:sz="0" w:space="0" w:color="auto"/>
        <w:right w:val="none" w:sz="0" w:space="0" w:color="auto"/>
      </w:divBdr>
    </w:div>
    <w:div w:id="1094977203">
      <w:bodyDiv w:val="1"/>
      <w:marLeft w:val="0"/>
      <w:marRight w:val="0"/>
      <w:marTop w:val="0"/>
      <w:marBottom w:val="0"/>
      <w:divBdr>
        <w:top w:val="none" w:sz="0" w:space="0" w:color="auto"/>
        <w:left w:val="none" w:sz="0" w:space="0" w:color="auto"/>
        <w:bottom w:val="none" w:sz="0" w:space="0" w:color="auto"/>
        <w:right w:val="none" w:sz="0" w:space="0" w:color="auto"/>
      </w:divBdr>
    </w:div>
    <w:div w:id="1103306309">
      <w:bodyDiv w:val="1"/>
      <w:marLeft w:val="0"/>
      <w:marRight w:val="0"/>
      <w:marTop w:val="0"/>
      <w:marBottom w:val="0"/>
      <w:divBdr>
        <w:top w:val="none" w:sz="0" w:space="0" w:color="auto"/>
        <w:left w:val="none" w:sz="0" w:space="0" w:color="auto"/>
        <w:bottom w:val="none" w:sz="0" w:space="0" w:color="auto"/>
        <w:right w:val="none" w:sz="0" w:space="0" w:color="auto"/>
      </w:divBdr>
    </w:div>
    <w:div w:id="1107114529">
      <w:bodyDiv w:val="1"/>
      <w:marLeft w:val="0"/>
      <w:marRight w:val="0"/>
      <w:marTop w:val="0"/>
      <w:marBottom w:val="0"/>
      <w:divBdr>
        <w:top w:val="none" w:sz="0" w:space="0" w:color="auto"/>
        <w:left w:val="none" w:sz="0" w:space="0" w:color="auto"/>
        <w:bottom w:val="none" w:sz="0" w:space="0" w:color="auto"/>
        <w:right w:val="none" w:sz="0" w:space="0" w:color="auto"/>
      </w:divBdr>
    </w:div>
    <w:div w:id="1110078712">
      <w:bodyDiv w:val="1"/>
      <w:marLeft w:val="0"/>
      <w:marRight w:val="0"/>
      <w:marTop w:val="0"/>
      <w:marBottom w:val="0"/>
      <w:divBdr>
        <w:top w:val="none" w:sz="0" w:space="0" w:color="auto"/>
        <w:left w:val="none" w:sz="0" w:space="0" w:color="auto"/>
        <w:bottom w:val="none" w:sz="0" w:space="0" w:color="auto"/>
        <w:right w:val="none" w:sz="0" w:space="0" w:color="auto"/>
      </w:divBdr>
    </w:div>
    <w:div w:id="1112894992">
      <w:bodyDiv w:val="1"/>
      <w:marLeft w:val="0"/>
      <w:marRight w:val="0"/>
      <w:marTop w:val="0"/>
      <w:marBottom w:val="0"/>
      <w:divBdr>
        <w:top w:val="none" w:sz="0" w:space="0" w:color="auto"/>
        <w:left w:val="none" w:sz="0" w:space="0" w:color="auto"/>
        <w:bottom w:val="none" w:sz="0" w:space="0" w:color="auto"/>
        <w:right w:val="none" w:sz="0" w:space="0" w:color="auto"/>
      </w:divBdr>
    </w:div>
    <w:div w:id="1114178896">
      <w:bodyDiv w:val="1"/>
      <w:marLeft w:val="0"/>
      <w:marRight w:val="0"/>
      <w:marTop w:val="0"/>
      <w:marBottom w:val="0"/>
      <w:divBdr>
        <w:top w:val="none" w:sz="0" w:space="0" w:color="auto"/>
        <w:left w:val="none" w:sz="0" w:space="0" w:color="auto"/>
        <w:bottom w:val="none" w:sz="0" w:space="0" w:color="auto"/>
        <w:right w:val="none" w:sz="0" w:space="0" w:color="auto"/>
      </w:divBdr>
    </w:div>
    <w:div w:id="1120566149">
      <w:bodyDiv w:val="1"/>
      <w:marLeft w:val="0"/>
      <w:marRight w:val="0"/>
      <w:marTop w:val="0"/>
      <w:marBottom w:val="0"/>
      <w:divBdr>
        <w:top w:val="none" w:sz="0" w:space="0" w:color="auto"/>
        <w:left w:val="none" w:sz="0" w:space="0" w:color="auto"/>
        <w:bottom w:val="none" w:sz="0" w:space="0" w:color="auto"/>
        <w:right w:val="none" w:sz="0" w:space="0" w:color="auto"/>
      </w:divBdr>
    </w:div>
    <w:div w:id="1126311926">
      <w:bodyDiv w:val="1"/>
      <w:marLeft w:val="0"/>
      <w:marRight w:val="0"/>
      <w:marTop w:val="0"/>
      <w:marBottom w:val="0"/>
      <w:divBdr>
        <w:top w:val="none" w:sz="0" w:space="0" w:color="auto"/>
        <w:left w:val="none" w:sz="0" w:space="0" w:color="auto"/>
        <w:bottom w:val="none" w:sz="0" w:space="0" w:color="auto"/>
        <w:right w:val="none" w:sz="0" w:space="0" w:color="auto"/>
      </w:divBdr>
    </w:div>
    <w:div w:id="1136685090">
      <w:bodyDiv w:val="1"/>
      <w:marLeft w:val="0"/>
      <w:marRight w:val="0"/>
      <w:marTop w:val="0"/>
      <w:marBottom w:val="0"/>
      <w:divBdr>
        <w:top w:val="none" w:sz="0" w:space="0" w:color="auto"/>
        <w:left w:val="none" w:sz="0" w:space="0" w:color="auto"/>
        <w:bottom w:val="none" w:sz="0" w:space="0" w:color="auto"/>
        <w:right w:val="none" w:sz="0" w:space="0" w:color="auto"/>
      </w:divBdr>
    </w:div>
    <w:div w:id="1141269907">
      <w:bodyDiv w:val="1"/>
      <w:marLeft w:val="0"/>
      <w:marRight w:val="0"/>
      <w:marTop w:val="0"/>
      <w:marBottom w:val="0"/>
      <w:divBdr>
        <w:top w:val="none" w:sz="0" w:space="0" w:color="auto"/>
        <w:left w:val="none" w:sz="0" w:space="0" w:color="auto"/>
        <w:bottom w:val="none" w:sz="0" w:space="0" w:color="auto"/>
        <w:right w:val="none" w:sz="0" w:space="0" w:color="auto"/>
      </w:divBdr>
    </w:div>
    <w:div w:id="1155487762">
      <w:bodyDiv w:val="1"/>
      <w:marLeft w:val="0"/>
      <w:marRight w:val="0"/>
      <w:marTop w:val="0"/>
      <w:marBottom w:val="0"/>
      <w:divBdr>
        <w:top w:val="none" w:sz="0" w:space="0" w:color="auto"/>
        <w:left w:val="none" w:sz="0" w:space="0" w:color="auto"/>
        <w:bottom w:val="none" w:sz="0" w:space="0" w:color="auto"/>
        <w:right w:val="none" w:sz="0" w:space="0" w:color="auto"/>
      </w:divBdr>
    </w:div>
    <w:div w:id="1191336465">
      <w:bodyDiv w:val="1"/>
      <w:marLeft w:val="0"/>
      <w:marRight w:val="0"/>
      <w:marTop w:val="0"/>
      <w:marBottom w:val="0"/>
      <w:divBdr>
        <w:top w:val="none" w:sz="0" w:space="0" w:color="auto"/>
        <w:left w:val="none" w:sz="0" w:space="0" w:color="auto"/>
        <w:bottom w:val="none" w:sz="0" w:space="0" w:color="auto"/>
        <w:right w:val="none" w:sz="0" w:space="0" w:color="auto"/>
      </w:divBdr>
    </w:div>
    <w:div w:id="1213075793">
      <w:bodyDiv w:val="1"/>
      <w:marLeft w:val="0"/>
      <w:marRight w:val="0"/>
      <w:marTop w:val="0"/>
      <w:marBottom w:val="0"/>
      <w:divBdr>
        <w:top w:val="none" w:sz="0" w:space="0" w:color="auto"/>
        <w:left w:val="none" w:sz="0" w:space="0" w:color="auto"/>
        <w:bottom w:val="none" w:sz="0" w:space="0" w:color="auto"/>
        <w:right w:val="none" w:sz="0" w:space="0" w:color="auto"/>
      </w:divBdr>
    </w:div>
    <w:div w:id="1213083040">
      <w:bodyDiv w:val="1"/>
      <w:marLeft w:val="0"/>
      <w:marRight w:val="0"/>
      <w:marTop w:val="0"/>
      <w:marBottom w:val="0"/>
      <w:divBdr>
        <w:top w:val="none" w:sz="0" w:space="0" w:color="auto"/>
        <w:left w:val="none" w:sz="0" w:space="0" w:color="auto"/>
        <w:bottom w:val="none" w:sz="0" w:space="0" w:color="auto"/>
        <w:right w:val="none" w:sz="0" w:space="0" w:color="auto"/>
      </w:divBdr>
    </w:div>
    <w:div w:id="1219320876">
      <w:bodyDiv w:val="1"/>
      <w:marLeft w:val="0"/>
      <w:marRight w:val="0"/>
      <w:marTop w:val="0"/>
      <w:marBottom w:val="0"/>
      <w:divBdr>
        <w:top w:val="none" w:sz="0" w:space="0" w:color="auto"/>
        <w:left w:val="none" w:sz="0" w:space="0" w:color="auto"/>
        <w:bottom w:val="none" w:sz="0" w:space="0" w:color="auto"/>
        <w:right w:val="none" w:sz="0" w:space="0" w:color="auto"/>
      </w:divBdr>
    </w:div>
    <w:div w:id="1253512030">
      <w:bodyDiv w:val="1"/>
      <w:marLeft w:val="0"/>
      <w:marRight w:val="0"/>
      <w:marTop w:val="0"/>
      <w:marBottom w:val="0"/>
      <w:divBdr>
        <w:top w:val="none" w:sz="0" w:space="0" w:color="auto"/>
        <w:left w:val="none" w:sz="0" w:space="0" w:color="auto"/>
        <w:bottom w:val="none" w:sz="0" w:space="0" w:color="auto"/>
        <w:right w:val="none" w:sz="0" w:space="0" w:color="auto"/>
      </w:divBdr>
    </w:div>
    <w:div w:id="1259949977">
      <w:bodyDiv w:val="1"/>
      <w:marLeft w:val="0"/>
      <w:marRight w:val="0"/>
      <w:marTop w:val="0"/>
      <w:marBottom w:val="0"/>
      <w:divBdr>
        <w:top w:val="none" w:sz="0" w:space="0" w:color="auto"/>
        <w:left w:val="none" w:sz="0" w:space="0" w:color="auto"/>
        <w:bottom w:val="none" w:sz="0" w:space="0" w:color="auto"/>
        <w:right w:val="none" w:sz="0" w:space="0" w:color="auto"/>
      </w:divBdr>
    </w:div>
    <w:div w:id="1261568380">
      <w:bodyDiv w:val="1"/>
      <w:marLeft w:val="0"/>
      <w:marRight w:val="0"/>
      <w:marTop w:val="0"/>
      <w:marBottom w:val="0"/>
      <w:divBdr>
        <w:top w:val="none" w:sz="0" w:space="0" w:color="auto"/>
        <w:left w:val="none" w:sz="0" w:space="0" w:color="auto"/>
        <w:bottom w:val="none" w:sz="0" w:space="0" w:color="auto"/>
        <w:right w:val="none" w:sz="0" w:space="0" w:color="auto"/>
      </w:divBdr>
    </w:div>
    <w:div w:id="1283265118">
      <w:bodyDiv w:val="1"/>
      <w:marLeft w:val="0"/>
      <w:marRight w:val="0"/>
      <w:marTop w:val="0"/>
      <w:marBottom w:val="0"/>
      <w:divBdr>
        <w:top w:val="none" w:sz="0" w:space="0" w:color="auto"/>
        <w:left w:val="none" w:sz="0" w:space="0" w:color="auto"/>
        <w:bottom w:val="none" w:sz="0" w:space="0" w:color="auto"/>
        <w:right w:val="none" w:sz="0" w:space="0" w:color="auto"/>
      </w:divBdr>
    </w:div>
    <w:div w:id="1289823893">
      <w:bodyDiv w:val="1"/>
      <w:marLeft w:val="0"/>
      <w:marRight w:val="0"/>
      <w:marTop w:val="0"/>
      <w:marBottom w:val="0"/>
      <w:divBdr>
        <w:top w:val="none" w:sz="0" w:space="0" w:color="auto"/>
        <w:left w:val="none" w:sz="0" w:space="0" w:color="auto"/>
        <w:bottom w:val="none" w:sz="0" w:space="0" w:color="auto"/>
        <w:right w:val="none" w:sz="0" w:space="0" w:color="auto"/>
      </w:divBdr>
    </w:div>
    <w:div w:id="1296255348">
      <w:bodyDiv w:val="1"/>
      <w:marLeft w:val="0"/>
      <w:marRight w:val="0"/>
      <w:marTop w:val="0"/>
      <w:marBottom w:val="0"/>
      <w:divBdr>
        <w:top w:val="none" w:sz="0" w:space="0" w:color="auto"/>
        <w:left w:val="none" w:sz="0" w:space="0" w:color="auto"/>
        <w:bottom w:val="none" w:sz="0" w:space="0" w:color="auto"/>
        <w:right w:val="none" w:sz="0" w:space="0" w:color="auto"/>
      </w:divBdr>
    </w:div>
    <w:div w:id="1303846531">
      <w:bodyDiv w:val="1"/>
      <w:marLeft w:val="0"/>
      <w:marRight w:val="0"/>
      <w:marTop w:val="0"/>
      <w:marBottom w:val="0"/>
      <w:divBdr>
        <w:top w:val="none" w:sz="0" w:space="0" w:color="auto"/>
        <w:left w:val="none" w:sz="0" w:space="0" w:color="auto"/>
        <w:bottom w:val="none" w:sz="0" w:space="0" w:color="auto"/>
        <w:right w:val="none" w:sz="0" w:space="0" w:color="auto"/>
      </w:divBdr>
    </w:div>
    <w:div w:id="1307663149">
      <w:bodyDiv w:val="1"/>
      <w:marLeft w:val="0"/>
      <w:marRight w:val="0"/>
      <w:marTop w:val="0"/>
      <w:marBottom w:val="0"/>
      <w:divBdr>
        <w:top w:val="none" w:sz="0" w:space="0" w:color="auto"/>
        <w:left w:val="none" w:sz="0" w:space="0" w:color="auto"/>
        <w:bottom w:val="none" w:sz="0" w:space="0" w:color="auto"/>
        <w:right w:val="none" w:sz="0" w:space="0" w:color="auto"/>
      </w:divBdr>
    </w:div>
    <w:div w:id="1317536682">
      <w:bodyDiv w:val="1"/>
      <w:marLeft w:val="0"/>
      <w:marRight w:val="0"/>
      <w:marTop w:val="0"/>
      <w:marBottom w:val="0"/>
      <w:divBdr>
        <w:top w:val="none" w:sz="0" w:space="0" w:color="auto"/>
        <w:left w:val="none" w:sz="0" w:space="0" w:color="auto"/>
        <w:bottom w:val="none" w:sz="0" w:space="0" w:color="auto"/>
        <w:right w:val="none" w:sz="0" w:space="0" w:color="auto"/>
      </w:divBdr>
    </w:div>
    <w:div w:id="1325208411">
      <w:bodyDiv w:val="1"/>
      <w:marLeft w:val="0"/>
      <w:marRight w:val="0"/>
      <w:marTop w:val="0"/>
      <w:marBottom w:val="0"/>
      <w:divBdr>
        <w:top w:val="none" w:sz="0" w:space="0" w:color="auto"/>
        <w:left w:val="none" w:sz="0" w:space="0" w:color="auto"/>
        <w:bottom w:val="none" w:sz="0" w:space="0" w:color="auto"/>
        <w:right w:val="none" w:sz="0" w:space="0" w:color="auto"/>
      </w:divBdr>
    </w:div>
    <w:div w:id="1333682560">
      <w:bodyDiv w:val="1"/>
      <w:marLeft w:val="0"/>
      <w:marRight w:val="0"/>
      <w:marTop w:val="0"/>
      <w:marBottom w:val="0"/>
      <w:divBdr>
        <w:top w:val="none" w:sz="0" w:space="0" w:color="auto"/>
        <w:left w:val="none" w:sz="0" w:space="0" w:color="auto"/>
        <w:bottom w:val="none" w:sz="0" w:space="0" w:color="auto"/>
        <w:right w:val="none" w:sz="0" w:space="0" w:color="auto"/>
      </w:divBdr>
    </w:div>
    <w:div w:id="1342119829">
      <w:bodyDiv w:val="1"/>
      <w:marLeft w:val="0"/>
      <w:marRight w:val="0"/>
      <w:marTop w:val="0"/>
      <w:marBottom w:val="0"/>
      <w:divBdr>
        <w:top w:val="none" w:sz="0" w:space="0" w:color="auto"/>
        <w:left w:val="none" w:sz="0" w:space="0" w:color="auto"/>
        <w:bottom w:val="none" w:sz="0" w:space="0" w:color="auto"/>
        <w:right w:val="none" w:sz="0" w:space="0" w:color="auto"/>
      </w:divBdr>
    </w:div>
    <w:div w:id="1348680678">
      <w:bodyDiv w:val="1"/>
      <w:marLeft w:val="0"/>
      <w:marRight w:val="0"/>
      <w:marTop w:val="0"/>
      <w:marBottom w:val="0"/>
      <w:divBdr>
        <w:top w:val="none" w:sz="0" w:space="0" w:color="auto"/>
        <w:left w:val="none" w:sz="0" w:space="0" w:color="auto"/>
        <w:bottom w:val="none" w:sz="0" w:space="0" w:color="auto"/>
        <w:right w:val="none" w:sz="0" w:space="0" w:color="auto"/>
      </w:divBdr>
    </w:div>
    <w:div w:id="1353074963">
      <w:bodyDiv w:val="1"/>
      <w:marLeft w:val="0"/>
      <w:marRight w:val="0"/>
      <w:marTop w:val="0"/>
      <w:marBottom w:val="0"/>
      <w:divBdr>
        <w:top w:val="none" w:sz="0" w:space="0" w:color="auto"/>
        <w:left w:val="none" w:sz="0" w:space="0" w:color="auto"/>
        <w:bottom w:val="none" w:sz="0" w:space="0" w:color="auto"/>
        <w:right w:val="none" w:sz="0" w:space="0" w:color="auto"/>
      </w:divBdr>
    </w:div>
    <w:div w:id="1360426905">
      <w:bodyDiv w:val="1"/>
      <w:marLeft w:val="0"/>
      <w:marRight w:val="0"/>
      <w:marTop w:val="0"/>
      <w:marBottom w:val="0"/>
      <w:divBdr>
        <w:top w:val="none" w:sz="0" w:space="0" w:color="auto"/>
        <w:left w:val="none" w:sz="0" w:space="0" w:color="auto"/>
        <w:bottom w:val="none" w:sz="0" w:space="0" w:color="auto"/>
        <w:right w:val="none" w:sz="0" w:space="0" w:color="auto"/>
      </w:divBdr>
    </w:div>
    <w:div w:id="1371952342">
      <w:bodyDiv w:val="1"/>
      <w:marLeft w:val="0"/>
      <w:marRight w:val="0"/>
      <w:marTop w:val="0"/>
      <w:marBottom w:val="0"/>
      <w:divBdr>
        <w:top w:val="none" w:sz="0" w:space="0" w:color="auto"/>
        <w:left w:val="none" w:sz="0" w:space="0" w:color="auto"/>
        <w:bottom w:val="none" w:sz="0" w:space="0" w:color="auto"/>
        <w:right w:val="none" w:sz="0" w:space="0" w:color="auto"/>
      </w:divBdr>
    </w:div>
    <w:div w:id="1374967058">
      <w:bodyDiv w:val="1"/>
      <w:marLeft w:val="0"/>
      <w:marRight w:val="0"/>
      <w:marTop w:val="0"/>
      <w:marBottom w:val="0"/>
      <w:divBdr>
        <w:top w:val="none" w:sz="0" w:space="0" w:color="auto"/>
        <w:left w:val="none" w:sz="0" w:space="0" w:color="auto"/>
        <w:bottom w:val="none" w:sz="0" w:space="0" w:color="auto"/>
        <w:right w:val="none" w:sz="0" w:space="0" w:color="auto"/>
      </w:divBdr>
    </w:div>
    <w:div w:id="1390886602">
      <w:bodyDiv w:val="1"/>
      <w:marLeft w:val="0"/>
      <w:marRight w:val="0"/>
      <w:marTop w:val="0"/>
      <w:marBottom w:val="0"/>
      <w:divBdr>
        <w:top w:val="none" w:sz="0" w:space="0" w:color="auto"/>
        <w:left w:val="none" w:sz="0" w:space="0" w:color="auto"/>
        <w:bottom w:val="none" w:sz="0" w:space="0" w:color="auto"/>
        <w:right w:val="none" w:sz="0" w:space="0" w:color="auto"/>
      </w:divBdr>
    </w:div>
    <w:div w:id="1391029706">
      <w:bodyDiv w:val="1"/>
      <w:marLeft w:val="0"/>
      <w:marRight w:val="0"/>
      <w:marTop w:val="0"/>
      <w:marBottom w:val="0"/>
      <w:divBdr>
        <w:top w:val="none" w:sz="0" w:space="0" w:color="auto"/>
        <w:left w:val="none" w:sz="0" w:space="0" w:color="auto"/>
        <w:bottom w:val="none" w:sz="0" w:space="0" w:color="auto"/>
        <w:right w:val="none" w:sz="0" w:space="0" w:color="auto"/>
      </w:divBdr>
    </w:div>
    <w:div w:id="1400051690">
      <w:bodyDiv w:val="1"/>
      <w:marLeft w:val="0"/>
      <w:marRight w:val="0"/>
      <w:marTop w:val="0"/>
      <w:marBottom w:val="0"/>
      <w:divBdr>
        <w:top w:val="none" w:sz="0" w:space="0" w:color="auto"/>
        <w:left w:val="none" w:sz="0" w:space="0" w:color="auto"/>
        <w:bottom w:val="none" w:sz="0" w:space="0" w:color="auto"/>
        <w:right w:val="none" w:sz="0" w:space="0" w:color="auto"/>
      </w:divBdr>
    </w:div>
    <w:div w:id="1403600735">
      <w:bodyDiv w:val="1"/>
      <w:marLeft w:val="0"/>
      <w:marRight w:val="0"/>
      <w:marTop w:val="0"/>
      <w:marBottom w:val="0"/>
      <w:divBdr>
        <w:top w:val="none" w:sz="0" w:space="0" w:color="auto"/>
        <w:left w:val="none" w:sz="0" w:space="0" w:color="auto"/>
        <w:bottom w:val="none" w:sz="0" w:space="0" w:color="auto"/>
        <w:right w:val="none" w:sz="0" w:space="0" w:color="auto"/>
      </w:divBdr>
      <w:divsChild>
        <w:div w:id="81799076">
          <w:marLeft w:val="0"/>
          <w:marRight w:val="0"/>
          <w:marTop w:val="0"/>
          <w:marBottom w:val="0"/>
          <w:divBdr>
            <w:top w:val="none" w:sz="0" w:space="0" w:color="auto"/>
            <w:left w:val="none" w:sz="0" w:space="0" w:color="auto"/>
            <w:bottom w:val="none" w:sz="0" w:space="0" w:color="auto"/>
            <w:right w:val="none" w:sz="0" w:space="0" w:color="auto"/>
          </w:divBdr>
          <w:divsChild>
            <w:div w:id="712389008">
              <w:marLeft w:val="0"/>
              <w:marRight w:val="0"/>
              <w:marTop w:val="0"/>
              <w:marBottom w:val="0"/>
              <w:divBdr>
                <w:top w:val="none" w:sz="0" w:space="0" w:color="auto"/>
                <w:left w:val="none" w:sz="0" w:space="0" w:color="auto"/>
                <w:bottom w:val="none" w:sz="0" w:space="0" w:color="auto"/>
                <w:right w:val="none" w:sz="0" w:space="0" w:color="auto"/>
              </w:divBdr>
              <w:divsChild>
                <w:div w:id="132259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174863">
      <w:bodyDiv w:val="1"/>
      <w:marLeft w:val="0"/>
      <w:marRight w:val="0"/>
      <w:marTop w:val="0"/>
      <w:marBottom w:val="0"/>
      <w:divBdr>
        <w:top w:val="none" w:sz="0" w:space="0" w:color="auto"/>
        <w:left w:val="none" w:sz="0" w:space="0" w:color="auto"/>
        <w:bottom w:val="none" w:sz="0" w:space="0" w:color="auto"/>
        <w:right w:val="none" w:sz="0" w:space="0" w:color="auto"/>
      </w:divBdr>
    </w:div>
    <w:div w:id="1436638040">
      <w:bodyDiv w:val="1"/>
      <w:marLeft w:val="0"/>
      <w:marRight w:val="0"/>
      <w:marTop w:val="0"/>
      <w:marBottom w:val="0"/>
      <w:divBdr>
        <w:top w:val="none" w:sz="0" w:space="0" w:color="auto"/>
        <w:left w:val="none" w:sz="0" w:space="0" w:color="auto"/>
        <w:bottom w:val="none" w:sz="0" w:space="0" w:color="auto"/>
        <w:right w:val="none" w:sz="0" w:space="0" w:color="auto"/>
      </w:divBdr>
    </w:div>
    <w:div w:id="1445926869">
      <w:bodyDiv w:val="1"/>
      <w:marLeft w:val="0"/>
      <w:marRight w:val="0"/>
      <w:marTop w:val="0"/>
      <w:marBottom w:val="0"/>
      <w:divBdr>
        <w:top w:val="none" w:sz="0" w:space="0" w:color="auto"/>
        <w:left w:val="none" w:sz="0" w:space="0" w:color="auto"/>
        <w:bottom w:val="none" w:sz="0" w:space="0" w:color="auto"/>
        <w:right w:val="none" w:sz="0" w:space="0" w:color="auto"/>
      </w:divBdr>
    </w:div>
    <w:div w:id="1453554385">
      <w:bodyDiv w:val="1"/>
      <w:marLeft w:val="0"/>
      <w:marRight w:val="0"/>
      <w:marTop w:val="0"/>
      <w:marBottom w:val="0"/>
      <w:divBdr>
        <w:top w:val="none" w:sz="0" w:space="0" w:color="auto"/>
        <w:left w:val="none" w:sz="0" w:space="0" w:color="auto"/>
        <w:bottom w:val="none" w:sz="0" w:space="0" w:color="auto"/>
        <w:right w:val="none" w:sz="0" w:space="0" w:color="auto"/>
      </w:divBdr>
    </w:div>
    <w:div w:id="1454060674">
      <w:bodyDiv w:val="1"/>
      <w:marLeft w:val="0"/>
      <w:marRight w:val="0"/>
      <w:marTop w:val="0"/>
      <w:marBottom w:val="0"/>
      <w:divBdr>
        <w:top w:val="none" w:sz="0" w:space="0" w:color="auto"/>
        <w:left w:val="none" w:sz="0" w:space="0" w:color="auto"/>
        <w:bottom w:val="none" w:sz="0" w:space="0" w:color="auto"/>
        <w:right w:val="none" w:sz="0" w:space="0" w:color="auto"/>
      </w:divBdr>
    </w:div>
    <w:div w:id="1468357227">
      <w:bodyDiv w:val="1"/>
      <w:marLeft w:val="0"/>
      <w:marRight w:val="0"/>
      <w:marTop w:val="0"/>
      <w:marBottom w:val="0"/>
      <w:divBdr>
        <w:top w:val="none" w:sz="0" w:space="0" w:color="auto"/>
        <w:left w:val="none" w:sz="0" w:space="0" w:color="auto"/>
        <w:bottom w:val="none" w:sz="0" w:space="0" w:color="auto"/>
        <w:right w:val="none" w:sz="0" w:space="0" w:color="auto"/>
      </w:divBdr>
    </w:div>
    <w:div w:id="1488009137">
      <w:bodyDiv w:val="1"/>
      <w:marLeft w:val="0"/>
      <w:marRight w:val="0"/>
      <w:marTop w:val="0"/>
      <w:marBottom w:val="0"/>
      <w:divBdr>
        <w:top w:val="none" w:sz="0" w:space="0" w:color="auto"/>
        <w:left w:val="none" w:sz="0" w:space="0" w:color="auto"/>
        <w:bottom w:val="none" w:sz="0" w:space="0" w:color="auto"/>
        <w:right w:val="none" w:sz="0" w:space="0" w:color="auto"/>
      </w:divBdr>
    </w:div>
    <w:div w:id="1488479867">
      <w:bodyDiv w:val="1"/>
      <w:marLeft w:val="0"/>
      <w:marRight w:val="0"/>
      <w:marTop w:val="0"/>
      <w:marBottom w:val="0"/>
      <w:divBdr>
        <w:top w:val="none" w:sz="0" w:space="0" w:color="auto"/>
        <w:left w:val="none" w:sz="0" w:space="0" w:color="auto"/>
        <w:bottom w:val="none" w:sz="0" w:space="0" w:color="auto"/>
        <w:right w:val="none" w:sz="0" w:space="0" w:color="auto"/>
      </w:divBdr>
    </w:div>
    <w:div w:id="1488748246">
      <w:bodyDiv w:val="1"/>
      <w:marLeft w:val="0"/>
      <w:marRight w:val="0"/>
      <w:marTop w:val="0"/>
      <w:marBottom w:val="0"/>
      <w:divBdr>
        <w:top w:val="none" w:sz="0" w:space="0" w:color="auto"/>
        <w:left w:val="none" w:sz="0" w:space="0" w:color="auto"/>
        <w:bottom w:val="none" w:sz="0" w:space="0" w:color="auto"/>
        <w:right w:val="none" w:sz="0" w:space="0" w:color="auto"/>
      </w:divBdr>
    </w:div>
    <w:div w:id="1495486586">
      <w:bodyDiv w:val="1"/>
      <w:marLeft w:val="0"/>
      <w:marRight w:val="0"/>
      <w:marTop w:val="0"/>
      <w:marBottom w:val="0"/>
      <w:divBdr>
        <w:top w:val="none" w:sz="0" w:space="0" w:color="auto"/>
        <w:left w:val="none" w:sz="0" w:space="0" w:color="auto"/>
        <w:bottom w:val="none" w:sz="0" w:space="0" w:color="auto"/>
        <w:right w:val="none" w:sz="0" w:space="0" w:color="auto"/>
      </w:divBdr>
    </w:div>
    <w:div w:id="1518691667">
      <w:bodyDiv w:val="1"/>
      <w:marLeft w:val="0"/>
      <w:marRight w:val="0"/>
      <w:marTop w:val="0"/>
      <w:marBottom w:val="0"/>
      <w:divBdr>
        <w:top w:val="none" w:sz="0" w:space="0" w:color="auto"/>
        <w:left w:val="none" w:sz="0" w:space="0" w:color="auto"/>
        <w:bottom w:val="none" w:sz="0" w:space="0" w:color="auto"/>
        <w:right w:val="none" w:sz="0" w:space="0" w:color="auto"/>
      </w:divBdr>
    </w:div>
    <w:div w:id="1527209863">
      <w:bodyDiv w:val="1"/>
      <w:marLeft w:val="0"/>
      <w:marRight w:val="0"/>
      <w:marTop w:val="0"/>
      <w:marBottom w:val="0"/>
      <w:divBdr>
        <w:top w:val="none" w:sz="0" w:space="0" w:color="auto"/>
        <w:left w:val="none" w:sz="0" w:space="0" w:color="auto"/>
        <w:bottom w:val="none" w:sz="0" w:space="0" w:color="auto"/>
        <w:right w:val="none" w:sz="0" w:space="0" w:color="auto"/>
      </w:divBdr>
    </w:div>
    <w:div w:id="1536576204">
      <w:bodyDiv w:val="1"/>
      <w:marLeft w:val="0"/>
      <w:marRight w:val="0"/>
      <w:marTop w:val="0"/>
      <w:marBottom w:val="0"/>
      <w:divBdr>
        <w:top w:val="none" w:sz="0" w:space="0" w:color="auto"/>
        <w:left w:val="none" w:sz="0" w:space="0" w:color="auto"/>
        <w:bottom w:val="none" w:sz="0" w:space="0" w:color="auto"/>
        <w:right w:val="none" w:sz="0" w:space="0" w:color="auto"/>
      </w:divBdr>
    </w:div>
    <w:div w:id="1542523075">
      <w:bodyDiv w:val="1"/>
      <w:marLeft w:val="0"/>
      <w:marRight w:val="0"/>
      <w:marTop w:val="0"/>
      <w:marBottom w:val="0"/>
      <w:divBdr>
        <w:top w:val="none" w:sz="0" w:space="0" w:color="auto"/>
        <w:left w:val="none" w:sz="0" w:space="0" w:color="auto"/>
        <w:bottom w:val="none" w:sz="0" w:space="0" w:color="auto"/>
        <w:right w:val="none" w:sz="0" w:space="0" w:color="auto"/>
      </w:divBdr>
    </w:div>
    <w:div w:id="1550263894">
      <w:bodyDiv w:val="1"/>
      <w:marLeft w:val="0"/>
      <w:marRight w:val="0"/>
      <w:marTop w:val="0"/>
      <w:marBottom w:val="0"/>
      <w:divBdr>
        <w:top w:val="none" w:sz="0" w:space="0" w:color="auto"/>
        <w:left w:val="none" w:sz="0" w:space="0" w:color="auto"/>
        <w:bottom w:val="none" w:sz="0" w:space="0" w:color="auto"/>
        <w:right w:val="none" w:sz="0" w:space="0" w:color="auto"/>
      </w:divBdr>
    </w:div>
    <w:div w:id="1555576587">
      <w:bodyDiv w:val="1"/>
      <w:marLeft w:val="0"/>
      <w:marRight w:val="0"/>
      <w:marTop w:val="0"/>
      <w:marBottom w:val="0"/>
      <w:divBdr>
        <w:top w:val="none" w:sz="0" w:space="0" w:color="auto"/>
        <w:left w:val="none" w:sz="0" w:space="0" w:color="auto"/>
        <w:bottom w:val="none" w:sz="0" w:space="0" w:color="auto"/>
        <w:right w:val="none" w:sz="0" w:space="0" w:color="auto"/>
      </w:divBdr>
    </w:div>
    <w:div w:id="1557014247">
      <w:bodyDiv w:val="1"/>
      <w:marLeft w:val="0"/>
      <w:marRight w:val="0"/>
      <w:marTop w:val="0"/>
      <w:marBottom w:val="0"/>
      <w:divBdr>
        <w:top w:val="none" w:sz="0" w:space="0" w:color="auto"/>
        <w:left w:val="none" w:sz="0" w:space="0" w:color="auto"/>
        <w:bottom w:val="none" w:sz="0" w:space="0" w:color="auto"/>
        <w:right w:val="none" w:sz="0" w:space="0" w:color="auto"/>
      </w:divBdr>
    </w:div>
    <w:div w:id="1559899723">
      <w:bodyDiv w:val="1"/>
      <w:marLeft w:val="0"/>
      <w:marRight w:val="0"/>
      <w:marTop w:val="0"/>
      <w:marBottom w:val="0"/>
      <w:divBdr>
        <w:top w:val="none" w:sz="0" w:space="0" w:color="auto"/>
        <w:left w:val="none" w:sz="0" w:space="0" w:color="auto"/>
        <w:bottom w:val="none" w:sz="0" w:space="0" w:color="auto"/>
        <w:right w:val="none" w:sz="0" w:space="0" w:color="auto"/>
      </w:divBdr>
    </w:div>
    <w:div w:id="1578782924">
      <w:bodyDiv w:val="1"/>
      <w:marLeft w:val="0"/>
      <w:marRight w:val="0"/>
      <w:marTop w:val="0"/>
      <w:marBottom w:val="0"/>
      <w:divBdr>
        <w:top w:val="none" w:sz="0" w:space="0" w:color="auto"/>
        <w:left w:val="none" w:sz="0" w:space="0" w:color="auto"/>
        <w:bottom w:val="none" w:sz="0" w:space="0" w:color="auto"/>
        <w:right w:val="none" w:sz="0" w:space="0" w:color="auto"/>
      </w:divBdr>
    </w:div>
    <w:div w:id="1585068928">
      <w:bodyDiv w:val="1"/>
      <w:marLeft w:val="0"/>
      <w:marRight w:val="0"/>
      <w:marTop w:val="0"/>
      <w:marBottom w:val="0"/>
      <w:divBdr>
        <w:top w:val="none" w:sz="0" w:space="0" w:color="auto"/>
        <w:left w:val="none" w:sz="0" w:space="0" w:color="auto"/>
        <w:bottom w:val="none" w:sz="0" w:space="0" w:color="auto"/>
        <w:right w:val="none" w:sz="0" w:space="0" w:color="auto"/>
      </w:divBdr>
    </w:div>
    <w:div w:id="1595357045">
      <w:bodyDiv w:val="1"/>
      <w:marLeft w:val="0"/>
      <w:marRight w:val="0"/>
      <w:marTop w:val="0"/>
      <w:marBottom w:val="0"/>
      <w:divBdr>
        <w:top w:val="none" w:sz="0" w:space="0" w:color="auto"/>
        <w:left w:val="none" w:sz="0" w:space="0" w:color="auto"/>
        <w:bottom w:val="none" w:sz="0" w:space="0" w:color="auto"/>
        <w:right w:val="none" w:sz="0" w:space="0" w:color="auto"/>
      </w:divBdr>
    </w:div>
    <w:div w:id="1606427713">
      <w:bodyDiv w:val="1"/>
      <w:marLeft w:val="0"/>
      <w:marRight w:val="0"/>
      <w:marTop w:val="0"/>
      <w:marBottom w:val="0"/>
      <w:divBdr>
        <w:top w:val="none" w:sz="0" w:space="0" w:color="auto"/>
        <w:left w:val="none" w:sz="0" w:space="0" w:color="auto"/>
        <w:bottom w:val="none" w:sz="0" w:space="0" w:color="auto"/>
        <w:right w:val="none" w:sz="0" w:space="0" w:color="auto"/>
      </w:divBdr>
    </w:div>
    <w:div w:id="1613706071">
      <w:bodyDiv w:val="1"/>
      <w:marLeft w:val="0"/>
      <w:marRight w:val="0"/>
      <w:marTop w:val="0"/>
      <w:marBottom w:val="0"/>
      <w:divBdr>
        <w:top w:val="none" w:sz="0" w:space="0" w:color="auto"/>
        <w:left w:val="none" w:sz="0" w:space="0" w:color="auto"/>
        <w:bottom w:val="none" w:sz="0" w:space="0" w:color="auto"/>
        <w:right w:val="none" w:sz="0" w:space="0" w:color="auto"/>
      </w:divBdr>
    </w:div>
    <w:div w:id="1618827200">
      <w:bodyDiv w:val="1"/>
      <w:marLeft w:val="0"/>
      <w:marRight w:val="0"/>
      <w:marTop w:val="0"/>
      <w:marBottom w:val="0"/>
      <w:divBdr>
        <w:top w:val="none" w:sz="0" w:space="0" w:color="auto"/>
        <w:left w:val="none" w:sz="0" w:space="0" w:color="auto"/>
        <w:bottom w:val="none" w:sz="0" w:space="0" w:color="auto"/>
        <w:right w:val="none" w:sz="0" w:space="0" w:color="auto"/>
      </w:divBdr>
    </w:div>
    <w:div w:id="1628704540">
      <w:bodyDiv w:val="1"/>
      <w:marLeft w:val="0"/>
      <w:marRight w:val="0"/>
      <w:marTop w:val="0"/>
      <w:marBottom w:val="0"/>
      <w:divBdr>
        <w:top w:val="none" w:sz="0" w:space="0" w:color="auto"/>
        <w:left w:val="none" w:sz="0" w:space="0" w:color="auto"/>
        <w:bottom w:val="none" w:sz="0" w:space="0" w:color="auto"/>
        <w:right w:val="none" w:sz="0" w:space="0" w:color="auto"/>
      </w:divBdr>
    </w:div>
    <w:div w:id="1641183046">
      <w:bodyDiv w:val="1"/>
      <w:marLeft w:val="0"/>
      <w:marRight w:val="0"/>
      <w:marTop w:val="0"/>
      <w:marBottom w:val="0"/>
      <w:divBdr>
        <w:top w:val="none" w:sz="0" w:space="0" w:color="auto"/>
        <w:left w:val="none" w:sz="0" w:space="0" w:color="auto"/>
        <w:bottom w:val="none" w:sz="0" w:space="0" w:color="auto"/>
        <w:right w:val="none" w:sz="0" w:space="0" w:color="auto"/>
      </w:divBdr>
    </w:div>
    <w:div w:id="1644194925">
      <w:bodyDiv w:val="1"/>
      <w:marLeft w:val="0"/>
      <w:marRight w:val="0"/>
      <w:marTop w:val="0"/>
      <w:marBottom w:val="0"/>
      <w:divBdr>
        <w:top w:val="none" w:sz="0" w:space="0" w:color="auto"/>
        <w:left w:val="none" w:sz="0" w:space="0" w:color="auto"/>
        <w:bottom w:val="none" w:sz="0" w:space="0" w:color="auto"/>
        <w:right w:val="none" w:sz="0" w:space="0" w:color="auto"/>
      </w:divBdr>
    </w:div>
    <w:div w:id="1646668089">
      <w:bodyDiv w:val="1"/>
      <w:marLeft w:val="0"/>
      <w:marRight w:val="0"/>
      <w:marTop w:val="0"/>
      <w:marBottom w:val="0"/>
      <w:divBdr>
        <w:top w:val="none" w:sz="0" w:space="0" w:color="auto"/>
        <w:left w:val="none" w:sz="0" w:space="0" w:color="auto"/>
        <w:bottom w:val="none" w:sz="0" w:space="0" w:color="auto"/>
        <w:right w:val="none" w:sz="0" w:space="0" w:color="auto"/>
      </w:divBdr>
    </w:div>
    <w:div w:id="1657611116">
      <w:bodyDiv w:val="1"/>
      <w:marLeft w:val="0"/>
      <w:marRight w:val="0"/>
      <w:marTop w:val="0"/>
      <w:marBottom w:val="0"/>
      <w:divBdr>
        <w:top w:val="none" w:sz="0" w:space="0" w:color="auto"/>
        <w:left w:val="none" w:sz="0" w:space="0" w:color="auto"/>
        <w:bottom w:val="none" w:sz="0" w:space="0" w:color="auto"/>
        <w:right w:val="none" w:sz="0" w:space="0" w:color="auto"/>
      </w:divBdr>
    </w:div>
    <w:div w:id="1666129323">
      <w:bodyDiv w:val="1"/>
      <w:marLeft w:val="0"/>
      <w:marRight w:val="0"/>
      <w:marTop w:val="0"/>
      <w:marBottom w:val="0"/>
      <w:divBdr>
        <w:top w:val="none" w:sz="0" w:space="0" w:color="auto"/>
        <w:left w:val="none" w:sz="0" w:space="0" w:color="auto"/>
        <w:bottom w:val="none" w:sz="0" w:space="0" w:color="auto"/>
        <w:right w:val="none" w:sz="0" w:space="0" w:color="auto"/>
      </w:divBdr>
    </w:div>
    <w:div w:id="1680811511">
      <w:bodyDiv w:val="1"/>
      <w:marLeft w:val="0"/>
      <w:marRight w:val="0"/>
      <w:marTop w:val="0"/>
      <w:marBottom w:val="0"/>
      <w:divBdr>
        <w:top w:val="none" w:sz="0" w:space="0" w:color="auto"/>
        <w:left w:val="none" w:sz="0" w:space="0" w:color="auto"/>
        <w:bottom w:val="none" w:sz="0" w:space="0" w:color="auto"/>
        <w:right w:val="none" w:sz="0" w:space="0" w:color="auto"/>
      </w:divBdr>
    </w:div>
    <w:div w:id="1686010725">
      <w:bodyDiv w:val="1"/>
      <w:marLeft w:val="0"/>
      <w:marRight w:val="0"/>
      <w:marTop w:val="0"/>
      <w:marBottom w:val="0"/>
      <w:divBdr>
        <w:top w:val="none" w:sz="0" w:space="0" w:color="auto"/>
        <w:left w:val="none" w:sz="0" w:space="0" w:color="auto"/>
        <w:bottom w:val="none" w:sz="0" w:space="0" w:color="auto"/>
        <w:right w:val="none" w:sz="0" w:space="0" w:color="auto"/>
      </w:divBdr>
    </w:div>
    <w:div w:id="1691254062">
      <w:bodyDiv w:val="1"/>
      <w:marLeft w:val="0"/>
      <w:marRight w:val="0"/>
      <w:marTop w:val="0"/>
      <w:marBottom w:val="0"/>
      <w:divBdr>
        <w:top w:val="none" w:sz="0" w:space="0" w:color="auto"/>
        <w:left w:val="none" w:sz="0" w:space="0" w:color="auto"/>
        <w:bottom w:val="none" w:sz="0" w:space="0" w:color="auto"/>
        <w:right w:val="none" w:sz="0" w:space="0" w:color="auto"/>
      </w:divBdr>
    </w:div>
    <w:div w:id="1701587744">
      <w:bodyDiv w:val="1"/>
      <w:marLeft w:val="0"/>
      <w:marRight w:val="0"/>
      <w:marTop w:val="0"/>
      <w:marBottom w:val="0"/>
      <w:divBdr>
        <w:top w:val="none" w:sz="0" w:space="0" w:color="auto"/>
        <w:left w:val="none" w:sz="0" w:space="0" w:color="auto"/>
        <w:bottom w:val="none" w:sz="0" w:space="0" w:color="auto"/>
        <w:right w:val="none" w:sz="0" w:space="0" w:color="auto"/>
      </w:divBdr>
    </w:div>
    <w:div w:id="1706446081">
      <w:bodyDiv w:val="1"/>
      <w:marLeft w:val="0"/>
      <w:marRight w:val="0"/>
      <w:marTop w:val="0"/>
      <w:marBottom w:val="0"/>
      <w:divBdr>
        <w:top w:val="none" w:sz="0" w:space="0" w:color="auto"/>
        <w:left w:val="none" w:sz="0" w:space="0" w:color="auto"/>
        <w:bottom w:val="none" w:sz="0" w:space="0" w:color="auto"/>
        <w:right w:val="none" w:sz="0" w:space="0" w:color="auto"/>
      </w:divBdr>
    </w:div>
    <w:div w:id="1731616813">
      <w:bodyDiv w:val="1"/>
      <w:marLeft w:val="0"/>
      <w:marRight w:val="0"/>
      <w:marTop w:val="0"/>
      <w:marBottom w:val="0"/>
      <w:divBdr>
        <w:top w:val="none" w:sz="0" w:space="0" w:color="auto"/>
        <w:left w:val="none" w:sz="0" w:space="0" w:color="auto"/>
        <w:bottom w:val="none" w:sz="0" w:space="0" w:color="auto"/>
        <w:right w:val="none" w:sz="0" w:space="0" w:color="auto"/>
      </w:divBdr>
    </w:div>
    <w:div w:id="1740857750">
      <w:bodyDiv w:val="1"/>
      <w:marLeft w:val="0"/>
      <w:marRight w:val="0"/>
      <w:marTop w:val="0"/>
      <w:marBottom w:val="0"/>
      <w:divBdr>
        <w:top w:val="none" w:sz="0" w:space="0" w:color="auto"/>
        <w:left w:val="none" w:sz="0" w:space="0" w:color="auto"/>
        <w:bottom w:val="none" w:sz="0" w:space="0" w:color="auto"/>
        <w:right w:val="none" w:sz="0" w:space="0" w:color="auto"/>
      </w:divBdr>
    </w:div>
    <w:div w:id="1746804463">
      <w:bodyDiv w:val="1"/>
      <w:marLeft w:val="0"/>
      <w:marRight w:val="0"/>
      <w:marTop w:val="0"/>
      <w:marBottom w:val="0"/>
      <w:divBdr>
        <w:top w:val="none" w:sz="0" w:space="0" w:color="auto"/>
        <w:left w:val="none" w:sz="0" w:space="0" w:color="auto"/>
        <w:bottom w:val="none" w:sz="0" w:space="0" w:color="auto"/>
        <w:right w:val="none" w:sz="0" w:space="0" w:color="auto"/>
      </w:divBdr>
    </w:div>
    <w:div w:id="1749690745">
      <w:bodyDiv w:val="1"/>
      <w:marLeft w:val="0"/>
      <w:marRight w:val="0"/>
      <w:marTop w:val="0"/>
      <w:marBottom w:val="0"/>
      <w:divBdr>
        <w:top w:val="none" w:sz="0" w:space="0" w:color="auto"/>
        <w:left w:val="none" w:sz="0" w:space="0" w:color="auto"/>
        <w:bottom w:val="none" w:sz="0" w:space="0" w:color="auto"/>
        <w:right w:val="none" w:sz="0" w:space="0" w:color="auto"/>
      </w:divBdr>
    </w:div>
    <w:div w:id="1759449405">
      <w:bodyDiv w:val="1"/>
      <w:marLeft w:val="0"/>
      <w:marRight w:val="0"/>
      <w:marTop w:val="0"/>
      <w:marBottom w:val="0"/>
      <w:divBdr>
        <w:top w:val="none" w:sz="0" w:space="0" w:color="auto"/>
        <w:left w:val="none" w:sz="0" w:space="0" w:color="auto"/>
        <w:bottom w:val="none" w:sz="0" w:space="0" w:color="auto"/>
        <w:right w:val="none" w:sz="0" w:space="0" w:color="auto"/>
      </w:divBdr>
    </w:div>
    <w:div w:id="1787889365">
      <w:bodyDiv w:val="1"/>
      <w:marLeft w:val="0"/>
      <w:marRight w:val="0"/>
      <w:marTop w:val="0"/>
      <w:marBottom w:val="0"/>
      <w:divBdr>
        <w:top w:val="none" w:sz="0" w:space="0" w:color="auto"/>
        <w:left w:val="none" w:sz="0" w:space="0" w:color="auto"/>
        <w:bottom w:val="none" w:sz="0" w:space="0" w:color="auto"/>
        <w:right w:val="none" w:sz="0" w:space="0" w:color="auto"/>
      </w:divBdr>
    </w:div>
    <w:div w:id="1811558413">
      <w:bodyDiv w:val="1"/>
      <w:marLeft w:val="0"/>
      <w:marRight w:val="0"/>
      <w:marTop w:val="0"/>
      <w:marBottom w:val="0"/>
      <w:divBdr>
        <w:top w:val="none" w:sz="0" w:space="0" w:color="auto"/>
        <w:left w:val="none" w:sz="0" w:space="0" w:color="auto"/>
        <w:bottom w:val="none" w:sz="0" w:space="0" w:color="auto"/>
        <w:right w:val="none" w:sz="0" w:space="0" w:color="auto"/>
      </w:divBdr>
    </w:div>
    <w:div w:id="1819567034">
      <w:bodyDiv w:val="1"/>
      <w:marLeft w:val="0"/>
      <w:marRight w:val="0"/>
      <w:marTop w:val="0"/>
      <w:marBottom w:val="0"/>
      <w:divBdr>
        <w:top w:val="none" w:sz="0" w:space="0" w:color="auto"/>
        <w:left w:val="none" w:sz="0" w:space="0" w:color="auto"/>
        <w:bottom w:val="none" w:sz="0" w:space="0" w:color="auto"/>
        <w:right w:val="none" w:sz="0" w:space="0" w:color="auto"/>
      </w:divBdr>
    </w:div>
    <w:div w:id="1822841705">
      <w:bodyDiv w:val="1"/>
      <w:marLeft w:val="0"/>
      <w:marRight w:val="0"/>
      <w:marTop w:val="0"/>
      <w:marBottom w:val="0"/>
      <w:divBdr>
        <w:top w:val="none" w:sz="0" w:space="0" w:color="auto"/>
        <w:left w:val="none" w:sz="0" w:space="0" w:color="auto"/>
        <w:bottom w:val="none" w:sz="0" w:space="0" w:color="auto"/>
        <w:right w:val="none" w:sz="0" w:space="0" w:color="auto"/>
      </w:divBdr>
    </w:div>
    <w:div w:id="1839736270">
      <w:bodyDiv w:val="1"/>
      <w:marLeft w:val="0"/>
      <w:marRight w:val="0"/>
      <w:marTop w:val="0"/>
      <w:marBottom w:val="0"/>
      <w:divBdr>
        <w:top w:val="none" w:sz="0" w:space="0" w:color="auto"/>
        <w:left w:val="none" w:sz="0" w:space="0" w:color="auto"/>
        <w:bottom w:val="none" w:sz="0" w:space="0" w:color="auto"/>
        <w:right w:val="none" w:sz="0" w:space="0" w:color="auto"/>
      </w:divBdr>
    </w:div>
    <w:div w:id="1856339717">
      <w:bodyDiv w:val="1"/>
      <w:marLeft w:val="0"/>
      <w:marRight w:val="0"/>
      <w:marTop w:val="0"/>
      <w:marBottom w:val="0"/>
      <w:divBdr>
        <w:top w:val="none" w:sz="0" w:space="0" w:color="auto"/>
        <w:left w:val="none" w:sz="0" w:space="0" w:color="auto"/>
        <w:bottom w:val="none" w:sz="0" w:space="0" w:color="auto"/>
        <w:right w:val="none" w:sz="0" w:space="0" w:color="auto"/>
      </w:divBdr>
    </w:div>
    <w:div w:id="1858424789">
      <w:bodyDiv w:val="1"/>
      <w:marLeft w:val="0"/>
      <w:marRight w:val="0"/>
      <w:marTop w:val="0"/>
      <w:marBottom w:val="0"/>
      <w:divBdr>
        <w:top w:val="none" w:sz="0" w:space="0" w:color="auto"/>
        <w:left w:val="none" w:sz="0" w:space="0" w:color="auto"/>
        <w:bottom w:val="none" w:sz="0" w:space="0" w:color="auto"/>
        <w:right w:val="none" w:sz="0" w:space="0" w:color="auto"/>
      </w:divBdr>
    </w:div>
    <w:div w:id="1859924377">
      <w:bodyDiv w:val="1"/>
      <w:marLeft w:val="0"/>
      <w:marRight w:val="0"/>
      <w:marTop w:val="0"/>
      <w:marBottom w:val="0"/>
      <w:divBdr>
        <w:top w:val="none" w:sz="0" w:space="0" w:color="auto"/>
        <w:left w:val="none" w:sz="0" w:space="0" w:color="auto"/>
        <w:bottom w:val="none" w:sz="0" w:space="0" w:color="auto"/>
        <w:right w:val="none" w:sz="0" w:space="0" w:color="auto"/>
      </w:divBdr>
    </w:div>
    <w:div w:id="1863400215">
      <w:bodyDiv w:val="1"/>
      <w:marLeft w:val="0"/>
      <w:marRight w:val="0"/>
      <w:marTop w:val="0"/>
      <w:marBottom w:val="0"/>
      <w:divBdr>
        <w:top w:val="none" w:sz="0" w:space="0" w:color="auto"/>
        <w:left w:val="none" w:sz="0" w:space="0" w:color="auto"/>
        <w:bottom w:val="none" w:sz="0" w:space="0" w:color="auto"/>
        <w:right w:val="none" w:sz="0" w:space="0" w:color="auto"/>
      </w:divBdr>
    </w:div>
    <w:div w:id="1883059684">
      <w:bodyDiv w:val="1"/>
      <w:marLeft w:val="0"/>
      <w:marRight w:val="0"/>
      <w:marTop w:val="0"/>
      <w:marBottom w:val="0"/>
      <w:divBdr>
        <w:top w:val="none" w:sz="0" w:space="0" w:color="auto"/>
        <w:left w:val="none" w:sz="0" w:space="0" w:color="auto"/>
        <w:bottom w:val="none" w:sz="0" w:space="0" w:color="auto"/>
        <w:right w:val="none" w:sz="0" w:space="0" w:color="auto"/>
      </w:divBdr>
    </w:div>
    <w:div w:id="1889682976">
      <w:bodyDiv w:val="1"/>
      <w:marLeft w:val="0"/>
      <w:marRight w:val="0"/>
      <w:marTop w:val="0"/>
      <w:marBottom w:val="0"/>
      <w:divBdr>
        <w:top w:val="none" w:sz="0" w:space="0" w:color="auto"/>
        <w:left w:val="none" w:sz="0" w:space="0" w:color="auto"/>
        <w:bottom w:val="none" w:sz="0" w:space="0" w:color="auto"/>
        <w:right w:val="none" w:sz="0" w:space="0" w:color="auto"/>
      </w:divBdr>
    </w:div>
    <w:div w:id="1893347629">
      <w:bodyDiv w:val="1"/>
      <w:marLeft w:val="0"/>
      <w:marRight w:val="0"/>
      <w:marTop w:val="0"/>
      <w:marBottom w:val="0"/>
      <w:divBdr>
        <w:top w:val="none" w:sz="0" w:space="0" w:color="auto"/>
        <w:left w:val="none" w:sz="0" w:space="0" w:color="auto"/>
        <w:bottom w:val="none" w:sz="0" w:space="0" w:color="auto"/>
        <w:right w:val="none" w:sz="0" w:space="0" w:color="auto"/>
      </w:divBdr>
    </w:div>
    <w:div w:id="1893735313">
      <w:bodyDiv w:val="1"/>
      <w:marLeft w:val="0"/>
      <w:marRight w:val="0"/>
      <w:marTop w:val="0"/>
      <w:marBottom w:val="0"/>
      <w:divBdr>
        <w:top w:val="none" w:sz="0" w:space="0" w:color="auto"/>
        <w:left w:val="none" w:sz="0" w:space="0" w:color="auto"/>
        <w:bottom w:val="none" w:sz="0" w:space="0" w:color="auto"/>
        <w:right w:val="none" w:sz="0" w:space="0" w:color="auto"/>
      </w:divBdr>
    </w:div>
    <w:div w:id="1899587724">
      <w:bodyDiv w:val="1"/>
      <w:marLeft w:val="0"/>
      <w:marRight w:val="0"/>
      <w:marTop w:val="0"/>
      <w:marBottom w:val="0"/>
      <w:divBdr>
        <w:top w:val="none" w:sz="0" w:space="0" w:color="auto"/>
        <w:left w:val="none" w:sz="0" w:space="0" w:color="auto"/>
        <w:bottom w:val="none" w:sz="0" w:space="0" w:color="auto"/>
        <w:right w:val="none" w:sz="0" w:space="0" w:color="auto"/>
      </w:divBdr>
    </w:div>
    <w:div w:id="1921717933">
      <w:bodyDiv w:val="1"/>
      <w:marLeft w:val="0"/>
      <w:marRight w:val="0"/>
      <w:marTop w:val="0"/>
      <w:marBottom w:val="0"/>
      <w:divBdr>
        <w:top w:val="none" w:sz="0" w:space="0" w:color="auto"/>
        <w:left w:val="none" w:sz="0" w:space="0" w:color="auto"/>
        <w:bottom w:val="none" w:sz="0" w:space="0" w:color="auto"/>
        <w:right w:val="none" w:sz="0" w:space="0" w:color="auto"/>
      </w:divBdr>
    </w:div>
    <w:div w:id="1957827839">
      <w:bodyDiv w:val="1"/>
      <w:marLeft w:val="0"/>
      <w:marRight w:val="0"/>
      <w:marTop w:val="0"/>
      <w:marBottom w:val="0"/>
      <w:divBdr>
        <w:top w:val="none" w:sz="0" w:space="0" w:color="auto"/>
        <w:left w:val="none" w:sz="0" w:space="0" w:color="auto"/>
        <w:bottom w:val="none" w:sz="0" w:space="0" w:color="auto"/>
        <w:right w:val="none" w:sz="0" w:space="0" w:color="auto"/>
      </w:divBdr>
    </w:div>
    <w:div w:id="1963417428">
      <w:bodyDiv w:val="1"/>
      <w:marLeft w:val="0"/>
      <w:marRight w:val="0"/>
      <w:marTop w:val="0"/>
      <w:marBottom w:val="0"/>
      <w:divBdr>
        <w:top w:val="none" w:sz="0" w:space="0" w:color="auto"/>
        <w:left w:val="none" w:sz="0" w:space="0" w:color="auto"/>
        <w:bottom w:val="none" w:sz="0" w:space="0" w:color="auto"/>
        <w:right w:val="none" w:sz="0" w:space="0" w:color="auto"/>
      </w:divBdr>
    </w:div>
    <w:div w:id="1982076476">
      <w:bodyDiv w:val="1"/>
      <w:marLeft w:val="0"/>
      <w:marRight w:val="0"/>
      <w:marTop w:val="0"/>
      <w:marBottom w:val="0"/>
      <w:divBdr>
        <w:top w:val="none" w:sz="0" w:space="0" w:color="auto"/>
        <w:left w:val="none" w:sz="0" w:space="0" w:color="auto"/>
        <w:bottom w:val="none" w:sz="0" w:space="0" w:color="auto"/>
        <w:right w:val="none" w:sz="0" w:space="0" w:color="auto"/>
      </w:divBdr>
    </w:div>
    <w:div w:id="1988510900">
      <w:bodyDiv w:val="1"/>
      <w:marLeft w:val="0"/>
      <w:marRight w:val="0"/>
      <w:marTop w:val="0"/>
      <w:marBottom w:val="0"/>
      <w:divBdr>
        <w:top w:val="none" w:sz="0" w:space="0" w:color="auto"/>
        <w:left w:val="none" w:sz="0" w:space="0" w:color="auto"/>
        <w:bottom w:val="none" w:sz="0" w:space="0" w:color="auto"/>
        <w:right w:val="none" w:sz="0" w:space="0" w:color="auto"/>
      </w:divBdr>
    </w:div>
    <w:div w:id="1991975819">
      <w:bodyDiv w:val="1"/>
      <w:marLeft w:val="0"/>
      <w:marRight w:val="0"/>
      <w:marTop w:val="0"/>
      <w:marBottom w:val="0"/>
      <w:divBdr>
        <w:top w:val="none" w:sz="0" w:space="0" w:color="auto"/>
        <w:left w:val="none" w:sz="0" w:space="0" w:color="auto"/>
        <w:bottom w:val="none" w:sz="0" w:space="0" w:color="auto"/>
        <w:right w:val="none" w:sz="0" w:space="0" w:color="auto"/>
      </w:divBdr>
    </w:div>
    <w:div w:id="1993440779">
      <w:bodyDiv w:val="1"/>
      <w:marLeft w:val="0"/>
      <w:marRight w:val="0"/>
      <w:marTop w:val="0"/>
      <w:marBottom w:val="0"/>
      <w:divBdr>
        <w:top w:val="none" w:sz="0" w:space="0" w:color="auto"/>
        <w:left w:val="none" w:sz="0" w:space="0" w:color="auto"/>
        <w:bottom w:val="none" w:sz="0" w:space="0" w:color="auto"/>
        <w:right w:val="none" w:sz="0" w:space="0" w:color="auto"/>
      </w:divBdr>
    </w:div>
    <w:div w:id="2002073853">
      <w:bodyDiv w:val="1"/>
      <w:marLeft w:val="0"/>
      <w:marRight w:val="0"/>
      <w:marTop w:val="0"/>
      <w:marBottom w:val="0"/>
      <w:divBdr>
        <w:top w:val="none" w:sz="0" w:space="0" w:color="auto"/>
        <w:left w:val="none" w:sz="0" w:space="0" w:color="auto"/>
        <w:bottom w:val="none" w:sz="0" w:space="0" w:color="auto"/>
        <w:right w:val="none" w:sz="0" w:space="0" w:color="auto"/>
      </w:divBdr>
    </w:div>
    <w:div w:id="2003778799">
      <w:bodyDiv w:val="1"/>
      <w:marLeft w:val="0"/>
      <w:marRight w:val="0"/>
      <w:marTop w:val="0"/>
      <w:marBottom w:val="0"/>
      <w:divBdr>
        <w:top w:val="none" w:sz="0" w:space="0" w:color="auto"/>
        <w:left w:val="none" w:sz="0" w:space="0" w:color="auto"/>
        <w:bottom w:val="none" w:sz="0" w:space="0" w:color="auto"/>
        <w:right w:val="none" w:sz="0" w:space="0" w:color="auto"/>
      </w:divBdr>
    </w:div>
    <w:div w:id="2028479825">
      <w:bodyDiv w:val="1"/>
      <w:marLeft w:val="0"/>
      <w:marRight w:val="0"/>
      <w:marTop w:val="0"/>
      <w:marBottom w:val="0"/>
      <w:divBdr>
        <w:top w:val="none" w:sz="0" w:space="0" w:color="auto"/>
        <w:left w:val="none" w:sz="0" w:space="0" w:color="auto"/>
        <w:bottom w:val="none" w:sz="0" w:space="0" w:color="auto"/>
        <w:right w:val="none" w:sz="0" w:space="0" w:color="auto"/>
      </w:divBdr>
    </w:div>
    <w:div w:id="2042775544">
      <w:bodyDiv w:val="1"/>
      <w:marLeft w:val="0"/>
      <w:marRight w:val="0"/>
      <w:marTop w:val="0"/>
      <w:marBottom w:val="0"/>
      <w:divBdr>
        <w:top w:val="none" w:sz="0" w:space="0" w:color="auto"/>
        <w:left w:val="none" w:sz="0" w:space="0" w:color="auto"/>
        <w:bottom w:val="none" w:sz="0" w:space="0" w:color="auto"/>
        <w:right w:val="none" w:sz="0" w:space="0" w:color="auto"/>
      </w:divBdr>
    </w:div>
    <w:div w:id="2046900416">
      <w:bodyDiv w:val="1"/>
      <w:marLeft w:val="0"/>
      <w:marRight w:val="0"/>
      <w:marTop w:val="0"/>
      <w:marBottom w:val="0"/>
      <w:divBdr>
        <w:top w:val="none" w:sz="0" w:space="0" w:color="auto"/>
        <w:left w:val="none" w:sz="0" w:space="0" w:color="auto"/>
        <w:bottom w:val="none" w:sz="0" w:space="0" w:color="auto"/>
        <w:right w:val="none" w:sz="0" w:space="0" w:color="auto"/>
      </w:divBdr>
    </w:div>
    <w:div w:id="2050908008">
      <w:bodyDiv w:val="1"/>
      <w:marLeft w:val="0"/>
      <w:marRight w:val="0"/>
      <w:marTop w:val="0"/>
      <w:marBottom w:val="0"/>
      <w:divBdr>
        <w:top w:val="none" w:sz="0" w:space="0" w:color="auto"/>
        <w:left w:val="none" w:sz="0" w:space="0" w:color="auto"/>
        <w:bottom w:val="none" w:sz="0" w:space="0" w:color="auto"/>
        <w:right w:val="none" w:sz="0" w:space="0" w:color="auto"/>
      </w:divBdr>
    </w:div>
    <w:div w:id="2052344346">
      <w:bodyDiv w:val="1"/>
      <w:marLeft w:val="0"/>
      <w:marRight w:val="0"/>
      <w:marTop w:val="0"/>
      <w:marBottom w:val="0"/>
      <w:divBdr>
        <w:top w:val="none" w:sz="0" w:space="0" w:color="auto"/>
        <w:left w:val="none" w:sz="0" w:space="0" w:color="auto"/>
        <w:bottom w:val="none" w:sz="0" w:space="0" w:color="auto"/>
        <w:right w:val="none" w:sz="0" w:space="0" w:color="auto"/>
      </w:divBdr>
    </w:div>
    <w:div w:id="2057847680">
      <w:bodyDiv w:val="1"/>
      <w:marLeft w:val="0"/>
      <w:marRight w:val="0"/>
      <w:marTop w:val="0"/>
      <w:marBottom w:val="0"/>
      <w:divBdr>
        <w:top w:val="none" w:sz="0" w:space="0" w:color="auto"/>
        <w:left w:val="none" w:sz="0" w:space="0" w:color="auto"/>
        <w:bottom w:val="none" w:sz="0" w:space="0" w:color="auto"/>
        <w:right w:val="none" w:sz="0" w:space="0" w:color="auto"/>
      </w:divBdr>
    </w:div>
    <w:div w:id="2077820201">
      <w:bodyDiv w:val="1"/>
      <w:marLeft w:val="0"/>
      <w:marRight w:val="0"/>
      <w:marTop w:val="0"/>
      <w:marBottom w:val="0"/>
      <w:divBdr>
        <w:top w:val="none" w:sz="0" w:space="0" w:color="auto"/>
        <w:left w:val="none" w:sz="0" w:space="0" w:color="auto"/>
        <w:bottom w:val="none" w:sz="0" w:space="0" w:color="auto"/>
        <w:right w:val="none" w:sz="0" w:space="0" w:color="auto"/>
      </w:divBdr>
    </w:div>
    <w:div w:id="2116556440">
      <w:bodyDiv w:val="1"/>
      <w:marLeft w:val="0"/>
      <w:marRight w:val="0"/>
      <w:marTop w:val="0"/>
      <w:marBottom w:val="0"/>
      <w:divBdr>
        <w:top w:val="none" w:sz="0" w:space="0" w:color="auto"/>
        <w:left w:val="none" w:sz="0" w:space="0" w:color="auto"/>
        <w:bottom w:val="none" w:sz="0" w:space="0" w:color="auto"/>
        <w:right w:val="none" w:sz="0" w:space="0" w:color="auto"/>
      </w:divBdr>
    </w:div>
    <w:div w:id="2122648259">
      <w:bodyDiv w:val="1"/>
      <w:marLeft w:val="0"/>
      <w:marRight w:val="0"/>
      <w:marTop w:val="0"/>
      <w:marBottom w:val="0"/>
      <w:divBdr>
        <w:top w:val="none" w:sz="0" w:space="0" w:color="auto"/>
        <w:left w:val="none" w:sz="0" w:space="0" w:color="auto"/>
        <w:bottom w:val="none" w:sz="0" w:space="0" w:color="auto"/>
        <w:right w:val="none" w:sz="0" w:space="0" w:color="auto"/>
      </w:divBdr>
    </w:div>
    <w:div w:id="2146727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kýř">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Par04</b:Tag>
    <b:SourceType>ArticleInAPeriodical</b:SourceType>
    <b:Guid>{6C0802E7-5252-E840-960C-243D7288F004}</b:Guid>
    <b:Title>Hidden facilitators of agile transition: Agile coaches and agile champions.</b:Title>
    <b:Year>2004</b:Year>
    <b:PeriodicalTitle>8th. Malaysian Software Engineering Conference (MySEC)</b:PeriodicalTitle>
    <b:Pages>246-250</b:Pages>
    <b:Author>
      <b:Author>
        <b:NameList>
          <b:Person>
            <b:Last>Parizi</b:Last>
            <b:First>R.M.</b:First>
          </b:Person>
          <b:Person>
            <b:Last>Gandomani</b:Last>
            <b:First>T.J.</b:First>
          </b:Person>
          <b:Person>
            <b:Last>Nafchi</b:Last>
            <b:First>M.Z.</b:First>
          </b:Person>
        </b:NameList>
      </b:Author>
    </b:Author>
    <b:RefOrder>7</b:RefOrder>
  </b:Source>
  <b:Source>
    <b:Tag>Paa14</b:Tag>
    <b:SourceType>DocumentFromInternetSite</b:SourceType>
    <b:Guid>{1AC18AD0-AD83-5840-9A3C-8251CEF662D1}</b:Guid>
    <b:Title>Agile coaching for global software development</b:Title>
    <b:PeriodicalTitle>J. Softw. Evol. and Proc.</b:PeriodicalTitle>
    <b:Year>2014</b:Year>
    <b:Author>
      <b:Author>
        <b:NameList>
          <b:Person>
            <b:Last>Paasivara</b:Last>
            <b:First>M.</b:First>
          </b:Person>
          <b:Person>
            <b:Last>Lassenius</b:Last>
            <b:First>C.</b:First>
          </b:Person>
        </b:NameList>
      </b:Author>
    </b:Author>
    <b:URL>https://doi.org/10.1002/smr.1577</b:URL>
    <b:RefOrder>9</b:RefOrder>
  </b:Source>
  <b:Source>
    <b:Tag>Adk10</b:Tag>
    <b:SourceType>ArticleInAPeriodical</b:SourceType>
    <b:Guid>{50BBF46E-03DE-1F48-B16B-661160538CDA}</b:Guid>
    <b:Title>Coaching Agile Teams: A Companion for ScrumMasters, Agile Coaches, and Project Managers in Transition.</b:Title>
    <b:Year>2010</b:Year>
    <b:Author>
      <b:Author>
        <b:NameList>
          <b:Person>
            <b:Last>Adkins</b:Last>
            <b:First>L.</b:First>
          </b:Person>
        </b:NameList>
      </b:Author>
    </b:Author>
    <b:PeriodicalTitle>Addison‐Wesley: Reading, MA</b:PeriodicalTitle>
    <b:RefOrder>8</b:RefOrder>
  </b:Source>
  <b:Source>
    <b:Tag>Str20</b:Tag>
    <b:SourceType>DocumentFromInternetSite</b:SourceType>
    <b:Guid>{E7E4E14B-F06A-3C4E-9684-23C79E33A803}</b:Guid>
    <b:Title>A Systematic Literature Review on Agile Coaching and the Role of the Agile Coach</b:Title>
    <b:Year>2020</b:Year>
    <b:URL>https://www.researchgate.net/profile/Viktoria_Stray/publication/345062509_A_Systematic_Literature_Review_on_Agile_Coaching_and_the_Role_of_the_Agile_Coach/links/5f9d2818458515b7cfac99a9/A-Systematic-Literature-Review-on-Agile-Coaching-and-the-Role-of-the-</b:URL>
    <b:Author>
      <b:Author>
        <b:NameList>
          <b:Person>
            <b:Last>Stray</b:Last>
            <b:First>V.</b:First>
          </b:Person>
          <b:Person>
            <b:Last>Memon</b:Last>
            <b:First>B.</b:First>
          </b:Person>
          <b:Person>
            <b:Last>Paruch</b:Last>
            <b:First>L.</b:First>
          </b:Person>
        </b:NameList>
      </b:Author>
    </b:Author>
    <b:RefOrder>6</b:RefOrder>
  </b:Source>
  <b:Source>
    <b:Tag>Con09</b:Tag>
    <b:SourceType>ArticleInAPeriodical</b:SourceType>
    <b:Guid>{B6A3FA75-C0C8-0944-982B-8803B1B86FF9}</b:Guid>
    <b:Title>Agility from first principles: Reconstructing the concept of agility in information systems development.</b:Title>
    <b:Year>2009</b:Year>
    <b:Author>
      <b:Author>
        <b:NameList>
          <b:Person>
            <b:Last>Conboy</b:Last>
            <b:First>K.</b:First>
          </b:Person>
        </b:NameList>
      </b:Author>
    </b:Author>
    <b:PeriodicalTitle>Information systems research</b:PeriodicalTitle>
    <b:RefOrder>5</b:RefOrder>
  </b:Source>
  <b:Source>
    <b:Tag>Bäc19</b:Tag>
    <b:SourceType>ArticleInAPeriodical</b:SourceType>
    <b:Guid>{0A337031-E90F-3D41-A033-5AE98E790D0B}</b:Guid>
    <b:Title>Doing complexity leadership theory: How agile coaches at Spotify practise enabling leadership</b:Title>
    <b:PeriodicalTitle>Creat Innov Manag.</b:PeriodicalTitle>
    <b:Year>2019</b:Year>
    <b:Pages>28: 42– 60</b:Pages>
    <b:Author>
      <b:Author>
        <b:NameList>
          <b:Person>
            <b:Last>Bäcklander</b:Last>
            <b:First>G.</b:First>
          </b:Person>
        </b:NameList>
      </b:Author>
    </b:Author>
    <b:RefOrder>12</b:RefOrder>
  </b:Source>
  <b:Source>
    <b:Tag>Sho18</b:Tag>
    <b:SourceType>ArticleInAPeriodical</b:SourceType>
    <b:Guid>{E17B9134-3EF8-D649-ADB3-9C14AAB43E94}</b:Guid>
    <b:Title>Coaching as a social process</b:Title>
    <b:PeriodicalTitle>Management Learning</b:PeriodicalTitle>
    <b:Year>2018</b:Year>
    <b:Pages>413-428</b:Pages>
    <b:Author>
      <b:Author>
        <b:NameList>
          <b:Person>
            <b:Last>Shoukry</b:Last>
            <b:First>H.</b:First>
          </b:Person>
          <b:Person>
            <b:Last>Cox</b:Last>
            <b:First>E.</b:First>
          </b:Person>
        </b:NameList>
      </b:Author>
    </b:Author>
    <b:RefOrder>16</b:RefOrder>
  </b:Source>
  <b:Source>
    <b:Tag>Bal19</b:Tag>
    <b:SourceType>ArticleInAPeriodical</b:SourceType>
    <b:Guid>{094DDED0-7371-A64F-B3E5-1D4393D2C545}</b:Guid>
    <b:Title>The Impact of Executive Coaching on Project Managers’ Personal Competencies.</b:Title>
    <b:PeriodicalTitle>Project Management Journal</b:PeriodicalTitle>
    <b:Year>2019</b:Year>
    <b:Pages>306-321</b:Pages>
    <b:Author>
      <b:Author>
        <b:NameList>
          <b:Person>
            <b:Last>Ballesteros-Sánchez</b:Last>
            <b:First>L.</b:First>
          </b:Person>
          <b:Person>
            <b:Last>Ortiz-Marcos</b:Last>
            <b:First>I.</b:First>
          </b:Person>
          <b:Person>
            <b:Last>Rodríguez-Rivero</b:Last>
            <b:First>R.</b:First>
          </b:Person>
        </b:NameList>
      </b:Author>
    </b:Author>
    <b:RefOrder>10</b:RefOrder>
  </b:Source>
  <b:Source>
    <b:Tag>Nor19</b:Tag>
    <b:SourceType>ArticleInAPeriodical</b:SourceType>
    <b:Guid>{2B79D83C-F0F3-1745-90AE-3D58D5B8EF50}</b:Guid>
    <b:Title>Assessing the Value of Executive Leadership Coaches for Cybersecurity Project Managers</b:Title>
    <b:PeriodicalTitle> International Journal of Human Capital and Information Technology Professionals (IJHCITP)</b:PeriodicalTitle>
    <b:Year>2019</b:Year>
    <b:Pages>20-32</b:Pages>
    <b:Author>
      <b:Author>
        <b:NameList>
          <b:Person>
            <b:Last>Norman Burrell</b:Last>
            <b:First>D.</b:First>
          </b:Person>
        </b:NameList>
      </b:Author>
    </b:Author>
    <b:RefOrder>14</b:RefOrder>
  </b:Source>
  <b:Source>
    <b:Tag>Pel20</b:Tag>
    <b:SourceType>ArticleInAPeriodical</b:SourceType>
    <b:Guid>{116A37CF-4418-B040-A3DE-9B6F8DAD2B44}</b:Guid>
    <b:Title>Coaching-Based Leadership Intervention Program: A Controlled Trial Study </b:Title>
    <b:PeriodicalTitle>Frontiers in Psychology     </b:PeriodicalTitle>
    <b:Year>2020</b:Year>
    <b:Pages>30-66</b:Pages>
    <b:Author>
      <b:Author>
        <b:NameList>
          <b:Person>
            <b:Last>Peláez Zuberbuhler </b:Last>
            <b:First>M.J.</b:First>
          </b:Person>
          <b:Person>
            <b:Last>Salanova</b:Last>
            <b:First>M.</b:First>
          </b:Person>
          <b:Person>
            <b:Last>Martínez</b:Last>
            <b:First>I.M.</b:First>
          </b:Person>
        </b:NameList>
      </b:Author>
    </b:Author>
    <b:RefOrder>15</b:RefOrder>
  </b:Source>
  <b:Source>
    <b:Tag>Ber19</b:Tag>
    <b:SourceType>ArticleInAPeriodical</b:SourceType>
    <b:Guid>{B8291107-2B92-DF48-B18D-D2C0B7A34682}</b:Guid>
    <b:Title>The practice of executive coaching to improve leadership capacity in academic deans at American higher education institutions</b:Title>
    <b:PeriodicalTitle>Coaching: An International Journal of Theory, Research and Practice</b:PeriodicalTitle>
    <b:Year>2019</b:Year>
    <b:Pages>110-124</b:Pages>
    <b:Author>
      <b:Author>
        <b:NameList>
          <b:Person>
            <b:Last>Bertrand</b:Last>
            <b:First>D.W.</b:First>
          </b:Person>
        </b:NameList>
      </b:Author>
    </b:Author>
    <b:RefOrder>11</b:RefOrder>
  </b:Source>
  <b:Source>
    <b:Tag>Hop18</b:Tag>
    <b:SourceType>ArticleInAPeriodical</b:SourceType>
    <b:Guid>{0F32932F-65EB-0A42-A8D5-2ABCB9461F71}</b:Guid>
    <b:Author>
      <b:Author>
        <b:NameList>
          <b:Person>
            <b:Last>Hopkins</b:Last>
            <b:First>MM</b:First>
          </b:Person>
          <b:Person>
            <b:Last>Wittmer</b:Last>
            <b:First>JLS</b:First>
          </b:Person>
        </b:NameList>
      </b:Author>
    </b:Author>
    <b:Title>Exploring the Relationship Between Diversity Intelligence, Emotional Intelligence, and Executive Coaching to Enhance Leader Development Practices.</b:Title>
    <b:PeriodicalTitle>Advances in Developing Human Resources</b:PeriodicalTitle>
    <b:Year>2018</b:Year>
    <b:Pages>285-298</b:Pages>
    <b:RefOrder>13</b:RefOrder>
  </b:Source>
  <b:Source>
    <b:Tag>Fel01</b:Tag>
    <b:SourceType>ArticleInAPeriodical</b:SourceType>
    <b:Guid>{2724F2B8-E063-C04B-959C-A3A38BF5755E}</b:Guid>
    <b:Author>
      <b:Author>
        <b:NameList>
          <b:Person>
            <b:Last>Feldman</b:Last>
            <b:First>D.</b:First>
            <b:Middle>C.</b:Middle>
          </b:Person>
        </b:NameList>
      </b:Author>
    </b:Author>
    <b:Title>Career coaching: What HR professionals and managers need to know</b:Title>
    <b:PeriodicalTitle>Human Resource Plan- ning</b:PeriodicalTitle>
    <b:Year>2001</b:Year>
    <b:Pages>26 - 35</b:Pages>
    <b:RefOrder>2</b:RefOrder>
  </b:Source>
  <b:Source>
    <b:Tag>Fel05</b:Tag>
    <b:SourceType>ArticleInAPeriodical</b:SourceType>
    <b:Guid>{61DBEA1D-5313-4045-9D09-840AD5BC5F6C}</b:Guid>
    <b:Title>Executive Coaching: A Review and Agenda for Future Research</b:Title>
    <b:PeriodicalTitle>Journal of Management - J MANAGE</b:PeriodicalTitle>
    <b:Year>2005</b:Year>
    <b:Author>
      <b:Author>
        <b:NameList>
          <b:Person>
            <b:Last>Feldman</b:Last>
            <b:First>D. C.</b:First>
          </b:Person>
          <b:Person>
            <b:Last>Lankau</b:Last>
            <b:First>M.</b:First>
          </b:Person>
        </b:NameList>
      </b:Author>
    </b:Author>
    <b:RefOrder>3</b:RefOrder>
  </b:Source>
  <b:Source>
    <b:Tag>Noe10</b:Tag>
    <b:SourceType>Book</b:SourceType>
    <b:Guid>{E088DDF3-44B6-6D44-82CE-7B96E4109066}</b:Guid>
    <b:Title>Human Resource Management: Gaining a Competitive Advantage</b:Title>
    <b:Year>2010</b:Year>
    <b:Author>
      <b:Author>
        <b:NameList>
          <b:Person>
            <b:Last>Noe</b:Last>
            <b:First>R.A.</b:First>
          </b:Person>
          <b:Person>
            <b:Last>Hollenbeck</b:Last>
            <b:First>J.R.</b:First>
          </b:Person>
          <b:Person>
            <b:Last>Gerhart</b:Last>
            <b:First>B.</b:First>
          </b:Person>
          <b:Person>
            <b:Last>Wright</b:Last>
            <b:First>P.M.</b:First>
          </b:Person>
        </b:NameList>
      </b:Author>
    </b:Author>
    <b:City>New York</b:City>
    <b:Publisher>McGraw-Hill</b:Publisher>
    <b:RefOrder>1</b:RefOrder>
  </b:Source>
  <b:Source>
    <b:Tag>Boz14</b:Tag>
    <b:SourceType>ArticleInAPeriodical</b:SourceType>
    <b:Guid>{DF7E41BD-1F18-CD4E-96DC-7E802A75DD49}</b:Guid>
    <b:Title>Academic background and credibility in executive coaching effectiveness.</b:Title>
    <b:Year>2014</b:Year>
    <b:PeriodicalTitle>Personnel Review</b:PeriodicalTitle>
    <b:Pages>881-897</b:Pages>
    <b:Author>
      <b:Author>
        <b:NameList>
          <b:Person>
            <b:Last>Bozer</b:Last>
            <b:First>G.</b:First>
          </b:Person>
          <b:Person>
            <b:Last>Sarros</b:Last>
            <b:First>J.C.</b:First>
          </b:Person>
          <b:Person>
            <b:Last>Santora</b:Last>
            <b:First>J.C.</b:First>
          </b:Person>
        </b:NameList>
      </b:Author>
    </b:Author>
    <b:RefOrder>4</b:RefOrder>
  </b:Source>
</b:Sources>
</file>

<file path=customXml/itemProps1.xml><?xml version="1.0" encoding="utf-8"?>
<ds:datastoreItem xmlns:ds="http://schemas.openxmlformats.org/officeDocument/2006/customXml" ds:itemID="{830FEA05-CDA7-FE4C-AB40-A64B07C81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2043</Words>
  <Characters>12871</Characters>
  <Application>Microsoft Office Word</Application>
  <DocSecurity>0</DocSecurity>
  <Lines>107</Lines>
  <Paragraphs>29</Paragraphs>
  <ScaleCrop>false</ScaleCrop>
  <HeadingPairs>
    <vt:vector size="2" baseType="variant">
      <vt:variant>
        <vt:lpstr>Názov</vt:lpstr>
      </vt:variant>
      <vt:variant>
        <vt:i4>1</vt:i4>
      </vt:variant>
    </vt:vector>
  </HeadingPairs>
  <TitlesOfParts>
    <vt:vector size="1" baseType="lpstr">
      <vt:lpstr/>
    </vt:vector>
  </TitlesOfParts>
  <Company>Ekonomicko-správní fakulta Masarykovy univerzity</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Jirásek</dc:creator>
  <cp:lastModifiedBy>Microsoft Office-Benutzer</cp:lastModifiedBy>
  <cp:revision>201</cp:revision>
  <dcterms:created xsi:type="dcterms:W3CDTF">2017-02-28T09:37:00Z</dcterms:created>
  <dcterms:modified xsi:type="dcterms:W3CDTF">2021-01-08T05:52:00Z</dcterms:modified>
</cp:coreProperties>
</file>