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2365C" w14:textId="77777777" w:rsidR="00577620" w:rsidRDefault="00577620" w:rsidP="00577620"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37DF25ED" wp14:editId="06BEBB4F">
            <wp:simplePos x="0" y="0"/>
            <wp:positionH relativeFrom="column">
              <wp:posOffset>10795</wp:posOffset>
            </wp:positionH>
            <wp:positionV relativeFrom="paragraph">
              <wp:posOffset>-332740</wp:posOffset>
            </wp:positionV>
            <wp:extent cx="2880360" cy="1151890"/>
            <wp:effectExtent l="0" t="0" r="0" b="0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n_stitek-uni_outline_cz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4C3F3C" w14:textId="77777777" w:rsidR="00577620" w:rsidRDefault="00577620" w:rsidP="00577620"/>
    <w:p w14:paraId="7D22DC80" w14:textId="77777777" w:rsidR="00577620" w:rsidRPr="00577620" w:rsidRDefault="00577620" w:rsidP="00577620"/>
    <w:p w14:paraId="3D721682" w14:textId="52D414FD" w:rsidR="005A71FC" w:rsidRPr="00082481" w:rsidRDefault="003C649E" w:rsidP="00577620">
      <w:pPr>
        <w:pStyle w:val="berschrift1"/>
        <w:jc w:val="both"/>
        <w:rPr>
          <w:lang w:val="sk-SK"/>
        </w:rPr>
      </w:pPr>
      <w:r w:rsidRPr="00082481">
        <w:rPr>
          <w:rFonts w:cs="Arial"/>
          <w:color w:val="000000"/>
          <w:szCs w:val="48"/>
          <w:shd w:val="clear" w:color="auto" w:fill="FFFFFF"/>
          <w:lang w:val="sk-SK"/>
        </w:rPr>
        <w:t>Horizontáln</w:t>
      </w:r>
      <w:r w:rsidR="00082481" w:rsidRPr="00082481">
        <w:rPr>
          <w:rFonts w:cs="Arial"/>
          <w:color w:val="000000"/>
          <w:szCs w:val="48"/>
          <w:shd w:val="clear" w:color="auto" w:fill="FFFFFF"/>
          <w:lang w:val="sk-SK"/>
        </w:rPr>
        <w:t>y</w:t>
      </w:r>
      <w:r w:rsidRPr="00082481">
        <w:rPr>
          <w:rFonts w:cs="Arial"/>
          <w:color w:val="000000"/>
          <w:szCs w:val="48"/>
          <w:shd w:val="clear" w:color="auto" w:fill="FFFFFF"/>
          <w:lang w:val="sk-SK"/>
        </w:rPr>
        <w:t xml:space="preserve"> rozvoj odbornosti </w:t>
      </w:r>
      <w:r w:rsidR="003A601C">
        <w:rPr>
          <w:rFonts w:cs="Arial"/>
          <w:color w:val="000000"/>
          <w:szCs w:val="48"/>
          <w:shd w:val="clear" w:color="auto" w:fill="FFFFFF"/>
          <w:lang w:val="sk-SK"/>
        </w:rPr>
        <w:t>vedúcich p</w:t>
      </w:r>
      <w:r w:rsidR="001A2BA3">
        <w:rPr>
          <w:rFonts w:cs="Arial"/>
          <w:color w:val="000000"/>
          <w:szCs w:val="48"/>
          <w:shd w:val="clear" w:color="auto" w:fill="FFFFFF"/>
          <w:lang w:val="sk-SK"/>
        </w:rPr>
        <w:t>racovníkov</w:t>
      </w:r>
      <w:r w:rsidR="003A601C">
        <w:rPr>
          <w:rFonts w:cs="Arial"/>
          <w:color w:val="000000"/>
          <w:szCs w:val="48"/>
          <w:shd w:val="clear" w:color="auto" w:fill="FFFFFF"/>
          <w:lang w:val="sk-SK"/>
        </w:rPr>
        <w:t xml:space="preserve"> </w:t>
      </w:r>
      <w:r w:rsidRPr="00082481">
        <w:rPr>
          <w:rFonts w:cs="Arial"/>
          <w:color w:val="000000"/>
          <w:szCs w:val="48"/>
          <w:shd w:val="clear" w:color="auto" w:fill="FFFFFF"/>
          <w:lang w:val="sk-SK"/>
        </w:rPr>
        <w:t>v rámci program</w:t>
      </w:r>
      <w:r w:rsidR="00082481" w:rsidRPr="00082481">
        <w:rPr>
          <w:rFonts w:cs="Arial"/>
          <w:color w:val="000000"/>
          <w:szCs w:val="48"/>
          <w:shd w:val="clear" w:color="auto" w:fill="FFFFFF"/>
          <w:lang w:val="sk-SK"/>
        </w:rPr>
        <w:t>u</w:t>
      </w:r>
      <w:r w:rsidRPr="00082481">
        <w:rPr>
          <w:rFonts w:cs="Arial"/>
          <w:color w:val="000000"/>
          <w:szCs w:val="48"/>
          <w:shd w:val="clear" w:color="auto" w:fill="FFFFFF"/>
          <w:lang w:val="sk-SK"/>
        </w:rPr>
        <w:t xml:space="preserve"> rot</w:t>
      </w:r>
      <w:r w:rsidR="00082481" w:rsidRPr="00082481">
        <w:rPr>
          <w:rFonts w:cs="Arial"/>
          <w:color w:val="000000"/>
          <w:szCs w:val="48"/>
          <w:shd w:val="clear" w:color="auto" w:fill="FFFFFF"/>
          <w:lang w:val="sk-SK"/>
        </w:rPr>
        <w:t>ácie</w:t>
      </w:r>
      <w:r w:rsidRPr="00082481">
        <w:rPr>
          <w:rFonts w:cs="Arial"/>
          <w:color w:val="000000"/>
          <w:szCs w:val="48"/>
          <w:shd w:val="clear" w:color="auto" w:fill="FFFFFF"/>
          <w:lang w:val="sk-SK"/>
        </w:rPr>
        <w:t xml:space="preserve"> práce</w:t>
      </w:r>
    </w:p>
    <w:p w14:paraId="230A1E33" w14:textId="55499E11" w:rsidR="00577620" w:rsidRDefault="003C649E" w:rsidP="00530E58">
      <w:pPr>
        <w:pStyle w:val="berschrift2"/>
      </w:pPr>
      <w:r>
        <w:t>R</w:t>
      </w:r>
      <w:r w:rsidR="00E30464" w:rsidRPr="00E30464">
        <w:rPr>
          <w:rFonts w:ascii="Cambria" w:hAnsi="Cambria" w:cs="Cambria"/>
        </w:rPr>
        <w:t>ӧ</w:t>
      </w:r>
      <w:r w:rsidRPr="00E30464">
        <w:t>sner</w:t>
      </w:r>
      <w:r>
        <w:t>ová</w:t>
      </w:r>
      <w:r w:rsidR="00A94487">
        <w:t>, Zuzana</w:t>
      </w:r>
      <w:r>
        <w:t xml:space="preserve"> </w:t>
      </w:r>
    </w:p>
    <w:p w14:paraId="4E5FD6ED" w14:textId="77777777" w:rsidR="00530E58" w:rsidRPr="00530E58" w:rsidRDefault="00530E58" w:rsidP="00530E58"/>
    <w:p w14:paraId="56353FA7" w14:textId="2CB32DF1" w:rsidR="00577620" w:rsidRPr="007A6092" w:rsidRDefault="00041542" w:rsidP="00577620">
      <w:pPr>
        <w:rPr>
          <w:lang w:val="sk-SK"/>
        </w:rPr>
      </w:pPr>
      <w:r w:rsidRPr="007A6092">
        <w:rPr>
          <w:lang w:val="sk-SK"/>
        </w:rPr>
        <w:t>Kľúčov</w:t>
      </w:r>
      <w:r>
        <w:rPr>
          <w:lang w:val="sk-SK"/>
        </w:rPr>
        <w:t>é</w:t>
      </w:r>
      <w:r w:rsidR="00577620" w:rsidRPr="007A6092">
        <w:rPr>
          <w:lang w:val="sk-SK"/>
        </w:rPr>
        <w:t xml:space="preserve"> slova:</w:t>
      </w:r>
      <w:r w:rsidR="00A94487">
        <w:rPr>
          <w:lang w:val="sk-SK"/>
        </w:rPr>
        <w:t xml:space="preserve"> rotácia práce</w:t>
      </w:r>
      <w:r w:rsidR="00530E58">
        <w:rPr>
          <w:lang w:val="sk-SK"/>
        </w:rPr>
        <w:t xml:space="preserve">,  horizontálne vzdelávanie, </w:t>
      </w:r>
      <w:r w:rsidR="00185062">
        <w:rPr>
          <w:lang w:val="sk-SK"/>
        </w:rPr>
        <w:t xml:space="preserve"> vedúci pracovníci</w:t>
      </w:r>
      <w:r w:rsidR="00A94487">
        <w:rPr>
          <w:lang w:val="sk-SK"/>
        </w:rPr>
        <w:t>, manažment, kompetencie</w:t>
      </w:r>
    </w:p>
    <w:p w14:paraId="53D7BB30" w14:textId="77777777" w:rsidR="00577620" w:rsidRDefault="00E425C2" w:rsidP="00577620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480BE" wp14:editId="396BD7F5">
                <wp:simplePos x="0" y="0"/>
                <wp:positionH relativeFrom="column">
                  <wp:posOffset>14605</wp:posOffset>
                </wp:positionH>
                <wp:positionV relativeFrom="paragraph">
                  <wp:posOffset>108181</wp:posOffset>
                </wp:positionV>
                <wp:extent cx="5700156" cy="0"/>
                <wp:effectExtent l="0" t="0" r="1524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01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2EB380" id="Přímá spojnice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8.5pt" to="450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</w:p>
    <w:p w14:paraId="46E2B31E" w14:textId="3638E6DB" w:rsidR="004954CD" w:rsidRDefault="00B045CA" w:rsidP="008D2F9E">
      <w:pPr>
        <w:pStyle w:val="berschrift3"/>
        <w:numPr>
          <w:ilvl w:val="0"/>
          <w:numId w:val="0"/>
        </w:numPr>
        <w:ind w:left="360" w:hanging="360"/>
      </w:pPr>
      <w:r>
        <w:t>Abstrakt</w:t>
      </w:r>
    </w:p>
    <w:p w14:paraId="23DD558C" w14:textId="1339157A" w:rsidR="004954CD" w:rsidRPr="002804C3" w:rsidRDefault="002804C3" w:rsidP="00D3274F">
      <w:pPr>
        <w:jc w:val="both"/>
        <w:rPr>
          <w:lang w:val="sk-SK"/>
        </w:rPr>
      </w:pPr>
      <w:r>
        <w:rPr>
          <w:lang w:val="sk-SK"/>
        </w:rPr>
        <w:t xml:space="preserve">Rotácia práce je jednou </w:t>
      </w:r>
      <w:r w:rsidR="00D3274F">
        <w:rPr>
          <w:lang w:val="sk-SK"/>
        </w:rPr>
        <w:t xml:space="preserve">z </w:t>
      </w:r>
      <w:r>
        <w:rPr>
          <w:lang w:val="sk-SK"/>
        </w:rPr>
        <w:t xml:space="preserve">bežných </w:t>
      </w:r>
      <w:r w:rsidR="00D3274F">
        <w:rPr>
          <w:lang w:val="sk-SK"/>
        </w:rPr>
        <w:t xml:space="preserve">tréningových </w:t>
      </w:r>
      <w:r>
        <w:rPr>
          <w:lang w:val="sk-SK"/>
        </w:rPr>
        <w:t>praktík</w:t>
      </w:r>
      <w:r w:rsidR="000E7DCB">
        <w:rPr>
          <w:lang w:val="sk-SK"/>
        </w:rPr>
        <w:t xml:space="preserve"> vzdelávania. Táto práca si </w:t>
      </w:r>
      <w:del w:id="0" w:author="Microsoft Office-Benutzer" w:date="2021-01-04T06:49:00Z">
        <w:r w:rsidR="000E7DCB" w:rsidDel="00312250">
          <w:rPr>
            <w:lang w:val="sk-SK"/>
          </w:rPr>
          <w:delText xml:space="preserve">preto </w:delText>
        </w:r>
      </w:del>
      <w:r w:rsidR="000E7DCB">
        <w:rPr>
          <w:lang w:val="sk-SK"/>
        </w:rPr>
        <w:t>kladie za cieľ na základe systematickej literárnej rešerše</w:t>
      </w:r>
      <w:del w:id="1" w:author="Microsoft Office-Benutzer" w:date="2021-01-04T06:49:00Z">
        <w:r w:rsidR="000E7DCB" w:rsidDel="00312250">
          <w:rPr>
            <w:lang w:val="sk-SK"/>
          </w:rPr>
          <w:delText>,</w:delText>
        </w:r>
      </w:del>
      <w:r w:rsidR="000E7DCB">
        <w:rPr>
          <w:lang w:val="sk-SK"/>
        </w:rPr>
        <w:t xml:space="preserve"> </w:t>
      </w:r>
      <w:commentRangeStart w:id="2"/>
      <w:r w:rsidR="000E7DCB">
        <w:rPr>
          <w:lang w:val="sk-SK"/>
        </w:rPr>
        <w:t>objasniť kompetencie rotácie vedúcich pracovníkov</w:t>
      </w:r>
      <w:del w:id="3" w:author="Microsoft Office-Benutzer" w:date="2021-01-04T06:49:00Z">
        <w:r w:rsidR="000E7DCB" w:rsidDel="00312250">
          <w:rPr>
            <w:lang w:val="sk-SK"/>
          </w:rPr>
          <w:delText>,</w:delText>
        </w:r>
      </w:del>
      <w:r w:rsidR="000E7DCB">
        <w:rPr>
          <w:lang w:val="sk-SK"/>
        </w:rPr>
        <w:t xml:space="preserve"> </w:t>
      </w:r>
      <w:commentRangeEnd w:id="2"/>
      <w:r w:rsidR="00312250">
        <w:rPr>
          <w:rStyle w:val="Kommentarzeichen"/>
        </w:rPr>
        <w:commentReference w:id="2"/>
      </w:r>
      <w:r w:rsidR="000E7DCB">
        <w:rPr>
          <w:lang w:val="sk-SK"/>
        </w:rPr>
        <w:t>ako jednej z techník horizontálneho rozvoja odborností.</w:t>
      </w:r>
      <w:r>
        <w:rPr>
          <w:lang w:val="sk-SK"/>
        </w:rPr>
        <w:t xml:space="preserve"> </w:t>
      </w:r>
      <w:r w:rsidR="000E7DCB">
        <w:rPr>
          <w:lang w:val="sk-SK"/>
        </w:rPr>
        <w:t>P</w:t>
      </w:r>
      <w:r>
        <w:rPr>
          <w:lang w:val="sk-SK"/>
        </w:rPr>
        <w:t>o dôkladn</w:t>
      </w:r>
      <w:r w:rsidR="00D3274F">
        <w:rPr>
          <w:lang w:val="sk-SK"/>
        </w:rPr>
        <w:t>om preskúmaní danej problematiky možno konštatovať, že využitie tejto techniky pre manažment ešte nie je dostatočne preskúman</w:t>
      </w:r>
      <w:r w:rsidR="000E7DCB">
        <w:rPr>
          <w:lang w:val="sk-SK"/>
        </w:rPr>
        <w:t>é</w:t>
      </w:r>
      <w:r w:rsidR="00D3274F">
        <w:rPr>
          <w:lang w:val="sk-SK"/>
        </w:rPr>
        <w:t xml:space="preserve">. Vzhľadom na túto skutočnosť boli v práci použité odborné články, ktoré sa tematikou zaoberali aspoň z časti. </w:t>
      </w:r>
      <w:commentRangeStart w:id="4"/>
      <w:del w:id="5" w:author="Microsoft Office-Benutzer" w:date="2021-01-04T06:49:00Z">
        <w:r w:rsidR="00D3274F" w:rsidDel="00312250">
          <w:rPr>
            <w:lang w:val="sk-SK"/>
          </w:rPr>
          <w:delText xml:space="preserve">V prvej časti </w:delText>
        </w:r>
        <w:r w:rsidR="000E7DCB" w:rsidDel="00312250">
          <w:rPr>
            <w:lang w:val="sk-SK"/>
          </w:rPr>
          <w:delText>sú</w:delText>
        </w:r>
        <w:r w:rsidR="00D3274F" w:rsidDel="00312250">
          <w:rPr>
            <w:lang w:val="sk-SK"/>
          </w:rPr>
          <w:delText xml:space="preserve"> objasnené teoretické východiská. </w:delText>
        </w:r>
      </w:del>
      <w:r w:rsidR="00D3274F">
        <w:rPr>
          <w:lang w:val="sk-SK"/>
        </w:rPr>
        <w:t xml:space="preserve">Po spracovaní témy možno povedať, že kompetencií, ktoré môžu vedúci pracovníci po absolvovaní rotácie práce </w:t>
      </w:r>
      <w:r w:rsidR="000E7DCB">
        <w:rPr>
          <w:lang w:val="sk-SK"/>
        </w:rPr>
        <w:t>získať</w:t>
      </w:r>
      <w:r w:rsidR="00D3274F">
        <w:rPr>
          <w:lang w:val="sk-SK"/>
        </w:rPr>
        <w:t xml:space="preserve">, je viacero. </w:t>
      </w:r>
      <w:del w:id="6" w:author="Microsoft Office-Benutzer" w:date="2021-01-04T06:50:00Z">
        <w:r w:rsidR="00D3274F" w:rsidDel="00312250">
          <w:rPr>
            <w:lang w:val="sk-SK"/>
          </w:rPr>
          <w:delText xml:space="preserve">Ich objasneniu sme sa venovali v praktickej časti. </w:delText>
        </w:r>
      </w:del>
      <w:r w:rsidR="00D3274F">
        <w:rPr>
          <w:lang w:val="sk-SK"/>
        </w:rPr>
        <w:t>V</w:t>
      </w:r>
      <w:r w:rsidR="00773A6A">
        <w:rPr>
          <w:lang w:val="sk-SK"/>
        </w:rPr>
        <w:t xml:space="preserve"> závere práce sú </w:t>
      </w:r>
      <w:r w:rsidR="00D3274F">
        <w:rPr>
          <w:lang w:val="sk-SK"/>
        </w:rPr>
        <w:t xml:space="preserve">následne </w:t>
      </w:r>
      <w:r w:rsidR="00773A6A">
        <w:rPr>
          <w:lang w:val="sk-SK"/>
        </w:rPr>
        <w:t xml:space="preserve">kriticky zhodnotené dosiahnuté výsledky a vyvodené odporúčania. </w:t>
      </w:r>
      <w:commentRangeEnd w:id="4"/>
      <w:r w:rsidR="00312250">
        <w:rPr>
          <w:rStyle w:val="Kommentarzeichen"/>
        </w:rPr>
        <w:commentReference w:id="4"/>
      </w:r>
    </w:p>
    <w:p w14:paraId="75A4B072" w14:textId="0886BC1F" w:rsidR="00FA5710" w:rsidDel="00312250" w:rsidRDefault="00FA5710" w:rsidP="00B045CA">
      <w:pPr>
        <w:rPr>
          <w:del w:id="7" w:author="Microsoft Office-Benutzer" w:date="2021-01-04T06:50:00Z"/>
        </w:rPr>
      </w:pPr>
    </w:p>
    <w:p w14:paraId="3057512E" w14:textId="33EBB78C" w:rsidR="00FA5710" w:rsidDel="00312250" w:rsidRDefault="00FA5710" w:rsidP="00B045CA">
      <w:pPr>
        <w:rPr>
          <w:del w:id="8" w:author="Microsoft Office-Benutzer" w:date="2021-01-04T06:50:00Z"/>
        </w:rPr>
      </w:pPr>
    </w:p>
    <w:p w14:paraId="3A08AFF5" w14:textId="74ED37DE" w:rsidR="00FA5710" w:rsidDel="00312250" w:rsidRDefault="00FA5710" w:rsidP="00B045CA">
      <w:pPr>
        <w:rPr>
          <w:del w:id="9" w:author="Microsoft Office-Benutzer" w:date="2021-01-04T06:50:00Z"/>
        </w:rPr>
      </w:pPr>
    </w:p>
    <w:p w14:paraId="5EFDF065" w14:textId="4B8540D3" w:rsidR="00FA5710" w:rsidDel="00312250" w:rsidRDefault="00FA5710" w:rsidP="00B045CA">
      <w:pPr>
        <w:rPr>
          <w:del w:id="10" w:author="Microsoft Office-Benutzer" w:date="2021-01-04T06:50:00Z"/>
        </w:rPr>
      </w:pPr>
    </w:p>
    <w:p w14:paraId="3CC09E02" w14:textId="5214BE2F" w:rsidR="00FA5710" w:rsidDel="00312250" w:rsidRDefault="00FA5710" w:rsidP="00B045CA">
      <w:pPr>
        <w:rPr>
          <w:del w:id="11" w:author="Microsoft Office-Benutzer" w:date="2021-01-04T06:50:00Z"/>
        </w:rPr>
      </w:pPr>
    </w:p>
    <w:p w14:paraId="2B55B506" w14:textId="00D1019F" w:rsidR="00FA5710" w:rsidDel="00312250" w:rsidRDefault="00FA5710" w:rsidP="00B045CA">
      <w:pPr>
        <w:rPr>
          <w:del w:id="12" w:author="Microsoft Office-Benutzer" w:date="2021-01-04T06:50:00Z"/>
        </w:rPr>
      </w:pPr>
    </w:p>
    <w:p w14:paraId="1690D780" w14:textId="6D37DD7E" w:rsidR="00FA5710" w:rsidDel="00312250" w:rsidRDefault="00FA5710" w:rsidP="00B045CA">
      <w:pPr>
        <w:rPr>
          <w:del w:id="13" w:author="Microsoft Office-Benutzer" w:date="2021-01-04T06:50:00Z"/>
        </w:rPr>
      </w:pPr>
    </w:p>
    <w:p w14:paraId="62D86593" w14:textId="77777777" w:rsidR="00B045CA" w:rsidRPr="00B045CA" w:rsidRDefault="00B045CA" w:rsidP="00B045CA"/>
    <w:p w14:paraId="5ABE5304" w14:textId="1525687C" w:rsidR="003D1141" w:rsidRPr="003D1141" w:rsidRDefault="00577620" w:rsidP="003D1141">
      <w:pPr>
        <w:pStyle w:val="berschrift3"/>
        <w:numPr>
          <w:ilvl w:val="0"/>
          <w:numId w:val="0"/>
        </w:numPr>
        <w:ind w:left="360" w:hanging="360"/>
      </w:pPr>
      <w:r w:rsidRPr="00577620">
        <w:t>Úvod</w:t>
      </w:r>
    </w:p>
    <w:p w14:paraId="0F3F52D1" w14:textId="03688868" w:rsidR="004954CD" w:rsidRDefault="009E0F88" w:rsidP="00180B7E">
      <w:pPr>
        <w:jc w:val="both"/>
        <w:rPr>
          <w:lang w:val="sk-SK"/>
        </w:rPr>
      </w:pPr>
      <w:r>
        <w:rPr>
          <w:lang w:val="sk-SK"/>
        </w:rPr>
        <w:t xml:space="preserve">V súčasnej dynamickej a rýchlo sa meniacej dobe je potrebné klásť dôraz na neustále vzdelávanie a rozvoj ľudí. Inak tomu nie je ani v pracovnej sfére. </w:t>
      </w:r>
      <w:r w:rsidR="00327AD4">
        <w:rPr>
          <w:lang w:val="sk-SK"/>
        </w:rPr>
        <w:t xml:space="preserve">V praxi </w:t>
      </w:r>
      <w:proofErr w:type="spellStart"/>
      <w:ins w:id="14" w:author="Microsoft Office-Benutzer" w:date="2021-01-04T06:52:00Z">
        <w:r w:rsidR="00312250">
          <w:rPr>
            <w:lang w:val="sk-SK"/>
          </w:rPr>
          <w:t>řízení</w:t>
        </w:r>
        <w:proofErr w:type="spellEnd"/>
        <w:r w:rsidR="00312250">
          <w:rPr>
            <w:lang w:val="sk-SK"/>
          </w:rPr>
          <w:t xml:space="preserve"> </w:t>
        </w:r>
      </w:ins>
      <w:r w:rsidR="00327AD4">
        <w:rPr>
          <w:lang w:val="sk-SK"/>
        </w:rPr>
        <w:t>ľudských zdrojov chápeme vzdelávanie ako</w:t>
      </w:r>
      <w:r w:rsidR="00327AD4" w:rsidRPr="000A0083">
        <w:rPr>
          <w:lang w:val="sk-SK"/>
        </w:rPr>
        <w:t xml:space="preserve"> rozvo</w:t>
      </w:r>
      <w:r w:rsidR="00327AD4">
        <w:rPr>
          <w:lang w:val="sk-SK"/>
        </w:rPr>
        <w:t>j</w:t>
      </w:r>
      <w:r w:rsidR="00327AD4" w:rsidRPr="000A0083">
        <w:rPr>
          <w:lang w:val="sk-SK"/>
        </w:rPr>
        <w:t xml:space="preserve"> zručností, potrebných pre lepšie vykonávanie zamestnania</w:t>
      </w:r>
      <w:r w:rsidR="00327AD4">
        <w:rPr>
          <w:lang w:val="sk-SK"/>
        </w:rPr>
        <w:t xml:space="preserve"> (</w:t>
      </w:r>
      <w:proofErr w:type="spellStart"/>
      <w:r w:rsidR="00327AD4">
        <w:rPr>
          <w:lang w:val="sk-SK"/>
        </w:rPr>
        <w:t>Čapková</w:t>
      </w:r>
      <w:proofErr w:type="spellEnd"/>
      <w:r w:rsidR="00327AD4">
        <w:rPr>
          <w:lang w:val="sk-SK"/>
        </w:rPr>
        <w:t xml:space="preserve">, 2016). </w:t>
      </w:r>
      <w:r w:rsidR="001F2803">
        <w:rPr>
          <w:lang w:val="sk-SK"/>
        </w:rPr>
        <w:t xml:space="preserve"> </w:t>
      </w:r>
      <w:r w:rsidR="00327AD4">
        <w:rPr>
          <w:lang w:val="sk-SK"/>
        </w:rPr>
        <w:t>E</w:t>
      </w:r>
      <w:r w:rsidR="00327AD4" w:rsidRPr="00E14BF5">
        <w:rPr>
          <w:lang w:val="sk-SK"/>
        </w:rPr>
        <w:t>xistuje veľa programov rozvoja, ktoré môž</w:t>
      </w:r>
      <w:r w:rsidR="00327AD4">
        <w:rPr>
          <w:lang w:val="sk-SK"/>
        </w:rPr>
        <w:t>u organizácie aplikovať na podporu</w:t>
      </w:r>
      <w:r w:rsidR="00327AD4" w:rsidRPr="00E14BF5">
        <w:rPr>
          <w:lang w:val="sk-SK"/>
        </w:rPr>
        <w:t xml:space="preserve"> talentu a vedomostí zamestnancov</w:t>
      </w:r>
      <w:r w:rsidR="000E7DCB">
        <w:rPr>
          <w:lang w:val="sk-SK"/>
        </w:rPr>
        <w:t>.</w:t>
      </w:r>
      <w:r w:rsidR="004954CD">
        <w:rPr>
          <w:lang w:val="sk-SK"/>
        </w:rPr>
        <w:t xml:space="preserve"> </w:t>
      </w:r>
      <w:r w:rsidR="000E7DCB">
        <w:rPr>
          <w:lang w:val="sk-SK"/>
        </w:rPr>
        <w:t>J</w:t>
      </w:r>
      <w:r w:rsidR="004954CD">
        <w:rPr>
          <w:lang w:val="sk-SK"/>
        </w:rPr>
        <w:t xml:space="preserve">edným z nich je práve rotácia práce. </w:t>
      </w:r>
      <w:r w:rsidR="00C9358E">
        <w:rPr>
          <w:lang w:val="sk-SK"/>
        </w:rPr>
        <w:t xml:space="preserve">Ako uvádza </w:t>
      </w:r>
      <w:proofErr w:type="spellStart"/>
      <w:r w:rsidR="00C9358E">
        <w:rPr>
          <w:lang w:val="sk-SK"/>
        </w:rPr>
        <w:t>Khan</w:t>
      </w:r>
      <w:proofErr w:type="spellEnd"/>
      <w:r w:rsidR="00C9358E">
        <w:rPr>
          <w:lang w:val="sk-SK"/>
        </w:rPr>
        <w:t xml:space="preserve"> (2014), rotácia práce je systematické premiestňovanie pracovníkov</w:t>
      </w:r>
      <w:r w:rsidR="009E780D">
        <w:rPr>
          <w:lang w:val="sk-SK"/>
        </w:rPr>
        <w:t xml:space="preserve"> na iné funkcie, či plnenie iných úloh na určité obdobie. </w:t>
      </w:r>
    </w:p>
    <w:p w14:paraId="6B7AD8AC" w14:textId="0927B4DC" w:rsidR="004954CD" w:rsidRDefault="004954CD" w:rsidP="00180B7E">
      <w:pPr>
        <w:jc w:val="both"/>
        <w:rPr>
          <w:lang w:val="sk-SK"/>
        </w:rPr>
      </w:pPr>
      <w:r>
        <w:rPr>
          <w:lang w:val="sk-SK"/>
        </w:rPr>
        <w:t xml:space="preserve">Cieľom tejto práce je </w:t>
      </w:r>
      <w:r w:rsidR="009E780D">
        <w:rPr>
          <w:lang w:val="sk-SK"/>
        </w:rPr>
        <w:t>prostredníctvom systematickej literárnej rešerše identifikovať</w:t>
      </w:r>
      <w:r>
        <w:rPr>
          <w:lang w:val="sk-SK"/>
        </w:rPr>
        <w:t xml:space="preserve"> </w:t>
      </w:r>
      <w:commentRangeStart w:id="15"/>
      <w:r>
        <w:rPr>
          <w:lang w:val="sk-SK"/>
        </w:rPr>
        <w:t>hlavné kompetencie rotácie práce</w:t>
      </w:r>
      <w:commentRangeEnd w:id="15"/>
      <w:r w:rsidR="00312250">
        <w:rPr>
          <w:rStyle w:val="Kommentarzeichen"/>
        </w:rPr>
        <w:commentReference w:id="15"/>
      </w:r>
      <w:r>
        <w:rPr>
          <w:lang w:val="sk-SK"/>
        </w:rPr>
        <w:t>, ako jednej z metód horizontálneho vzdelávania vedúcich pracovníkov.</w:t>
      </w:r>
    </w:p>
    <w:p w14:paraId="6FFA5673" w14:textId="69DE20BA" w:rsidR="008D2F9E" w:rsidRPr="006A6FCA" w:rsidRDefault="009E780D" w:rsidP="00F9465B">
      <w:pPr>
        <w:jc w:val="both"/>
        <w:rPr>
          <w:lang w:val="sk-SK"/>
        </w:rPr>
      </w:pPr>
      <w:r>
        <w:rPr>
          <w:lang w:val="sk-SK"/>
        </w:rPr>
        <w:lastRenderedPageBreak/>
        <w:t xml:space="preserve">Práca je rozdelená na tri </w:t>
      </w:r>
      <w:r w:rsidR="00F9465B">
        <w:rPr>
          <w:lang w:val="sk-SK"/>
        </w:rPr>
        <w:t xml:space="preserve">hlavné </w:t>
      </w:r>
      <w:r>
        <w:rPr>
          <w:lang w:val="sk-SK"/>
        </w:rPr>
        <w:t xml:space="preserve">častí. V prvej časti sú </w:t>
      </w:r>
      <w:del w:id="16" w:author="Microsoft Office-Benutzer" w:date="2021-01-04T06:53:00Z">
        <w:r w:rsidDel="00312250">
          <w:rPr>
            <w:lang w:val="sk-SK"/>
          </w:rPr>
          <w:delText xml:space="preserve">pomocou viacerých zahraničných zdrojov jasne </w:delText>
        </w:r>
      </w:del>
      <w:r>
        <w:rPr>
          <w:lang w:val="sk-SK"/>
        </w:rPr>
        <w:t>zadefinovane teoretické východiská, ktoré slúžia na zorientovanie sa v základných pojmoch danej problematiky. Následne je</w:t>
      </w:r>
      <w:r w:rsidR="00E55C54">
        <w:rPr>
          <w:lang w:val="sk-SK"/>
        </w:rPr>
        <w:t xml:space="preserve"> v práci popísaná výskumná metóda a využitý postup pri zbere</w:t>
      </w:r>
      <w:ins w:id="17" w:author="Microsoft Office-Benutzer" w:date="2021-01-04T06:53:00Z">
        <w:r w:rsidR="00312250">
          <w:rPr>
            <w:lang w:val="sk-SK"/>
          </w:rPr>
          <w:t xml:space="preserve"> a </w:t>
        </w:r>
        <w:proofErr w:type="spellStart"/>
        <w:r w:rsidR="00312250">
          <w:rPr>
            <w:lang w:val="sk-SK"/>
          </w:rPr>
          <w:t>třídění</w:t>
        </w:r>
      </w:ins>
      <w:proofErr w:type="spellEnd"/>
      <w:r w:rsidR="00E55C54">
        <w:rPr>
          <w:lang w:val="sk-SK"/>
        </w:rPr>
        <w:t xml:space="preserve"> dát. Tretia časť práce je venovaná hlavným zisteniam a teda popisuje </w:t>
      </w:r>
      <w:commentRangeStart w:id="18"/>
      <w:r w:rsidR="00E55C54">
        <w:rPr>
          <w:lang w:val="sk-SK"/>
        </w:rPr>
        <w:t>hlavné kompetencie rotácie práce</w:t>
      </w:r>
      <w:commentRangeEnd w:id="18"/>
      <w:r w:rsidR="00312250">
        <w:rPr>
          <w:rStyle w:val="Kommentarzeichen"/>
        </w:rPr>
        <w:commentReference w:id="18"/>
      </w:r>
      <w:r w:rsidR="00E55C54">
        <w:rPr>
          <w:lang w:val="sk-SK"/>
        </w:rPr>
        <w:t xml:space="preserve"> so zameraním na vedúcich pracovníkov. Následne na to sú v časti </w:t>
      </w:r>
      <w:ins w:id="19" w:author="Microsoft Office-Benutzer" w:date="2021-01-04T06:53:00Z">
        <w:r w:rsidR="00312250">
          <w:rPr>
            <w:lang w:val="sk-SK"/>
          </w:rPr>
          <w:t>D</w:t>
        </w:r>
      </w:ins>
      <w:del w:id="20" w:author="Microsoft Office-Benutzer" w:date="2021-01-04T06:53:00Z">
        <w:r w:rsidR="00E55C54" w:rsidDel="00312250">
          <w:rPr>
            <w:lang w:val="sk-SK"/>
          </w:rPr>
          <w:delText>d</w:delText>
        </w:r>
      </w:del>
      <w:r w:rsidR="00E55C54">
        <w:rPr>
          <w:lang w:val="sk-SK"/>
        </w:rPr>
        <w:t>iskusia kriticky zhodnotené dosiahnuté výsledky práce</w:t>
      </w:r>
      <w:ins w:id="21" w:author="Microsoft Office-Benutzer" w:date="2021-01-04T06:54:00Z">
        <w:r w:rsidR="00312250">
          <w:rPr>
            <w:lang w:val="sk-SK"/>
          </w:rPr>
          <w:t>. Práce</w:t>
        </w:r>
      </w:ins>
      <w:del w:id="22" w:author="Microsoft Office-Benutzer" w:date="2021-01-04T06:53:00Z">
        <w:r w:rsidR="00E55C54" w:rsidDel="00312250">
          <w:rPr>
            <w:lang w:val="sk-SK"/>
          </w:rPr>
          <w:delText>,</w:delText>
        </w:r>
      </w:del>
      <w:del w:id="23" w:author="Microsoft Office-Benutzer" w:date="2021-01-04T06:54:00Z">
        <w:r w:rsidR="00E55C54" w:rsidDel="00312250">
          <w:rPr>
            <w:lang w:val="sk-SK"/>
          </w:rPr>
          <w:delText xml:space="preserve"> ktorá</w:delText>
        </w:r>
      </w:del>
      <w:r w:rsidR="00E55C54">
        <w:rPr>
          <w:lang w:val="sk-SK"/>
        </w:rPr>
        <w:t xml:space="preserve"> je ukončená krátkym zhrnutím</w:t>
      </w:r>
      <w:del w:id="24" w:author="Microsoft Office-Benutzer" w:date="2021-01-04T06:54:00Z">
        <w:r w:rsidR="00E55C54" w:rsidDel="00312250">
          <w:rPr>
            <w:lang w:val="sk-SK"/>
          </w:rPr>
          <w:delText xml:space="preserve"> </w:delText>
        </w:r>
      </w:del>
      <w:ins w:id="25" w:author="Microsoft Office-Benutzer" w:date="2021-01-04T06:54:00Z">
        <w:r w:rsidR="00312250">
          <w:rPr>
            <w:lang w:val="sk-SK"/>
          </w:rPr>
          <w:t xml:space="preserve"> a návrhy na </w:t>
        </w:r>
        <w:proofErr w:type="spellStart"/>
        <w:r w:rsidR="00312250">
          <w:rPr>
            <w:lang w:val="sk-SK"/>
          </w:rPr>
          <w:t>další</w:t>
        </w:r>
        <w:proofErr w:type="spellEnd"/>
        <w:r w:rsidR="00312250">
          <w:rPr>
            <w:lang w:val="sk-SK"/>
          </w:rPr>
          <w:t xml:space="preserve"> </w:t>
        </w:r>
        <w:proofErr w:type="spellStart"/>
        <w:r w:rsidR="00312250">
          <w:rPr>
            <w:lang w:val="sk-SK"/>
          </w:rPr>
          <w:t>výzkum</w:t>
        </w:r>
      </w:ins>
      <w:proofErr w:type="spellEnd"/>
      <w:del w:id="26" w:author="Microsoft Office-Benutzer" w:date="2021-01-04T06:54:00Z">
        <w:r w:rsidR="00E55C54" w:rsidDel="00312250">
          <w:rPr>
            <w:lang w:val="sk-SK"/>
          </w:rPr>
          <w:delText>v kapitole záver</w:delText>
        </w:r>
      </w:del>
      <w:r w:rsidR="00E55C54">
        <w:rPr>
          <w:lang w:val="sk-SK"/>
        </w:rPr>
        <w:t xml:space="preserve">. </w:t>
      </w:r>
    </w:p>
    <w:p w14:paraId="00C11720" w14:textId="32703170" w:rsidR="003D1141" w:rsidRPr="003D1141" w:rsidRDefault="00577620" w:rsidP="003D1141">
      <w:pPr>
        <w:pStyle w:val="berschrift3"/>
        <w:rPr>
          <w:lang w:val="sk-SK"/>
        </w:rPr>
      </w:pPr>
      <w:r w:rsidRPr="006A6FCA">
        <w:rPr>
          <w:lang w:val="sk-SK"/>
        </w:rPr>
        <w:t>Teoretick</w:t>
      </w:r>
      <w:r w:rsidR="006A6FCA">
        <w:rPr>
          <w:lang w:val="sk-SK"/>
        </w:rPr>
        <w:t>é</w:t>
      </w:r>
      <w:r w:rsidRPr="006A6FCA">
        <w:rPr>
          <w:lang w:val="sk-SK"/>
        </w:rPr>
        <w:t xml:space="preserve"> východisk</w:t>
      </w:r>
      <w:r w:rsidR="006A6FCA">
        <w:rPr>
          <w:lang w:val="sk-SK"/>
        </w:rPr>
        <w:t>á</w:t>
      </w:r>
    </w:p>
    <w:p w14:paraId="551A6044" w14:textId="77777777" w:rsidR="00B045CA" w:rsidRDefault="00347CFB" w:rsidP="00180B7E">
      <w:pPr>
        <w:jc w:val="both"/>
      </w:pPr>
      <w:r>
        <w:rPr>
          <w:lang w:val="sk-SK"/>
        </w:rPr>
        <w:t>Proces</w:t>
      </w:r>
      <w:r w:rsidRPr="00347CFB">
        <w:rPr>
          <w:lang w:val="sk-SK"/>
        </w:rPr>
        <w:t xml:space="preserve"> vytvárania znalostí </w:t>
      </w:r>
      <w:r>
        <w:rPr>
          <w:lang w:val="sk-SK"/>
        </w:rPr>
        <w:t xml:space="preserve">možno </w:t>
      </w:r>
      <w:r w:rsidRPr="00347CFB">
        <w:rPr>
          <w:lang w:val="sk-SK"/>
        </w:rPr>
        <w:t>v ekonomickom kontexte rozdeliť do dvoch kategórií: vertikálne a horizontálne vzdelávanie.</w:t>
      </w:r>
      <w:r w:rsidRPr="00347CFB">
        <w:t xml:space="preserve"> </w:t>
      </w:r>
    </w:p>
    <w:p w14:paraId="6EA5BB63" w14:textId="6876125C" w:rsidR="00B045CA" w:rsidRDefault="00347CFB" w:rsidP="00180B7E">
      <w:pPr>
        <w:jc w:val="both"/>
      </w:pPr>
      <w:r w:rsidRPr="00347CFB">
        <w:rPr>
          <w:lang w:val="sk-SK"/>
        </w:rPr>
        <w:t>Na jednej strane sa vertikálne učenie vzťahuje na proces zhromažďovania vedomostí prostredníctvom vzťahov medzi podnikmi a vstupmi. Príležitosť vertikálneho učenia sa exponenciálne zvyšuje s prehlbovaním sociálnej deľby práce v</w:t>
      </w:r>
      <w:r w:rsidR="00B045CA">
        <w:rPr>
          <w:lang w:val="sk-SK"/>
        </w:rPr>
        <w:t> </w:t>
      </w:r>
      <w:r w:rsidRPr="00347CFB">
        <w:rPr>
          <w:lang w:val="sk-SK"/>
        </w:rPr>
        <w:t>spoločnostiach</w:t>
      </w:r>
      <w:r w:rsidR="00B045CA">
        <w:rPr>
          <w:lang w:val="sk-SK"/>
        </w:rPr>
        <w:t>, a</w:t>
      </w:r>
      <w:r>
        <w:rPr>
          <w:lang w:val="sk-SK"/>
        </w:rPr>
        <w:t xml:space="preserve"> teda učí pracovníkov lepšie sa špecifikovať na jednu činnosť. </w:t>
      </w:r>
      <w:r w:rsidRPr="00347CFB">
        <w:rPr>
          <w:lang w:val="sk-SK"/>
        </w:rPr>
        <w:t>Na druhej strane, horizontálne vzdelávanie</w:t>
      </w:r>
      <w:r>
        <w:rPr>
          <w:lang w:val="sk-SK"/>
        </w:rPr>
        <w:t xml:space="preserve"> </w:t>
      </w:r>
      <w:r w:rsidRPr="00347CFB">
        <w:rPr>
          <w:lang w:val="sk-SK"/>
        </w:rPr>
        <w:t>sa týka procesu, v ktorom sa vedomosti zdieľajú a vytvárajú priamo alebo nepriamo medzi jednotlivcami a firmami, ktoré majú rovnaké odborné oblasti a vykonávajú podobné činnosti</w:t>
      </w:r>
      <w:r>
        <w:t xml:space="preserve"> (</w:t>
      </w:r>
      <w:proofErr w:type="spellStart"/>
      <w:r>
        <w:t>Li</w:t>
      </w:r>
      <w:proofErr w:type="spellEnd"/>
      <w:r>
        <w:t>, 2017).</w:t>
      </w:r>
    </w:p>
    <w:p w14:paraId="3B9A8B50" w14:textId="451249EB" w:rsidR="003832CB" w:rsidRPr="003832CB" w:rsidRDefault="00347CFB" w:rsidP="00180B7E">
      <w:pPr>
        <w:jc w:val="both"/>
        <w:rPr>
          <w:lang w:val="sk-SK"/>
        </w:rPr>
      </w:pPr>
      <w:r w:rsidRPr="00E562D9">
        <w:rPr>
          <w:lang w:val="sk-SK"/>
        </w:rPr>
        <w:t xml:space="preserve">Horizontálne </w:t>
      </w:r>
      <w:r w:rsidR="00E562D9">
        <w:rPr>
          <w:lang w:val="sk-SK"/>
        </w:rPr>
        <w:t xml:space="preserve">vzdelávanie </w:t>
      </w:r>
      <w:r w:rsidRPr="00E562D9">
        <w:rPr>
          <w:lang w:val="sk-SK"/>
        </w:rPr>
        <w:t>súvis</w:t>
      </w:r>
      <w:r w:rsidR="00E562D9">
        <w:rPr>
          <w:lang w:val="sk-SK"/>
        </w:rPr>
        <w:t>í</w:t>
      </w:r>
      <w:r w:rsidRPr="00E562D9">
        <w:rPr>
          <w:lang w:val="sk-SK"/>
        </w:rPr>
        <w:t xml:space="preserve"> s tým, ako sa jednotlivci prispôsobujú nerutinným úlohám. </w:t>
      </w:r>
      <w:r w:rsidR="00E562D9">
        <w:rPr>
          <w:lang w:val="sk-SK"/>
        </w:rPr>
        <w:t>Takáto</w:t>
      </w:r>
      <w:r w:rsidRPr="00E562D9">
        <w:rPr>
          <w:lang w:val="sk-SK"/>
        </w:rPr>
        <w:t xml:space="preserve"> perspektíva je užitočná v technologicky bohatých prostrediach na analýzu toho, ako odborníci reagujú na</w:t>
      </w:r>
      <w:r w:rsidR="00E562D9">
        <w:rPr>
          <w:lang w:val="sk-SK"/>
        </w:rPr>
        <w:t xml:space="preserve"> </w:t>
      </w:r>
      <w:r w:rsidRPr="00E562D9">
        <w:rPr>
          <w:lang w:val="sk-SK"/>
        </w:rPr>
        <w:t>zmeny a ako sa s nimi vyrovnávajú</w:t>
      </w:r>
      <w:r w:rsidR="00E562D9">
        <w:rPr>
          <w:lang w:val="sk-SK"/>
        </w:rPr>
        <w:t xml:space="preserve"> </w:t>
      </w:r>
      <w:r w:rsidR="00E562D9">
        <w:t>(</w:t>
      </w:r>
      <w:proofErr w:type="spellStart"/>
      <w:r w:rsidR="00E562D9">
        <w:t>Gegenfurtner</w:t>
      </w:r>
      <w:proofErr w:type="spellEnd"/>
      <w:r w:rsidR="00E562D9">
        <w:t>, 2013).</w:t>
      </w:r>
      <w:r w:rsidR="003832CB">
        <w:t xml:space="preserve"> </w:t>
      </w:r>
      <w:r w:rsidR="003832CB">
        <w:rPr>
          <w:lang w:val="sk-SK"/>
        </w:rPr>
        <w:t>Aby manažérske pozície vedeli</w:t>
      </w:r>
      <w:r w:rsidR="00B045CA">
        <w:rPr>
          <w:lang w:val="sk-SK"/>
        </w:rPr>
        <w:t xml:space="preserve"> </w:t>
      </w:r>
      <w:r w:rsidR="003832CB">
        <w:rPr>
          <w:lang w:val="sk-SK"/>
        </w:rPr>
        <w:t>riadiť svojich zamestnancov, mus</w:t>
      </w:r>
      <w:r w:rsidR="00B045CA">
        <w:rPr>
          <w:lang w:val="sk-SK"/>
        </w:rPr>
        <w:t>ia</w:t>
      </w:r>
      <w:r w:rsidR="003832CB">
        <w:rPr>
          <w:lang w:val="sk-SK"/>
        </w:rPr>
        <w:t xml:space="preserve"> dobre poznať ich prácu a rôzne súvislosti</w:t>
      </w:r>
      <w:r w:rsidR="00B045CA">
        <w:rPr>
          <w:lang w:val="sk-SK"/>
        </w:rPr>
        <w:t xml:space="preserve"> v podniku</w:t>
      </w:r>
      <w:r w:rsidR="003832CB">
        <w:rPr>
          <w:lang w:val="sk-SK"/>
        </w:rPr>
        <w:t>. Práve na</w:t>
      </w:r>
      <w:r w:rsidR="00B045CA">
        <w:rPr>
          <w:lang w:val="sk-SK"/>
        </w:rPr>
        <w:t xml:space="preserve"> </w:t>
      </w:r>
      <w:r w:rsidR="003832CB">
        <w:rPr>
          <w:lang w:val="sk-SK"/>
        </w:rPr>
        <w:t xml:space="preserve">to im slúži horizontálne vzdelávanie. </w:t>
      </w:r>
    </w:p>
    <w:p w14:paraId="423D7D65" w14:textId="4950ABBE" w:rsidR="0065484B" w:rsidRPr="003832CB" w:rsidRDefault="003A601C" w:rsidP="00180B7E">
      <w:pPr>
        <w:jc w:val="both"/>
        <w:rPr>
          <w:lang w:val="sk-SK"/>
        </w:rPr>
      </w:pPr>
      <w:r w:rsidRPr="003A601C">
        <w:rPr>
          <w:lang w:val="sk-SK"/>
        </w:rPr>
        <w:t>Rotácia</w:t>
      </w:r>
      <w:r w:rsidR="001A2BA3">
        <w:rPr>
          <w:lang w:val="sk-SK"/>
        </w:rPr>
        <w:t xml:space="preserve"> práce</w:t>
      </w:r>
      <w:r w:rsidR="008074C7">
        <w:rPr>
          <w:lang w:val="sk-SK"/>
        </w:rPr>
        <w:t>, ako jedným z nástrojov horizontálneho rozvoja</w:t>
      </w:r>
      <w:ins w:id="27" w:author="Microsoft Office-Benutzer" w:date="2021-01-04T07:11:00Z">
        <w:r w:rsidR="00A67822">
          <w:rPr>
            <w:lang w:val="sk-SK"/>
          </w:rPr>
          <w:t xml:space="preserve"> </w:t>
        </w:r>
        <w:proofErr w:type="spellStart"/>
        <w:r w:rsidR="00A67822">
          <w:rPr>
            <w:lang w:val="sk-SK"/>
          </w:rPr>
          <w:t>dovedností</w:t>
        </w:r>
        <w:proofErr w:type="spellEnd"/>
        <w:r w:rsidR="00A67822">
          <w:rPr>
            <w:lang w:val="sk-SK"/>
          </w:rPr>
          <w:t xml:space="preserve"> a znalostí</w:t>
        </w:r>
      </w:ins>
      <w:r w:rsidR="008074C7">
        <w:rPr>
          <w:lang w:val="sk-SK"/>
        </w:rPr>
        <w:t>,</w:t>
      </w:r>
      <w:r w:rsidRPr="003A601C">
        <w:rPr>
          <w:lang w:val="sk-SK"/>
        </w:rPr>
        <w:t xml:space="preserve"> je </w:t>
      </w:r>
      <w:proofErr w:type="spellStart"/>
      <w:ins w:id="28" w:author="Microsoft Office-Benutzer" w:date="2021-01-04T07:11:00Z">
        <w:r w:rsidR="00A67822">
          <w:rPr>
            <w:lang w:val="sk-SK"/>
          </w:rPr>
          <w:t>metodou</w:t>
        </w:r>
      </w:ins>
      <w:proofErr w:type="spellEnd"/>
      <w:del w:id="29" w:author="Microsoft Office-Benutzer" w:date="2021-01-04T07:11:00Z">
        <w:r w:rsidRPr="003A601C" w:rsidDel="00A67822">
          <w:rPr>
            <w:lang w:val="sk-SK"/>
          </w:rPr>
          <w:delText>aspektom</w:delText>
        </w:r>
      </w:del>
      <w:r w:rsidRPr="003A601C">
        <w:rPr>
          <w:lang w:val="sk-SK"/>
        </w:rPr>
        <w:t xml:space="preserve"> školenia absolvovaného v</w:t>
      </w:r>
      <w:r>
        <w:rPr>
          <w:lang w:val="sk-SK"/>
        </w:rPr>
        <w:t> </w:t>
      </w:r>
      <w:r w:rsidRPr="003A601C">
        <w:rPr>
          <w:lang w:val="sk-SK"/>
        </w:rPr>
        <w:t>organizácii</w:t>
      </w:r>
      <w:r>
        <w:rPr>
          <w:lang w:val="sk-SK"/>
        </w:rPr>
        <w:t>,</w:t>
      </w:r>
      <w:r w:rsidRPr="003A601C">
        <w:rPr>
          <w:lang w:val="sk-SK"/>
        </w:rPr>
        <w:t xml:space="preserve"> zahŕňajúcej manažérov </w:t>
      </w:r>
      <w:r w:rsidR="0065484B">
        <w:rPr>
          <w:lang w:val="sk-SK"/>
        </w:rPr>
        <w:t>ale aj iné pozície</w:t>
      </w:r>
      <w:r w:rsidRPr="003A601C">
        <w:rPr>
          <w:lang w:val="sk-SK"/>
        </w:rPr>
        <w:t xml:space="preserve">. </w:t>
      </w:r>
      <w:r w:rsidR="0065484B">
        <w:rPr>
          <w:lang w:val="sk-SK"/>
        </w:rPr>
        <w:t xml:space="preserve">Zamestnanci sú systematicky </w:t>
      </w:r>
      <w:r w:rsidRPr="003A601C">
        <w:rPr>
          <w:lang w:val="sk-SK"/>
        </w:rPr>
        <w:t xml:space="preserve"> presunutí z jednej práce, oddelenia alebo úlohy do druhej po tom, čo </w:t>
      </w:r>
      <w:r w:rsidR="001A2BA3">
        <w:rPr>
          <w:lang w:val="sk-SK"/>
        </w:rPr>
        <w:t>v nej strávili určitý čas</w:t>
      </w:r>
      <w:r w:rsidR="0065484B">
        <w:rPr>
          <w:lang w:val="sk-SK"/>
        </w:rPr>
        <w:t>.</w:t>
      </w:r>
      <w:r w:rsidRPr="003A601C">
        <w:rPr>
          <w:lang w:val="sk-SK"/>
        </w:rPr>
        <w:t xml:space="preserve"> </w:t>
      </w:r>
      <w:r w:rsidR="0065484B">
        <w:rPr>
          <w:lang w:val="sk-SK"/>
        </w:rPr>
        <w:t xml:space="preserve">Cieľom rotácie je </w:t>
      </w:r>
      <w:r w:rsidRPr="003A601C">
        <w:rPr>
          <w:lang w:val="sk-SK"/>
        </w:rPr>
        <w:t xml:space="preserve">získať </w:t>
      </w:r>
      <w:r w:rsidR="001A2BA3">
        <w:rPr>
          <w:lang w:val="sk-SK"/>
        </w:rPr>
        <w:t>väčšie</w:t>
      </w:r>
      <w:r w:rsidR="0065484B">
        <w:rPr>
          <w:lang w:val="sk-SK"/>
        </w:rPr>
        <w:t xml:space="preserve"> </w:t>
      </w:r>
      <w:r w:rsidRPr="003A601C">
        <w:rPr>
          <w:lang w:val="sk-SK"/>
        </w:rPr>
        <w:t>zručnost</w:t>
      </w:r>
      <w:r w:rsidR="001A2BA3">
        <w:rPr>
          <w:lang w:val="sk-SK"/>
        </w:rPr>
        <w:t>i,</w:t>
      </w:r>
      <w:r w:rsidR="0065484B">
        <w:rPr>
          <w:lang w:val="sk-SK"/>
        </w:rPr>
        <w:t xml:space="preserve"> vedomost</w:t>
      </w:r>
      <w:r w:rsidR="001A2BA3">
        <w:rPr>
          <w:lang w:val="sk-SK"/>
        </w:rPr>
        <w:t>i, či rozhľad medzi jednotlivými súvislosťami</w:t>
      </w:r>
      <w:del w:id="30" w:author="Microsoft Office-Benutzer" w:date="2021-01-04T07:02:00Z">
        <w:r w:rsidR="00482DE3" w:rsidDel="001644B7">
          <w:rPr>
            <w:lang w:val="sk-SK"/>
          </w:rPr>
          <w:delText>.</w:delText>
        </w:r>
      </w:del>
      <w:r w:rsidR="001A2BA3">
        <w:rPr>
          <w:lang w:val="sk-SK"/>
        </w:rPr>
        <w:t xml:space="preserve"> </w:t>
      </w:r>
      <w:r w:rsidR="0065484B">
        <w:rPr>
          <w:lang w:val="sk-SK"/>
        </w:rPr>
        <w:t>(</w:t>
      </w:r>
      <w:proofErr w:type="spellStart"/>
      <w:r w:rsidR="0065484B">
        <w:rPr>
          <w:lang w:val="sk-SK"/>
        </w:rPr>
        <w:t>Oparanma</w:t>
      </w:r>
      <w:proofErr w:type="spellEnd"/>
      <w:r w:rsidR="0065484B">
        <w:rPr>
          <w:lang w:val="sk-SK"/>
        </w:rPr>
        <w:t>, 2015).</w:t>
      </w:r>
      <w:r w:rsidR="00674C9F">
        <w:rPr>
          <w:lang w:val="sk-SK"/>
        </w:rPr>
        <w:t xml:space="preserve"> </w:t>
      </w:r>
      <w:r w:rsidR="001A2BA3" w:rsidRPr="001A2BA3">
        <w:rPr>
          <w:lang w:val="sk-SK"/>
        </w:rPr>
        <w:t xml:space="preserve">Rotácia </w:t>
      </w:r>
      <w:r w:rsidR="009511F1">
        <w:rPr>
          <w:lang w:val="sk-SK"/>
        </w:rPr>
        <w:t>práce</w:t>
      </w:r>
      <w:r w:rsidR="001A2BA3" w:rsidRPr="001A2BA3">
        <w:rPr>
          <w:lang w:val="sk-SK"/>
        </w:rPr>
        <w:t xml:space="preserve"> je</w:t>
      </w:r>
      <w:r w:rsidR="001A2BA3">
        <w:rPr>
          <w:lang w:val="sk-SK"/>
        </w:rPr>
        <w:t xml:space="preserve"> tiež definovaná ako</w:t>
      </w:r>
      <w:r w:rsidR="001A2BA3" w:rsidRPr="001A2BA3">
        <w:rPr>
          <w:lang w:val="sk-SK"/>
        </w:rPr>
        <w:t xml:space="preserve"> horizontálne presúvanie pracovníkov na rôzne </w:t>
      </w:r>
      <w:r w:rsidR="001A2BA3">
        <w:rPr>
          <w:lang w:val="sk-SK"/>
        </w:rPr>
        <w:t>miesta</w:t>
      </w:r>
      <w:r w:rsidR="001A2BA3" w:rsidRPr="001A2BA3">
        <w:rPr>
          <w:lang w:val="sk-SK"/>
        </w:rPr>
        <w:t xml:space="preserve">, </w:t>
      </w:r>
      <w:r w:rsidR="001A2BA3">
        <w:rPr>
          <w:lang w:val="sk-SK"/>
        </w:rPr>
        <w:t>kedy každé miesto</w:t>
      </w:r>
      <w:r w:rsidR="001A2BA3" w:rsidRPr="001A2BA3">
        <w:rPr>
          <w:lang w:val="sk-SK"/>
        </w:rPr>
        <w:t xml:space="preserve"> vyžaduje odlišné zručnosti a zodpovednosti. Rotácia </w:t>
      </w:r>
      <w:r w:rsidR="001A2BA3">
        <w:rPr>
          <w:lang w:val="sk-SK"/>
        </w:rPr>
        <w:t>pracovníkov</w:t>
      </w:r>
      <w:r w:rsidR="001A2BA3" w:rsidRPr="001A2BA3">
        <w:rPr>
          <w:lang w:val="sk-SK"/>
        </w:rPr>
        <w:t xml:space="preserve"> zahŕňa stratégie navrhovania pracovných miest, ktoré sa používajú na zvýšenie motivácie zamestnancov v práci alebo pri opakujúcich sa úlohách</w:t>
      </w:r>
      <w:r w:rsidR="001A2BA3" w:rsidRPr="001A2BA3">
        <w:t xml:space="preserve"> (Ali-Mohammadi, 2017).</w:t>
      </w:r>
      <w:r w:rsidR="003832CB">
        <w:t xml:space="preserve"> </w:t>
      </w:r>
    </w:p>
    <w:p w14:paraId="2A3606E7" w14:textId="36D975FC" w:rsidR="00674C9F" w:rsidRDefault="00674C9F" w:rsidP="00180B7E">
      <w:pPr>
        <w:jc w:val="both"/>
        <w:rPr>
          <w:lang w:val="sk-SK"/>
        </w:rPr>
      </w:pPr>
      <w:commentRangeStart w:id="31"/>
      <w:r w:rsidRPr="00674C9F">
        <w:rPr>
          <w:lang w:val="sk-SK"/>
        </w:rPr>
        <w:t xml:space="preserve">Rotácia </w:t>
      </w:r>
      <w:r>
        <w:rPr>
          <w:lang w:val="sk-SK"/>
        </w:rPr>
        <w:t>práce</w:t>
      </w:r>
      <w:r w:rsidRPr="00674C9F">
        <w:rPr>
          <w:lang w:val="sk-SK"/>
        </w:rPr>
        <w:t xml:space="preserve"> je </w:t>
      </w:r>
      <w:del w:id="32" w:author="Microsoft Office-Benutzer" w:date="2021-01-04T07:12:00Z">
        <w:r w:rsidRPr="00674C9F" w:rsidDel="00A67822">
          <w:rPr>
            <w:lang w:val="sk-SK"/>
          </w:rPr>
          <w:delText xml:space="preserve">skvelým </w:delText>
        </w:r>
      </w:del>
      <w:r w:rsidRPr="00674C9F">
        <w:rPr>
          <w:lang w:val="sk-SK"/>
        </w:rPr>
        <w:t>nástrojom na zvýšenie motivácie, angažovanosti a účasti zamestnancov na práci, čo je tiež dôležité pre efektívny a integrovaný výkon organizácie.</w:t>
      </w:r>
      <w:r>
        <w:rPr>
          <w:lang w:val="sk-SK"/>
        </w:rPr>
        <w:t xml:space="preserve"> Taktiež</w:t>
      </w:r>
      <w:r w:rsidRPr="00674C9F">
        <w:rPr>
          <w:lang w:val="sk-SK"/>
        </w:rPr>
        <w:t xml:space="preserve"> sa považuje za efektívny spôsob rozvoja</w:t>
      </w:r>
      <w:r w:rsidR="009511F1">
        <w:rPr>
          <w:lang w:val="sk-SK"/>
        </w:rPr>
        <w:t xml:space="preserve"> nových</w:t>
      </w:r>
      <w:r w:rsidRPr="00674C9F">
        <w:rPr>
          <w:lang w:val="sk-SK"/>
        </w:rPr>
        <w:t xml:space="preserve"> schopností. Rotácia </w:t>
      </w:r>
      <w:r>
        <w:rPr>
          <w:lang w:val="sk-SK"/>
        </w:rPr>
        <w:t>práce</w:t>
      </w:r>
      <w:r w:rsidRPr="00674C9F">
        <w:rPr>
          <w:lang w:val="sk-SK"/>
        </w:rPr>
        <w:t xml:space="preserve"> je proces navrhovania úloh, ktorý sa široko používa v mnohých organizáciách na rôznych úrovniach organizačnej hierarchie. Rotácia </w:t>
      </w:r>
      <w:r>
        <w:rPr>
          <w:lang w:val="sk-SK"/>
        </w:rPr>
        <w:t>práce</w:t>
      </w:r>
      <w:r w:rsidRPr="00674C9F">
        <w:rPr>
          <w:lang w:val="sk-SK"/>
        </w:rPr>
        <w:t xml:space="preserve"> je výsledkom úsilia</w:t>
      </w:r>
      <w:r w:rsidR="009511F1">
        <w:rPr>
          <w:lang w:val="sk-SK"/>
        </w:rPr>
        <w:t xml:space="preserve">, </w:t>
      </w:r>
      <w:r w:rsidRPr="00674C9F">
        <w:rPr>
          <w:lang w:val="sk-SK"/>
        </w:rPr>
        <w:t xml:space="preserve">odhodlania a implementácie ľudskej štruktúry s technologickými procesmi </w:t>
      </w:r>
      <w:r>
        <w:t>(</w:t>
      </w:r>
      <w:proofErr w:type="spellStart"/>
      <w:r>
        <w:t>Nefei</w:t>
      </w:r>
      <w:proofErr w:type="spellEnd"/>
      <w:r>
        <w:t>, 2014</w:t>
      </w:r>
      <w:r>
        <w:rPr>
          <w:lang w:val="sk-SK"/>
        </w:rPr>
        <w:t>).</w:t>
      </w:r>
      <w:commentRangeEnd w:id="31"/>
      <w:r w:rsidR="00A67822">
        <w:rPr>
          <w:rStyle w:val="Kommentarzeichen"/>
        </w:rPr>
        <w:commentReference w:id="31"/>
      </w:r>
    </w:p>
    <w:p w14:paraId="4C5554C5" w14:textId="77777777" w:rsidR="00797203" w:rsidRDefault="00797203" w:rsidP="00180B7E">
      <w:pPr>
        <w:jc w:val="both"/>
        <w:rPr>
          <w:lang w:val="sk-SK"/>
        </w:rPr>
      </w:pPr>
      <w:commentRangeStart w:id="33"/>
      <w:proofErr w:type="spellStart"/>
      <w:r>
        <w:rPr>
          <w:lang w:val="sk-SK"/>
        </w:rPr>
        <w:lastRenderedPageBreak/>
        <w:t>Bennett</w:t>
      </w:r>
      <w:proofErr w:type="spellEnd"/>
      <w:r>
        <w:rPr>
          <w:lang w:val="sk-SK"/>
        </w:rPr>
        <w:t xml:space="preserve"> (2003) </w:t>
      </w:r>
      <w:commentRangeEnd w:id="33"/>
      <w:r w:rsidR="00A67822">
        <w:rPr>
          <w:rStyle w:val="Kommentarzeichen"/>
        </w:rPr>
        <w:commentReference w:id="33"/>
      </w:r>
      <w:r>
        <w:rPr>
          <w:lang w:val="sk-SK"/>
        </w:rPr>
        <w:t xml:space="preserve">definoval dva druhy rotácie a to: </w:t>
      </w:r>
    </w:p>
    <w:p w14:paraId="00A1F23F" w14:textId="3E52DB39" w:rsidR="00797203" w:rsidRPr="00797203" w:rsidRDefault="00797203" w:rsidP="00180B7E">
      <w:pPr>
        <w:pStyle w:val="Listenabsatz"/>
        <w:numPr>
          <w:ilvl w:val="0"/>
          <w:numId w:val="4"/>
        </w:numPr>
        <w:jc w:val="both"/>
        <w:rPr>
          <w:lang w:val="sk-SK"/>
        </w:rPr>
      </w:pPr>
      <w:r w:rsidRPr="00797203">
        <w:rPr>
          <w:lang w:val="sk-SK"/>
        </w:rPr>
        <w:t>Rotácia v rámci funkcie</w:t>
      </w:r>
      <w:r w:rsidR="00DA5FAD">
        <w:rPr>
          <w:lang w:val="sk-SK"/>
        </w:rPr>
        <w:t xml:space="preserve"> </w:t>
      </w:r>
      <w:r w:rsidRPr="00797203">
        <w:rPr>
          <w:lang w:val="sk-SK"/>
        </w:rPr>
        <w:t>- rotácia medzi úlohami s rovnakou alebo podobnou úrovňou zodpovednosti, v rámci rovnakej prevádzkovej alebo funkčnej oblasti.</w:t>
      </w:r>
    </w:p>
    <w:p w14:paraId="79CD196D" w14:textId="0BB0E1F1" w:rsidR="00797203" w:rsidRPr="00797203" w:rsidRDefault="00797203" w:rsidP="00180B7E">
      <w:pPr>
        <w:pStyle w:val="Listenabsatz"/>
        <w:numPr>
          <w:ilvl w:val="0"/>
          <w:numId w:val="4"/>
        </w:numPr>
        <w:jc w:val="both"/>
        <w:rPr>
          <w:lang w:val="sk-SK"/>
        </w:rPr>
      </w:pPr>
      <w:r w:rsidRPr="00797203">
        <w:rPr>
          <w:lang w:val="sk-SK"/>
        </w:rPr>
        <w:t>Krížová funkčná rotácia</w:t>
      </w:r>
      <w:r w:rsidR="00DA5FAD">
        <w:rPr>
          <w:lang w:val="sk-SK"/>
        </w:rPr>
        <w:t xml:space="preserve"> </w:t>
      </w:r>
      <w:r w:rsidRPr="00797203">
        <w:rPr>
          <w:lang w:val="sk-SK"/>
        </w:rPr>
        <w:t xml:space="preserve">- presun medzi úlohami v rôznych častiach organizácie, na rôznych oddeleniach a to v určitom časovom období. </w:t>
      </w:r>
    </w:p>
    <w:p w14:paraId="330A1F7D" w14:textId="74174B01" w:rsidR="009E0F88" w:rsidRDefault="00482DE3" w:rsidP="00180B7E">
      <w:pPr>
        <w:jc w:val="both"/>
        <w:rPr>
          <w:lang w:val="sk-SK"/>
        </w:rPr>
      </w:pPr>
      <w:r>
        <w:rPr>
          <w:lang w:val="sk-SK"/>
        </w:rPr>
        <w:t>Práve rotácia</w:t>
      </w:r>
      <w:r w:rsidR="00E4137E">
        <w:rPr>
          <w:lang w:val="sk-SK"/>
        </w:rPr>
        <w:t xml:space="preserve"> </w:t>
      </w:r>
      <w:r w:rsidR="00F55969" w:rsidRPr="006A6FCA">
        <w:rPr>
          <w:lang w:val="sk-SK"/>
        </w:rPr>
        <w:t>sa považuje za jednu z</w:t>
      </w:r>
      <w:r w:rsidR="00E4137E">
        <w:rPr>
          <w:lang w:val="sk-SK"/>
        </w:rPr>
        <w:t> </w:t>
      </w:r>
      <w:commentRangeStart w:id="34"/>
      <w:r w:rsidR="00F55969" w:rsidRPr="006A6FCA">
        <w:rPr>
          <w:lang w:val="sk-SK"/>
        </w:rPr>
        <w:t>najlepších</w:t>
      </w:r>
      <w:r w:rsidR="00E4137E">
        <w:rPr>
          <w:lang w:val="sk-SK"/>
        </w:rPr>
        <w:t xml:space="preserve"> </w:t>
      </w:r>
      <w:commentRangeEnd w:id="34"/>
      <w:r w:rsidR="00A67822">
        <w:rPr>
          <w:rStyle w:val="Kommentarzeichen"/>
        </w:rPr>
        <w:commentReference w:id="34"/>
      </w:r>
      <w:r w:rsidR="00F55969" w:rsidRPr="006A6FCA">
        <w:rPr>
          <w:lang w:val="sk-SK"/>
        </w:rPr>
        <w:t xml:space="preserve">metód v organizácii, </w:t>
      </w:r>
      <w:r w:rsidR="001A2BA3">
        <w:rPr>
          <w:lang w:val="sk-SK"/>
        </w:rPr>
        <w:t xml:space="preserve">pretože </w:t>
      </w:r>
      <w:r w:rsidR="00E4137E">
        <w:rPr>
          <w:lang w:val="sk-SK"/>
        </w:rPr>
        <w:t>ak sa správne implementuje</w:t>
      </w:r>
      <w:r w:rsidR="00F55969" w:rsidRPr="006A6FCA">
        <w:rPr>
          <w:lang w:val="sk-SK"/>
        </w:rPr>
        <w:t xml:space="preserve">, zlepší výkonnosť pracovníkov a na konci školiaceho programu by </w:t>
      </w:r>
      <w:r w:rsidR="00E4137E">
        <w:rPr>
          <w:lang w:val="sk-SK"/>
        </w:rPr>
        <w:t>mali byť zamestnanci obohatení o zručnosti</w:t>
      </w:r>
      <w:r w:rsidR="00F55969" w:rsidRPr="006A6FCA">
        <w:rPr>
          <w:lang w:val="sk-SK"/>
        </w:rPr>
        <w:t xml:space="preserve">, najmä čo sa týka </w:t>
      </w:r>
      <w:r w:rsidR="001A2BA3">
        <w:rPr>
          <w:lang w:val="sk-SK"/>
        </w:rPr>
        <w:t xml:space="preserve">prepojenia </w:t>
      </w:r>
      <w:r w:rsidR="00F55969" w:rsidRPr="006A6FCA">
        <w:rPr>
          <w:lang w:val="sk-SK"/>
        </w:rPr>
        <w:t>pracovného procesu organizácie</w:t>
      </w:r>
      <w:r w:rsidR="004C61A8">
        <w:rPr>
          <w:lang w:val="sk-SK"/>
        </w:rPr>
        <w:t xml:space="preserve"> (</w:t>
      </w:r>
      <w:proofErr w:type="spellStart"/>
      <w:r w:rsidR="004C61A8">
        <w:rPr>
          <w:lang w:val="sk-SK"/>
        </w:rPr>
        <w:t>Oparanma</w:t>
      </w:r>
      <w:proofErr w:type="spellEnd"/>
      <w:r w:rsidR="004C61A8">
        <w:rPr>
          <w:lang w:val="sk-SK"/>
        </w:rPr>
        <w:t>, 2015)</w:t>
      </w:r>
      <w:r w:rsidR="00797203">
        <w:rPr>
          <w:lang w:val="sk-SK"/>
        </w:rPr>
        <w:t>.</w:t>
      </w:r>
    </w:p>
    <w:p w14:paraId="5688C01F" w14:textId="50FE60A1" w:rsidR="008D2F9E" w:rsidRPr="00E562D9" w:rsidRDefault="003852CB" w:rsidP="00180B7E">
      <w:pPr>
        <w:jc w:val="both"/>
        <w:rPr>
          <w:lang w:val="sk-SK"/>
        </w:rPr>
      </w:pPr>
      <w:commentRangeStart w:id="35"/>
      <w:r>
        <w:rPr>
          <w:lang w:val="sk-SK"/>
        </w:rPr>
        <w:t>Pôvodné pr</w:t>
      </w:r>
      <w:r w:rsidR="009511F1">
        <w:rPr>
          <w:lang w:val="sk-SK"/>
        </w:rPr>
        <w:t>íklady</w:t>
      </w:r>
      <w:r>
        <w:rPr>
          <w:lang w:val="sk-SK"/>
        </w:rPr>
        <w:t xml:space="preserve"> rotácie práce môžeme vidieť v prípade Japonských firiem. </w:t>
      </w:r>
      <w:r w:rsidR="00674C9F" w:rsidRPr="00674C9F">
        <w:rPr>
          <w:lang w:val="sk-SK"/>
        </w:rPr>
        <w:t xml:space="preserve">Na základe </w:t>
      </w:r>
      <w:r w:rsidR="00DA5FAD">
        <w:rPr>
          <w:lang w:val="sk-SK"/>
        </w:rPr>
        <w:t xml:space="preserve">zachovaných </w:t>
      </w:r>
      <w:r w:rsidR="00674C9F" w:rsidRPr="00674C9F">
        <w:rPr>
          <w:lang w:val="sk-SK"/>
        </w:rPr>
        <w:t>prípadových</w:t>
      </w:r>
      <w:r w:rsidR="009511F1">
        <w:rPr>
          <w:lang w:val="sk-SK"/>
        </w:rPr>
        <w:t xml:space="preserve"> štúdií</w:t>
      </w:r>
      <w:r w:rsidR="00674C9F" w:rsidRPr="00674C9F">
        <w:rPr>
          <w:lang w:val="sk-SK"/>
        </w:rPr>
        <w:t xml:space="preserve"> </w:t>
      </w:r>
      <w:r>
        <w:rPr>
          <w:lang w:val="sk-SK"/>
        </w:rPr>
        <w:t>m</w:t>
      </w:r>
      <w:r w:rsidR="00131CE7">
        <w:rPr>
          <w:lang w:val="sk-SK"/>
        </w:rPr>
        <w:t>o</w:t>
      </w:r>
      <w:r>
        <w:rPr>
          <w:lang w:val="sk-SK"/>
        </w:rPr>
        <w:t>ž</w:t>
      </w:r>
      <w:r w:rsidR="00131CE7">
        <w:rPr>
          <w:lang w:val="sk-SK"/>
        </w:rPr>
        <w:t>no</w:t>
      </w:r>
      <w:r>
        <w:rPr>
          <w:lang w:val="sk-SK"/>
        </w:rPr>
        <w:t xml:space="preserve"> povedať</w:t>
      </w:r>
      <w:r w:rsidR="00674C9F" w:rsidRPr="00674C9F">
        <w:rPr>
          <w:lang w:val="sk-SK"/>
        </w:rPr>
        <w:t xml:space="preserve">, že rotácia pracovných miest sa v Japonsku praktizovala už koncom 50. rokov. Štúdie ukazujú, že rotácia </w:t>
      </w:r>
      <w:r>
        <w:rPr>
          <w:lang w:val="sk-SK"/>
        </w:rPr>
        <w:t xml:space="preserve">práce </w:t>
      </w:r>
      <w:r w:rsidR="00674C9F" w:rsidRPr="00674C9F">
        <w:rPr>
          <w:lang w:val="sk-SK"/>
        </w:rPr>
        <w:t>sa rozšírila</w:t>
      </w:r>
      <w:r>
        <w:rPr>
          <w:lang w:val="sk-SK"/>
        </w:rPr>
        <w:t xml:space="preserve"> pôvodne v </w:t>
      </w:r>
      <w:r w:rsidR="00674C9F" w:rsidRPr="00674C9F">
        <w:rPr>
          <w:lang w:val="sk-SK"/>
        </w:rPr>
        <w:t>japonských priemyselných odvetviach</w:t>
      </w:r>
      <w:r>
        <w:rPr>
          <w:lang w:val="sk-SK"/>
        </w:rPr>
        <w:t xml:space="preserve">. </w:t>
      </w:r>
      <w:r w:rsidR="00B86095">
        <w:rPr>
          <w:lang w:val="sk-SK"/>
        </w:rPr>
        <w:t>E</w:t>
      </w:r>
      <w:r w:rsidR="00674C9F" w:rsidRPr="00674C9F">
        <w:rPr>
          <w:lang w:val="sk-SK"/>
        </w:rPr>
        <w:t>konomickým úspechom japonských firiem</w:t>
      </w:r>
      <w:r w:rsidR="00B86095">
        <w:rPr>
          <w:lang w:val="sk-SK"/>
        </w:rPr>
        <w:t xml:space="preserve"> následne</w:t>
      </w:r>
      <w:r w:rsidR="00674C9F" w:rsidRPr="00674C9F">
        <w:rPr>
          <w:lang w:val="sk-SK"/>
        </w:rPr>
        <w:t xml:space="preserve"> vzrástol záujem o rotáciu v</w:t>
      </w:r>
      <w:r w:rsidR="00B86095">
        <w:rPr>
          <w:lang w:val="sk-SK"/>
        </w:rPr>
        <w:t> </w:t>
      </w:r>
      <w:r w:rsidR="00674C9F" w:rsidRPr="00674C9F">
        <w:rPr>
          <w:lang w:val="sk-SK"/>
        </w:rPr>
        <w:t>USA</w:t>
      </w:r>
      <w:r w:rsidR="00B86095">
        <w:rPr>
          <w:lang w:val="sk-SK"/>
        </w:rPr>
        <w:t xml:space="preserve"> a ďalších krajinách</w:t>
      </w:r>
      <w:r w:rsidR="00674C9F" w:rsidRPr="00674C9F">
        <w:rPr>
          <w:lang w:val="sk-SK"/>
        </w:rPr>
        <w:t xml:space="preserve"> </w:t>
      </w:r>
      <w:r w:rsidR="00F6619D">
        <w:rPr>
          <w:lang w:val="sk-SK"/>
        </w:rPr>
        <w:t>(</w:t>
      </w:r>
      <w:proofErr w:type="spellStart"/>
      <w:r w:rsidR="00F6619D">
        <w:rPr>
          <w:lang w:val="sk-SK"/>
        </w:rPr>
        <w:t>Cosgel</w:t>
      </w:r>
      <w:proofErr w:type="spellEnd"/>
      <w:r w:rsidR="00F6619D">
        <w:rPr>
          <w:lang w:val="sk-SK"/>
        </w:rPr>
        <w:t>, 1998)</w:t>
      </w:r>
      <w:r w:rsidR="00797203">
        <w:rPr>
          <w:lang w:val="sk-SK"/>
        </w:rPr>
        <w:t>.</w:t>
      </w:r>
      <w:commentRangeEnd w:id="35"/>
      <w:r w:rsidR="00A67822">
        <w:rPr>
          <w:rStyle w:val="Kommentarzeichen"/>
        </w:rPr>
        <w:commentReference w:id="35"/>
      </w:r>
    </w:p>
    <w:p w14:paraId="49407410" w14:textId="14C3CEB1" w:rsidR="003D1141" w:rsidRPr="003D1141" w:rsidRDefault="00577620" w:rsidP="003D1141">
      <w:pPr>
        <w:pStyle w:val="berschrift3"/>
      </w:pPr>
      <w:r w:rsidRPr="00577620">
        <w:t>Výzkumné metody a data</w:t>
      </w:r>
    </w:p>
    <w:p w14:paraId="750BFCBE" w14:textId="7A12C83A" w:rsidR="000774B1" w:rsidRPr="000774B1" w:rsidRDefault="001A6E9F" w:rsidP="00536CA4">
      <w:pPr>
        <w:jc w:val="both"/>
        <w:rPr>
          <w:lang w:val="sk-SK"/>
        </w:rPr>
      </w:pPr>
      <w:r w:rsidRPr="001A6E9F">
        <w:rPr>
          <w:lang w:val="sk-SK"/>
        </w:rPr>
        <w:t xml:space="preserve">Na </w:t>
      </w:r>
      <w:r w:rsidR="0004677B">
        <w:rPr>
          <w:lang w:val="sk-SK"/>
        </w:rPr>
        <w:t xml:space="preserve">hlbšie pochopenie danej </w:t>
      </w:r>
      <w:r w:rsidRPr="001A6E9F">
        <w:rPr>
          <w:lang w:val="sk-SK"/>
        </w:rPr>
        <w:t xml:space="preserve">problematiky </w:t>
      </w:r>
      <w:r w:rsidR="004954CD">
        <w:rPr>
          <w:lang w:val="sk-SK"/>
        </w:rPr>
        <w:t>je</w:t>
      </w:r>
      <w:r>
        <w:rPr>
          <w:lang w:val="sk-SK"/>
        </w:rPr>
        <w:t xml:space="preserve"> použitá metóda systematickej </w:t>
      </w:r>
      <w:r w:rsidR="0065263F">
        <w:rPr>
          <w:lang w:val="sk-SK"/>
        </w:rPr>
        <w:t xml:space="preserve">literárnej </w:t>
      </w:r>
      <w:r>
        <w:rPr>
          <w:lang w:val="sk-SK"/>
        </w:rPr>
        <w:t>rešerše.</w:t>
      </w:r>
      <w:r w:rsidR="00822499">
        <w:rPr>
          <w:lang w:val="sk-SK"/>
        </w:rPr>
        <w:t xml:space="preserve"> </w:t>
      </w:r>
      <w:r w:rsidR="0004677B">
        <w:rPr>
          <w:lang w:val="sk-SK"/>
        </w:rPr>
        <w:t xml:space="preserve">Jej hlavným cieľom </w:t>
      </w:r>
      <w:r w:rsidR="004954CD">
        <w:rPr>
          <w:lang w:val="sk-SK"/>
        </w:rPr>
        <w:t xml:space="preserve">je </w:t>
      </w:r>
      <w:r w:rsidR="0004677B">
        <w:rPr>
          <w:lang w:val="sk-SK"/>
        </w:rPr>
        <w:t>prostredníctvom odborných recenzovaných článkov objasniť hlavné kompetencie</w:t>
      </w:r>
      <w:r w:rsidR="0065263F">
        <w:rPr>
          <w:lang w:val="sk-SK"/>
        </w:rPr>
        <w:t xml:space="preserve"> </w:t>
      </w:r>
      <w:r w:rsidR="0004677B">
        <w:rPr>
          <w:lang w:val="sk-SK"/>
        </w:rPr>
        <w:t xml:space="preserve">rotácie práce, ako jednej z metód </w:t>
      </w:r>
      <w:r w:rsidR="00106031">
        <w:rPr>
          <w:lang w:val="sk-SK"/>
        </w:rPr>
        <w:t xml:space="preserve">horizontálneho </w:t>
      </w:r>
      <w:r w:rsidR="0004677B">
        <w:rPr>
          <w:lang w:val="sk-SK"/>
        </w:rPr>
        <w:t>vzdelávania vedúcich pracovníkov</w:t>
      </w:r>
      <w:r w:rsidR="00536CA4">
        <w:rPr>
          <w:lang w:val="sk-SK"/>
        </w:rPr>
        <w:t>.</w:t>
      </w:r>
    </w:p>
    <w:p w14:paraId="6089FBF5" w14:textId="5FE735F2" w:rsidR="0004677B" w:rsidRDefault="0004677B" w:rsidP="00180B7E">
      <w:pPr>
        <w:jc w:val="both"/>
        <w:rPr>
          <w:lang w:val="sk-SK"/>
        </w:rPr>
      </w:pPr>
      <w:r>
        <w:rPr>
          <w:lang w:val="sk-SK"/>
        </w:rPr>
        <w:t xml:space="preserve">Pre </w:t>
      </w:r>
      <w:r w:rsidR="00D31E43">
        <w:rPr>
          <w:lang w:val="sk-SK"/>
        </w:rPr>
        <w:t xml:space="preserve">dostatočnú </w:t>
      </w:r>
      <w:r>
        <w:rPr>
          <w:lang w:val="sk-SK"/>
        </w:rPr>
        <w:t>relevantnosť zdrojov bol</w:t>
      </w:r>
      <w:r w:rsidR="0065263F">
        <w:rPr>
          <w:lang w:val="sk-SK"/>
        </w:rPr>
        <w:t>i</w:t>
      </w:r>
      <w:r>
        <w:rPr>
          <w:lang w:val="sk-SK"/>
        </w:rPr>
        <w:t xml:space="preserve"> použit</w:t>
      </w:r>
      <w:r w:rsidR="0065263F">
        <w:rPr>
          <w:lang w:val="sk-SK"/>
        </w:rPr>
        <w:t>é</w:t>
      </w:r>
      <w:r>
        <w:rPr>
          <w:lang w:val="sk-SK"/>
        </w:rPr>
        <w:t xml:space="preserve"> vyhľadávač</w:t>
      </w:r>
      <w:r w:rsidR="0065263F">
        <w:rPr>
          <w:lang w:val="sk-SK"/>
        </w:rPr>
        <w:t>e</w:t>
      </w:r>
      <w:r>
        <w:rPr>
          <w:lang w:val="sk-SK"/>
        </w:rPr>
        <w:t xml:space="preserve"> </w:t>
      </w:r>
      <w:ins w:id="36" w:author="Microsoft Office-Benutzer" w:date="2021-01-04T07:03:00Z">
        <w:r w:rsidR="00E40B10">
          <w:rPr>
            <w:lang w:val="sk-SK"/>
          </w:rPr>
          <w:t>W</w:t>
        </w:r>
      </w:ins>
      <w:del w:id="37" w:author="Microsoft Office-Benutzer" w:date="2021-01-04T07:03:00Z">
        <w:r w:rsidDel="00E40B10">
          <w:rPr>
            <w:lang w:val="sk-SK"/>
          </w:rPr>
          <w:delText>w</w:delText>
        </w:r>
      </w:del>
      <w:r>
        <w:rPr>
          <w:lang w:val="sk-SK"/>
        </w:rPr>
        <w:t xml:space="preserve">eb of </w:t>
      </w:r>
      <w:proofErr w:type="spellStart"/>
      <w:ins w:id="38" w:author="Microsoft Office-Benutzer" w:date="2021-01-04T07:03:00Z">
        <w:r w:rsidR="00E40B10">
          <w:rPr>
            <w:lang w:val="sk-SK"/>
          </w:rPr>
          <w:t>S</w:t>
        </w:r>
      </w:ins>
      <w:del w:id="39" w:author="Microsoft Office-Benutzer" w:date="2021-01-04T07:03:00Z">
        <w:r w:rsidDel="00E40B10">
          <w:rPr>
            <w:lang w:val="sk-SK"/>
          </w:rPr>
          <w:delText>s</w:delText>
        </w:r>
      </w:del>
      <w:r>
        <w:rPr>
          <w:lang w:val="sk-SK"/>
        </w:rPr>
        <w:t>cience</w:t>
      </w:r>
      <w:proofErr w:type="spellEnd"/>
      <w:r w:rsidR="004226B6">
        <w:rPr>
          <w:lang w:val="sk-SK"/>
        </w:rPr>
        <w:t xml:space="preserve"> a </w:t>
      </w:r>
      <w:ins w:id="40" w:author="Microsoft Office-Benutzer" w:date="2021-01-04T07:03:00Z">
        <w:r w:rsidR="00E40B10">
          <w:rPr>
            <w:lang w:val="sk-SK"/>
          </w:rPr>
          <w:t>G</w:t>
        </w:r>
      </w:ins>
      <w:del w:id="41" w:author="Microsoft Office-Benutzer" w:date="2021-01-04T07:03:00Z">
        <w:r w:rsidR="004226B6" w:rsidDel="00E40B10">
          <w:rPr>
            <w:lang w:val="sk-SK"/>
          </w:rPr>
          <w:delText>g</w:delText>
        </w:r>
      </w:del>
      <w:r w:rsidR="004226B6">
        <w:rPr>
          <w:lang w:val="sk-SK"/>
        </w:rPr>
        <w:t xml:space="preserve">oogle </w:t>
      </w:r>
      <w:proofErr w:type="spellStart"/>
      <w:ins w:id="42" w:author="Microsoft Office-Benutzer" w:date="2021-01-04T07:03:00Z">
        <w:r w:rsidR="00E40B10">
          <w:rPr>
            <w:lang w:val="sk-SK"/>
          </w:rPr>
          <w:t>S</w:t>
        </w:r>
      </w:ins>
      <w:del w:id="43" w:author="Microsoft Office-Benutzer" w:date="2021-01-04T07:03:00Z">
        <w:r w:rsidR="004226B6" w:rsidDel="00E40B10">
          <w:rPr>
            <w:lang w:val="sk-SK"/>
          </w:rPr>
          <w:delText>s</w:delText>
        </w:r>
      </w:del>
      <w:r w:rsidR="004226B6">
        <w:rPr>
          <w:lang w:val="sk-SK"/>
        </w:rPr>
        <w:t>cholar</w:t>
      </w:r>
      <w:proofErr w:type="spellEnd"/>
      <w:r w:rsidR="004226B6">
        <w:rPr>
          <w:lang w:val="sk-SK"/>
        </w:rPr>
        <w:t xml:space="preserve">, </w:t>
      </w:r>
      <w:r>
        <w:rPr>
          <w:lang w:val="sk-SK"/>
        </w:rPr>
        <w:t>prostredníctvom nasledujúcich krokov</w:t>
      </w:r>
      <w:r w:rsidR="00D31E43">
        <w:rPr>
          <w:lang w:val="sk-SK"/>
        </w:rPr>
        <w:t xml:space="preserve">. </w:t>
      </w:r>
    </w:p>
    <w:p w14:paraId="2B2845DC" w14:textId="6025E536" w:rsidR="00D31E43" w:rsidRDefault="0004677B" w:rsidP="00180B7E">
      <w:pPr>
        <w:jc w:val="both"/>
        <w:rPr>
          <w:lang w:val="sk-SK"/>
        </w:rPr>
      </w:pPr>
      <w:r>
        <w:rPr>
          <w:lang w:val="sk-SK"/>
        </w:rPr>
        <w:t>Najdôležitejšie pre správne vyhľadávanie bolo  zadanie kľúčových slov. Tie sme prostredníctvom rozšíreného vyhľadávania rozdelili na tri kategórie a</w:t>
      </w:r>
      <w:r w:rsidR="00D31E43">
        <w:rPr>
          <w:lang w:val="sk-SK"/>
        </w:rPr>
        <w:t> </w:t>
      </w:r>
      <w:r>
        <w:rPr>
          <w:lang w:val="sk-SK"/>
        </w:rPr>
        <w:t>to</w:t>
      </w:r>
      <w:r w:rsidR="00D31E43">
        <w:rPr>
          <w:lang w:val="sk-SK"/>
        </w:rPr>
        <w:t>,</w:t>
      </w:r>
      <w:r>
        <w:rPr>
          <w:lang w:val="sk-SK"/>
        </w:rPr>
        <w:t xml:space="preserve"> rotáci</w:t>
      </w:r>
      <w:r w:rsidR="00D31E43">
        <w:rPr>
          <w:lang w:val="sk-SK"/>
        </w:rPr>
        <w:t>a</w:t>
      </w:r>
      <w:r>
        <w:rPr>
          <w:lang w:val="sk-SK"/>
        </w:rPr>
        <w:t xml:space="preserve"> práce (</w:t>
      </w:r>
      <w:r w:rsidRPr="0004677B">
        <w:rPr>
          <w:lang w:val="sk-SK"/>
        </w:rPr>
        <w:t>"</w:t>
      </w:r>
      <w:proofErr w:type="spellStart"/>
      <w:r w:rsidRPr="0004677B">
        <w:rPr>
          <w:lang w:val="sk-SK"/>
        </w:rPr>
        <w:t>job</w:t>
      </w:r>
      <w:proofErr w:type="spellEnd"/>
      <w:r w:rsidRPr="0004677B">
        <w:rPr>
          <w:lang w:val="sk-SK"/>
        </w:rPr>
        <w:t xml:space="preserve"> </w:t>
      </w:r>
      <w:proofErr w:type="spellStart"/>
      <w:r w:rsidRPr="0004677B">
        <w:rPr>
          <w:lang w:val="sk-SK"/>
        </w:rPr>
        <w:t>rotation</w:t>
      </w:r>
      <w:proofErr w:type="spellEnd"/>
      <w:r w:rsidRPr="0004677B">
        <w:rPr>
          <w:lang w:val="sk-SK"/>
        </w:rPr>
        <w:t>*" OR "</w:t>
      </w:r>
      <w:proofErr w:type="spellStart"/>
      <w:r w:rsidRPr="0004677B">
        <w:rPr>
          <w:lang w:val="sk-SK"/>
        </w:rPr>
        <w:t>work</w:t>
      </w:r>
      <w:proofErr w:type="spellEnd"/>
      <w:r w:rsidRPr="0004677B">
        <w:rPr>
          <w:lang w:val="sk-SK"/>
        </w:rPr>
        <w:t xml:space="preserve"> </w:t>
      </w:r>
      <w:proofErr w:type="spellStart"/>
      <w:r w:rsidRPr="0004677B">
        <w:rPr>
          <w:lang w:val="sk-SK"/>
        </w:rPr>
        <w:t>rotation</w:t>
      </w:r>
      <w:proofErr w:type="spellEnd"/>
      <w:r w:rsidRPr="0004677B">
        <w:rPr>
          <w:lang w:val="sk-SK"/>
        </w:rPr>
        <w:t>*"</w:t>
      </w:r>
      <w:r>
        <w:rPr>
          <w:lang w:val="sk-SK"/>
        </w:rPr>
        <w:t>), vedúc</w:t>
      </w:r>
      <w:r w:rsidR="000F5846">
        <w:rPr>
          <w:lang w:val="sk-SK"/>
        </w:rPr>
        <w:t>i</w:t>
      </w:r>
      <w:r>
        <w:rPr>
          <w:lang w:val="sk-SK"/>
        </w:rPr>
        <w:t xml:space="preserve"> pracovníci (</w:t>
      </w:r>
      <w:r w:rsidRPr="0004677B">
        <w:rPr>
          <w:lang w:val="sk-SK"/>
        </w:rPr>
        <w:t xml:space="preserve">management OR manager OR </w:t>
      </w:r>
      <w:proofErr w:type="spellStart"/>
      <w:r w:rsidRPr="0004677B">
        <w:rPr>
          <w:lang w:val="sk-SK"/>
        </w:rPr>
        <w:t>leader</w:t>
      </w:r>
      <w:proofErr w:type="spellEnd"/>
      <w:r w:rsidRPr="0004677B">
        <w:rPr>
          <w:lang w:val="sk-SK"/>
        </w:rPr>
        <w:t xml:space="preserve"> OR </w:t>
      </w:r>
      <w:proofErr w:type="spellStart"/>
      <w:r w:rsidRPr="0004677B">
        <w:rPr>
          <w:lang w:val="sk-SK"/>
        </w:rPr>
        <w:t>supervisor</w:t>
      </w:r>
      <w:proofErr w:type="spellEnd"/>
      <w:r>
        <w:rPr>
          <w:lang w:val="sk-SK"/>
        </w:rPr>
        <w:t xml:space="preserve">) a vzdelávanie </w:t>
      </w:r>
      <w:r w:rsidR="00D31E43">
        <w:rPr>
          <w:lang w:val="sk-SK"/>
        </w:rPr>
        <w:t>(</w:t>
      </w:r>
      <w:proofErr w:type="spellStart"/>
      <w:r w:rsidRPr="0004677B">
        <w:rPr>
          <w:lang w:val="sk-SK"/>
        </w:rPr>
        <w:t>education</w:t>
      </w:r>
      <w:proofErr w:type="spellEnd"/>
      <w:r w:rsidRPr="0004677B">
        <w:rPr>
          <w:lang w:val="sk-SK"/>
        </w:rPr>
        <w:t xml:space="preserve"> OR </w:t>
      </w:r>
      <w:proofErr w:type="spellStart"/>
      <w:r w:rsidRPr="0004677B">
        <w:rPr>
          <w:lang w:val="sk-SK"/>
        </w:rPr>
        <w:t>learning</w:t>
      </w:r>
      <w:proofErr w:type="spellEnd"/>
      <w:r w:rsidRPr="0004677B">
        <w:rPr>
          <w:lang w:val="sk-SK"/>
        </w:rPr>
        <w:t xml:space="preserve"> OR </w:t>
      </w:r>
      <w:proofErr w:type="spellStart"/>
      <w:r w:rsidRPr="0004677B">
        <w:rPr>
          <w:lang w:val="sk-SK"/>
        </w:rPr>
        <w:t>train</w:t>
      </w:r>
      <w:proofErr w:type="spellEnd"/>
      <w:r w:rsidRPr="0004677B">
        <w:rPr>
          <w:lang w:val="sk-SK"/>
        </w:rPr>
        <w:t xml:space="preserve"> OR </w:t>
      </w:r>
      <w:proofErr w:type="spellStart"/>
      <w:r w:rsidRPr="0004677B">
        <w:rPr>
          <w:lang w:val="sk-SK"/>
        </w:rPr>
        <w:t>skill</w:t>
      </w:r>
      <w:proofErr w:type="spellEnd"/>
      <w:r w:rsidRPr="0004677B">
        <w:rPr>
          <w:lang w:val="sk-SK"/>
        </w:rPr>
        <w:t xml:space="preserve"> OR </w:t>
      </w:r>
      <w:proofErr w:type="spellStart"/>
      <w:r w:rsidRPr="0004677B">
        <w:rPr>
          <w:lang w:val="sk-SK"/>
        </w:rPr>
        <w:t>develop</w:t>
      </w:r>
      <w:proofErr w:type="spellEnd"/>
      <w:r>
        <w:rPr>
          <w:lang w:val="sk-SK"/>
        </w:rPr>
        <w:t xml:space="preserve">). </w:t>
      </w:r>
    </w:p>
    <w:p w14:paraId="3D5B1849" w14:textId="53CFF78E" w:rsidR="0084706E" w:rsidRPr="00822499" w:rsidRDefault="00D31E43" w:rsidP="00DE4E18">
      <w:pPr>
        <w:jc w:val="both"/>
        <w:rPr>
          <w:lang w:val="sk-SK"/>
        </w:rPr>
      </w:pPr>
      <w:r w:rsidRPr="00822499">
        <w:rPr>
          <w:lang w:val="sk-SK"/>
        </w:rPr>
        <w:t xml:space="preserve">Vzhľadom na veľkú vzorku údajov </w:t>
      </w:r>
      <w:r w:rsidRPr="00E40B10">
        <w:rPr>
          <w:highlight w:val="yellow"/>
          <w:lang w:val="sk-SK"/>
          <w:rPrChange w:id="44" w:author="Microsoft Office-Benutzer" w:date="2021-01-04T07:03:00Z">
            <w:rPr>
              <w:lang w:val="sk-SK"/>
            </w:rPr>
          </w:rPrChange>
        </w:rPr>
        <w:t>sme</w:t>
      </w:r>
      <w:r w:rsidRPr="00822499">
        <w:rPr>
          <w:lang w:val="sk-SK"/>
        </w:rPr>
        <w:t xml:space="preserve"> ďalej </w:t>
      </w:r>
      <w:r w:rsidRPr="00E40B10">
        <w:rPr>
          <w:highlight w:val="yellow"/>
          <w:lang w:val="sk-SK"/>
          <w:rPrChange w:id="45" w:author="Microsoft Office-Benutzer" w:date="2021-01-04T07:03:00Z">
            <w:rPr>
              <w:lang w:val="sk-SK"/>
            </w:rPr>
          </w:rPrChange>
        </w:rPr>
        <w:t>špecifikovali</w:t>
      </w:r>
      <w:r w:rsidRPr="00822499">
        <w:rPr>
          <w:lang w:val="sk-SK"/>
        </w:rPr>
        <w:t xml:space="preserve"> publikácie na vedecké články kategórií manažment, psychológia a obchod. Zdroje sme tiež </w:t>
      </w:r>
      <w:r w:rsidRPr="00E40B10">
        <w:rPr>
          <w:highlight w:val="yellow"/>
          <w:lang w:val="sk-SK"/>
          <w:rPrChange w:id="46" w:author="Microsoft Office-Benutzer" w:date="2021-01-04T07:03:00Z">
            <w:rPr>
              <w:lang w:val="sk-SK"/>
            </w:rPr>
          </w:rPrChange>
        </w:rPr>
        <w:t>vytriedili</w:t>
      </w:r>
      <w:r w:rsidRPr="00822499">
        <w:rPr>
          <w:lang w:val="sk-SK"/>
        </w:rPr>
        <w:t xml:space="preserve"> na nie staršie ako 5 rokov. Z</w:t>
      </w:r>
      <w:r w:rsidR="0065263F" w:rsidRPr="00822499">
        <w:rPr>
          <w:lang w:val="sk-SK"/>
        </w:rPr>
        <w:t> </w:t>
      </w:r>
      <w:r w:rsidRPr="00822499">
        <w:rPr>
          <w:lang w:val="sk-SK"/>
        </w:rPr>
        <w:t>výsledných</w:t>
      </w:r>
      <w:r w:rsidR="0065263F" w:rsidRPr="00822499">
        <w:rPr>
          <w:lang w:val="sk-SK"/>
        </w:rPr>
        <w:t xml:space="preserve"> </w:t>
      </w:r>
      <w:r w:rsidRPr="00822499">
        <w:rPr>
          <w:lang w:val="sk-SK"/>
        </w:rPr>
        <w:t>článkov</w:t>
      </w:r>
      <w:ins w:id="47" w:author="Microsoft Office-Benutzer" w:date="2021-01-04T07:04:00Z">
        <w:r w:rsidR="00E40B10">
          <w:rPr>
            <w:lang w:val="sk-SK"/>
          </w:rPr>
          <w:t xml:space="preserve"> </w:t>
        </w:r>
      </w:ins>
      <w:del w:id="48" w:author="Microsoft Office-Benutzer" w:date="2021-01-04T07:04:00Z">
        <w:r w:rsidRPr="00E40B10" w:rsidDel="00E40B10">
          <w:rPr>
            <w:highlight w:val="yellow"/>
            <w:lang w:val="sk-SK"/>
            <w:rPrChange w:id="49" w:author="Microsoft Office-Benutzer" w:date="2021-01-04T07:04:00Z">
              <w:rPr>
                <w:lang w:val="sk-SK"/>
              </w:rPr>
            </w:rPrChange>
          </w:rPr>
          <w:delText xml:space="preserve">, </w:delText>
        </w:r>
      </w:del>
      <w:r w:rsidRPr="00E40B10">
        <w:rPr>
          <w:highlight w:val="yellow"/>
          <w:lang w:val="sk-SK"/>
          <w:rPrChange w:id="50" w:author="Microsoft Office-Benutzer" w:date="2021-01-04T07:04:00Z">
            <w:rPr>
              <w:lang w:val="sk-SK"/>
            </w:rPr>
          </w:rPrChange>
        </w:rPr>
        <w:t>sme</w:t>
      </w:r>
      <w:r w:rsidRPr="00822499">
        <w:rPr>
          <w:lang w:val="sk-SK"/>
        </w:rPr>
        <w:t xml:space="preserve"> na základe </w:t>
      </w:r>
      <w:del w:id="51" w:author="Microsoft Office-Benutzer" w:date="2021-01-04T07:04:00Z">
        <w:r w:rsidRPr="00822499" w:rsidDel="00E40B10">
          <w:rPr>
            <w:lang w:val="sk-SK"/>
          </w:rPr>
          <w:delText xml:space="preserve">vlastnej </w:delText>
        </w:r>
      </w:del>
      <w:r w:rsidRPr="00822499">
        <w:rPr>
          <w:lang w:val="sk-SK"/>
        </w:rPr>
        <w:t xml:space="preserve">analýzy abstraktu </w:t>
      </w:r>
      <w:r w:rsidRPr="00E40B10">
        <w:rPr>
          <w:highlight w:val="yellow"/>
          <w:lang w:val="sk-SK"/>
          <w:rPrChange w:id="52" w:author="Microsoft Office-Benutzer" w:date="2021-01-04T07:04:00Z">
            <w:rPr>
              <w:lang w:val="sk-SK"/>
            </w:rPr>
          </w:rPrChange>
        </w:rPr>
        <w:t>definovali</w:t>
      </w:r>
      <w:r w:rsidRPr="00822499">
        <w:rPr>
          <w:lang w:val="sk-SK"/>
        </w:rPr>
        <w:t xml:space="preserve"> </w:t>
      </w:r>
      <w:r w:rsidR="000F5846" w:rsidRPr="00822499">
        <w:rPr>
          <w:lang w:val="sk-SK"/>
        </w:rPr>
        <w:t>8</w:t>
      </w:r>
      <w:r w:rsidRPr="00822499">
        <w:rPr>
          <w:lang w:val="sk-SK"/>
        </w:rPr>
        <w:t xml:space="preserve"> ako relevantných. </w:t>
      </w:r>
    </w:p>
    <w:p w14:paraId="62F535C8" w14:textId="6B71E8B2" w:rsidR="000F5846" w:rsidRPr="00EE3D2A" w:rsidRDefault="00EE3D2A" w:rsidP="00DE4E18">
      <w:pPr>
        <w:jc w:val="both"/>
        <w:rPr>
          <w:lang w:val="sk-SK"/>
        </w:rPr>
      </w:pPr>
      <w:r w:rsidRPr="00EE3D2A">
        <w:rPr>
          <w:lang w:val="sk-SK"/>
        </w:rPr>
        <w:t xml:space="preserve">Obrázok č. 1- postup vyhľadávania zdrojov </w:t>
      </w:r>
    </w:p>
    <w:p w14:paraId="038E4764" w14:textId="4AA9232A" w:rsidR="00F9465B" w:rsidRDefault="00822499" w:rsidP="00DE4E18">
      <w:pPr>
        <w:jc w:val="both"/>
        <w:rPr>
          <w:color w:val="FF0000"/>
          <w:lang w:val="sk-SK"/>
        </w:rPr>
      </w:pPr>
      <w:r>
        <w:rPr>
          <w:noProof/>
          <w:color w:val="FF0000"/>
          <w:lang w:val="sk-SK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1846015" wp14:editId="7956192A">
                <wp:simplePos x="0" y="0"/>
                <wp:positionH relativeFrom="column">
                  <wp:posOffset>1119504</wp:posOffset>
                </wp:positionH>
                <wp:positionV relativeFrom="paragraph">
                  <wp:posOffset>20955</wp:posOffset>
                </wp:positionV>
                <wp:extent cx="2238375" cy="571500"/>
                <wp:effectExtent l="0" t="0" r="28575" b="1905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36DBE" w14:textId="74ABAB75" w:rsidR="00822499" w:rsidRPr="00822499" w:rsidRDefault="00822499" w:rsidP="00DE0831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4A7116">
                              <w:rPr>
                                <w:sz w:val="20"/>
                                <w:szCs w:val="40"/>
                                <w:lang w:val="sk-SK"/>
                              </w:rPr>
                              <w:t>Počet zdrojov vyhľadávaných pomocou kľúčových slov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46015" id="Obdélník 1" o:spid="_x0000_s1026" style="position:absolute;left:0;text-align:left;margin-left:88.15pt;margin-top:1.65pt;width:176.25pt;height:4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">
                <v:textbox inset=",7.2pt,,7.2pt">
                  <w:txbxContent>
                    <w:p w14:paraId="5AA36DBE" w14:textId="74ABAB75" w:rsidR="00822499" w:rsidRPr="00822499" w:rsidRDefault="00822499" w:rsidP="00DE0831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sk-SK"/>
                        </w:rPr>
                      </w:pPr>
                      <w:r w:rsidRPr="004A7116">
                        <w:rPr>
                          <w:sz w:val="20"/>
                          <w:szCs w:val="40"/>
                          <w:lang w:val="sk-SK"/>
                        </w:rPr>
                        <w:t>Počet zdrojov vyhľadávaných pomocou kľúčových slov</w:t>
                      </w:r>
                    </w:p>
                  </w:txbxContent>
                </v:textbox>
              </v:rect>
            </w:pict>
          </mc:Fallback>
        </mc:AlternateContent>
      </w:r>
    </w:p>
    <w:p w14:paraId="0283DD7A" w14:textId="2B2DB8CA" w:rsidR="00EE3D2A" w:rsidRDefault="004A7116" w:rsidP="00EE3D2A">
      <w:pPr>
        <w:rPr>
          <w:lang w:val="sk-SK"/>
        </w:rPr>
      </w:pPr>
      <w:r>
        <w:rPr>
          <w:noProof/>
          <w:lang w:val="sk-SK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416ECE2" wp14:editId="5D29D4B1">
                <wp:simplePos x="0" y="0"/>
                <wp:positionH relativeFrom="column">
                  <wp:posOffset>2177360</wp:posOffset>
                </wp:positionH>
                <wp:positionV relativeFrom="paragraph">
                  <wp:posOffset>291548</wp:posOffset>
                </wp:positionV>
                <wp:extent cx="0" cy="605293"/>
                <wp:effectExtent l="76200" t="0" r="57150" b="61595"/>
                <wp:wrapNone/>
                <wp:docPr id="18" name="Přímá spojnice se šipkou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52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D3EF9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8" o:spid="_x0000_s1026" type="#_x0000_t32" style="position:absolute;margin-left:171.45pt;margin-top:22.95pt;width:0;height:47.6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" strokecolor="black [3200]" strokeweight=".5pt">
                <v:stroke endarrow="block" joinstyle="miter"/>
              </v:shape>
            </w:pict>
          </mc:Fallback>
        </mc:AlternateContent>
      </w:r>
    </w:p>
    <w:p w14:paraId="4F133105" w14:textId="7B5F3442" w:rsidR="00EE3D2A" w:rsidRDefault="00EE3D2A" w:rsidP="00EE3D2A">
      <w:pPr>
        <w:jc w:val="center"/>
        <w:rPr>
          <w:lang w:val="sk-SK"/>
        </w:rPr>
      </w:pPr>
    </w:p>
    <w:p w14:paraId="128C9088" w14:textId="058F8690" w:rsidR="00EE3D2A" w:rsidRDefault="00EE3D2A" w:rsidP="00EE3D2A">
      <w:pPr>
        <w:jc w:val="center"/>
        <w:rPr>
          <w:lang w:val="sk-SK"/>
        </w:rPr>
      </w:pPr>
      <w:r>
        <w:rPr>
          <w:lang w:val="sk-SK"/>
        </w:rPr>
        <w:t xml:space="preserve">n = </w:t>
      </w:r>
      <w:r w:rsidR="00243BD0">
        <w:rPr>
          <w:lang w:val="sk-SK"/>
        </w:rPr>
        <w:t>1 400</w:t>
      </w:r>
    </w:p>
    <w:p w14:paraId="73161C37" w14:textId="43DD0EC6" w:rsidR="00F9465B" w:rsidRPr="00EE3D2A" w:rsidRDefault="00822499" w:rsidP="00EE3D2A">
      <w:pPr>
        <w:jc w:val="center"/>
        <w:rPr>
          <w:lang w:val="sk-SK"/>
        </w:rPr>
      </w:pPr>
      <w:r>
        <w:rPr>
          <w:noProof/>
          <w:color w:val="FF0000"/>
          <w:lang w:val="sk-SK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1846015" wp14:editId="36D28D65">
                <wp:simplePos x="0" y="0"/>
                <wp:positionH relativeFrom="column">
                  <wp:posOffset>1143358</wp:posOffset>
                </wp:positionH>
                <wp:positionV relativeFrom="paragraph">
                  <wp:posOffset>6543</wp:posOffset>
                </wp:positionV>
                <wp:extent cx="2257425" cy="675861"/>
                <wp:effectExtent l="0" t="0" r="28575" b="1016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6758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361E1" w14:textId="34F10409" w:rsidR="00822499" w:rsidRPr="00131CE7" w:rsidRDefault="00822499" w:rsidP="00DE0831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  <w:lang w:val="sk-SK"/>
                              </w:rPr>
                            </w:pPr>
                            <w:r w:rsidRPr="00131CE7">
                              <w:rPr>
                                <w:sz w:val="20"/>
                                <w:szCs w:val="20"/>
                                <w:lang w:val="sk-SK"/>
                              </w:rPr>
                              <w:t xml:space="preserve">Počet zdrojov vyhľadávaných pomocou </w:t>
                            </w:r>
                            <w:r w:rsidR="00EE3D2A" w:rsidRPr="00131CE7">
                              <w:rPr>
                                <w:sz w:val="20"/>
                                <w:szCs w:val="20"/>
                                <w:lang w:val="sk-SK"/>
                              </w:rPr>
                              <w:t>rozšíreného vyhľadávania</w:t>
                            </w:r>
                            <w:r w:rsidR="00EE3D2A" w:rsidRPr="00131CE7">
                              <w:rPr>
                                <w:rFonts w:ascii="Calibri" w:hAnsi="Calibri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46015" id="Obdélník 2" o:spid="_x0000_s1027" style="position:absolute;left:0;text-align:left;margin-left:90.05pt;margin-top:.5pt;width:177.75pt;height:53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">
                <v:textbox inset=",7.2pt,,7.2pt">
                  <w:txbxContent>
                    <w:p w14:paraId="07E361E1" w14:textId="34F10409" w:rsidR="00822499" w:rsidRPr="00131CE7" w:rsidRDefault="00822499" w:rsidP="00DE0831">
                      <w:pPr>
                        <w:jc w:val="center"/>
                        <w:rPr>
                          <w:rFonts w:ascii="Calibri" w:hAnsi="Calibri"/>
                          <w:sz w:val="20"/>
                          <w:szCs w:val="20"/>
                          <w:lang w:val="sk-SK"/>
                        </w:rPr>
                      </w:pPr>
                      <w:r w:rsidRPr="00131CE7">
                        <w:rPr>
                          <w:sz w:val="20"/>
                          <w:szCs w:val="20"/>
                          <w:lang w:val="sk-SK"/>
                        </w:rPr>
                        <w:t xml:space="preserve">Počet zdrojov vyhľadávaných pomocou </w:t>
                      </w:r>
                      <w:r w:rsidR="00EE3D2A" w:rsidRPr="00131CE7">
                        <w:rPr>
                          <w:sz w:val="20"/>
                          <w:szCs w:val="20"/>
                          <w:lang w:val="sk-SK"/>
                        </w:rPr>
                        <w:t>rozšíreného vyhľadávania</w:t>
                      </w:r>
                      <w:r w:rsidR="00EE3D2A" w:rsidRPr="00131CE7">
                        <w:rPr>
                          <w:rFonts w:ascii="Calibri" w:hAnsi="Calibri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2BD3A127" w14:textId="546AD1F4" w:rsidR="00F9465B" w:rsidRDefault="00F9465B" w:rsidP="00DE4E18">
      <w:pPr>
        <w:jc w:val="both"/>
        <w:rPr>
          <w:color w:val="FF0000"/>
          <w:lang w:val="sk-SK"/>
        </w:rPr>
      </w:pPr>
    </w:p>
    <w:p w14:paraId="7822CCC2" w14:textId="06D5A9E8" w:rsidR="00F9465B" w:rsidRDefault="004A7116" w:rsidP="00DE4E18">
      <w:pPr>
        <w:jc w:val="both"/>
        <w:rPr>
          <w:color w:val="FF0000"/>
          <w:lang w:val="sk-SK"/>
        </w:rPr>
      </w:pPr>
      <w:r>
        <w:rPr>
          <w:noProof/>
          <w:color w:val="FF0000"/>
          <w:lang w:val="sk-SK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DE3D15E" wp14:editId="209212E8">
                <wp:simplePos x="0" y="0"/>
                <wp:positionH relativeFrom="column">
                  <wp:posOffset>2217116</wp:posOffset>
                </wp:positionH>
                <wp:positionV relativeFrom="paragraph">
                  <wp:posOffset>99861</wp:posOffset>
                </wp:positionV>
                <wp:extent cx="7952" cy="524786"/>
                <wp:effectExtent l="38100" t="0" r="68580" b="46990"/>
                <wp:wrapNone/>
                <wp:docPr id="19" name="Přímá spojnice se šipkou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2" cy="5247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1D018A" id="Přímá spojnice se šipkou 19" o:spid="_x0000_s1026" type="#_x0000_t32" style="position:absolute;margin-left:174.6pt;margin-top:7.85pt;width:.65pt;height:41.3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</w:p>
    <w:p w14:paraId="6BFEC983" w14:textId="4C57CC5C" w:rsidR="00F9465B" w:rsidRDefault="00EE3D2A" w:rsidP="00EE3D2A">
      <w:pPr>
        <w:tabs>
          <w:tab w:val="center" w:pos="4536"/>
        </w:tabs>
        <w:jc w:val="both"/>
        <w:rPr>
          <w:color w:val="FF0000"/>
          <w:lang w:val="sk-SK"/>
        </w:rPr>
      </w:pPr>
      <w:r>
        <w:rPr>
          <w:color w:val="FF0000"/>
          <w:lang w:val="sk-SK"/>
        </w:rPr>
        <w:tab/>
      </w:r>
      <w:r w:rsidRPr="00EE3D2A">
        <w:rPr>
          <w:lang w:val="sk-SK"/>
        </w:rPr>
        <w:t>n</w:t>
      </w:r>
      <w:r>
        <w:rPr>
          <w:lang w:val="sk-SK"/>
        </w:rPr>
        <w:t xml:space="preserve"> </w:t>
      </w:r>
      <w:r w:rsidRPr="00EE3D2A">
        <w:rPr>
          <w:lang w:val="sk-SK"/>
        </w:rPr>
        <w:t>=</w:t>
      </w:r>
      <w:r>
        <w:rPr>
          <w:lang w:val="sk-SK"/>
        </w:rPr>
        <w:t xml:space="preserve"> </w:t>
      </w:r>
      <w:r w:rsidR="00243BD0">
        <w:rPr>
          <w:lang w:val="sk-SK"/>
        </w:rPr>
        <w:t>173</w:t>
      </w:r>
    </w:p>
    <w:p w14:paraId="2973B60B" w14:textId="5F47BCDD" w:rsidR="00F9465B" w:rsidRDefault="004A7116" w:rsidP="00DE4E18">
      <w:pPr>
        <w:jc w:val="both"/>
        <w:rPr>
          <w:color w:val="FF0000"/>
          <w:lang w:val="sk-SK"/>
        </w:rPr>
      </w:pPr>
      <w:r>
        <w:rPr>
          <w:noProof/>
          <w:color w:val="FF0000"/>
          <w:lang w:val="sk-SK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1846015" wp14:editId="568DF2FA">
                <wp:simplePos x="0" y="0"/>
                <wp:positionH relativeFrom="column">
                  <wp:posOffset>1118870</wp:posOffset>
                </wp:positionH>
                <wp:positionV relativeFrom="paragraph">
                  <wp:posOffset>22225</wp:posOffset>
                </wp:positionV>
                <wp:extent cx="2266950" cy="571500"/>
                <wp:effectExtent l="0" t="0" r="19050" b="19050"/>
                <wp:wrapNone/>
                <wp:docPr id="3" name="Obdélní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357BD" w14:textId="74B54BC1" w:rsidR="00822499" w:rsidRPr="004A7116" w:rsidRDefault="00822499" w:rsidP="00DE0831">
                            <w:pPr>
                              <w:jc w:val="center"/>
                              <w:rPr>
                                <w:rFonts w:ascii="Calibri" w:hAnsi="Calibri"/>
                                <w:sz w:val="32"/>
                                <w:szCs w:val="32"/>
                                <w:lang w:val="sk-SK"/>
                              </w:rPr>
                            </w:pPr>
                            <w:r w:rsidRPr="004A7116">
                              <w:rPr>
                                <w:sz w:val="20"/>
                                <w:szCs w:val="20"/>
                                <w:lang w:val="sk-SK"/>
                              </w:rPr>
                              <w:t xml:space="preserve">Počet zdrojov </w:t>
                            </w:r>
                            <w:r w:rsidR="00243BD0" w:rsidRPr="004A7116">
                              <w:rPr>
                                <w:sz w:val="20"/>
                                <w:szCs w:val="20"/>
                                <w:lang w:val="sk-SK"/>
                              </w:rPr>
                              <w:t>vytriedených pomocou abstraktu alebo obsahu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46015" id="Obdélník 3" o:spid="_x0000_s1028" style="position:absolute;left:0;text-align:left;margin-left:88.1pt;margin-top:1.75pt;width:178.5pt;height: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">
                <v:textbox inset=",7.2pt,,7.2pt">
                  <w:txbxContent>
                    <w:p w14:paraId="775357BD" w14:textId="74B54BC1" w:rsidR="00822499" w:rsidRPr="004A7116" w:rsidRDefault="00822499" w:rsidP="00DE0831">
                      <w:pPr>
                        <w:jc w:val="center"/>
                        <w:rPr>
                          <w:rFonts w:ascii="Calibri" w:hAnsi="Calibri"/>
                          <w:sz w:val="32"/>
                          <w:szCs w:val="32"/>
                          <w:lang w:val="sk-SK"/>
                        </w:rPr>
                      </w:pPr>
                      <w:r w:rsidRPr="004A7116">
                        <w:rPr>
                          <w:sz w:val="20"/>
                          <w:szCs w:val="20"/>
                          <w:lang w:val="sk-SK"/>
                        </w:rPr>
                        <w:t xml:space="preserve">Počet zdrojov </w:t>
                      </w:r>
                      <w:r w:rsidR="00243BD0" w:rsidRPr="004A7116">
                        <w:rPr>
                          <w:sz w:val="20"/>
                          <w:szCs w:val="20"/>
                          <w:lang w:val="sk-SK"/>
                        </w:rPr>
                        <w:t>vytriedených pomocou abstraktu alebo obsahu</w:t>
                      </w:r>
                    </w:p>
                  </w:txbxContent>
                </v:textbox>
              </v:rect>
            </w:pict>
          </mc:Fallback>
        </mc:AlternateContent>
      </w:r>
    </w:p>
    <w:p w14:paraId="1574F642" w14:textId="13D2DC21" w:rsidR="00F9465B" w:rsidRDefault="00F9465B" w:rsidP="00DE4E18">
      <w:pPr>
        <w:jc w:val="both"/>
        <w:rPr>
          <w:color w:val="FF0000"/>
          <w:lang w:val="sk-SK"/>
        </w:rPr>
      </w:pPr>
    </w:p>
    <w:p w14:paraId="1BA30094" w14:textId="5EB8E4E6" w:rsidR="00EE3D2A" w:rsidRDefault="004A7116" w:rsidP="00EE3D2A">
      <w:pPr>
        <w:tabs>
          <w:tab w:val="center" w:pos="4536"/>
        </w:tabs>
        <w:jc w:val="both"/>
        <w:rPr>
          <w:color w:val="FF0000"/>
          <w:lang w:val="sk-SK"/>
        </w:rPr>
      </w:pPr>
      <w:r>
        <w:rPr>
          <w:noProof/>
          <w:color w:val="FF0000"/>
          <w:lang w:val="sk-SK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632295D" wp14:editId="1BA353A5">
                <wp:simplePos x="0" y="0"/>
                <wp:positionH relativeFrom="column">
                  <wp:posOffset>2240970</wp:posOffset>
                </wp:positionH>
                <wp:positionV relativeFrom="paragraph">
                  <wp:posOffset>16068</wp:posOffset>
                </wp:positionV>
                <wp:extent cx="0" cy="532738"/>
                <wp:effectExtent l="76200" t="0" r="57150" b="58420"/>
                <wp:wrapNone/>
                <wp:docPr id="20" name="Přímá spojnice se šipkou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27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B4FA6E" id="Přímá spojnice se šipkou 20" o:spid="_x0000_s1026" type="#_x0000_t32" style="position:absolute;margin-left:176.45pt;margin-top:1.25pt;width:0;height:41.9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 w:rsidR="00822499">
        <w:rPr>
          <w:noProof/>
          <w:color w:val="FF0000"/>
          <w:lang w:val="sk-SK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FB15ED" wp14:editId="1643471B">
                <wp:simplePos x="0" y="0"/>
                <wp:positionH relativeFrom="column">
                  <wp:posOffset>3028950</wp:posOffset>
                </wp:positionH>
                <wp:positionV relativeFrom="paragraph">
                  <wp:posOffset>6057900</wp:posOffset>
                </wp:positionV>
                <wp:extent cx="1714500" cy="685800"/>
                <wp:effectExtent l="9525" t="11430" r="9525" b="7620"/>
                <wp:wrapNone/>
                <wp:docPr id="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912FB" w14:textId="77777777" w:rsidR="00822499" w:rsidRDefault="00822499" w:rsidP="00822499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Použité články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B15ED" id="Obdélník 6" o:spid="_x0000_s1029" style="position:absolute;left:0;text-align:left;margin-left:238.5pt;margin-top:477pt;width:135pt;height:5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">
                <v:textbox inset=",7.2pt,,7.2pt">
                  <w:txbxContent>
                    <w:p w14:paraId="7B6912FB" w14:textId="77777777" w:rsidR="00822499" w:rsidRDefault="00822499" w:rsidP="00822499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Použité články </w:t>
                      </w:r>
                    </w:p>
                  </w:txbxContent>
                </v:textbox>
              </v:rect>
            </w:pict>
          </mc:Fallback>
        </mc:AlternateContent>
      </w:r>
      <w:r w:rsidR="00EE3D2A">
        <w:rPr>
          <w:color w:val="FF0000"/>
          <w:lang w:val="sk-SK"/>
        </w:rPr>
        <w:tab/>
      </w:r>
    </w:p>
    <w:p w14:paraId="02121329" w14:textId="4428AAAA" w:rsidR="00FA5710" w:rsidRDefault="00EE3D2A" w:rsidP="00EE3D2A">
      <w:pPr>
        <w:tabs>
          <w:tab w:val="center" w:pos="4536"/>
        </w:tabs>
        <w:jc w:val="both"/>
        <w:rPr>
          <w:lang w:val="sk-SK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FB15ED" wp14:editId="4EE50CCF">
                <wp:simplePos x="0" y="0"/>
                <wp:positionH relativeFrom="column">
                  <wp:posOffset>1144932</wp:posOffset>
                </wp:positionH>
                <wp:positionV relativeFrom="paragraph">
                  <wp:posOffset>237380</wp:posOffset>
                </wp:positionV>
                <wp:extent cx="2257425" cy="447675"/>
                <wp:effectExtent l="0" t="0" r="28575" b="28575"/>
                <wp:wrapNone/>
                <wp:docPr id="7" name="Obdélní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82930" w14:textId="67C4DAAC" w:rsidR="00822499" w:rsidRPr="004A7116" w:rsidRDefault="00822499" w:rsidP="004A7116">
                            <w:pPr>
                              <w:jc w:val="center"/>
                              <w:rPr>
                                <w:sz w:val="20"/>
                                <w:szCs w:val="40"/>
                                <w:lang w:val="en"/>
                              </w:rPr>
                            </w:pPr>
                            <w:r w:rsidRPr="004A7116">
                              <w:rPr>
                                <w:sz w:val="20"/>
                                <w:szCs w:val="40"/>
                              </w:rPr>
                              <w:t>Použité články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B15ED" id="Obdélník 7" o:spid="_x0000_s1030" style="position:absolute;left:0;text-align:left;margin-left:90.15pt;margin-top:18.7pt;width:177.75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">
                <v:textbox inset=",7.2pt,,7.2pt">
                  <w:txbxContent>
                    <w:p w14:paraId="77F82930" w14:textId="67C4DAAC" w:rsidR="00822499" w:rsidRPr="004A7116" w:rsidRDefault="00822499" w:rsidP="004A7116">
                      <w:pPr>
                        <w:jc w:val="center"/>
                        <w:rPr>
                          <w:sz w:val="20"/>
                          <w:szCs w:val="40"/>
                          <w:lang w:val="en"/>
                        </w:rPr>
                      </w:pPr>
                      <w:r w:rsidRPr="004A7116">
                        <w:rPr>
                          <w:sz w:val="20"/>
                          <w:szCs w:val="40"/>
                        </w:rPr>
                        <w:t>Použité články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FF0000"/>
          <w:lang w:val="sk-SK"/>
        </w:rPr>
        <w:tab/>
      </w:r>
      <w:r w:rsidRPr="00EE3D2A">
        <w:rPr>
          <w:lang w:val="sk-SK"/>
        </w:rPr>
        <w:t>n</w:t>
      </w:r>
      <w:r>
        <w:rPr>
          <w:lang w:val="sk-SK"/>
        </w:rPr>
        <w:t xml:space="preserve"> </w:t>
      </w:r>
      <w:r w:rsidRPr="00EE3D2A">
        <w:rPr>
          <w:lang w:val="sk-SK"/>
        </w:rPr>
        <w:t>=</w:t>
      </w:r>
      <w:r>
        <w:rPr>
          <w:lang w:val="sk-SK"/>
        </w:rPr>
        <w:t xml:space="preserve"> 8</w:t>
      </w:r>
    </w:p>
    <w:p w14:paraId="48AD8C2E" w14:textId="27495AAF" w:rsidR="00EE3D2A" w:rsidRDefault="00EE3D2A" w:rsidP="00EE3D2A">
      <w:pPr>
        <w:tabs>
          <w:tab w:val="center" w:pos="4536"/>
        </w:tabs>
        <w:jc w:val="both"/>
        <w:rPr>
          <w:lang w:val="sk-SK"/>
        </w:rPr>
      </w:pPr>
    </w:p>
    <w:p w14:paraId="28F43FF4" w14:textId="77777777" w:rsidR="00EE3D2A" w:rsidRDefault="00EE3D2A" w:rsidP="00EE3D2A">
      <w:pPr>
        <w:tabs>
          <w:tab w:val="center" w:pos="4536"/>
        </w:tabs>
        <w:jc w:val="both"/>
        <w:rPr>
          <w:color w:val="FF0000"/>
          <w:lang w:val="sk-SK"/>
        </w:rPr>
      </w:pPr>
    </w:p>
    <w:p w14:paraId="33C8B310" w14:textId="5AFE5D3D" w:rsidR="008D2F9E" w:rsidRPr="00544B6B" w:rsidRDefault="00EE3D2A" w:rsidP="00DE4E18">
      <w:pPr>
        <w:jc w:val="both"/>
      </w:pPr>
      <w:r w:rsidRPr="00EE3D2A">
        <w:rPr>
          <w:lang w:val="sk-SK"/>
        </w:rPr>
        <w:t>zdroj:</w:t>
      </w:r>
      <w:r>
        <w:rPr>
          <w:lang w:val="sk-SK"/>
        </w:rPr>
        <w:t xml:space="preserve"> </w:t>
      </w:r>
      <w:r w:rsidR="000A2601">
        <w:rPr>
          <w:lang w:val="sk-SK"/>
        </w:rPr>
        <w:t>vlastné</w:t>
      </w:r>
      <w:r>
        <w:rPr>
          <w:lang w:val="sk-SK"/>
        </w:rPr>
        <w:t xml:space="preserve"> spracovanie podľa </w:t>
      </w:r>
      <w:r>
        <w:t xml:space="preserve">PRISMA </w:t>
      </w:r>
      <w:proofErr w:type="spellStart"/>
      <w:r>
        <w:t>Flow</w:t>
      </w:r>
      <w:proofErr w:type="spellEnd"/>
      <w:r>
        <w:t xml:space="preserve"> Diagram</w:t>
      </w:r>
    </w:p>
    <w:p w14:paraId="745BD0E4" w14:textId="524C5D3C" w:rsidR="003D1141" w:rsidRPr="003D1141" w:rsidRDefault="00577620" w:rsidP="003D1141">
      <w:pPr>
        <w:pStyle w:val="berschrift3"/>
      </w:pPr>
      <w:r w:rsidRPr="00577620">
        <w:t>Výsledky</w:t>
      </w:r>
    </w:p>
    <w:p w14:paraId="505161BF" w14:textId="6DDA3360" w:rsidR="002B6D2A" w:rsidRPr="00CD4F13" w:rsidRDefault="00FC7E7C" w:rsidP="00180B7E">
      <w:pPr>
        <w:jc w:val="both"/>
        <w:rPr>
          <w:lang w:val="sk-SK"/>
        </w:rPr>
      </w:pPr>
      <w:r>
        <w:rPr>
          <w:lang w:val="sk-SK"/>
        </w:rPr>
        <w:t>V teoretických východiskách práce sme definovali horizontálne vzdelávanie a tiež rotáciu práce</w:t>
      </w:r>
      <w:r w:rsidR="003D603B">
        <w:rPr>
          <w:lang w:val="sk-SK"/>
        </w:rPr>
        <w:t xml:space="preserve"> ako jednu z jeho nástrojov</w:t>
      </w:r>
      <w:r w:rsidR="002F720B">
        <w:rPr>
          <w:lang w:val="sk-SK"/>
        </w:rPr>
        <w:t xml:space="preserve">. V tejto </w:t>
      </w:r>
      <w:r w:rsidR="00536CA4">
        <w:rPr>
          <w:lang w:val="sk-SK"/>
        </w:rPr>
        <w:t>kapitole</w:t>
      </w:r>
      <w:r w:rsidR="002F720B">
        <w:rPr>
          <w:lang w:val="sk-SK"/>
        </w:rPr>
        <w:t xml:space="preserve"> sa bližšie pozrieme na </w:t>
      </w:r>
      <w:r w:rsidR="00536CA4">
        <w:rPr>
          <w:lang w:val="sk-SK"/>
        </w:rPr>
        <w:t>prehľad kompetencií, ktoré možno rozvíjať práve</w:t>
      </w:r>
      <w:r w:rsidR="00131CE7">
        <w:rPr>
          <w:lang w:val="sk-SK"/>
        </w:rPr>
        <w:t xml:space="preserve"> </w:t>
      </w:r>
      <w:r w:rsidR="00536CA4">
        <w:rPr>
          <w:lang w:val="sk-SK"/>
        </w:rPr>
        <w:t xml:space="preserve">pomocou rotácie práce u vedúcich pracovníkov a to na základe zvolenej metódy </w:t>
      </w:r>
      <w:commentRangeStart w:id="53"/>
      <w:r w:rsidR="00536CA4">
        <w:rPr>
          <w:lang w:val="sk-SK"/>
        </w:rPr>
        <w:t>LRS.</w:t>
      </w:r>
      <w:commentRangeEnd w:id="53"/>
      <w:r w:rsidR="001644B7">
        <w:rPr>
          <w:rStyle w:val="Kommentarzeichen"/>
        </w:rPr>
        <w:commentReference w:id="53"/>
      </w:r>
    </w:p>
    <w:p w14:paraId="3D75CC06" w14:textId="0C8140D2" w:rsidR="002B6D2A" w:rsidRDefault="00416229" w:rsidP="002B6D2A">
      <w:pPr>
        <w:pStyle w:val="berschrift4"/>
        <w:jc w:val="both"/>
        <w:rPr>
          <w:lang w:val="sk-SK"/>
        </w:rPr>
      </w:pPr>
      <w:commentRangeStart w:id="54"/>
      <w:r w:rsidRPr="00CD4F13">
        <w:rPr>
          <w:lang w:val="sk-SK"/>
        </w:rPr>
        <w:t xml:space="preserve">Aké sú hlavné kompetencie rotácie práce pre </w:t>
      </w:r>
      <w:r w:rsidR="00185062">
        <w:rPr>
          <w:lang w:val="sk-SK"/>
        </w:rPr>
        <w:t>vedúce</w:t>
      </w:r>
      <w:r w:rsidRPr="00CD4F13">
        <w:rPr>
          <w:lang w:val="sk-SK"/>
        </w:rPr>
        <w:t xml:space="preserve"> pozície?</w:t>
      </w:r>
      <w:commentRangeEnd w:id="54"/>
      <w:r w:rsidR="001644B7">
        <w:rPr>
          <w:rStyle w:val="Kommentarzeichen"/>
          <w:rFonts w:asciiTheme="minorHAnsi" w:eastAsiaTheme="minorHAnsi" w:hAnsiTheme="minorHAnsi" w:cstheme="minorBidi"/>
          <w:i w:val="0"/>
          <w:iCs w:val="0"/>
          <w:color w:val="auto"/>
        </w:rPr>
        <w:commentReference w:id="54"/>
      </w:r>
    </w:p>
    <w:p w14:paraId="4716AE66" w14:textId="7F93A7B2" w:rsidR="00743B3C" w:rsidRDefault="00743B3C" w:rsidP="00180B7E">
      <w:pPr>
        <w:jc w:val="both"/>
        <w:rPr>
          <w:lang w:val="sk-SK"/>
        </w:rPr>
      </w:pPr>
      <w:r>
        <w:rPr>
          <w:lang w:val="sk-SK"/>
        </w:rPr>
        <w:t>Rotácia</w:t>
      </w:r>
      <w:r w:rsidR="00FD11ED" w:rsidRPr="00CD4F13">
        <w:rPr>
          <w:lang w:val="sk-SK"/>
        </w:rPr>
        <w:t xml:space="preserve"> práce umožňuje </w:t>
      </w:r>
      <w:r w:rsidR="00131CE7">
        <w:rPr>
          <w:lang w:val="sk-SK"/>
        </w:rPr>
        <w:t>zamestnancovi</w:t>
      </w:r>
      <w:r w:rsidR="00FD11ED" w:rsidRPr="00CD4F13">
        <w:rPr>
          <w:lang w:val="sk-SK"/>
        </w:rPr>
        <w:t xml:space="preserve"> poznať základy celého procesu p</w:t>
      </w:r>
      <w:r w:rsidR="001E40F8" w:rsidRPr="00CD4F13">
        <w:rPr>
          <w:lang w:val="sk-SK"/>
        </w:rPr>
        <w:t>odniku</w:t>
      </w:r>
      <w:r w:rsidR="00FD11ED" w:rsidRPr="00CD4F13">
        <w:rPr>
          <w:lang w:val="sk-SK"/>
        </w:rPr>
        <w:t>, čím sa stáva všestranným a kompetentným na zvládnutie akejkoľvek zadanej úlohy</w:t>
      </w:r>
      <w:r>
        <w:rPr>
          <w:lang w:val="sk-SK"/>
        </w:rPr>
        <w:t xml:space="preserve"> (</w:t>
      </w:r>
      <w:proofErr w:type="spellStart"/>
      <w:r>
        <w:rPr>
          <w:lang w:val="sk-SK"/>
        </w:rPr>
        <w:t>Oparama</w:t>
      </w:r>
      <w:proofErr w:type="spellEnd"/>
      <w:r>
        <w:rPr>
          <w:lang w:val="sk-SK"/>
        </w:rPr>
        <w:t>, 2015)</w:t>
      </w:r>
      <w:r w:rsidR="00FD11ED" w:rsidRPr="00CD4F13">
        <w:rPr>
          <w:lang w:val="sk-SK"/>
        </w:rPr>
        <w:t>.</w:t>
      </w:r>
      <w:r w:rsidRPr="00743B3C">
        <w:rPr>
          <w:lang w:val="sk-SK"/>
        </w:rPr>
        <w:t xml:space="preserve"> </w:t>
      </w:r>
      <w:r>
        <w:rPr>
          <w:lang w:val="sk-SK"/>
        </w:rPr>
        <w:t>Práve</w:t>
      </w:r>
      <w:r w:rsidRPr="002B6D2A">
        <w:rPr>
          <w:lang w:val="sk-SK"/>
        </w:rPr>
        <w:t xml:space="preserve"> prevzatím nových úloh</w:t>
      </w:r>
      <w:r w:rsidR="00AD5A39">
        <w:rPr>
          <w:lang w:val="sk-SK"/>
        </w:rPr>
        <w:t>,</w:t>
      </w:r>
      <w:r w:rsidRPr="002B6D2A">
        <w:rPr>
          <w:lang w:val="sk-SK"/>
        </w:rPr>
        <w:t xml:space="preserve"> samostatným a zodpovedným vykonávaním funkcií sa zvyšujú vedomosti a schopnosti </w:t>
      </w:r>
      <w:r>
        <w:rPr>
          <w:lang w:val="sk-SK"/>
        </w:rPr>
        <w:t>manažéra</w:t>
      </w:r>
      <w:r w:rsidRPr="002B6D2A">
        <w:rPr>
          <w:lang w:val="sk-SK"/>
        </w:rPr>
        <w:t xml:space="preserve"> a sprostredkuje sa </w:t>
      </w:r>
      <w:r w:rsidR="00AD5A39">
        <w:rPr>
          <w:lang w:val="sk-SK"/>
        </w:rPr>
        <w:t>mu</w:t>
      </w:r>
      <w:r w:rsidRPr="002B6D2A">
        <w:rPr>
          <w:lang w:val="sk-SK"/>
        </w:rPr>
        <w:t xml:space="preserve"> dojem rozmanitosti jednotlivých úloh spoločnosti</w:t>
      </w:r>
      <w:r>
        <w:rPr>
          <w:lang w:val="sk-SK"/>
        </w:rPr>
        <w:t xml:space="preserve"> (</w:t>
      </w:r>
      <w:proofErr w:type="spellStart"/>
      <w:r>
        <w:rPr>
          <w:lang w:val="sk-SK"/>
        </w:rPr>
        <w:t>Zin</w:t>
      </w:r>
      <w:proofErr w:type="spellEnd"/>
      <w:r>
        <w:rPr>
          <w:lang w:val="sk-SK"/>
        </w:rPr>
        <w:t>, 2020)</w:t>
      </w:r>
      <w:r w:rsidRPr="002B6D2A">
        <w:rPr>
          <w:lang w:val="sk-SK"/>
        </w:rPr>
        <w:t>.</w:t>
      </w:r>
    </w:p>
    <w:p w14:paraId="6D9525FB" w14:textId="7780F9DF" w:rsidR="00FD11ED" w:rsidRPr="00CD4F13" w:rsidRDefault="00743B3C" w:rsidP="00180B7E">
      <w:pPr>
        <w:jc w:val="both"/>
        <w:rPr>
          <w:lang w:val="sk-SK"/>
        </w:rPr>
      </w:pPr>
      <w:r>
        <w:rPr>
          <w:lang w:val="sk-SK"/>
        </w:rPr>
        <w:t xml:space="preserve">Ako uvádza </w:t>
      </w:r>
      <w:proofErr w:type="spellStart"/>
      <w:r>
        <w:rPr>
          <w:lang w:val="sk-SK"/>
        </w:rPr>
        <w:t>Oparama</w:t>
      </w:r>
      <w:proofErr w:type="spellEnd"/>
      <w:r>
        <w:rPr>
          <w:lang w:val="sk-SK"/>
        </w:rPr>
        <w:t xml:space="preserve"> (2015), v</w:t>
      </w:r>
      <w:r w:rsidR="00FD11ED" w:rsidRPr="00CD4F13">
        <w:rPr>
          <w:lang w:val="sk-SK"/>
        </w:rPr>
        <w:t>ýsledok prechodu z</w:t>
      </w:r>
      <w:r w:rsidR="001E40F8" w:rsidRPr="00CD4F13">
        <w:rPr>
          <w:lang w:val="sk-SK"/>
        </w:rPr>
        <w:t xml:space="preserve"> jednej úlohy </w:t>
      </w:r>
      <w:r w:rsidR="00FD11ED" w:rsidRPr="00CD4F13">
        <w:rPr>
          <w:lang w:val="sk-SK"/>
        </w:rPr>
        <w:t>na druh</w:t>
      </w:r>
      <w:r w:rsidR="001E40F8" w:rsidRPr="00CD4F13">
        <w:rPr>
          <w:lang w:val="sk-SK"/>
        </w:rPr>
        <w:t xml:space="preserve">ú </w:t>
      </w:r>
      <w:r w:rsidR="00FD11ED" w:rsidRPr="00CD4F13">
        <w:rPr>
          <w:lang w:val="sk-SK"/>
        </w:rPr>
        <w:t>má dva symbolické účinky</w:t>
      </w:r>
      <w:r w:rsidR="001E40F8" w:rsidRPr="00CD4F13">
        <w:rPr>
          <w:lang w:val="sk-SK"/>
        </w:rPr>
        <w:t xml:space="preserve">, ktoré </w:t>
      </w:r>
      <w:r w:rsidR="00180B7E">
        <w:rPr>
          <w:lang w:val="sk-SK"/>
        </w:rPr>
        <w:t>hodnotíme</w:t>
      </w:r>
      <w:r w:rsidR="001E40F8" w:rsidRPr="00CD4F13">
        <w:rPr>
          <w:lang w:val="sk-SK"/>
        </w:rPr>
        <w:t xml:space="preserve"> pre manažment</w:t>
      </w:r>
      <w:r w:rsidR="00180B7E">
        <w:rPr>
          <w:lang w:val="sk-SK"/>
        </w:rPr>
        <w:t xml:space="preserve"> ako</w:t>
      </w:r>
      <w:r w:rsidR="001E40F8" w:rsidRPr="00CD4F13">
        <w:rPr>
          <w:lang w:val="sk-SK"/>
        </w:rPr>
        <w:t xml:space="preserve"> pomerne kľúčové: </w:t>
      </w:r>
    </w:p>
    <w:p w14:paraId="28A27BED" w14:textId="1476932F" w:rsidR="001E40F8" w:rsidRPr="00CD4F13" w:rsidRDefault="00FD11ED" w:rsidP="00180B7E">
      <w:pPr>
        <w:pStyle w:val="Listenabsatz"/>
        <w:numPr>
          <w:ilvl w:val="0"/>
          <w:numId w:val="8"/>
        </w:numPr>
        <w:jc w:val="both"/>
        <w:rPr>
          <w:lang w:val="sk-SK"/>
        </w:rPr>
      </w:pPr>
      <w:r w:rsidRPr="00CD4F13">
        <w:rPr>
          <w:lang w:val="sk-SK"/>
        </w:rPr>
        <w:t>pracovníci sa oboznám</w:t>
      </w:r>
      <w:r w:rsidR="001E40F8" w:rsidRPr="00CD4F13">
        <w:rPr>
          <w:lang w:val="sk-SK"/>
        </w:rPr>
        <w:t>ia</w:t>
      </w:r>
      <w:r w:rsidRPr="00CD4F13">
        <w:rPr>
          <w:lang w:val="sk-SK"/>
        </w:rPr>
        <w:t xml:space="preserve"> s rôznymi aspektmi fungovania firmy. V tomto prípade prichádza do úvahy univerzálnosť, vďaka ktorej má pracovník krok s celým procesom práce a</w:t>
      </w:r>
      <w:r w:rsidR="001E40F8" w:rsidRPr="00CD4F13">
        <w:rPr>
          <w:lang w:val="sk-SK"/>
        </w:rPr>
        <w:t> </w:t>
      </w:r>
      <w:r w:rsidRPr="00CD4F13">
        <w:rPr>
          <w:lang w:val="sk-SK"/>
        </w:rPr>
        <w:t>prevádzky</w:t>
      </w:r>
      <w:r w:rsidR="001E40F8" w:rsidRPr="00CD4F13">
        <w:rPr>
          <w:lang w:val="sk-SK"/>
        </w:rPr>
        <w:t xml:space="preserve">, </w:t>
      </w:r>
    </w:p>
    <w:p w14:paraId="2B69AB15" w14:textId="103F2BE6" w:rsidR="00416229" w:rsidRDefault="00FD11ED" w:rsidP="00180B7E">
      <w:pPr>
        <w:pStyle w:val="Listenabsatz"/>
        <w:numPr>
          <w:ilvl w:val="0"/>
          <w:numId w:val="8"/>
        </w:numPr>
        <w:jc w:val="both"/>
        <w:rPr>
          <w:lang w:val="sk-SK"/>
        </w:rPr>
      </w:pPr>
      <w:r w:rsidRPr="00CD4F13">
        <w:rPr>
          <w:lang w:val="sk-SK"/>
        </w:rPr>
        <w:t xml:space="preserve">pracovníci </w:t>
      </w:r>
      <w:r w:rsidR="001E40F8" w:rsidRPr="00CD4F13">
        <w:rPr>
          <w:lang w:val="sk-SK"/>
        </w:rPr>
        <w:t xml:space="preserve">získavajú rôzne </w:t>
      </w:r>
      <w:r w:rsidRPr="00CD4F13">
        <w:rPr>
          <w:lang w:val="sk-SK"/>
        </w:rPr>
        <w:t>zručnosti, technické know-how a znalosti rôznych útvarov a oddelení firmy. Pracovník, ktorý by prešiel týmto procesom, by sa ujal zodpovednosti, dostal by širší záber a čelil by niekoľkým výzvam.</w:t>
      </w:r>
    </w:p>
    <w:p w14:paraId="6283D75E" w14:textId="4AB16A45" w:rsidR="00743B3C" w:rsidRDefault="00743B3C" w:rsidP="00743B3C">
      <w:pPr>
        <w:jc w:val="both"/>
        <w:rPr>
          <w:lang w:val="sk-SK"/>
        </w:rPr>
      </w:pPr>
      <w:proofErr w:type="spellStart"/>
      <w:r w:rsidRPr="00743B3C">
        <w:rPr>
          <w:lang w:val="sk-SK"/>
        </w:rPr>
        <w:t>Zin</w:t>
      </w:r>
      <w:proofErr w:type="spellEnd"/>
      <w:r w:rsidRPr="00743B3C">
        <w:rPr>
          <w:lang w:val="sk-SK"/>
        </w:rPr>
        <w:t xml:space="preserve"> (2020) </w:t>
      </w:r>
      <w:r w:rsidR="00AD5A39">
        <w:rPr>
          <w:lang w:val="sk-SK"/>
        </w:rPr>
        <w:t>ď</w:t>
      </w:r>
      <w:r w:rsidRPr="00743B3C">
        <w:rPr>
          <w:lang w:val="sk-SK"/>
        </w:rPr>
        <w:t>alej dodáva, že rotácia pracovných miest je ústredným prvkom v rámci diskusie o flexibilite zamestnancov. Funkčná flexibilita je často spojené s rôznymi modelmi pracovného systému</w:t>
      </w:r>
      <w:r w:rsidR="00AD5A39">
        <w:rPr>
          <w:lang w:val="sk-SK"/>
        </w:rPr>
        <w:t xml:space="preserve"> </w:t>
      </w:r>
      <w:r w:rsidRPr="00743B3C">
        <w:rPr>
          <w:lang w:val="sk-SK"/>
        </w:rPr>
        <w:t>a je tiež nesmierne dôležitá pri práci manažérov</w:t>
      </w:r>
      <w:r w:rsidR="00AD5A39">
        <w:rPr>
          <w:lang w:val="sk-SK"/>
        </w:rPr>
        <w:t xml:space="preserve">, preto ju hodnotíme ako jednu z hlavných kompetencií. </w:t>
      </w:r>
    </w:p>
    <w:p w14:paraId="360C6E95" w14:textId="636DB375" w:rsidR="002B429F" w:rsidRPr="00743B3C" w:rsidRDefault="00FE44A1" w:rsidP="00743B3C">
      <w:pPr>
        <w:jc w:val="both"/>
        <w:rPr>
          <w:lang w:val="sk-SK"/>
        </w:rPr>
      </w:pPr>
      <w:r w:rsidRPr="00FE44A1">
        <w:rPr>
          <w:lang w:val="sk-SK"/>
        </w:rPr>
        <w:t xml:space="preserve">Práca </w:t>
      </w:r>
      <w:r w:rsidR="00185062">
        <w:rPr>
          <w:lang w:val="sk-SK"/>
        </w:rPr>
        <w:t>vedúcich</w:t>
      </w:r>
      <w:r w:rsidRPr="00FE44A1">
        <w:rPr>
          <w:lang w:val="sk-SK"/>
        </w:rPr>
        <w:t xml:space="preserve"> pozícií v mnohých prípadoch závisí od dobrej komunikácie so zamestnancami. </w:t>
      </w:r>
      <w:proofErr w:type="spellStart"/>
      <w:r w:rsidRPr="00FE44A1">
        <w:rPr>
          <w:shd w:val="clear" w:color="auto" w:fill="FFFFFF"/>
          <w:lang w:val="sk-SK"/>
        </w:rPr>
        <w:t>Santos</w:t>
      </w:r>
      <w:proofErr w:type="spellEnd"/>
      <w:r w:rsidRPr="00FE44A1">
        <w:rPr>
          <w:shd w:val="clear" w:color="auto" w:fill="FFFFFF"/>
          <w:lang w:val="sk-SK"/>
        </w:rPr>
        <w:t xml:space="preserve"> (2016</w:t>
      </w:r>
      <w:r>
        <w:rPr>
          <w:shd w:val="clear" w:color="auto" w:fill="FFFFFF"/>
          <w:lang w:val="sk-SK"/>
        </w:rPr>
        <w:t>) vo svojej štúdii udáva</w:t>
      </w:r>
      <w:r w:rsidRPr="00FE44A1">
        <w:rPr>
          <w:shd w:val="clear" w:color="auto" w:fill="FFFFFF"/>
          <w:lang w:val="sk-SK"/>
        </w:rPr>
        <w:t xml:space="preserve">, že najcitovanejšou výhodou </w:t>
      </w:r>
      <w:r w:rsidRPr="00FE44A1">
        <w:rPr>
          <w:shd w:val="clear" w:color="auto" w:fill="FFFFFF"/>
          <w:lang w:val="sk-SK"/>
        </w:rPr>
        <w:lastRenderedPageBreak/>
        <w:t>rotácie pracovných miest bola podpora alebo umožnenie efektívnejšej komunikácie</w:t>
      </w:r>
      <w:r w:rsidR="00251B46">
        <w:rPr>
          <w:shd w:val="clear" w:color="auto" w:fill="FFFFFF"/>
          <w:lang w:val="sk-SK"/>
        </w:rPr>
        <w:t xml:space="preserve"> </w:t>
      </w:r>
      <w:r w:rsidRPr="00FE44A1">
        <w:rPr>
          <w:shd w:val="clear" w:color="auto" w:fill="FFFFFF"/>
          <w:lang w:val="sk-SK"/>
        </w:rPr>
        <w:t>medzi jednotlivcami, zlepšenie sietí a vzťahov medzi zamestnancami.</w:t>
      </w:r>
      <w:r>
        <w:rPr>
          <w:lang w:val="sk-SK"/>
        </w:rPr>
        <w:t xml:space="preserve"> </w:t>
      </w:r>
    </w:p>
    <w:p w14:paraId="625E9F7A" w14:textId="5C51EFEC" w:rsidR="003E738F" w:rsidRPr="00CD4F13" w:rsidRDefault="003E738F" w:rsidP="00180B7E">
      <w:pPr>
        <w:jc w:val="both"/>
        <w:rPr>
          <w:lang w:val="sk-SK"/>
        </w:rPr>
      </w:pPr>
      <w:proofErr w:type="spellStart"/>
      <w:r w:rsidRPr="00CD4F13">
        <w:rPr>
          <w:lang w:val="sk-SK"/>
        </w:rPr>
        <w:t>Ali-Mohammadi</w:t>
      </w:r>
      <w:proofErr w:type="spellEnd"/>
      <w:r w:rsidRPr="00CD4F13">
        <w:rPr>
          <w:lang w:val="sk-SK"/>
        </w:rPr>
        <w:t xml:space="preserve"> (2017) uvádza, že sa rotácia používa na zvýšenie motivácie zamestnancov v práci alebo pri opakujúcich sa úlohách.</w:t>
      </w:r>
      <w:r w:rsidR="002B429F">
        <w:rPr>
          <w:lang w:val="sk-SK"/>
        </w:rPr>
        <w:t xml:space="preserve"> </w:t>
      </w:r>
      <w:proofErr w:type="spellStart"/>
      <w:r w:rsidR="002B429F">
        <w:rPr>
          <w:lang w:val="sk-SK"/>
        </w:rPr>
        <w:t>Tumipa</w:t>
      </w:r>
      <w:proofErr w:type="spellEnd"/>
      <w:r w:rsidR="002B429F">
        <w:rPr>
          <w:lang w:val="sk-SK"/>
        </w:rPr>
        <w:t xml:space="preserve"> (2016) v svoje štúdii </w:t>
      </w:r>
      <w:r w:rsidR="00131CE7">
        <w:rPr>
          <w:lang w:val="sk-SK"/>
        </w:rPr>
        <w:t>dopĺňa</w:t>
      </w:r>
      <w:r w:rsidR="002B429F">
        <w:rPr>
          <w:lang w:val="sk-SK"/>
        </w:rPr>
        <w:t xml:space="preserve">, že rotácia predstavuje akúsi prevenciu pred nudou pri práci. </w:t>
      </w:r>
    </w:p>
    <w:p w14:paraId="29C10CE9" w14:textId="1224547C" w:rsidR="00416229" w:rsidRPr="00CD4F13" w:rsidRDefault="00E91726" w:rsidP="00180B7E">
      <w:pPr>
        <w:jc w:val="both"/>
        <w:rPr>
          <w:lang w:val="sk-SK"/>
        </w:rPr>
      </w:pPr>
      <w:proofErr w:type="spellStart"/>
      <w:r w:rsidRPr="00CD4F13">
        <w:rPr>
          <w:lang w:val="sk-SK"/>
        </w:rPr>
        <w:t>Linge</w:t>
      </w:r>
      <w:proofErr w:type="spellEnd"/>
      <w:r w:rsidRPr="00CD4F13">
        <w:rPr>
          <w:lang w:val="sk-SK"/>
        </w:rPr>
        <w:t xml:space="preserve"> (2019)</w:t>
      </w:r>
      <w:r w:rsidR="003E738F" w:rsidRPr="00CD4F13">
        <w:rPr>
          <w:lang w:val="sk-SK"/>
        </w:rPr>
        <w:t xml:space="preserve"> </w:t>
      </w:r>
      <w:r w:rsidRPr="00CD4F13">
        <w:rPr>
          <w:lang w:val="sk-SK"/>
        </w:rPr>
        <w:t>vytvorila štúdiu, prostredníctvom ktorej zisťovala efekt rotácie práce na</w:t>
      </w:r>
      <w:r w:rsidR="0057298A">
        <w:rPr>
          <w:lang w:val="sk-SK"/>
        </w:rPr>
        <w:t xml:space="preserve"> </w:t>
      </w:r>
      <w:r w:rsidRPr="00CD4F13">
        <w:rPr>
          <w:lang w:val="sk-SK"/>
        </w:rPr>
        <w:t xml:space="preserve">motiváciu zamestnancov. Zamestnanci v štúdii potvrdili, že im rotácia pomohla lepšie poznať organizáciu, pochopiť prepojenosť mnohých úloh či naučiť sa nové veci. </w:t>
      </w:r>
      <w:r w:rsidR="003E738F" w:rsidRPr="00CD4F13">
        <w:rPr>
          <w:lang w:val="sk-SK"/>
        </w:rPr>
        <w:t xml:space="preserve">Avšak na rozdiel od tvrdenia </w:t>
      </w:r>
      <w:proofErr w:type="spellStart"/>
      <w:r w:rsidR="003E738F" w:rsidRPr="00CD4F13">
        <w:rPr>
          <w:lang w:val="sk-SK"/>
        </w:rPr>
        <w:t>Ali-Mohammadi</w:t>
      </w:r>
      <w:proofErr w:type="spellEnd"/>
      <w:r w:rsidR="003E738F" w:rsidRPr="00CD4F13">
        <w:rPr>
          <w:lang w:val="sk-SK"/>
        </w:rPr>
        <w:t xml:space="preserve"> zo štúdie vyplýva, že rotácia niektorých zamestnancov sterasovala a</w:t>
      </w:r>
      <w:r w:rsidR="005D33E0" w:rsidRPr="00CD4F13">
        <w:rPr>
          <w:lang w:val="sk-SK"/>
        </w:rPr>
        <w:t xml:space="preserve"> pre niektorých bola nepríjemná. </w:t>
      </w:r>
    </w:p>
    <w:p w14:paraId="206784C0" w14:textId="29B9BCE3" w:rsidR="00416229" w:rsidRDefault="005D33E0" w:rsidP="00180B7E">
      <w:pPr>
        <w:jc w:val="both"/>
        <w:rPr>
          <w:lang w:val="sk-SK"/>
        </w:rPr>
      </w:pPr>
      <w:proofErr w:type="spellStart"/>
      <w:r w:rsidRPr="00CD4F13">
        <w:rPr>
          <w:lang w:val="sk-SK"/>
        </w:rPr>
        <w:t>Ragel</w:t>
      </w:r>
      <w:proofErr w:type="spellEnd"/>
      <w:r w:rsidRPr="00CD4F13">
        <w:rPr>
          <w:lang w:val="sk-SK"/>
        </w:rPr>
        <w:t xml:space="preserve"> (2017) </w:t>
      </w:r>
      <w:r w:rsidR="000E48E1">
        <w:rPr>
          <w:lang w:val="sk-SK"/>
        </w:rPr>
        <w:t>popisuje</w:t>
      </w:r>
      <w:r w:rsidRPr="00CD4F13">
        <w:rPr>
          <w:lang w:val="sk-SK"/>
        </w:rPr>
        <w:t xml:space="preserve">, že stres  </w:t>
      </w:r>
      <w:r w:rsidR="00B264DB" w:rsidRPr="00CD4F13">
        <w:rPr>
          <w:lang w:val="sk-SK"/>
        </w:rPr>
        <w:t>z</w:t>
      </w:r>
      <w:r w:rsidR="002F720B">
        <w:rPr>
          <w:lang w:val="sk-SK"/>
        </w:rPr>
        <w:t> </w:t>
      </w:r>
      <w:r w:rsidR="00B264DB" w:rsidRPr="00CD4F13">
        <w:rPr>
          <w:lang w:val="sk-SK"/>
        </w:rPr>
        <w:t>práce</w:t>
      </w:r>
      <w:r w:rsidR="002F720B">
        <w:rPr>
          <w:lang w:val="sk-SK"/>
        </w:rPr>
        <w:t xml:space="preserve"> vo veľkej miere</w:t>
      </w:r>
      <w:r w:rsidR="00B264DB" w:rsidRPr="00CD4F13">
        <w:rPr>
          <w:lang w:val="sk-SK"/>
        </w:rPr>
        <w:t xml:space="preserve"> </w:t>
      </w:r>
      <w:r w:rsidR="00E46C6E">
        <w:rPr>
          <w:lang w:val="sk-SK"/>
        </w:rPr>
        <w:t xml:space="preserve">negatívne </w:t>
      </w:r>
      <w:r w:rsidR="002F720B" w:rsidRPr="00CD4F13">
        <w:rPr>
          <w:lang w:val="sk-SK"/>
        </w:rPr>
        <w:t>ovplyvňu</w:t>
      </w:r>
      <w:r w:rsidR="002F720B">
        <w:rPr>
          <w:lang w:val="sk-SK"/>
        </w:rPr>
        <w:t xml:space="preserve">je </w:t>
      </w:r>
      <w:r w:rsidR="00B264DB" w:rsidRPr="00CD4F13">
        <w:rPr>
          <w:lang w:val="sk-SK"/>
        </w:rPr>
        <w:t xml:space="preserve">výkon zamestnancov. Rotácia </w:t>
      </w:r>
      <w:r w:rsidR="00602DA0" w:rsidRPr="00CD4F13">
        <w:rPr>
          <w:lang w:val="sk-SK"/>
        </w:rPr>
        <w:t xml:space="preserve">práce </w:t>
      </w:r>
      <w:r w:rsidR="00B264DB" w:rsidRPr="00CD4F13">
        <w:rPr>
          <w:lang w:val="sk-SK"/>
        </w:rPr>
        <w:t xml:space="preserve">má </w:t>
      </w:r>
      <w:r w:rsidR="00CD4F13">
        <w:rPr>
          <w:lang w:val="sk-SK"/>
        </w:rPr>
        <w:t xml:space="preserve">však </w:t>
      </w:r>
      <w:r w:rsidR="00B264DB" w:rsidRPr="00CD4F13">
        <w:rPr>
          <w:lang w:val="sk-SK"/>
        </w:rPr>
        <w:t>pozitívny vzťah a vplyv na pracovnú spokojnosť.</w:t>
      </w:r>
      <w:r w:rsidR="00602DA0" w:rsidRPr="00CD4F13">
        <w:rPr>
          <w:lang w:val="sk-SK"/>
        </w:rPr>
        <w:t xml:space="preserve"> Je to z dôvodu, že rotácia slúži ako jedna z najlepších tréningových techník, pomocou ktorej sa zamestnanci </w:t>
      </w:r>
      <w:r w:rsidR="0084706E">
        <w:rPr>
          <w:lang w:val="sk-SK"/>
        </w:rPr>
        <w:t xml:space="preserve">zámerne </w:t>
      </w:r>
      <w:r w:rsidR="00602DA0" w:rsidRPr="00CD4F13">
        <w:rPr>
          <w:lang w:val="sk-SK"/>
        </w:rPr>
        <w:t xml:space="preserve">dostávajú do nových </w:t>
      </w:r>
      <w:r w:rsidR="0084706E">
        <w:rPr>
          <w:lang w:val="sk-SK"/>
        </w:rPr>
        <w:t xml:space="preserve">stresujúcich </w:t>
      </w:r>
      <w:r w:rsidR="00602DA0" w:rsidRPr="00CD4F13">
        <w:rPr>
          <w:lang w:val="sk-SK"/>
        </w:rPr>
        <w:t>situácií</w:t>
      </w:r>
      <w:r w:rsidR="0084706E">
        <w:rPr>
          <w:lang w:val="sk-SK"/>
        </w:rPr>
        <w:t xml:space="preserve"> a tým sa s nimi učia pracovať</w:t>
      </w:r>
      <w:r w:rsidR="00E46C6E">
        <w:rPr>
          <w:lang w:val="sk-SK"/>
        </w:rPr>
        <w:t xml:space="preserve">. </w:t>
      </w:r>
      <w:r w:rsidR="00602DA0" w:rsidRPr="00CD4F13">
        <w:rPr>
          <w:lang w:val="sk-SK"/>
        </w:rPr>
        <w:t xml:space="preserve">Ako bolo spomenuté v štúdii od </w:t>
      </w:r>
      <w:proofErr w:type="spellStart"/>
      <w:r w:rsidR="00602DA0" w:rsidRPr="00CD4F13">
        <w:rPr>
          <w:lang w:val="sk-SK"/>
        </w:rPr>
        <w:t>Linge</w:t>
      </w:r>
      <w:proofErr w:type="spellEnd"/>
      <w:r w:rsidR="00602DA0" w:rsidRPr="00CD4F13">
        <w:rPr>
          <w:lang w:val="sk-SK"/>
        </w:rPr>
        <w:t xml:space="preserve"> (2019), táto technika im z počiatku môže spôsobovať stres, no </w:t>
      </w:r>
      <w:r w:rsidR="0084706E">
        <w:rPr>
          <w:lang w:val="sk-SK"/>
        </w:rPr>
        <w:t>pomáha im tým</w:t>
      </w:r>
      <w:r w:rsidR="00602DA0" w:rsidRPr="00CD4F13">
        <w:rPr>
          <w:lang w:val="sk-SK"/>
        </w:rPr>
        <w:t xml:space="preserve"> zvládať problémy v reálnych situáciách. Táto kompetencia je preto pre manažérske pozície kľúčová, vzhľadom na to, že s</w:t>
      </w:r>
      <w:r w:rsidR="002F720B">
        <w:rPr>
          <w:lang w:val="sk-SK"/>
        </w:rPr>
        <w:t>a</w:t>
      </w:r>
      <w:r w:rsidR="00602DA0" w:rsidRPr="00CD4F13">
        <w:rPr>
          <w:lang w:val="sk-SK"/>
        </w:rPr>
        <w:t xml:space="preserve"> pri ich práci často stretávajú s novými situáciami, ktoré treba riešiť za pochodu. </w:t>
      </w:r>
    </w:p>
    <w:p w14:paraId="162E41A8" w14:textId="178A4E08" w:rsidR="00131CE7" w:rsidRPr="00CD4F13" w:rsidRDefault="00131CE7" w:rsidP="00180B7E">
      <w:pPr>
        <w:jc w:val="both"/>
        <w:rPr>
          <w:lang w:val="sk-SK"/>
        </w:rPr>
      </w:pPr>
      <w:proofErr w:type="spellStart"/>
      <w:r>
        <w:rPr>
          <w:lang w:val="sk-SK"/>
        </w:rPr>
        <w:t>Tumipa</w:t>
      </w:r>
      <w:proofErr w:type="spellEnd"/>
      <w:r>
        <w:rPr>
          <w:lang w:val="sk-SK"/>
        </w:rPr>
        <w:t xml:space="preserve"> (2016) na záver </w:t>
      </w:r>
      <w:r w:rsidR="000E48E1">
        <w:rPr>
          <w:lang w:val="sk-SK"/>
        </w:rPr>
        <w:t>dopĺňa</w:t>
      </w:r>
      <w:r>
        <w:rPr>
          <w:lang w:val="sk-SK"/>
        </w:rPr>
        <w:t xml:space="preserve"> tri </w:t>
      </w:r>
      <w:r w:rsidR="000E48E1">
        <w:rPr>
          <w:lang w:val="sk-SK"/>
        </w:rPr>
        <w:t xml:space="preserve">neutrálne </w:t>
      </w:r>
      <w:r>
        <w:rPr>
          <w:lang w:val="sk-SK"/>
        </w:rPr>
        <w:t>kompetencie, ktoré sa pri rotácii práce zlepšujú. Sú nimi efektívnosť, produktivita a kvalita vykonanej práce.</w:t>
      </w:r>
    </w:p>
    <w:p w14:paraId="084DD7DC" w14:textId="77777777" w:rsidR="00416229" w:rsidRPr="00CD4F13" w:rsidRDefault="00416229" w:rsidP="00180B7E">
      <w:pPr>
        <w:pStyle w:val="berschrift4"/>
        <w:jc w:val="both"/>
        <w:rPr>
          <w:lang w:val="sk-SK"/>
        </w:rPr>
      </w:pPr>
      <w:commentRangeStart w:id="55"/>
      <w:r w:rsidRPr="00CD4F13">
        <w:rPr>
          <w:lang w:val="sk-SK"/>
        </w:rPr>
        <w:t>Aké sú úskalia rotácie práce?</w:t>
      </w:r>
    </w:p>
    <w:p w14:paraId="122A6459" w14:textId="433518E0" w:rsidR="008D2F9E" w:rsidRPr="00544B6B" w:rsidRDefault="004B5657" w:rsidP="00243BD0">
      <w:pPr>
        <w:jc w:val="both"/>
        <w:rPr>
          <w:shd w:val="clear" w:color="auto" w:fill="FFFFFF"/>
          <w:lang w:val="sk-SK"/>
        </w:rPr>
      </w:pPr>
      <w:r>
        <w:rPr>
          <w:lang w:val="sk-SK"/>
        </w:rPr>
        <w:t>Príliš</w:t>
      </w:r>
      <w:r w:rsidR="001E40F8" w:rsidRPr="00CD4F13">
        <w:rPr>
          <w:lang w:val="sk-SK"/>
        </w:rPr>
        <w:t xml:space="preserve"> veľká zmena pri zadávaní úloh </w:t>
      </w:r>
      <w:r>
        <w:rPr>
          <w:lang w:val="sk-SK"/>
        </w:rPr>
        <w:t>môže</w:t>
      </w:r>
      <w:r w:rsidR="001E40F8" w:rsidRPr="00CD4F13">
        <w:rPr>
          <w:lang w:val="sk-SK"/>
        </w:rPr>
        <w:t xml:space="preserve"> byť škodlivá pre jednotlivcov i organizáciu. </w:t>
      </w:r>
      <w:proofErr w:type="spellStart"/>
      <w:r w:rsidR="001E40F8" w:rsidRPr="00CD4F13">
        <w:rPr>
          <w:lang w:val="sk-SK"/>
        </w:rPr>
        <w:t>Oparanma</w:t>
      </w:r>
      <w:proofErr w:type="spellEnd"/>
      <w:r w:rsidR="001E40F8" w:rsidRPr="00CD4F13">
        <w:rPr>
          <w:lang w:val="sk-SK"/>
        </w:rPr>
        <w:t xml:space="preserve"> (2015) naznačuje niektoré úskalia alebo nedostatky, keď </w:t>
      </w:r>
      <w:r w:rsidR="000E48E1">
        <w:rPr>
          <w:lang w:val="sk-SK"/>
        </w:rPr>
        <w:t>popisuje</w:t>
      </w:r>
      <w:r w:rsidR="001E40F8" w:rsidRPr="00CD4F13">
        <w:rPr>
          <w:lang w:val="sk-SK"/>
        </w:rPr>
        <w:t>, že je dôležité nedávať pracovníkovi úlohu, ktorá je buď príliš ľahká, alebo príliš náročná. Rotácia práce môže uspieť iba u pracovníka, ktorý si viac uvedomuje úspech, rast a zodpovednosť.</w:t>
      </w:r>
      <w:r w:rsidR="00686D5F">
        <w:rPr>
          <w:lang w:val="sk-SK"/>
        </w:rPr>
        <w:t xml:space="preserve"> </w:t>
      </w:r>
      <w:r w:rsidR="005C6DAD">
        <w:rPr>
          <w:lang w:val="sk-SK"/>
        </w:rPr>
        <w:t xml:space="preserve">Ako nevýhody rotácie práce </w:t>
      </w:r>
      <w:r w:rsidR="00686D5F">
        <w:rPr>
          <w:lang w:val="sk-SK"/>
        </w:rPr>
        <w:t xml:space="preserve">ďalej uvádza </w:t>
      </w:r>
      <w:proofErr w:type="spellStart"/>
      <w:r w:rsidR="00686D5F">
        <w:rPr>
          <w:lang w:val="sk-SK"/>
        </w:rPr>
        <w:t>Santos</w:t>
      </w:r>
      <w:proofErr w:type="spellEnd"/>
      <w:r w:rsidR="00686D5F">
        <w:rPr>
          <w:lang w:val="sk-SK"/>
        </w:rPr>
        <w:t xml:space="preserve"> (2016) časovú náročnosť a náročnosť plánovania rotácie.  </w:t>
      </w:r>
      <w:proofErr w:type="spellStart"/>
      <w:r>
        <w:rPr>
          <w:shd w:val="clear" w:color="auto" w:fill="FFFFFF"/>
        </w:rPr>
        <w:t>Rahman</w:t>
      </w:r>
      <w:proofErr w:type="spellEnd"/>
      <w:r>
        <w:rPr>
          <w:shd w:val="clear" w:color="auto" w:fill="FFFFFF"/>
        </w:rPr>
        <w:t xml:space="preserve"> (2020) </w:t>
      </w:r>
      <w:r>
        <w:rPr>
          <w:shd w:val="clear" w:color="auto" w:fill="FFFFFF"/>
          <w:lang w:val="sk-SK"/>
        </w:rPr>
        <w:t>pr</w:t>
      </w:r>
      <w:r w:rsidR="0084706E">
        <w:rPr>
          <w:shd w:val="clear" w:color="auto" w:fill="FFFFFF"/>
          <w:lang w:val="sk-SK"/>
        </w:rPr>
        <w:t>i</w:t>
      </w:r>
      <w:r>
        <w:rPr>
          <w:shd w:val="clear" w:color="auto" w:fill="FFFFFF"/>
          <w:lang w:val="sk-SK"/>
        </w:rPr>
        <w:t>dáva k</w:t>
      </w:r>
      <w:r w:rsidR="0084706E">
        <w:rPr>
          <w:shd w:val="clear" w:color="auto" w:fill="FFFFFF"/>
          <w:lang w:val="sk-SK"/>
        </w:rPr>
        <w:t> </w:t>
      </w:r>
      <w:r>
        <w:rPr>
          <w:shd w:val="clear" w:color="auto" w:fill="FFFFFF"/>
          <w:lang w:val="sk-SK"/>
        </w:rPr>
        <w:t>n</w:t>
      </w:r>
      <w:r w:rsidR="0084706E">
        <w:rPr>
          <w:shd w:val="clear" w:color="auto" w:fill="FFFFFF"/>
          <w:lang w:val="sk-SK"/>
        </w:rPr>
        <w:t>evýhodám bránenie špecializáciám, zníženie morálky či z</w:t>
      </w:r>
      <w:r w:rsidR="000E48E1">
        <w:rPr>
          <w:shd w:val="clear" w:color="auto" w:fill="FFFFFF"/>
          <w:lang w:val="sk-SK"/>
        </w:rPr>
        <w:t>níženie</w:t>
      </w:r>
      <w:r w:rsidR="0084706E" w:rsidRPr="0084706E">
        <w:rPr>
          <w:shd w:val="clear" w:color="auto" w:fill="FFFFFF"/>
          <w:lang w:val="sk-SK"/>
        </w:rPr>
        <w:t xml:space="preserve"> </w:t>
      </w:r>
      <w:proofErr w:type="spellStart"/>
      <w:r w:rsidR="0084706E" w:rsidRPr="0084706E">
        <w:rPr>
          <w:shd w:val="clear" w:color="auto" w:fill="FFFFFF"/>
          <w:lang w:val="sk-SK"/>
        </w:rPr>
        <w:t>úrove</w:t>
      </w:r>
      <w:r w:rsidR="000E48E1">
        <w:rPr>
          <w:shd w:val="clear" w:color="auto" w:fill="FFFFFF"/>
          <w:lang w:val="sk-SK"/>
        </w:rPr>
        <w:t>ne</w:t>
      </w:r>
      <w:proofErr w:type="spellEnd"/>
      <w:r w:rsidR="0084706E" w:rsidRPr="0084706E">
        <w:rPr>
          <w:shd w:val="clear" w:color="auto" w:fill="FFFFFF"/>
          <w:lang w:val="sk-SK"/>
        </w:rPr>
        <w:t xml:space="preserve"> výkonu v</w:t>
      </w:r>
      <w:r w:rsidR="0084706E">
        <w:rPr>
          <w:shd w:val="clear" w:color="auto" w:fill="FFFFFF"/>
          <w:lang w:val="sk-SK"/>
        </w:rPr>
        <w:t> </w:t>
      </w:r>
      <w:r w:rsidR="0084706E" w:rsidRPr="0084706E">
        <w:rPr>
          <w:shd w:val="clear" w:color="auto" w:fill="FFFFFF"/>
          <w:lang w:val="sk-SK"/>
        </w:rPr>
        <w:t>krátkodobom</w:t>
      </w:r>
      <w:r w:rsidR="0084706E">
        <w:rPr>
          <w:shd w:val="clear" w:color="auto" w:fill="FFFFFF"/>
          <w:lang w:val="sk-SK"/>
        </w:rPr>
        <w:t xml:space="preserve"> </w:t>
      </w:r>
      <w:proofErr w:type="gramStart"/>
      <w:r w:rsidR="0057298A" w:rsidRPr="0084706E">
        <w:rPr>
          <w:shd w:val="clear" w:color="auto" w:fill="FFFFFF"/>
          <w:lang w:val="sk-SK"/>
        </w:rPr>
        <w:t>ho</w:t>
      </w:r>
      <w:r w:rsidR="008D2F9E">
        <w:rPr>
          <w:shd w:val="clear" w:color="auto" w:fill="FFFFFF"/>
          <w:lang w:val="sk-SK"/>
        </w:rPr>
        <w:t>rizonte</w:t>
      </w:r>
      <w:proofErr w:type="gramEnd"/>
      <w:r w:rsidR="008D2F9E">
        <w:rPr>
          <w:shd w:val="clear" w:color="auto" w:fill="FFFFFF"/>
          <w:lang w:val="sk-SK"/>
        </w:rPr>
        <w:t>.</w:t>
      </w:r>
      <w:commentRangeEnd w:id="55"/>
      <w:r w:rsidR="00E40B10">
        <w:rPr>
          <w:rStyle w:val="Kommentarzeichen"/>
        </w:rPr>
        <w:commentReference w:id="55"/>
      </w:r>
    </w:p>
    <w:p w14:paraId="6C821AE0" w14:textId="5729E1B1" w:rsidR="00577620" w:rsidRPr="003D1141" w:rsidRDefault="00577620" w:rsidP="00577620">
      <w:pPr>
        <w:pStyle w:val="berschrift3"/>
        <w:rPr>
          <w:lang w:val="sk-SK"/>
        </w:rPr>
      </w:pPr>
      <w:commentRangeStart w:id="56"/>
      <w:r w:rsidRPr="00E55C54">
        <w:rPr>
          <w:lang w:val="sk-SK"/>
        </w:rPr>
        <w:t>Disk</w:t>
      </w:r>
      <w:r w:rsidR="00E55C54">
        <w:rPr>
          <w:lang w:val="sk-SK"/>
        </w:rPr>
        <w:t>usia</w:t>
      </w:r>
      <w:commentRangeEnd w:id="56"/>
      <w:r w:rsidR="00653153">
        <w:rPr>
          <w:rStyle w:val="Kommentarzeichen"/>
          <w:rFonts w:asciiTheme="minorHAnsi" w:eastAsiaTheme="minorHAnsi" w:hAnsiTheme="minorHAnsi" w:cstheme="minorBidi"/>
          <w:b w:val="0"/>
          <w:bCs w:val="0"/>
          <w:color w:val="auto"/>
        </w:rPr>
        <w:commentReference w:id="56"/>
      </w:r>
    </w:p>
    <w:p w14:paraId="242CB8D5" w14:textId="0E045CE8" w:rsidR="00BF2576" w:rsidDel="00312250" w:rsidRDefault="000A2601" w:rsidP="00312250">
      <w:pPr>
        <w:jc w:val="both"/>
        <w:rPr>
          <w:del w:id="57" w:author="Microsoft Office-Benutzer" w:date="2021-01-04T06:57:00Z"/>
          <w:lang w:val="sk-SK"/>
        </w:rPr>
        <w:pPrChange w:id="58" w:author="Microsoft Office-Benutzer" w:date="2021-01-04T06:57:00Z">
          <w:pPr>
            <w:jc w:val="both"/>
          </w:pPr>
        </w:pPrChange>
      </w:pPr>
      <w:r>
        <w:rPr>
          <w:lang w:val="sk-SK"/>
        </w:rPr>
        <w:t xml:space="preserve">Cieľom tejto práce bolo objasniť </w:t>
      </w:r>
      <w:commentRangeStart w:id="59"/>
      <w:r>
        <w:rPr>
          <w:lang w:val="sk-SK"/>
        </w:rPr>
        <w:t>hlavné kompetencie rotácie práce</w:t>
      </w:r>
      <w:commentRangeEnd w:id="59"/>
      <w:r w:rsidR="00312250">
        <w:rPr>
          <w:rStyle w:val="Kommentarzeichen"/>
        </w:rPr>
        <w:commentReference w:id="59"/>
      </w:r>
      <w:r>
        <w:rPr>
          <w:lang w:val="sk-SK"/>
        </w:rPr>
        <w:t>, ako jednej z metód horizontálneho vzdelávania vedúcich pracovníkov.</w:t>
      </w:r>
      <w:r w:rsidR="003D1141">
        <w:rPr>
          <w:lang w:val="sk-SK"/>
        </w:rPr>
        <w:t xml:space="preserve"> </w:t>
      </w:r>
      <w:del w:id="60" w:author="Microsoft Office-Benutzer" w:date="2021-01-04T06:57:00Z">
        <w:r w:rsidR="003D1141" w:rsidDel="00312250">
          <w:rPr>
            <w:lang w:val="sk-SK"/>
          </w:rPr>
          <w:delText xml:space="preserve">V prvej časti sme najprv </w:delText>
        </w:r>
        <w:r w:rsidR="00BF2576" w:rsidDel="00312250">
          <w:rPr>
            <w:lang w:val="sk-SK"/>
          </w:rPr>
          <w:delText>definovali základné pojmy. Ako uvádza Li (2017)</w:delText>
        </w:r>
        <w:r w:rsidR="00080D7F" w:rsidDel="00312250">
          <w:rPr>
            <w:lang w:val="sk-SK"/>
          </w:rPr>
          <w:delText>,</w:delText>
        </w:r>
        <w:r w:rsidR="00BF2576" w:rsidRPr="00347CFB" w:rsidDel="00312250">
          <w:rPr>
            <w:lang w:val="sk-SK"/>
          </w:rPr>
          <w:delText xml:space="preserve"> horizontálne vzdelávanie</w:delText>
        </w:r>
        <w:r w:rsidR="00BF2576" w:rsidDel="00312250">
          <w:rPr>
            <w:lang w:val="sk-SK"/>
          </w:rPr>
          <w:delText xml:space="preserve"> </w:delText>
        </w:r>
        <w:r w:rsidR="00BF2576" w:rsidRPr="00347CFB" w:rsidDel="00312250">
          <w:rPr>
            <w:lang w:val="sk-SK"/>
          </w:rPr>
          <w:delText>sa týka procesu, v ktorom sa vedomosti zdieľajú a vytvárajú priamo alebo nepriamo medzi jednotlivcami a firmami, ktoré majú rovnaké odborné oblasti a vykonávajú podobné činnosti</w:delText>
        </w:r>
        <w:r w:rsidR="00BF2576" w:rsidDel="00312250">
          <w:delText xml:space="preserve">. </w:delText>
        </w:r>
        <w:r w:rsidR="00BF2576" w:rsidRPr="00BF2576" w:rsidDel="00312250">
          <w:rPr>
            <w:lang w:val="sk-SK"/>
          </w:rPr>
          <w:delText>Následne nato bol</w:delText>
        </w:r>
        <w:r w:rsidR="00BF2576" w:rsidDel="00312250">
          <w:rPr>
            <w:lang w:val="sk-SK"/>
          </w:rPr>
          <w:delText xml:space="preserve">a charakterizovaná rotácia práce ako jeden z nástrojov horizontálneho vzdelávania a to prostredníctvom definícií viacerých autorov. </w:delText>
        </w:r>
      </w:del>
    </w:p>
    <w:p w14:paraId="57C4A0F4" w14:textId="781F299E" w:rsidR="000774B1" w:rsidRDefault="00BF2576" w:rsidP="00312250">
      <w:pPr>
        <w:jc w:val="both"/>
        <w:rPr>
          <w:lang w:val="sk-SK"/>
        </w:rPr>
      </w:pPr>
      <w:del w:id="61" w:author="Microsoft Office-Benutzer" w:date="2021-01-04T06:57:00Z">
        <w:r w:rsidDel="00312250">
          <w:rPr>
            <w:lang w:val="sk-SK"/>
          </w:rPr>
          <w:delText xml:space="preserve">Po uvedení výskumnej metódy a upresnení zberu dát </w:delText>
        </w:r>
        <w:commentRangeStart w:id="62"/>
        <w:r w:rsidDel="00312250">
          <w:rPr>
            <w:lang w:val="sk-SK"/>
          </w:rPr>
          <w:delText xml:space="preserve">sme </w:delText>
        </w:r>
        <w:commentRangeEnd w:id="62"/>
        <w:r w:rsidR="00312250" w:rsidDel="00312250">
          <w:rPr>
            <w:rStyle w:val="Kommentarzeichen"/>
          </w:rPr>
          <w:commentReference w:id="62"/>
        </w:r>
        <w:r w:rsidDel="00312250">
          <w:rPr>
            <w:lang w:val="sk-SK"/>
          </w:rPr>
          <w:delText>v praktickej časti práce charakterizovali</w:delText>
        </w:r>
        <w:r w:rsidR="004B5271" w:rsidDel="00312250">
          <w:rPr>
            <w:lang w:val="sk-SK"/>
          </w:rPr>
          <w:delText xml:space="preserve"> </w:delText>
        </w:r>
        <w:r w:rsidDel="00312250">
          <w:rPr>
            <w:lang w:val="sk-SK"/>
          </w:rPr>
          <w:delText>viaceré kompetencie, ktoré získavajú vedúci pracovníci prostredníctvom rotácie práce.</w:delText>
        </w:r>
      </w:del>
      <w:proofErr w:type="spellStart"/>
      <w:ins w:id="63" w:author="Microsoft Office-Benutzer" w:date="2021-01-04T06:58:00Z">
        <w:r w:rsidR="00312250">
          <w:rPr>
            <w:lang w:val="sk-SK"/>
          </w:rPr>
          <w:t>Provedený</w:t>
        </w:r>
      </w:ins>
      <w:proofErr w:type="spellEnd"/>
      <w:del w:id="64" w:author="Microsoft Office-Benutzer" w:date="2021-01-04T06:57:00Z">
        <w:r w:rsidDel="00312250">
          <w:rPr>
            <w:lang w:val="sk-SK"/>
          </w:rPr>
          <w:delText xml:space="preserve"> </w:delText>
        </w:r>
      </w:del>
      <w:del w:id="65" w:author="Microsoft Office-Benutzer" w:date="2021-01-04T06:58:00Z">
        <w:r w:rsidR="004B5271" w:rsidDel="00312250">
          <w:rPr>
            <w:lang w:val="sk-SK"/>
          </w:rPr>
          <w:delText>Náš</w:delText>
        </w:r>
      </w:del>
      <w:r w:rsidR="004B5271">
        <w:rPr>
          <w:lang w:val="sk-SK"/>
        </w:rPr>
        <w:t xml:space="preserve"> výskum </w:t>
      </w:r>
      <w:del w:id="66" w:author="Microsoft Office-Benutzer" w:date="2021-01-04T06:57:00Z">
        <w:r w:rsidR="004B5271" w:rsidDel="00312250">
          <w:rPr>
            <w:lang w:val="sk-SK"/>
          </w:rPr>
          <w:delText xml:space="preserve">v tejto časti </w:delText>
        </w:r>
      </w:del>
      <w:r w:rsidR="004B5271">
        <w:rPr>
          <w:lang w:val="sk-SK"/>
        </w:rPr>
        <w:t>zistil, že existujú medzery v</w:t>
      </w:r>
      <w:r w:rsidR="00931470">
        <w:rPr>
          <w:lang w:val="sk-SK"/>
        </w:rPr>
        <w:t> tejto oblasti výskumu</w:t>
      </w:r>
      <w:r w:rsidR="004B5271">
        <w:rPr>
          <w:lang w:val="sk-SK"/>
        </w:rPr>
        <w:t xml:space="preserve">, a teda </w:t>
      </w:r>
      <w:r w:rsidR="00931470">
        <w:rPr>
          <w:lang w:val="sk-SK"/>
        </w:rPr>
        <w:t xml:space="preserve">neexistujú práce zamerané priamo na využívanie rotácie práce u vedúcich pracovníkov. Aj napriek tejto skutočnosti sa </w:t>
      </w:r>
      <w:del w:id="67" w:author="Microsoft Office-Benutzer" w:date="2021-01-04T06:58:00Z">
        <w:r w:rsidR="00931470" w:rsidDel="00312250">
          <w:rPr>
            <w:lang w:val="sk-SK"/>
          </w:rPr>
          <w:delText xml:space="preserve">nám </w:delText>
        </w:r>
      </w:del>
      <w:r w:rsidR="00931470">
        <w:rPr>
          <w:lang w:val="sk-SK"/>
        </w:rPr>
        <w:t xml:space="preserve">podarilo zo systematickej literárnej rešerše identifikovať kompetencie, ktoré sú vzhľadom na prácu riadiacich pozícií prínosné. </w:t>
      </w:r>
      <w:proofErr w:type="spellStart"/>
      <w:r w:rsidR="00931470">
        <w:rPr>
          <w:lang w:val="sk-SK"/>
        </w:rPr>
        <w:t>Zin</w:t>
      </w:r>
      <w:proofErr w:type="spellEnd"/>
      <w:r w:rsidR="00931470">
        <w:rPr>
          <w:lang w:val="sk-SK"/>
        </w:rPr>
        <w:t xml:space="preserve"> (2020) uvádza ako jednu z</w:t>
      </w:r>
      <w:r w:rsidR="00EC4B4B">
        <w:rPr>
          <w:lang w:val="sk-SK"/>
        </w:rPr>
        <w:t> </w:t>
      </w:r>
      <w:r w:rsidR="00931470">
        <w:rPr>
          <w:lang w:val="sk-SK"/>
        </w:rPr>
        <w:t>týchto</w:t>
      </w:r>
      <w:r w:rsidR="00EC4B4B">
        <w:rPr>
          <w:lang w:val="sk-SK"/>
        </w:rPr>
        <w:t xml:space="preserve"> </w:t>
      </w:r>
      <w:r w:rsidR="00931470">
        <w:rPr>
          <w:lang w:val="sk-SK"/>
        </w:rPr>
        <w:t xml:space="preserve">kompetencií funkčnú flexibilitu, ktorá je pri </w:t>
      </w:r>
      <w:r w:rsidR="00EC4B4B">
        <w:rPr>
          <w:lang w:val="sk-SK"/>
        </w:rPr>
        <w:t>rozmanitej</w:t>
      </w:r>
      <w:r w:rsidR="00931470">
        <w:rPr>
          <w:lang w:val="sk-SK"/>
        </w:rPr>
        <w:t xml:space="preserve"> práci manažérov veľmi dôležitá. </w:t>
      </w:r>
      <w:proofErr w:type="spellStart"/>
      <w:r w:rsidR="00EC4B4B">
        <w:rPr>
          <w:lang w:val="sk-SK"/>
        </w:rPr>
        <w:t>Santos</w:t>
      </w:r>
      <w:proofErr w:type="spellEnd"/>
      <w:r w:rsidR="00EC4B4B">
        <w:rPr>
          <w:lang w:val="sk-SK"/>
        </w:rPr>
        <w:t xml:space="preserve"> (2016), ďalej vyzdvihuje komunikáciu, ktorá pri riadení ľudí určite patrí medzi kľúčové kompetencie. </w:t>
      </w:r>
      <w:proofErr w:type="spellStart"/>
      <w:r w:rsidR="00570BD9">
        <w:rPr>
          <w:lang w:val="sk-SK"/>
        </w:rPr>
        <w:t>Regal</w:t>
      </w:r>
      <w:proofErr w:type="spellEnd"/>
      <w:r w:rsidR="00B628F6">
        <w:rPr>
          <w:lang w:val="sk-SK"/>
        </w:rPr>
        <w:t xml:space="preserve"> (2017)</w:t>
      </w:r>
      <w:r w:rsidR="00570BD9">
        <w:rPr>
          <w:lang w:val="sk-SK"/>
        </w:rPr>
        <w:t xml:space="preserve"> </w:t>
      </w:r>
      <w:r w:rsidR="00570BD9">
        <w:rPr>
          <w:lang w:val="sk-SK"/>
        </w:rPr>
        <w:lastRenderedPageBreak/>
        <w:t>dodáva</w:t>
      </w:r>
      <w:r w:rsidR="00B628F6">
        <w:rPr>
          <w:lang w:val="sk-SK"/>
        </w:rPr>
        <w:t>, že</w:t>
      </w:r>
      <w:r w:rsidR="00570BD9" w:rsidRPr="00CD4F13">
        <w:rPr>
          <w:lang w:val="sk-SK"/>
        </w:rPr>
        <w:t xml:space="preserve"> rotácia slúži ako jedna z najlepších tréningových techník, pomocou ktorej sa zamestnanci </w:t>
      </w:r>
      <w:r w:rsidR="00570BD9">
        <w:rPr>
          <w:lang w:val="sk-SK"/>
        </w:rPr>
        <w:t xml:space="preserve">zámerne </w:t>
      </w:r>
      <w:r w:rsidR="00570BD9" w:rsidRPr="00CD4F13">
        <w:rPr>
          <w:lang w:val="sk-SK"/>
        </w:rPr>
        <w:t xml:space="preserve">dostávajú do nových </w:t>
      </w:r>
      <w:r w:rsidR="00570BD9">
        <w:rPr>
          <w:lang w:val="sk-SK"/>
        </w:rPr>
        <w:t xml:space="preserve">stresujúcich </w:t>
      </w:r>
      <w:r w:rsidR="00570BD9" w:rsidRPr="00CD4F13">
        <w:rPr>
          <w:lang w:val="sk-SK"/>
        </w:rPr>
        <w:t>situácií</w:t>
      </w:r>
      <w:r w:rsidR="00570BD9">
        <w:rPr>
          <w:lang w:val="sk-SK"/>
        </w:rPr>
        <w:t xml:space="preserve"> a tým sa s nimi učia pracovať. Zvládanie stresu vzhľadom na prácu manažérov považujeme taktiež za jednu z najdôležitejších kompetencií.  </w:t>
      </w:r>
    </w:p>
    <w:p w14:paraId="5DCA59B9" w14:textId="5D0B33A8" w:rsidR="00570BD9" w:rsidRPr="00570BD9" w:rsidRDefault="00570BD9" w:rsidP="00570BD9">
      <w:pPr>
        <w:jc w:val="both"/>
        <w:rPr>
          <w:lang w:val="sk-SK"/>
        </w:rPr>
      </w:pPr>
      <w:r>
        <w:rPr>
          <w:lang w:val="sk-SK"/>
        </w:rPr>
        <w:t>Horizontálne učenie má viacero spôsobov učenia. Je potrebné dodať, že rotácia práce nemá len výhody, ale tak ako iné</w:t>
      </w:r>
      <w:r w:rsidR="00544B6B">
        <w:rPr>
          <w:lang w:val="sk-SK"/>
        </w:rPr>
        <w:t xml:space="preserve"> spôsob</w:t>
      </w:r>
      <w:r w:rsidR="00B628F6">
        <w:rPr>
          <w:lang w:val="sk-SK"/>
        </w:rPr>
        <w:t>y učenia,</w:t>
      </w:r>
      <w:r>
        <w:rPr>
          <w:lang w:val="sk-SK"/>
        </w:rPr>
        <w:t xml:space="preserve"> má aj svoje úskalia. Na záver </w:t>
      </w:r>
      <w:r w:rsidRPr="004F0855">
        <w:rPr>
          <w:highlight w:val="yellow"/>
          <w:lang w:val="sk-SK"/>
          <w:rPrChange w:id="68" w:author="Microsoft Office-Benutzer" w:date="2021-01-04T07:00:00Z">
            <w:rPr>
              <w:lang w:val="sk-SK"/>
            </w:rPr>
          </w:rPrChange>
        </w:rPr>
        <w:t>sme preto uviedli</w:t>
      </w:r>
      <w:r>
        <w:rPr>
          <w:lang w:val="sk-SK"/>
        </w:rPr>
        <w:t xml:space="preserve"> niektoré, ktoré rotácia prináša. </w:t>
      </w:r>
      <w:r w:rsidR="00544B6B">
        <w:rPr>
          <w:lang w:val="sk-SK"/>
        </w:rPr>
        <w:t>Medzi tie hlavné patri okrem iného časovú náročnosť či náročnosť na plánovanie (</w:t>
      </w:r>
      <w:proofErr w:type="spellStart"/>
      <w:r w:rsidR="00544B6B">
        <w:rPr>
          <w:lang w:val="sk-SK"/>
        </w:rPr>
        <w:t>Santos</w:t>
      </w:r>
      <w:proofErr w:type="spellEnd"/>
      <w:r w:rsidR="00544B6B">
        <w:rPr>
          <w:lang w:val="sk-SK"/>
        </w:rPr>
        <w:t>, 2016).</w:t>
      </w:r>
    </w:p>
    <w:p w14:paraId="3B2FE725" w14:textId="505B7136" w:rsidR="003D1141" w:rsidRPr="003D1141" w:rsidRDefault="00577620" w:rsidP="003D1141">
      <w:pPr>
        <w:pStyle w:val="berschrift3"/>
        <w:numPr>
          <w:ilvl w:val="0"/>
          <w:numId w:val="0"/>
        </w:numPr>
        <w:rPr>
          <w:lang w:val="sk-SK"/>
        </w:rPr>
      </w:pPr>
      <w:r w:rsidRPr="009E780D">
        <w:rPr>
          <w:lang w:val="sk-SK"/>
        </w:rPr>
        <w:t>Záv</w:t>
      </w:r>
      <w:r w:rsidR="009E780D">
        <w:rPr>
          <w:lang w:val="sk-SK"/>
        </w:rPr>
        <w:t>er</w:t>
      </w:r>
      <w:r w:rsidR="00B755C9">
        <w:rPr>
          <w:lang w:val="sk-SK"/>
        </w:rPr>
        <w:t xml:space="preserve"> </w:t>
      </w:r>
      <w:del w:id="69" w:author="Microsoft Office-Benutzer" w:date="2021-01-04T07:05:00Z">
        <w:r w:rsidR="00B755C9" w:rsidDel="00E40B10">
          <w:rPr>
            <w:lang w:val="sk-SK"/>
          </w:rPr>
          <w:delText xml:space="preserve">a odporúčania </w:delText>
        </w:r>
      </w:del>
    </w:p>
    <w:p w14:paraId="2CB24209" w14:textId="6275A008" w:rsidR="003F79FC" w:rsidRPr="009E780D" w:rsidRDefault="000A2601" w:rsidP="000E48E1">
      <w:pPr>
        <w:jc w:val="both"/>
        <w:rPr>
          <w:lang w:val="sk-SK"/>
        </w:rPr>
      </w:pPr>
      <w:r>
        <w:rPr>
          <w:lang w:val="sk-SK"/>
        </w:rPr>
        <w:t xml:space="preserve">Aj napriek </w:t>
      </w:r>
      <w:r w:rsidR="00890283">
        <w:rPr>
          <w:lang w:val="sk-SK"/>
        </w:rPr>
        <w:t>problematickému vyhľadávaniu zdrojov</w:t>
      </w:r>
      <w:r>
        <w:rPr>
          <w:lang w:val="sk-SK"/>
        </w:rPr>
        <w:t xml:space="preserve"> možno povedať, že sa nám cieľ práce podarilo splniť. Z dôkladného prebádania problematiky je zrejmé, že rotácia práce prispieva mnohými kompetenciami pre riadiace pozície. Tými najhlavnejšími sú zvládanie stresu, zlepšenie komunikácie</w:t>
      </w:r>
      <w:r w:rsidR="00B755C9">
        <w:rPr>
          <w:lang w:val="sk-SK"/>
        </w:rPr>
        <w:t>,</w:t>
      </w:r>
      <w:r>
        <w:rPr>
          <w:lang w:val="sk-SK"/>
        </w:rPr>
        <w:t xml:space="preserve"> </w:t>
      </w:r>
      <w:r w:rsidR="00B755C9">
        <w:rPr>
          <w:lang w:val="sk-SK"/>
        </w:rPr>
        <w:t>funkčná flexibilita a mnohé iné. Vzhľadom na to, že zdroje</w:t>
      </w:r>
      <w:ins w:id="70" w:author="Microsoft Office-Benutzer" w:date="2021-01-04T06:54:00Z">
        <w:r w:rsidR="00312250">
          <w:rPr>
            <w:lang w:val="sk-SK"/>
          </w:rPr>
          <w:t>,</w:t>
        </w:r>
      </w:ins>
      <w:r w:rsidR="00B755C9">
        <w:rPr>
          <w:lang w:val="sk-SK"/>
        </w:rPr>
        <w:t xml:space="preserve"> z ktorých </w:t>
      </w:r>
      <w:proofErr w:type="spellStart"/>
      <w:ins w:id="71" w:author="Microsoft Office-Benutzer" w:date="2021-01-04T06:54:00Z">
        <w:r w:rsidR="00312250">
          <w:rPr>
            <w:lang w:val="sk-SK"/>
          </w:rPr>
          <w:t>bylo</w:t>
        </w:r>
        <w:proofErr w:type="spellEnd"/>
        <w:r w:rsidR="00312250">
          <w:rPr>
            <w:lang w:val="sk-SK"/>
          </w:rPr>
          <w:t xml:space="preserve"> </w:t>
        </w:r>
        <w:proofErr w:type="spellStart"/>
        <w:r w:rsidR="00312250">
          <w:rPr>
            <w:lang w:val="sk-SK"/>
          </w:rPr>
          <w:t>čerpáno</w:t>
        </w:r>
        <w:proofErr w:type="spellEnd"/>
        <w:r w:rsidR="00312250">
          <w:rPr>
            <w:lang w:val="sk-SK"/>
          </w:rPr>
          <w:t>,</w:t>
        </w:r>
      </w:ins>
      <w:del w:id="72" w:author="Microsoft Office-Benutzer" w:date="2021-01-04T06:54:00Z">
        <w:r w:rsidR="00B755C9" w:rsidDel="00312250">
          <w:rPr>
            <w:lang w:val="sk-SK"/>
          </w:rPr>
          <w:delText>sme čerpali</w:delText>
        </w:r>
      </w:del>
      <w:r w:rsidR="00B755C9">
        <w:rPr>
          <w:lang w:val="sk-SK"/>
        </w:rPr>
        <w:t xml:space="preserve"> neboli zamerané priamo na problematiku riadiacích pozícií, na základe </w:t>
      </w:r>
      <w:commentRangeStart w:id="73"/>
      <w:r w:rsidR="00B755C9">
        <w:rPr>
          <w:lang w:val="sk-SK"/>
        </w:rPr>
        <w:t>našich</w:t>
      </w:r>
      <w:commentRangeEnd w:id="73"/>
      <w:r w:rsidR="00312250">
        <w:rPr>
          <w:rStyle w:val="Kommentarzeichen"/>
        </w:rPr>
        <w:commentReference w:id="73"/>
      </w:r>
      <w:r w:rsidR="00B755C9">
        <w:rPr>
          <w:lang w:val="sk-SK"/>
        </w:rPr>
        <w:t xml:space="preserve"> zistení </w:t>
      </w:r>
      <w:commentRangeStart w:id="74"/>
      <w:r w:rsidR="00B755C9">
        <w:rPr>
          <w:lang w:val="sk-SK"/>
        </w:rPr>
        <w:t>navrhujeme</w:t>
      </w:r>
      <w:commentRangeEnd w:id="74"/>
      <w:r w:rsidR="00312250">
        <w:rPr>
          <w:rStyle w:val="Kommentarzeichen"/>
        </w:rPr>
        <w:commentReference w:id="74"/>
      </w:r>
      <w:r w:rsidR="00B755C9">
        <w:rPr>
          <w:lang w:val="sk-SK"/>
        </w:rPr>
        <w:t xml:space="preserve"> hlbšie prebádanie danej problematiky</w:t>
      </w:r>
      <w:r w:rsidR="00B628F6">
        <w:rPr>
          <w:lang w:val="sk-SK"/>
        </w:rPr>
        <w:t>,</w:t>
      </w:r>
      <w:r w:rsidR="00B755C9">
        <w:rPr>
          <w:lang w:val="sk-SK"/>
        </w:rPr>
        <w:t xml:space="preserve"> a to konkrétne preskúmať využívanie programu rotácie práce u vedúcich pracovníkov</w:t>
      </w:r>
      <w:ins w:id="75" w:author="Microsoft Office-Benutzer" w:date="2021-01-04T06:56:00Z">
        <w:r w:rsidR="00312250">
          <w:rPr>
            <w:lang w:val="sk-SK"/>
          </w:rPr>
          <w:t>,</w:t>
        </w:r>
      </w:ins>
      <w:r w:rsidR="00B755C9">
        <w:rPr>
          <w:lang w:val="sk-SK"/>
        </w:rPr>
        <w:t xml:space="preserve"> a to z viacerých aspektov. </w:t>
      </w:r>
    </w:p>
    <w:p w14:paraId="10D032BA" w14:textId="584FEE60" w:rsidR="00577620" w:rsidRPr="009E780D" w:rsidRDefault="009E780D" w:rsidP="00577620">
      <w:pPr>
        <w:pStyle w:val="berschrift3"/>
        <w:numPr>
          <w:ilvl w:val="0"/>
          <w:numId w:val="0"/>
        </w:numPr>
        <w:ind w:left="360" w:hanging="360"/>
        <w:rPr>
          <w:lang w:val="sk-SK"/>
        </w:rPr>
      </w:pPr>
      <w:r w:rsidRPr="009E780D">
        <w:rPr>
          <w:lang w:val="sk-SK"/>
        </w:rPr>
        <w:t>Literatúra</w:t>
      </w:r>
    </w:p>
    <w:p w14:paraId="1E36D03B" w14:textId="5DC024FA" w:rsidR="00066C99" w:rsidRDefault="00066C99" w:rsidP="00066C99"/>
    <w:p w14:paraId="4E6FBE18" w14:textId="77777777" w:rsidR="00E30464" w:rsidRPr="00E30464" w:rsidRDefault="00E30464" w:rsidP="00E30464">
      <w:pPr>
        <w:jc w:val="both"/>
        <w:rPr>
          <w:shd w:val="clear" w:color="auto" w:fill="FFFFFF"/>
        </w:rPr>
      </w:pPr>
      <w:r w:rsidRPr="00E30464">
        <w:rPr>
          <w:shd w:val="clear" w:color="auto" w:fill="FFFFFF"/>
        </w:rPr>
        <w:t xml:space="preserve">Ali-Mohammadi, F., &amp; </w:t>
      </w:r>
      <w:proofErr w:type="spellStart"/>
      <w:r w:rsidRPr="00E30464">
        <w:rPr>
          <w:shd w:val="clear" w:color="auto" w:fill="FFFFFF"/>
        </w:rPr>
        <w:t>Ramezani</w:t>
      </w:r>
      <w:proofErr w:type="spellEnd"/>
      <w:r w:rsidRPr="00E30464">
        <w:rPr>
          <w:shd w:val="clear" w:color="auto" w:fill="FFFFFF"/>
        </w:rPr>
        <w:t xml:space="preserve">, M. (2017). </w:t>
      </w:r>
      <w:proofErr w:type="spellStart"/>
      <w:r w:rsidRPr="00E30464">
        <w:rPr>
          <w:shd w:val="clear" w:color="auto" w:fill="FFFFFF"/>
        </w:rPr>
        <w:t>Evaluate</w:t>
      </w:r>
      <w:proofErr w:type="spellEnd"/>
      <w:r w:rsidRPr="00E30464">
        <w:rPr>
          <w:shd w:val="clear" w:color="auto" w:fill="FFFFFF"/>
        </w:rPr>
        <w:t xml:space="preserve"> </w:t>
      </w:r>
      <w:proofErr w:type="spellStart"/>
      <w:r w:rsidRPr="00E30464">
        <w:rPr>
          <w:shd w:val="clear" w:color="auto" w:fill="FFFFFF"/>
        </w:rPr>
        <w:t>the</w:t>
      </w:r>
      <w:proofErr w:type="spellEnd"/>
      <w:r w:rsidRPr="00E30464">
        <w:rPr>
          <w:shd w:val="clear" w:color="auto" w:fill="FFFFFF"/>
        </w:rPr>
        <w:t xml:space="preserve"> </w:t>
      </w:r>
      <w:proofErr w:type="spellStart"/>
      <w:r w:rsidRPr="00E30464">
        <w:rPr>
          <w:shd w:val="clear" w:color="auto" w:fill="FFFFFF"/>
        </w:rPr>
        <w:t>effectiveness</w:t>
      </w:r>
      <w:proofErr w:type="spellEnd"/>
      <w:r w:rsidRPr="00E30464">
        <w:rPr>
          <w:shd w:val="clear" w:color="auto" w:fill="FFFFFF"/>
        </w:rPr>
        <w:t xml:space="preserve"> </w:t>
      </w:r>
      <w:proofErr w:type="spellStart"/>
      <w:r w:rsidRPr="00E30464">
        <w:rPr>
          <w:shd w:val="clear" w:color="auto" w:fill="FFFFFF"/>
        </w:rPr>
        <w:t>of</w:t>
      </w:r>
      <w:proofErr w:type="spellEnd"/>
      <w:r w:rsidRPr="00E30464">
        <w:rPr>
          <w:shd w:val="clear" w:color="auto" w:fill="FFFFFF"/>
        </w:rPr>
        <w:t xml:space="preserve"> </w:t>
      </w:r>
      <w:proofErr w:type="spellStart"/>
      <w:r w:rsidRPr="00E30464">
        <w:rPr>
          <w:shd w:val="clear" w:color="auto" w:fill="FFFFFF"/>
        </w:rPr>
        <w:t>job</w:t>
      </w:r>
      <w:proofErr w:type="spellEnd"/>
      <w:r w:rsidRPr="00E30464">
        <w:rPr>
          <w:shd w:val="clear" w:color="auto" w:fill="FFFFFF"/>
        </w:rPr>
        <w:t xml:space="preserve"> </w:t>
      </w:r>
      <w:proofErr w:type="spellStart"/>
      <w:r w:rsidRPr="00E30464">
        <w:rPr>
          <w:shd w:val="clear" w:color="auto" w:fill="FFFFFF"/>
        </w:rPr>
        <w:t>rotation</w:t>
      </w:r>
      <w:proofErr w:type="spellEnd"/>
      <w:r w:rsidRPr="00E30464">
        <w:rPr>
          <w:shd w:val="clear" w:color="auto" w:fill="FFFFFF"/>
        </w:rPr>
        <w:t xml:space="preserve"> </w:t>
      </w:r>
      <w:proofErr w:type="spellStart"/>
      <w:r w:rsidRPr="00E30464">
        <w:rPr>
          <w:shd w:val="clear" w:color="auto" w:fill="FFFFFF"/>
        </w:rPr>
        <w:t>system</w:t>
      </w:r>
      <w:proofErr w:type="spellEnd"/>
      <w:r w:rsidRPr="00E30464">
        <w:rPr>
          <w:shd w:val="clear" w:color="auto" w:fill="FFFFFF"/>
        </w:rPr>
        <w:t xml:space="preserve"> and </w:t>
      </w:r>
      <w:proofErr w:type="spellStart"/>
      <w:r w:rsidRPr="00E30464">
        <w:rPr>
          <w:shd w:val="clear" w:color="auto" w:fill="FFFFFF"/>
        </w:rPr>
        <w:t>its</w:t>
      </w:r>
      <w:proofErr w:type="spellEnd"/>
      <w:r w:rsidRPr="00E30464">
        <w:rPr>
          <w:shd w:val="clear" w:color="auto" w:fill="FFFFFF"/>
        </w:rPr>
        <w:t xml:space="preserve"> </w:t>
      </w:r>
      <w:proofErr w:type="spellStart"/>
      <w:r w:rsidRPr="00E30464">
        <w:rPr>
          <w:shd w:val="clear" w:color="auto" w:fill="FFFFFF"/>
        </w:rPr>
        <w:t>impact</w:t>
      </w:r>
      <w:proofErr w:type="spellEnd"/>
      <w:r w:rsidRPr="00E30464">
        <w:rPr>
          <w:shd w:val="clear" w:color="auto" w:fill="FFFFFF"/>
        </w:rPr>
        <w:t xml:space="preserve"> on </w:t>
      </w:r>
      <w:proofErr w:type="spellStart"/>
      <w:r w:rsidRPr="00E30464">
        <w:rPr>
          <w:shd w:val="clear" w:color="auto" w:fill="FFFFFF"/>
        </w:rPr>
        <w:t>employees</w:t>
      </w:r>
      <w:proofErr w:type="spellEnd"/>
      <w:r w:rsidRPr="00E30464">
        <w:rPr>
          <w:shd w:val="clear" w:color="auto" w:fill="FFFFFF"/>
        </w:rPr>
        <w:t xml:space="preserve">' </w:t>
      </w:r>
      <w:proofErr w:type="spellStart"/>
      <w:r w:rsidRPr="00E30464">
        <w:rPr>
          <w:shd w:val="clear" w:color="auto" w:fill="FFFFFF"/>
        </w:rPr>
        <w:t>readiness</w:t>
      </w:r>
      <w:proofErr w:type="spellEnd"/>
      <w:r w:rsidRPr="00E30464">
        <w:rPr>
          <w:shd w:val="clear" w:color="auto" w:fill="FFFFFF"/>
        </w:rPr>
        <w:t xml:space="preserve"> </w:t>
      </w:r>
      <w:proofErr w:type="spellStart"/>
      <w:r w:rsidRPr="00E30464">
        <w:rPr>
          <w:shd w:val="clear" w:color="auto" w:fill="FFFFFF"/>
        </w:rPr>
        <w:t>for</w:t>
      </w:r>
      <w:proofErr w:type="spellEnd"/>
      <w:r w:rsidRPr="00E30464">
        <w:rPr>
          <w:shd w:val="clear" w:color="auto" w:fill="FFFFFF"/>
        </w:rPr>
        <w:t xml:space="preserve"> </w:t>
      </w:r>
      <w:proofErr w:type="spellStart"/>
      <w:r w:rsidRPr="00E30464">
        <w:rPr>
          <w:shd w:val="clear" w:color="auto" w:fill="FFFFFF"/>
        </w:rPr>
        <w:t>job</w:t>
      </w:r>
      <w:proofErr w:type="spellEnd"/>
      <w:r w:rsidRPr="00E30464">
        <w:rPr>
          <w:shd w:val="clear" w:color="auto" w:fill="FFFFFF"/>
        </w:rPr>
        <w:t xml:space="preserve"> </w:t>
      </w:r>
      <w:proofErr w:type="spellStart"/>
      <w:r w:rsidRPr="00E30464">
        <w:rPr>
          <w:shd w:val="clear" w:color="auto" w:fill="FFFFFF"/>
        </w:rPr>
        <w:t>rotation</w:t>
      </w:r>
      <w:proofErr w:type="spellEnd"/>
      <w:r w:rsidRPr="00E30464">
        <w:rPr>
          <w:shd w:val="clear" w:color="auto" w:fill="FFFFFF"/>
        </w:rPr>
        <w:t xml:space="preserve">: Case study </w:t>
      </w:r>
      <w:proofErr w:type="spellStart"/>
      <w:r w:rsidRPr="00E30464">
        <w:rPr>
          <w:shd w:val="clear" w:color="auto" w:fill="FFFFFF"/>
        </w:rPr>
        <w:t>of</w:t>
      </w:r>
      <w:proofErr w:type="spellEnd"/>
      <w:r w:rsidRPr="00E30464">
        <w:rPr>
          <w:shd w:val="clear" w:color="auto" w:fill="FFFFFF"/>
        </w:rPr>
        <w:t xml:space="preserve">: </w:t>
      </w:r>
      <w:proofErr w:type="spellStart"/>
      <w:r w:rsidRPr="00E30464">
        <w:rPr>
          <w:shd w:val="clear" w:color="auto" w:fill="FFFFFF"/>
        </w:rPr>
        <w:t>Maskan</w:t>
      </w:r>
      <w:proofErr w:type="spellEnd"/>
      <w:r w:rsidRPr="00E30464">
        <w:rPr>
          <w:shd w:val="clear" w:color="auto" w:fill="FFFFFF"/>
        </w:rPr>
        <w:t xml:space="preserve"> bank </w:t>
      </w:r>
      <w:proofErr w:type="spellStart"/>
      <w:r w:rsidRPr="00E30464">
        <w:rPr>
          <w:shd w:val="clear" w:color="auto" w:fill="FFFFFF"/>
        </w:rPr>
        <w:t>branches</w:t>
      </w:r>
      <w:proofErr w:type="spellEnd"/>
      <w:r w:rsidRPr="00E30464">
        <w:rPr>
          <w:shd w:val="clear" w:color="auto" w:fill="FFFFFF"/>
        </w:rPr>
        <w:t xml:space="preserve"> in </w:t>
      </w:r>
      <w:proofErr w:type="spellStart"/>
      <w:r w:rsidRPr="00E30464">
        <w:rPr>
          <w:shd w:val="clear" w:color="auto" w:fill="FFFFFF"/>
        </w:rPr>
        <w:t>the</w:t>
      </w:r>
      <w:proofErr w:type="spellEnd"/>
      <w:r w:rsidRPr="00E30464">
        <w:rPr>
          <w:shd w:val="clear" w:color="auto" w:fill="FFFFFF"/>
        </w:rPr>
        <w:t xml:space="preserve"> city </w:t>
      </w:r>
      <w:proofErr w:type="spellStart"/>
      <w:r w:rsidRPr="00E30464">
        <w:rPr>
          <w:shd w:val="clear" w:color="auto" w:fill="FFFFFF"/>
        </w:rPr>
        <w:t>of</w:t>
      </w:r>
      <w:proofErr w:type="spellEnd"/>
      <w:r w:rsidRPr="00E30464">
        <w:rPr>
          <w:shd w:val="clear" w:color="auto" w:fill="FFFFFF"/>
        </w:rPr>
        <w:t xml:space="preserve"> </w:t>
      </w:r>
      <w:proofErr w:type="spellStart"/>
      <w:r w:rsidRPr="00E30464">
        <w:rPr>
          <w:shd w:val="clear" w:color="auto" w:fill="FFFFFF"/>
        </w:rPr>
        <w:t>Tabriz</w:t>
      </w:r>
      <w:proofErr w:type="spellEnd"/>
      <w:r w:rsidRPr="00E30464">
        <w:rPr>
          <w:shd w:val="clear" w:color="auto" w:fill="FFFFFF"/>
        </w:rPr>
        <w:t>. </w:t>
      </w:r>
      <w:r w:rsidRPr="00E30464">
        <w:rPr>
          <w:i/>
          <w:iCs/>
          <w:shd w:val="clear" w:color="auto" w:fill="FFFFFF"/>
        </w:rPr>
        <w:t xml:space="preserve">International </w:t>
      </w:r>
      <w:proofErr w:type="spellStart"/>
      <w:r w:rsidRPr="00E30464">
        <w:rPr>
          <w:i/>
          <w:iCs/>
          <w:shd w:val="clear" w:color="auto" w:fill="FFFFFF"/>
        </w:rPr>
        <w:t>Review</w:t>
      </w:r>
      <w:proofErr w:type="spellEnd"/>
      <w:r w:rsidRPr="00E30464">
        <w:rPr>
          <w:shd w:val="clear" w:color="auto" w:fill="FFFFFF"/>
        </w:rPr>
        <w:t>, (1-2), 27-35.</w:t>
      </w:r>
    </w:p>
    <w:p w14:paraId="2FDC8D3D" w14:textId="77777777" w:rsidR="00E30464" w:rsidRDefault="00E30464" w:rsidP="00E30464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Bennett</w:t>
      </w:r>
      <w:proofErr w:type="spellEnd"/>
      <w:r>
        <w:rPr>
          <w:shd w:val="clear" w:color="auto" w:fill="FFFFFF"/>
        </w:rPr>
        <w:t xml:space="preserve">, B. (2003). Job </w:t>
      </w:r>
      <w:proofErr w:type="spellStart"/>
      <w:r>
        <w:rPr>
          <w:shd w:val="clear" w:color="auto" w:fill="FFFFFF"/>
        </w:rPr>
        <w:t>rotation</w:t>
      </w:r>
      <w:proofErr w:type="spellEnd"/>
      <w:r>
        <w:rPr>
          <w:shd w:val="clear" w:color="auto" w:fill="FFFFFF"/>
        </w:rPr>
        <w:t xml:space="preserve">: </w:t>
      </w:r>
      <w:proofErr w:type="spellStart"/>
      <w:r>
        <w:rPr>
          <w:shd w:val="clear" w:color="auto" w:fill="FFFFFF"/>
        </w:rPr>
        <w:t>Its</w:t>
      </w:r>
      <w:proofErr w:type="spellEnd"/>
      <w:r>
        <w:rPr>
          <w:shd w:val="clear" w:color="auto" w:fill="FFFFFF"/>
        </w:rPr>
        <w:t xml:space="preserve"> role in </w:t>
      </w:r>
      <w:proofErr w:type="spellStart"/>
      <w:r>
        <w:rPr>
          <w:shd w:val="clear" w:color="auto" w:fill="FFFFFF"/>
        </w:rPr>
        <w:t>promoting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learning</w:t>
      </w:r>
      <w:proofErr w:type="spellEnd"/>
      <w:r>
        <w:rPr>
          <w:shd w:val="clear" w:color="auto" w:fill="FFFFFF"/>
        </w:rPr>
        <w:t xml:space="preserve"> in </w:t>
      </w:r>
      <w:proofErr w:type="spellStart"/>
      <w:r>
        <w:rPr>
          <w:shd w:val="clear" w:color="auto" w:fill="FFFFFF"/>
        </w:rPr>
        <w:t>organizations</w:t>
      </w:r>
      <w:proofErr w:type="spellEnd"/>
      <w:r>
        <w:rPr>
          <w:shd w:val="clear" w:color="auto" w:fill="FFFFFF"/>
        </w:rPr>
        <w:t>. </w:t>
      </w:r>
      <w:proofErr w:type="spellStart"/>
      <w:r>
        <w:rPr>
          <w:i/>
          <w:iCs/>
          <w:shd w:val="clear" w:color="auto" w:fill="FFFFFF"/>
        </w:rPr>
        <w:t>Development</w:t>
      </w:r>
      <w:proofErr w:type="spellEnd"/>
      <w:r>
        <w:rPr>
          <w:i/>
          <w:iCs/>
          <w:shd w:val="clear" w:color="auto" w:fill="FFFFFF"/>
        </w:rPr>
        <w:t xml:space="preserve"> and </w:t>
      </w:r>
      <w:proofErr w:type="spellStart"/>
      <w:r>
        <w:rPr>
          <w:i/>
          <w:iCs/>
          <w:shd w:val="clear" w:color="auto" w:fill="FFFFFF"/>
        </w:rPr>
        <w:t>Learning</w:t>
      </w:r>
      <w:proofErr w:type="spellEnd"/>
      <w:r>
        <w:rPr>
          <w:i/>
          <w:iCs/>
          <w:shd w:val="clear" w:color="auto" w:fill="FFFFFF"/>
        </w:rPr>
        <w:t xml:space="preserve"> in </w:t>
      </w:r>
      <w:proofErr w:type="spellStart"/>
      <w:r>
        <w:rPr>
          <w:i/>
          <w:iCs/>
          <w:shd w:val="clear" w:color="auto" w:fill="FFFFFF"/>
        </w:rPr>
        <w:t>Organizations</w:t>
      </w:r>
      <w:proofErr w:type="spellEnd"/>
      <w:r>
        <w:rPr>
          <w:shd w:val="clear" w:color="auto" w:fill="FFFFFF"/>
        </w:rPr>
        <w:t>, </w:t>
      </w:r>
      <w:r>
        <w:rPr>
          <w:i/>
          <w:iCs/>
          <w:shd w:val="clear" w:color="auto" w:fill="FFFFFF"/>
        </w:rPr>
        <w:t>17</w:t>
      </w:r>
      <w:r>
        <w:rPr>
          <w:shd w:val="clear" w:color="auto" w:fill="FFFFFF"/>
        </w:rPr>
        <w:t>(4), 7-9.</w:t>
      </w:r>
    </w:p>
    <w:p w14:paraId="3B2333EE" w14:textId="77777777" w:rsidR="00E30464" w:rsidRDefault="00E30464" w:rsidP="00E30464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Cosgel</w:t>
      </w:r>
      <w:proofErr w:type="spellEnd"/>
      <w:r>
        <w:rPr>
          <w:shd w:val="clear" w:color="auto" w:fill="FFFFFF"/>
        </w:rPr>
        <w:t xml:space="preserve">, M. M., &amp; </w:t>
      </w:r>
      <w:proofErr w:type="spellStart"/>
      <w:r>
        <w:rPr>
          <w:shd w:val="clear" w:color="auto" w:fill="FFFFFF"/>
        </w:rPr>
        <w:t>Miceli</w:t>
      </w:r>
      <w:proofErr w:type="spellEnd"/>
      <w:r>
        <w:rPr>
          <w:shd w:val="clear" w:color="auto" w:fill="FFFFFF"/>
        </w:rPr>
        <w:t xml:space="preserve">, T. J. (1998). On </w:t>
      </w:r>
      <w:proofErr w:type="spellStart"/>
      <w:r>
        <w:rPr>
          <w:shd w:val="clear" w:color="auto" w:fill="FFFFFF"/>
        </w:rPr>
        <w:t>job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rotation</w:t>
      </w:r>
      <w:proofErr w:type="spellEnd"/>
      <w:r>
        <w:rPr>
          <w:shd w:val="clear" w:color="auto" w:fill="FFFFFF"/>
        </w:rPr>
        <w:t>.</w:t>
      </w:r>
    </w:p>
    <w:p w14:paraId="508BF1F9" w14:textId="77777777" w:rsidR="00E30464" w:rsidRDefault="00E30464" w:rsidP="00E3046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Čepelová, P. C. A. </w:t>
      </w:r>
      <w:proofErr w:type="spellStart"/>
      <w:r>
        <w:rPr>
          <w:shd w:val="clear" w:color="auto" w:fill="FFFFFF"/>
        </w:rPr>
        <w:t>Vzdelávanie</w:t>
      </w:r>
      <w:proofErr w:type="spellEnd"/>
      <w:r>
        <w:rPr>
          <w:shd w:val="clear" w:color="auto" w:fill="FFFFFF"/>
        </w:rPr>
        <w:t xml:space="preserve"> a rozvoj </w:t>
      </w:r>
      <w:proofErr w:type="spellStart"/>
      <w:r>
        <w:rPr>
          <w:shd w:val="clear" w:color="auto" w:fill="FFFFFF"/>
        </w:rPr>
        <w:t>pracovníkov</w:t>
      </w:r>
      <w:proofErr w:type="spellEnd"/>
      <w:r>
        <w:rPr>
          <w:shd w:val="clear" w:color="auto" w:fill="FFFFFF"/>
        </w:rPr>
        <w:t>. </w:t>
      </w:r>
      <w:proofErr w:type="spellStart"/>
      <w:r>
        <w:rPr>
          <w:i/>
          <w:iCs/>
          <w:shd w:val="clear" w:color="auto" w:fill="FFFFFF"/>
        </w:rPr>
        <w:t>Manažment</w:t>
      </w:r>
      <w:proofErr w:type="spellEnd"/>
      <w:r>
        <w:rPr>
          <w:i/>
          <w:iCs/>
          <w:shd w:val="clear" w:color="auto" w:fill="FFFFFF"/>
        </w:rPr>
        <w:t xml:space="preserve"> v </w:t>
      </w:r>
      <w:proofErr w:type="spellStart"/>
      <w:r>
        <w:rPr>
          <w:i/>
          <w:iCs/>
          <w:shd w:val="clear" w:color="auto" w:fill="FFFFFF"/>
        </w:rPr>
        <w:t>teórií</w:t>
      </w:r>
      <w:proofErr w:type="spellEnd"/>
      <w:r>
        <w:rPr>
          <w:i/>
          <w:iCs/>
          <w:shd w:val="clear" w:color="auto" w:fill="FFFFFF"/>
        </w:rPr>
        <w:t xml:space="preserve"> a praxi</w:t>
      </w:r>
      <w:r>
        <w:rPr>
          <w:shd w:val="clear" w:color="auto" w:fill="FFFFFF"/>
        </w:rPr>
        <w:t>, 22-23.</w:t>
      </w:r>
    </w:p>
    <w:p w14:paraId="23CEC65C" w14:textId="77777777" w:rsidR="00E30464" w:rsidRDefault="00E30464" w:rsidP="00E30464">
      <w:pPr>
        <w:jc w:val="both"/>
      </w:pPr>
      <w:r>
        <w:t xml:space="preserve">GEGENFURTNER, Andreas. </w:t>
      </w:r>
      <w:proofErr w:type="spellStart"/>
      <w:r>
        <w:t>Transitions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expertise</w:t>
      </w:r>
      <w:proofErr w:type="spellEnd"/>
      <w:r>
        <w:t xml:space="preserve">. </w:t>
      </w:r>
      <w:proofErr w:type="spellStart"/>
      <w:r>
        <w:t>Transitions</w:t>
      </w:r>
      <w:proofErr w:type="spellEnd"/>
      <w:r>
        <w:t xml:space="preserve"> in </w:t>
      </w:r>
      <w:proofErr w:type="spellStart"/>
      <w:r>
        <w:t>vocational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>, 2013, 305-319.</w:t>
      </w:r>
    </w:p>
    <w:p w14:paraId="4E9C7649" w14:textId="77777777" w:rsidR="00E30464" w:rsidRDefault="00E30464" w:rsidP="00E30464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Khan</w:t>
      </w:r>
      <w:proofErr w:type="spellEnd"/>
      <w:r>
        <w:rPr>
          <w:shd w:val="clear" w:color="auto" w:fill="FFFFFF"/>
        </w:rPr>
        <w:t xml:space="preserve">, F., </w:t>
      </w:r>
      <w:proofErr w:type="spellStart"/>
      <w:r>
        <w:rPr>
          <w:shd w:val="clear" w:color="auto" w:fill="FFFFFF"/>
        </w:rPr>
        <w:t>Rasli</w:t>
      </w:r>
      <w:proofErr w:type="spellEnd"/>
      <w:r>
        <w:rPr>
          <w:shd w:val="clear" w:color="auto" w:fill="FFFFFF"/>
        </w:rPr>
        <w:t xml:space="preserve">, A. M., </w:t>
      </w:r>
      <w:proofErr w:type="spellStart"/>
      <w:r>
        <w:rPr>
          <w:shd w:val="clear" w:color="auto" w:fill="FFFFFF"/>
        </w:rPr>
        <w:t>Yusoff</w:t>
      </w:r>
      <w:proofErr w:type="spellEnd"/>
      <w:r>
        <w:rPr>
          <w:shd w:val="clear" w:color="auto" w:fill="FFFFFF"/>
        </w:rPr>
        <w:t xml:space="preserve">, R. M., Ahmed, T., </w:t>
      </w:r>
      <w:proofErr w:type="spellStart"/>
      <w:r>
        <w:rPr>
          <w:shd w:val="clear" w:color="auto" w:fill="FFFFFF"/>
        </w:rPr>
        <w:t>Rehman</w:t>
      </w:r>
      <w:proofErr w:type="spellEnd"/>
      <w:r>
        <w:rPr>
          <w:shd w:val="clear" w:color="auto" w:fill="FFFFFF"/>
        </w:rPr>
        <w:t xml:space="preserve">, A., &amp; </w:t>
      </w:r>
      <w:proofErr w:type="spellStart"/>
      <w:r>
        <w:rPr>
          <w:shd w:val="clear" w:color="auto" w:fill="FFFFFF"/>
        </w:rPr>
        <w:t>Khan</w:t>
      </w:r>
      <w:proofErr w:type="spellEnd"/>
      <w:r>
        <w:rPr>
          <w:shd w:val="clear" w:color="auto" w:fill="FFFFFF"/>
        </w:rPr>
        <w:t xml:space="preserve">, M. M. (2014). Job </w:t>
      </w:r>
      <w:proofErr w:type="spellStart"/>
      <w:r>
        <w:rPr>
          <w:shd w:val="clear" w:color="auto" w:fill="FFFFFF"/>
        </w:rPr>
        <w:t>rotation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job</w:t>
      </w:r>
      <w:proofErr w:type="spellEnd"/>
      <w:r>
        <w:rPr>
          <w:shd w:val="clear" w:color="auto" w:fill="FFFFFF"/>
        </w:rPr>
        <w:t xml:space="preserve"> performance, </w:t>
      </w:r>
      <w:proofErr w:type="spellStart"/>
      <w:r>
        <w:rPr>
          <w:shd w:val="clear" w:color="auto" w:fill="FFFFFF"/>
        </w:rPr>
        <w:t>organizational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commitment</w:t>
      </w:r>
      <w:proofErr w:type="spellEnd"/>
      <w:r>
        <w:rPr>
          <w:shd w:val="clear" w:color="auto" w:fill="FFFFFF"/>
        </w:rPr>
        <w:t xml:space="preserve">: </w:t>
      </w:r>
      <w:proofErr w:type="spellStart"/>
      <w:r>
        <w:rPr>
          <w:shd w:val="clear" w:color="auto" w:fill="FFFFFF"/>
        </w:rPr>
        <w:t>An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empirical</w:t>
      </w:r>
      <w:proofErr w:type="spellEnd"/>
      <w:r>
        <w:rPr>
          <w:shd w:val="clear" w:color="auto" w:fill="FFFFFF"/>
        </w:rPr>
        <w:t xml:space="preserve"> study on bank </w:t>
      </w:r>
      <w:proofErr w:type="spellStart"/>
      <w:r>
        <w:rPr>
          <w:shd w:val="clear" w:color="auto" w:fill="FFFFFF"/>
        </w:rPr>
        <w:t>employees</w:t>
      </w:r>
      <w:proofErr w:type="spellEnd"/>
      <w:r>
        <w:rPr>
          <w:shd w:val="clear" w:color="auto" w:fill="FFFFFF"/>
        </w:rPr>
        <w:t>. </w:t>
      </w:r>
      <w:proofErr w:type="spellStart"/>
      <w:r>
        <w:rPr>
          <w:i/>
          <w:iCs/>
          <w:shd w:val="clear" w:color="auto" w:fill="FFFFFF"/>
        </w:rPr>
        <w:t>Journal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of</w:t>
      </w:r>
      <w:proofErr w:type="spellEnd"/>
      <w:r>
        <w:rPr>
          <w:i/>
          <w:iCs/>
          <w:shd w:val="clear" w:color="auto" w:fill="FFFFFF"/>
        </w:rPr>
        <w:t xml:space="preserve"> Management </w:t>
      </w:r>
      <w:proofErr w:type="spellStart"/>
      <w:r>
        <w:rPr>
          <w:i/>
          <w:iCs/>
          <w:shd w:val="clear" w:color="auto" w:fill="FFFFFF"/>
        </w:rPr>
        <w:t>info</w:t>
      </w:r>
      <w:proofErr w:type="spellEnd"/>
      <w:r>
        <w:rPr>
          <w:shd w:val="clear" w:color="auto" w:fill="FFFFFF"/>
        </w:rPr>
        <w:t>, </w:t>
      </w:r>
      <w:r>
        <w:rPr>
          <w:i/>
          <w:iCs/>
          <w:shd w:val="clear" w:color="auto" w:fill="FFFFFF"/>
        </w:rPr>
        <w:t>3</w:t>
      </w:r>
      <w:r>
        <w:rPr>
          <w:shd w:val="clear" w:color="auto" w:fill="FFFFFF"/>
        </w:rPr>
        <w:t>(1), 33-46.</w:t>
      </w:r>
    </w:p>
    <w:p w14:paraId="6372B791" w14:textId="77777777" w:rsidR="00E30464" w:rsidRDefault="00E30464" w:rsidP="00E30464">
      <w:pPr>
        <w:jc w:val="both"/>
      </w:pPr>
      <w:r>
        <w:t xml:space="preserve">LI, </w:t>
      </w:r>
      <w:proofErr w:type="spellStart"/>
      <w:r>
        <w:t>Pengfei</w:t>
      </w:r>
      <w:proofErr w:type="spellEnd"/>
      <w:r>
        <w:t xml:space="preserve">. </w:t>
      </w:r>
      <w:proofErr w:type="spellStart"/>
      <w:r>
        <w:t>Horizontal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. In: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Elgar</w:t>
      </w:r>
      <w:proofErr w:type="spellEnd"/>
      <w:r>
        <w:t xml:space="preserve"> </w:t>
      </w:r>
      <w:proofErr w:type="spellStart"/>
      <w:r>
        <w:t>Companion</w:t>
      </w:r>
      <w:proofErr w:type="spellEnd"/>
      <w:r>
        <w:t xml:space="preserve"> to </w:t>
      </w:r>
      <w:proofErr w:type="spellStart"/>
      <w:r>
        <w:t>Innovation</w:t>
      </w:r>
      <w:proofErr w:type="spellEnd"/>
      <w:r>
        <w:t xml:space="preserve"> and </w:t>
      </w:r>
      <w:proofErr w:type="spellStart"/>
      <w:r>
        <w:t>Knowledge</w:t>
      </w:r>
      <w:proofErr w:type="spellEnd"/>
      <w:r>
        <w:t xml:space="preserve"> </w:t>
      </w:r>
      <w:proofErr w:type="spellStart"/>
      <w:r>
        <w:t>Creation</w:t>
      </w:r>
      <w:proofErr w:type="spellEnd"/>
      <w:r>
        <w:t xml:space="preserve">. Edward </w:t>
      </w:r>
      <w:proofErr w:type="spellStart"/>
      <w:r>
        <w:t>Elgar</w:t>
      </w:r>
      <w:proofErr w:type="spellEnd"/>
      <w:r>
        <w:t xml:space="preserve"> </w:t>
      </w:r>
      <w:proofErr w:type="spellStart"/>
      <w:r>
        <w:t>Pubhshing</w:t>
      </w:r>
      <w:proofErr w:type="spellEnd"/>
      <w:r>
        <w:t>, 2017.</w:t>
      </w:r>
    </w:p>
    <w:p w14:paraId="42F928D7" w14:textId="77777777" w:rsidR="00E30464" w:rsidRDefault="00E30464" w:rsidP="00E30464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Linge</w:t>
      </w:r>
      <w:proofErr w:type="spellEnd"/>
      <w:r>
        <w:rPr>
          <w:shd w:val="clear" w:color="auto" w:fill="FFFFFF"/>
        </w:rPr>
        <w:t xml:space="preserve">, T. K. (2019). Job </w:t>
      </w:r>
      <w:proofErr w:type="spellStart"/>
      <w:r>
        <w:rPr>
          <w:shd w:val="clear" w:color="auto" w:fill="FFFFFF"/>
        </w:rPr>
        <w:t>Rotation</w:t>
      </w:r>
      <w:proofErr w:type="spellEnd"/>
      <w:r>
        <w:rPr>
          <w:shd w:val="clear" w:color="auto" w:fill="FFFFFF"/>
        </w:rPr>
        <w:t xml:space="preserve"> And </w:t>
      </w:r>
      <w:proofErr w:type="spellStart"/>
      <w:r>
        <w:rPr>
          <w:shd w:val="clear" w:color="auto" w:fill="FFFFFF"/>
        </w:rPr>
        <w:t>Employee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Motivation</w:t>
      </w:r>
      <w:proofErr w:type="spellEnd"/>
      <w:r>
        <w:rPr>
          <w:shd w:val="clear" w:color="auto" w:fill="FFFFFF"/>
        </w:rPr>
        <w:t xml:space="preserve">: A Case </w:t>
      </w:r>
      <w:proofErr w:type="spellStart"/>
      <w:r>
        <w:rPr>
          <w:shd w:val="clear" w:color="auto" w:fill="FFFFFF"/>
        </w:rPr>
        <w:t>Of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Small</w:t>
      </w:r>
      <w:proofErr w:type="spellEnd"/>
      <w:r>
        <w:rPr>
          <w:shd w:val="clear" w:color="auto" w:fill="FFFFFF"/>
        </w:rPr>
        <w:t xml:space="preserve"> ICT </w:t>
      </w:r>
      <w:proofErr w:type="spellStart"/>
      <w:r>
        <w:rPr>
          <w:shd w:val="clear" w:color="auto" w:fill="FFFFFF"/>
        </w:rPr>
        <w:t>Firms</w:t>
      </w:r>
      <w:proofErr w:type="spellEnd"/>
      <w:r>
        <w:rPr>
          <w:shd w:val="clear" w:color="auto" w:fill="FFFFFF"/>
        </w:rPr>
        <w:t xml:space="preserve"> In Nairobi </w:t>
      </w:r>
      <w:proofErr w:type="spellStart"/>
      <w:r>
        <w:rPr>
          <w:shd w:val="clear" w:color="auto" w:fill="FFFFFF"/>
        </w:rPr>
        <w:t>Kenya</w:t>
      </w:r>
      <w:proofErr w:type="spellEnd"/>
      <w:r>
        <w:rPr>
          <w:shd w:val="clear" w:color="auto" w:fill="FFFFFF"/>
        </w:rPr>
        <w:t>. </w:t>
      </w:r>
      <w:proofErr w:type="spellStart"/>
      <w:r>
        <w:rPr>
          <w:i/>
          <w:iCs/>
          <w:shd w:val="clear" w:color="auto" w:fill="FFFFFF"/>
        </w:rPr>
        <w:t>Journal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of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Language</w:t>
      </w:r>
      <w:proofErr w:type="spellEnd"/>
      <w:r>
        <w:rPr>
          <w:i/>
          <w:iCs/>
          <w:shd w:val="clear" w:color="auto" w:fill="FFFFFF"/>
        </w:rPr>
        <w:t xml:space="preserve">, Technology &amp; </w:t>
      </w:r>
      <w:proofErr w:type="spellStart"/>
      <w:r>
        <w:rPr>
          <w:i/>
          <w:iCs/>
          <w:shd w:val="clear" w:color="auto" w:fill="FFFFFF"/>
        </w:rPr>
        <w:t>Entrepreneurship</w:t>
      </w:r>
      <w:proofErr w:type="spellEnd"/>
      <w:r>
        <w:rPr>
          <w:i/>
          <w:iCs/>
          <w:shd w:val="clear" w:color="auto" w:fill="FFFFFF"/>
        </w:rPr>
        <w:t xml:space="preserve"> in </w:t>
      </w:r>
      <w:proofErr w:type="spellStart"/>
      <w:r>
        <w:rPr>
          <w:i/>
          <w:iCs/>
          <w:shd w:val="clear" w:color="auto" w:fill="FFFFFF"/>
        </w:rPr>
        <w:t>Africa</w:t>
      </w:r>
      <w:proofErr w:type="spellEnd"/>
      <w:r>
        <w:rPr>
          <w:shd w:val="clear" w:color="auto" w:fill="FFFFFF"/>
        </w:rPr>
        <w:t>, </w:t>
      </w:r>
      <w:r>
        <w:rPr>
          <w:i/>
          <w:iCs/>
          <w:shd w:val="clear" w:color="auto" w:fill="FFFFFF"/>
        </w:rPr>
        <w:t>10</w:t>
      </w:r>
      <w:r>
        <w:rPr>
          <w:shd w:val="clear" w:color="auto" w:fill="FFFFFF"/>
        </w:rPr>
        <w:t>(1), 133-138.</w:t>
      </w:r>
    </w:p>
    <w:p w14:paraId="6BA0A0E9" w14:textId="77777777" w:rsidR="00E30464" w:rsidRDefault="00E30464" w:rsidP="00E30464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lastRenderedPageBreak/>
        <w:t>Nafei</w:t>
      </w:r>
      <w:proofErr w:type="spellEnd"/>
      <w:r>
        <w:rPr>
          <w:shd w:val="clear" w:color="auto" w:fill="FFFFFF"/>
        </w:rPr>
        <w:t xml:space="preserve">, W. A. (2014). Do </w:t>
      </w:r>
      <w:proofErr w:type="spellStart"/>
      <w:r>
        <w:rPr>
          <w:shd w:val="clear" w:color="auto" w:fill="FFFFFF"/>
        </w:rPr>
        <w:t>job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rotation</w:t>
      </w:r>
      <w:proofErr w:type="spellEnd"/>
      <w:r>
        <w:rPr>
          <w:shd w:val="clear" w:color="auto" w:fill="FFFFFF"/>
        </w:rPr>
        <w:t xml:space="preserve"> and role stress </w:t>
      </w:r>
      <w:proofErr w:type="spellStart"/>
      <w:r>
        <w:rPr>
          <w:shd w:val="clear" w:color="auto" w:fill="FFFFFF"/>
        </w:rPr>
        <w:t>affect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job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attitudes</w:t>
      </w:r>
      <w:proofErr w:type="spellEnd"/>
      <w:r>
        <w:rPr>
          <w:shd w:val="clear" w:color="auto" w:fill="FFFFFF"/>
        </w:rPr>
        <w:t xml:space="preserve">? A study </w:t>
      </w:r>
      <w:proofErr w:type="spellStart"/>
      <w:r>
        <w:rPr>
          <w:shd w:val="clear" w:color="auto" w:fill="FFFFFF"/>
        </w:rPr>
        <w:t>from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Egyptian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context</w:t>
      </w:r>
      <w:proofErr w:type="spellEnd"/>
      <w:r>
        <w:rPr>
          <w:shd w:val="clear" w:color="auto" w:fill="FFFFFF"/>
        </w:rPr>
        <w:t>. </w:t>
      </w:r>
      <w:proofErr w:type="spellStart"/>
      <w:r>
        <w:rPr>
          <w:i/>
          <w:iCs/>
          <w:shd w:val="clear" w:color="auto" w:fill="FFFFFF"/>
        </w:rPr>
        <w:t>American</w:t>
      </w:r>
      <w:proofErr w:type="spellEnd"/>
      <w:r>
        <w:rPr>
          <w:i/>
          <w:iCs/>
          <w:shd w:val="clear" w:color="auto" w:fill="FFFFFF"/>
        </w:rPr>
        <w:t xml:space="preserve"> International </w:t>
      </w:r>
      <w:proofErr w:type="spellStart"/>
      <w:r>
        <w:rPr>
          <w:i/>
          <w:iCs/>
          <w:shd w:val="clear" w:color="auto" w:fill="FFFFFF"/>
        </w:rPr>
        <w:t>Journal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of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Social</w:t>
      </w:r>
      <w:proofErr w:type="spellEnd"/>
      <w:r>
        <w:rPr>
          <w:i/>
          <w:iCs/>
          <w:shd w:val="clear" w:color="auto" w:fill="FFFFFF"/>
        </w:rPr>
        <w:t xml:space="preserve"> Science</w:t>
      </w:r>
      <w:r>
        <w:rPr>
          <w:shd w:val="clear" w:color="auto" w:fill="FFFFFF"/>
        </w:rPr>
        <w:t>, </w:t>
      </w:r>
      <w:r>
        <w:rPr>
          <w:i/>
          <w:iCs/>
          <w:shd w:val="clear" w:color="auto" w:fill="FFFFFF"/>
        </w:rPr>
        <w:t>3</w:t>
      </w:r>
      <w:r>
        <w:rPr>
          <w:shd w:val="clear" w:color="auto" w:fill="FFFFFF"/>
        </w:rPr>
        <w:t>(1), 94-108.</w:t>
      </w:r>
    </w:p>
    <w:p w14:paraId="0C49FE90" w14:textId="77777777" w:rsidR="00E30464" w:rsidRDefault="00E30464" w:rsidP="00E30464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Oparanma</w:t>
      </w:r>
      <w:proofErr w:type="spellEnd"/>
      <w:r>
        <w:rPr>
          <w:shd w:val="clear" w:color="auto" w:fill="FFFFFF"/>
        </w:rPr>
        <w:t xml:space="preserve">, A. O., &amp; </w:t>
      </w:r>
      <w:proofErr w:type="spellStart"/>
      <w:r>
        <w:rPr>
          <w:shd w:val="clear" w:color="auto" w:fill="FFFFFF"/>
        </w:rPr>
        <w:t>Nwaeke</w:t>
      </w:r>
      <w:proofErr w:type="spellEnd"/>
      <w:r>
        <w:rPr>
          <w:shd w:val="clear" w:color="auto" w:fill="FFFFFF"/>
        </w:rPr>
        <w:t xml:space="preserve">, L. I. (2015). </w:t>
      </w:r>
      <w:proofErr w:type="spellStart"/>
      <w:r>
        <w:rPr>
          <w:shd w:val="clear" w:color="auto" w:fill="FFFFFF"/>
        </w:rPr>
        <w:t>Impact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of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job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rotation</w:t>
      </w:r>
      <w:proofErr w:type="spellEnd"/>
      <w:r>
        <w:rPr>
          <w:shd w:val="clear" w:color="auto" w:fill="FFFFFF"/>
        </w:rPr>
        <w:t xml:space="preserve"> on </w:t>
      </w:r>
      <w:proofErr w:type="spellStart"/>
      <w:r>
        <w:rPr>
          <w:shd w:val="clear" w:color="auto" w:fill="FFFFFF"/>
        </w:rPr>
        <w:t>organizational</w:t>
      </w:r>
      <w:proofErr w:type="spellEnd"/>
      <w:r>
        <w:rPr>
          <w:shd w:val="clear" w:color="auto" w:fill="FFFFFF"/>
        </w:rPr>
        <w:t xml:space="preserve"> performance. </w:t>
      </w:r>
      <w:proofErr w:type="spellStart"/>
      <w:r>
        <w:rPr>
          <w:i/>
          <w:iCs/>
          <w:shd w:val="clear" w:color="auto" w:fill="FFFFFF"/>
        </w:rPr>
        <w:t>Journal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of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Economics</w:t>
      </w:r>
      <w:proofErr w:type="spellEnd"/>
      <w:r>
        <w:rPr>
          <w:i/>
          <w:iCs/>
          <w:shd w:val="clear" w:color="auto" w:fill="FFFFFF"/>
        </w:rPr>
        <w:t xml:space="preserve">, Management and </w:t>
      </w:r>
      <w:proofErr w:type="spellStart"/>
      <w:r>
        <w:rPr>
          <w:i/>
          <w:iCs/>
          <w:shd w:val="clear" w:color="auto" w:fill="FFFFFF"/>
        </w:rPr>
        <w:t>Trade</w:t>
      </w:r>
      <w:proofErr w:type="spellEnd"/>
      <w:r>
        <w:rPr>
          <w:shd w:val="clear" w:color="auto" w:fill="FFFFFF"/>
        </w:rPr>
        <w:t>, 183-187.</w:t>
      </w:r>
    </w:p>
    <w:p w14:paraId="0DB78DCB" w14:textId="77777777" w:rsidR="00E30464" w:rsidRDefault="00E30464" w:rsidP="00E30464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Ragel</w:t>
      </w:r>
      <w:proofErr w:type="spellEnd"/>
      <w:r>
        <w:rPr>
          <w:shd w:val="clear" w:color="auto" w:fill="FFFFFF"/>
        </w:rPr>
        <w:t xml:space="preserve">, S., &amp; </w:t>
      </w:r>
      <w:proofErr w:type="spellStart"/>
      <w:r>
        <w:rPr>
          <w:shd w:val="clear" w:color="auto" w:fill="FFFFFF"/>
        </w:rPr>
        <w:t>Ragel</w:t>
      </w:r>
      <w:proofErr w:type="spellEnd"/>
      <w:r>
        <w:rPr>
          <w:shd w:val="clear" w:color="auto" w:fill="FFFFFF"/>
        </w:rPr>
        <w:t xml:space="preserve">, V. R. (2017). </w:t>
      </w:r>
      <w:proofErr w:type="spellStart"/>
      <w:r>
        <w:rPr>
          <w:shd w:val="clear" w:color="auto" w:fill="FFFFFF"/>
        </w:rPr>
        <w:t>The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effects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of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job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rotation</w:t>
      </w:r>
      <w:proofErr w:type="spellEnd"/>
      <w:r>
        <w:rPr>
          <w:shd w:val="clear" w:color="auto" w:fill="FFFFFF"/>
        </w:rPr>
        <w:t xml:space="preserve">, role stress and </w:t>
      </w:r>
      <w:proofErr w:type="spellStart"/>
      <w:r>
        <w:rPr>
          <w:shd w:val="clear" w:color="auto" w:fill="FFFFFF"/>
        </w:rPr>
        <w:t>job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satisfaction</w:t>
      </w:r>
      <w:proofErr w:type="spellEnd"/>
      <w:r>
        <w:rPr>
          <w:shd w:val="clear" w:color="auto" w:fill="FFFFFF"/>
        </w:rPr>
        <w:t xml:space="preserve"> on </w:t>
      </w:r>
      <w:proofErr w:type="spellStart"/>
      <w:r>
        <w:rPr>
          <w:shd w:val="clear" w:color="auto" w:fill="FFFFFF"/>
        </w:rPr>
        <w:t>organizational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citizenship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behavior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of</w:t>
      </w:r>
      <w:proofErr w:type="spellEnd"/>
      <w:r>
        <w:rPr>
          <w:shd w:val="clear" w:color="auto" w:fill="FFFFFF"/>
        </w:rPr>
        <w:t xml:space="preserve"> bank </w:t>
      </w:r>
      <w:proofErr w:type="spellStart"/>
      <w:r>
        <w:rPr>
          <w:shd w:val="clear" w:color="auto" w:fill="FFFFFF"/>
        </w:rPr>
        <w:t>employees</w:t>
      </w:r>
      <w:proofErr w:type="spellEnd"/>
      <w:r>
        <w:rPr>
          <w:shd w:val="clear" w:color="auto" w:fill="FFFFFF"/>
        </w:rPr>
        <w:t>. </w:t>
      </w:r>
      <w:proofErr w:type="spellStart"/>
      <w:r>
        <w:rPr>
          <w:i/>
          <w:iCs/>
          <w:shd w:val="clear" w:color="auto" w:fill="FFFFFF"/>
        </w:rPr>
        <w:t>Asian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Journal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of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Economics</w:t>
      </w:r>
      <w:proofErr w:type="spellEnd"/>
      <w:r>
        <w:rPr>
          <w:i/>
          <w:iCs/>
          <w:shd w:val="clear" w:color="auto" w:fill="FFFFFF"/>
        </w:rPr>
        <w:t xml:space="preserve">, Business and </w:t>
      </w:r>
      <w:proofErr w:type="spellStart"/>
      <w:r>
        <w:rPr>
          <w:i/>
          <w:iCs/>
          <w:shd w:val="clear" w:color="auto" w:fill="FFFFFF"/>
        </w:rPr>
        <w:t>Accounting</w:t>
      </w:r>
      <w:proofErr w:type="spellEnd"/>
      <w:r>
        <w:rPr>
          <w:shd w:val="clear" w:color="auto" w:fill="FFFFFF"/>
        </w:rPr>
        <w:t>, 1-10.</w:t>
      </w:r>
    </w:p>
    <w:p w14:paraId="55C7500E" w14:textId="77777777" w:rsidR="00E30464" w:rsidRDefault="00E30464" w:rsidP="00E30464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Rahman</w:t>
      </w:r>
      <w:proofErr w:type="spellEnd"/>
      <w:r>
        <w:rPr>
          <w:shd w:val="clear" w:color="auto" w:fill="FFFFFF"/>
        </w:rPr>
        <w:t xml:space="preserve">, H. K., </w:t>
      </w:r>
      <w:proofErr w:type="spellStart"/>
      <w:r>
        <w:rPr>
          <w:shd w:val="clear" w:color="auto" w:fill="FFFFFF"/>
        </w:rPr>
        <w:t>Yosif</w:t>
      </w:r>
      <w:proofErr w:type="spellEnd"/>
      <w:r>
        <w:rPr>
          <w:shd w:val="clear" w:color="auto" w:fill="FFFFFF"/>
        </w:rPr>
        <w:t xml:space="preserve">, A. N., &amp; </w:t>
      </w:r>
      <w:proofErr w:type="spellStart"/>
      <w:r>
        <w:rPr>
          <w:shd w:val="clear" w:color="auto" w:fill="FFFFFF"/>
        </w:rPr>
        <w:t>Mahmud</w:t>
      </w:r>
      <w:proofErr w:type="spellEnd"/>
      <w:r>
        <w:rPr>
          <w:shd w:val="clear" w:color="auto" w:fill="FFFFFF"/>
        </w:rPr>
        <w:t xml:space="preserve">, B. Q. (2020). </w:t>
      </w:r>
      <w:proofErr w:type="spellStart"/>
      <w:r>
        <w:rPr>
          <w:shd w:val="clear" w:color="auto" w:fill="FFFFFF"/>
        </w:rPr>
        <w:t>An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Investigation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of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Obstacles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Affecting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Implementation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of</w:t>
      </w:r>
      <w:proofErr w:type="spellEnd"/>
      <w:r>
        <w:rPr>
          <w:shd w:val="clear" w:color="auto" w:fill="FFFFFF"/>
        </w:rPr>
        <w:t xml:space="preserve"> Job </w:t>
      </w:r>
      <w:proofErr w:type="spellStart"/>
      <w:r>
        <w:rPr>
          <w:shd w:val="clear" w:color="auto" w:fill="FFFFFF"/>
        </w:rPr>
        <w:t>Rotation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Process</w:t>
      </w:r>
      <w:proofErr w:type="spellEnd"/>
      <w:r>
        <w:rPr>
          <w:shd w:val="clear" w:color="auto" w:fill="FFFFFF"/>
        </w:rPr>
        <w:t xml:space="preserve">: A Case Study </w:t>
      </w:r>
      <w:proofErr w:type="spellStart"/>
      <w:r>
        <w:rPr>
          <w:shd w:val="clear" w:color="auto" w:fill="FFFFFF"/>
        </w:rPr>
        <w:t>of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Erbil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Administrative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Technical</w:t>
      </w:r>
      <w:proofErr w:type="spellEnd"/>
      <w:r>
        <w:rPr>
          <w:shd w:val="clear" w:color="auto" w:fill="FFFFFF"/>
        </w:rPr>
        <w:t xml:space="preserve"> Institute and </w:t>
      </w:r>
      <w:proofErr w:type="spellStart"/>
      <w:r>
        <w:rPr>
          <w:shd w:val="clear" w:color="auto" w:fill="FFFFFF"/>
        </w:rPr>
        <w:t>Shaqlawa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Technical</w:t>
      </w:r>
      <w:proofErr w:type="spellEnd"/>
      <w:r>
        <w:rPr>
          <w:shd w:val="clear" w:color="auto" w:fill="FFFFFF"/>
        </w:rPr>
        <w:t xml:space="preserve"> Institute. </w:t>
      </w:r>
      <w:proofErr w:type="spellStart"/>
      <w:r>
        <w:rPr>
          <w:i/>
          <w:iCs/>
          <w:shd w:val="clear" w:color="auto" w:fill="FFFFFF"/>
        </w:rPr>
        <w:t>Polytechnic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Journal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of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Humanities</w:t>
      </w:r>
      <w:proofErr w:type="spellEnd"/>
      <w:r>
        <w:rPr>
          <w:i/>
          <w:iCs/>
          <w:shd w:val="clear" w:color="auto" w:fill="FFFFFF"/>
        </w:rPr>
        <w:t xml:space="preserve"> and </w:t>
      </w:r>
      <w:proofErr w:type="spellStart"/>
      <w:r>
        <w:rPr>
          <w:i/>
          <w:iCs/>
          <w:shd w:val="clear" w:color="auto" w:fill="FFFFFF"/>
        </w:rPr>
        <w:t>Social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Sciences</w:t>
      </w:r>
      <w:proofErr w:type="spellEnd"/>
      <w:r>
        <w:rPr>
          <w:shd w:val="clear" w:color="auto" w:fill="FFFFFF"/>
        </w:rPr>
        <w:t>, </w:t>
      </w:r>
      <w:r>
        <w:rPr>
          <w:i/>
          <w:iCs/>
          <w:shd w:val="clear" w:color="auto" w:fill="FFFFFF"/>
        </w:rPr>
        <w:t>1</w:t>
      </w:r>
      <w:r>
        <w:rPr>
          <w:shd w:val="clear" w:color="auto" w:fill="FFFFFF"/>
        </w:rPr>
        <w:t>(1), 38-47.</w:t>
      </w:r>
    </w:p>
    <w:p w14:paraId="5A570279" w14:textId="77777777" w:rsidR="00E30464" w:rsidRDefault="00E30464" w:rsidP="00E3046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Santos, R. E., da Silva, F. Q., &amp; de </w:t>
      </w:r>
      <w:proofErr w:type="spellStart"/>
      <w:r>
        <w:rPr>
          <w:shd w:val="clear" w:color="auto" w:fill="FFFFFF"/>
        </w:rPr>
        <w:t>Magalhães</w:t>
      </w:r>
      <w:proofErr w:type="spellEnd"/>
      <w:r>
        <w:rPr>
          <w:shd w:val="clear" w:color="auto" w:fill="FFFFFF"/>
        </w:rPr>
        <w:t xml:space="preserve">, C. V. (2016, June). </w:t>
      </w:r>
      <w:proofErr w:type="spellStart"/>
      <w:r>
        <w:rPr>
          <w:shd w:val="clear" w:color="auto" w:fill="FFFFFF"/>
        </w:rPr>
        <w:t>Benefits</w:t>
      </w:r>
      <w:proofErr w:type="spellEnd"/>
      <w:r>
        <w:rPr>
          <w:shd w:val="clear" w:color="auto" w:fill="FFFFFF"/>
        </w:rPr>
        <w:t xml:space="preserve"> and </w:t>
      </w:r>
      <w:proofErr w:type="spellStart"/>
      <w:r>
        <w:rPr>
          <w:shd w:val="clear" w:color="auto" w:fill="FFFFFF"/>
        </w:rPr>
        <w:t>limitations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of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job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rotation</w:t>
      </w:r>
      <w:proofErr w:type="spellEnd"/>
      <w:r>
        <w:rPr>
          <w:shd w:val="clear" w:color="auto" w:fill="FFFFFF"/>
        </w:rPr>
        <w:t xml:space="preserve"> in software </w:t>
      </w:r>
      <w:proofErr w:type="spellStart"/>
      <w:r>
        <w:rPr>
          <w:shd w:val="clear" w:color="auto" w:fill="FFFFFF"/>
        </w:rPr>
        <w:t>organizations</w:t>
      </w:r>
      <w:proofErr w:type="spellEnd"/>
      <w:r>
        <w:rPr>
          <w:shd w:val="clear" w:color="auto" w:fill="FFFFFF"/>
        </w:rPr>
        <w:t xml:space="preserve">: a </w:t>
      </w:r>
      <w:proofErr w:type="spellStart"/>
      <w:r>
        <w:rPr>
          <w:shd w:val="clear" w:color="auto" w:fill="FFFFFF"/>
        </w:rPr>
        <w:t>systematic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literature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review</w:t>
      </w:r>
      <w:proofErr w:type="spellEnd"/>
      <w:r>
        <w:rPr>
          <w:shd w:val="clear" w:color="auto" w:fill="FFFFFF"/>
        </w:rPr>
        <w:t>. In </w:t>
      </w:r>
      <w:proofErr w:type="spellStart"/>
      <w:r>
        <w:rPr>
          <w:i/>
          <w:iCs/>
          <w:shd w:val="clear" w:color="auto" w:fill="FFFFFF"/>
        </w:rPr>
        <w:t>Proceedings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of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the</w:t>
      </w:r>
      <w:proofErr w:type="spellEnd"/>
      <w:r>
        <w:rPr>
          <w:i/>
          <w:iCs/>
          <w:shd w:val="clear" w:color="auto" w:fill="FFFFFF"/>
        </w:rPr>
        <w:t xml:space="preserve"> 20th International </w:t>
      </w:r>
      <w:proofErr w:type="spellStart"/>
      <w:r>
        <w:rPr>
          <w:i/>
          <w:iCs/>
          <w:shd w:val="clear" w:color="auto" w:fill="FFFFFF"/>
        </w:rPr>
        <w:t>Conference</w:t>
      </w:r>
      <w:proofErr w:type="spellEnd"/>
      <w:r>
        <w:rPr>
          <w:i/>
          <w:iCs/>
          <w:shd w:val="clear" w:color="auto" w:fill="FFFFFF"/>
        </w:rPr>
        <w:t xml:space="preserve"> on </w:t>
      </w:r>
      <w:proofErr w:type="spellStart"/>
      <w:r>
        <w:rPr>
          <w:i/>
          <w:iCs/>
          <w:shd w:val="clear" w:color="auto" w:fill="FFFFFF"/>
        </w:rPr>
        <w:t>Evaluation</w:t>
      </w:r>
      <w:proofErr w:type="spellEnd"/>
      <w:r>
        <w:rPr>
          <w:i/>
          <w:iCs/>
          <w:shd w:val="clear" w:color="auto" w:fill="FFFFFF"/>
        </w:rPr>
        <w:t xml:space="preserve"> and </w:t>
      </w:r>
      <w:proofErr w:type="spellStart"/>
      <w:r>
        <w:rPr>
          <w:i/>
          <w:iCs/>
          <w:shd w:val="clear" w:color="auto" w:fill="FFFFFF"/>
        </w:rPr>
        <w:t>Assessment</w:t>
      </w:r>
      <w:proofErr w:type="spellEnd"/>
      <w:r>
        <w:rPr>
          <w:i/>
          <w:iCs/>
          <w:shd w:val="clear" w:color="auto" w:fill="FFFFFF"/>
        </w:rPr>
        <w:t xml:space="preserve"> in Software </w:t>
      </w:r>
      <w:proofErr w:type="spellStart"/>
      <w:r>
        <w:rPr>
          <w:i/>
          <w:iCs/>
          <w:shd w:val="clear" w:color="auto" w:fill="FFFFFF"/>
        </w:rPr>
        <w:t>Engineering</w:t>
      </w:r>
      <w:proofErr w:type="spellEnd"/>
      <w:r>
        <w:rPr>
          <w:shd w:val="clear" w:color="auto" w:fill="FFFFFF"/>
        </w:rPr>
        <w:t> (pp. 1-12).</w:t>
      </w:r>
    </w:p>
    <w:p w14:paraId="5706D08B" w14:textId="77777777" w:rsidR="00E30464" w:rsidRDefault="00E30464" w:rsidP="00E30464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Tumipa</w:t>
      </w:r>
      <w:proofErr w:type="spellEnd"/>
      <w:r>
        <w:rPr>
          <w:shd w:val="clear" w:color="auto" w:fill="FFFFFF"/>
        </w:rPr>
        <w:t xml:space="preserve">, V., &amp; </w:t>
      </w:r>
      <w:proofErr w:type="spellStart"/>
      <w:r>
        <w:rPr>
          <w:shd w:val="clear" w:color="auto" w:fill="FFFFFF"/>
        </w:rPr>
        <w:t>Rumokoy</w:t>
      </w:r>
      <w:proofErr w:type="spellEnd"/>
      <w:r>
        <w:rPr>
          <w:shd w:val="clear" w:color="auto" w:fill="FFFFFF"/>
        </w:rPr>
        <w:t xml:space="preserve">, F. S. (2018). </w:t>
      </w:r>
      <w:proofErr w:type="spellStart"/>
      <w:r>
        <w:rPr>
          <w:shd w:val="clear" w:color="auto" w:fill="FFFFFF"/>
        </w:rPr>
        <w:t>The</w:t>
      </w:r>
      <w:proofErr w:type="spellEnd"/>
      <w:r>
        <w:rPr>
          <w:shd w:val="clear" w:color="auto" w:fill="FFFFFF"/>
        </w:rPr>
        <w:t xml:space="preserve"> role </w:t>
      </w:r>
      <w:proofErr w:type="spellStart"/>
      <w:r>
        <w:rPr>
          <w:shd w:val="clear" w:color="auto" w:fill="FFFFFF"/>
        </w:rPr>
        <w:t>of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job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rotation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practices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towards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employee</w:t>
      </w:r>
      <w:proofErr w:type="spellEnd"/>
      <w:r>
        <w:rPr>
          <w:shd w:val="clear" w:color="auto" w:fill="FFFFFF"/>
        </w:rPr>
        <w:t xml:space="preserve"> performance in Kantor </w:t>
      </w:r>
      <w:proofErr w:type="spellStart"/>
      <w:r>
        <w:rPr>
          <w:shd w:val="clear" w:color="auto" w:fill="FFFFFF"/>
        </w:rPr>
        <w:t>Pelayanan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Kekayaan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Negara</w:t>
      </w:r>
      <w:proofErr w:type="spellEnd"/>
      <w:r>
        <w:rPr>
          <w:shd w:val="clear" w:color="auto" w:fill="FFFFFF"/>
        </w:rPr>
        <w:t xml:space="preserve"> dan </w:t>
      </w:r>
      <w:proofErr w:type="spellStart"/>
      <w:r>
        <w:rPr>
          <w:shd w:val="clear" w:color="auto" w:fill="FFFFFF"/>
        </w:rPr>
        <w:t>Lelang</w:t>
      </w:r>
      <w:proofErr w:type="spellEnd"/>
      <w:r>
        <w:rPr>
          <w:shd w:val="clear" w:color="auto" w:fill="FFFFFF"/>
        </w:rPr>
        <w:t xml:space="preserve"> (KPKNL). </w:t>
      </w:r>
      <w:proofErr w:type="spellStart"/>
      <w:r>
        <w:rPr>
          <w:i/>
          <w:iCs/>
          <w:shd w:val="clear" w:color="auto" w:fill="FFFFFF"/>
        </w:rPr>
        <w:t>Jurnal</w:t>
      </w:r>
      <w:proofErr w:type="spellEnd"/>
      <w:r>
        <w:rPr>
          <w:i/>
          <w:iCs/>
          <w:shd w:val="clear" w:color="auto" w:fill="FFFFFF"/>
        </w:rPr>
        <w:t xml:space="preserve"> EMBA: </w:t>
      </w:r>
      <w:proofErr w:type="spellStart"/>
      <w:r>
        <w:rPr>
          <w:i/>
          <w:iCs/>
          <w:shd w:val="clear" w:color="auto" w:fill="FFFFFF"/>
        </w:rPr>
        <w:t>Jurnal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Riset</w:t>
      </w:r>
      <w:proofErr w:type="spellEnd"/>
      <w:r>
        <w:rPr>
          <w:i/>
          <w:iCs/>
          <w:shd w:val="clear" w:color="auto" w:fill="FFFFFF"/>
        </w:rPr>
        <w:t xml:space="preserve"> </w:t>
      </w:r>
      <w:proofErr w:type="spellStart"/>
      <w:r>
        <w:rPr>
          <w:i/>
          <w:iCs/>
          <w:shd w:val="clear" w:color="auto" w:fill="FFFFFF"/>
        </w:rPr>
        <w:t>Ekonomi</w:t>
      </w:r>
      <w:proofErr w:type="spellEnd"/>
      <w:r>
        <w:rPr>
          <w:i/>
          <w:iCs/>
          <w:shd w:val="clear" w:color="auto" w:fill="FFFFFF"/>
        </w:rPr>
        <w:t xml:space="preserve">, </w:t>
      </w:r>
      <w:proofErr w:type="spellStart"/>
      <w:r>
        <w:rPr>
          <w:i/>
          <w:iCs/>
          <w:shd w:val="clear" w:color="auto" w:fill="FFFFFF"/>
        </w:rPr>
        <w:t>Manajemen</w:t>
      </w:r>
      <w:proofErr w:type="spellEnd"/>
      <w:r>
        <w:rPr>
          <w:i/>
          <w:iCs/>
          <w:shd w:val="clear" w:color="auto" w:fill="FFFFFF"/>
        </w:rPr>
        <w:t xml:space="preserve">, </w:t>
      </w:r>
      <w:proofErr w:type="spellStart"/>
      <w:r>
        <w:rPr>
          <w:i/>
          <w:iCs/>
          <w:shd w:val="clear" w:color="auto" w:fill="FFFFFF"/>
        </w:rPr>
        <w:t>Bisnis</w:t>
      </w:r>
      <w:proofErr w:type="spellEnd"/>
      <w:r>
        <w:rPr>
          <w:i/>
          <w:iCs/>
          <w:shd w:val="clear" w:color="auto" w:fill="FFFFFF"/>
        </w:rPr>
        <w:t xml:space="preserve"> dan </w:t>
      </w:r>
      <w:proofErr w:type="spellStart"/>
      <w:r>
        <w:rPr>
          <w:i/>
          <w:iCs/>
          <w:shd w:val="clear" w:color="auto" w:fill="FFFFFF"/>
        </w:rPr>
        <w:t>Akuntansi</w:t>
      </w:r>
      <w:proofErr w:type="spellEnd"/>
      <w:r>
        <w:rPr>
          <w:shd w:val="clear" w:color="auto" w:fill="FFFFFF"/>
        </w:rPr>
        <w:t>, </w:t>
      </w:r>
      <w:r>
        <w:rPr>
          <w:i/>
          <w:iCs/>
          <w:shd w:val="clear" w:color="auto" w:fill="FFFFFF"/>
        </w:rPr>
        <w:t>6</w:t>
      </w:r>
      <w:r>
        <w:rPr>
          <w:shd w:val="clear" w:color="auto" w:fill="FFFFFF"/>
        </w:rPr>
        <w:t>(2).</w:t>
      </w:r>
    </w:p>
    <w:p w14:paraId="3B7B569D" w14:textId="77777777" w:rsidR="00E30464" w:rsidRDefault="00E30464" w:rsidP="00E3046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Zin, M. L. M. (2020). </w:t>
      </w:r>
      <w:proofErr w:type="spellStart"/>
      <w:r>
        <w:rPr>
          <w:shd w:val="clear" w:color="auto" w:fill="FFFFFF"/>
        </w:rPr>
        <w:t>The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effect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of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job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rotation</w:t>
      </w:r>
      <w:proofErr w:type="spellEnd"/>
      <w:r>
        <w:rPr>
          <w:shd w:val="clear" w:color="auto" w:fill="FFFFFF"/>
        </w:rPr>
        <w:t xml:space="preserve"> on </w:t>
      </w:r>
      <w:proofErr w:type="spellStart"/>
      <w:r>
        <w:rPr>
          <w:shd w:val="clear" w:color="auto" w:fill="FFFFFF"/>
        </w:rPr>
        <w:t>career</w:t>
      </w:r>
      <w:proofErr w:type="spellEnd"/>
      <w:r>
        <w:rPr>
          <w:shd w:val="clear" w:color="auto" w:fill="FFFFFF"/>
        </w:rPr>
        <w:t xml:space="preserve"> management. </w:t>
      </w:r>
      <w:proofErr w:type="spellStart"/>
      <w:r>
        <w:rPr>
          <w:i/>
          <w:iCs/>
          <w:shd w:val="clear" w:color="auto" w:fill="FFFFFF"/>
        </w:rPr>
        <w:t>Malaysian</w:t>
      </w:r>
      <w:proofErr w:type="spellEnd"/>
      <w:r>
        <w:rPr>
          <w:i/>
          <w:iCs/>
          <w:shd w:val="clear" w:color="auto" w:fill="FFFFFF"/>
        </w:rPr>
        <w:t xml:space="preserve"> Management </w:t>
      </w:r>
      <w:proofErr w:type="spellStart"/>
      <w:r>
        <w:rPr>
          <w:i/>
          <w:iCs/>
          <w:shd w:val="clear" w:color="auto" w:fill="FFFFFF"/>
        </w:rPr>
        <w:t>Journal</w:t>
      </w:r>
      <w:proofErr w:type="spellEnd"/>
      <w:r>
        <w:rPr>
          <w:shd w:val="clear" w:color="auto" w:fill="FFFFFF"/>
        </w:rPr>
        <w:t>, </w:t>
      </w:r>
      <w:r>
        <w:rPr>
          <w:i/>
          <w:iCs/>
          <w:shd w:val="clear" w:color="auto" w:fill="FFFFFF"/>
        </w:rPr>
        <w:t>19</w:t>
      </w:r>
      <w:r>
        <w:rPr>
          <w:shd w:val="clear" w:color="auto" w:fill="FFFFFF"/>
        </w:rPr>
        <w:t>, 25-35.</w:t>
      </w:r>
    </w:p>
    <w:p w14:paraId="03DD7A2D" w14:textId="04FCF226" w:rsidR="00822499" w:rsidRPr="003F79FC" w:rsidRDefault="00822499" w:rsidP="00C9358E"/>
    <w:sectPr w:rsidR="00822499" w:rsidRPr="003F79FC" w:rsidSect="006A7EAA">
      <w:headerReference w:type="default" r:id="rId13"/>
      <w:footerReference w:type="default" r:id="rId14"/>
      <w:pgSz w:w="11907" w:h="16839" w:code="9"/>
      <w:pgMar w:top="1417" w:right="1417" w:bottom="1417" w:left="1417" w:header="708" w:footer="708" w:gutter="0"/>
      <w:cols w:space="708"/>
      <w:titlePg/>
      <w:docGrid w:linePitch="65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" w:author="Microsoft Office-Benutzer" w:date="2021-01-04T06:52:00Z" w:initials="MO">
    <w:p w14:paraId="00BD0528" w14:textId="12DC5B39" w:rsidR="00312250" w:rsidRDefault="00312250">
      <w:pPr>
        <w:pStyle w:val="Kommentartext"/>
      </w:pPr>
      <w:r>
        <w:rPr>
          <w:rStyle w:val="Kommentarzeichen"/>
        </w:rPr>
        <w:annotationRef/>
      </w:r>
      <w:r>
        <w:t>?</w:t>
      </w:r>
    </w:p>
  </w:comment>
  <w:comment w:id="4" w:author="Microsoft Office-Benutzer" w:date="2021-01-04T06:50:00Z" w:initials="MO">
    <w:p w14:paraId="75C1D2A0" w14:textId="3BF0F0F4" w:rsidR="00312250" w:rsidRDefault="00312250">
      <w:pPr>
        <w:pStyle w:val="Kommentartext"/>
      </w:pPr>
      <w:r>
        <w:rPr>
          <w:rStyle w:val="Kommentarzeichen"/>
        </w:rPr>
        <w:annotationRef/>
      </w:r>
      <w:r>
        <w:t>V abstraktu je nutné být tak konkrétní, aby čtenář mohl po přečtení abstraktu mít zcela jasno nejen o oblasti výzkumu, výzkumné otázce, použité metodě, ale i o konkrétních výsledcích výzkumu</w:t>
      </w:r>
    </w:p>
  </w:comment>
  <w:comment w:id="15" w:author="Microsoft Office-Benutzer" w:date="2021-01-04T06:52:00Z" w:initials="MO">
    <w:p w14:paraId="5C45B860" w14:textId="32C9BF4F" w:rsidR="00312250" w:rsidRDefault="00312250">
      <w:pPr>
        <w:pStyle w:val="Kommentartext"/>
      </w:pPr>
      <w:r>
        <w:rPr>
          <w:rStyle w:val="Kommentarzeichen"/>
        </w:rPr>
        <w:annotationRef/>
      </w:r>
      <w:r>
        <w:t>?</w:t>
      </w:r>
    </w:p>
  </w:comment>
  <w:comment w:id="18" w:author="Microsoft Office-Benutzer" w:date="2021-01-04T06:53:00Z" w:initials="MO">
    <w:p w14:paraId="345F44C4" w14:textId="6E5CEAD9" w:rsidR="00312250" w:rsidRDefault="00312250">
      <w:pPr>
        <w:pStyle w:val="Kommentartext"/>
      </w:pPr>
      <w:r>
        <w:rPr>
          <w:rStyle w:val="Kommentarzeichen"/>
        </w:rPr>
        <w:annotationRef/>
      </w:r>
      <w:r>
        <w:t>?</w:t>
      </w:r>
    </w:p>
  </w:comment>
  <w:comment w:id="31" w:author="Microsoft Office-Benutzer" w:date="2021-01-04T07:12:00Z" w:initials="MO">
    <w:p w14:paraId="248F5317" w14:textId="77777777" w:rsidR="00A67822" w:rsidRDefault="00A67822">
      <w:pPr>
        <w:pStyle w:val="Kommentartext"/>
      </w:pPr>
      <w:r>
        <w:rPr>
          <w:rStyle w:val="Kommentarzeichen"/>
        </w:rPr>
        <w:annotationRef/>
      </w:r>
      <w:r>
        <w:t xml:space="preserve">Příklad nefunkčního odstavce. </w:t>
      </w:r>
    </w:p>
    <w:p w14:paraId="484BAE0F" w14:textId="77777777" w:rsidR="00A67822" w:rsidRDefault="00A67822">
      <w:pPr>
        <w:pStyle w:val="Kommentartext"/>
      </w:pPr>
    </w:p>
    <w:p w14:paraId="39D0C396" w14:textId="77777777" w:rsidR="00A67822" w:rsidRDefault="00A67822">
      <w:pPr>
        <w:pStyle w:val="Kommentartext"/>
      </w:pPr>
      <w:r>
        <w:t>Není diskutována jedna myšlenka, a to za použití vícero literárních zdrojů, není provedeno shrnutí na závěr odstavce.</w:t>
      </w:r>
    </w:p>
    <w:p w14:paraId="357B423E" w14:textId="77777777" w:rsidR="00A67822" w:rsidRDefault="00A67822">
      <w:pPr>
        <w:pStyle w:val="Kommentartext"/>
      </w:pPr>
    </w:p>
    <w:p w14:paraId="4F9015D8" w14:textId="538EC68D" w:rsidR="00A67822" w:rsidRDefault="00A67822">
      <w:pPr>
        <w:pStyle w:val="Kommentartext"/>
      </w:pPr>
      <w:r>
        <w:t>Nefunkčních odstavců je v této práci (zejména v části Teoretická východiska) relativně mnoho.</w:t>
      </w:r>
    </w:p>
  </w:comment>
  <w:comment w:id="33" w:author="Microsoft Office-Benutzer" w:date="2021-01-04T07:17:00Z" w:initials="MO">
    <w:p w14:paraId="49C6124A" w14:textId="2923E071" w:rsidR="00A67822" w:rsidRDefault="00A67822">
      <w:pPr>
        <w:pStyle w:val="Kommentartext"/>
      </w:pPr>
      <w:r>
        <w:rPr>
          <w:rStyle w:val="Kommentarzeichen"/>
        </w:rPr>
        <w:annotationRef/>
      </w:r>
      <w:r>
        <w:t>Nepřímé citace se v této práce vyznačují neuváděním stran, což je v mnoha případech chybné, např. na tomto místě</w:t>
      </w:r>
    </w:p>
  </w:comment>
  <w:comment w:id="34" w:author="Microsoft Office-Benutzer" w:date="2021-01-04T07:14:00Z" w:initials="MO">
    <w:p w14:paraId="2763F726" w14:textId="29D33F19" w:rsidR="00A67822" w:rsidRDefault="00A67822">
      <w:pPr>
        <w:pStyle w:val="Kommentartext"/>
      </w:pPr>
      <w:r>
        <w:rPr>
          <w:rStyle w:val="Kommentarzeichen"/>
        </w:rPr>
        <w:annotationRef/>
      </w:r>
      <w:proofErr w:type="gramStart"/>
      <w:r>
        <w:t>Nejlepších</w:t>
      </w:r>
      <w:proofErr w:type="gramEnd"/>
      <w:r>
        <w:t xml:space="preserve"> v jakém ohledu? V akademických textech je ideální se vyhnout slovům jako nejlepší, skvělý apod. Tato a obdobná slova doporučuji z práce odstranit, pokud nebudou argumentována.</w:t>
      </w:r>
    </w:p>
  </w:comment>
  <w:comment w:id="35" w:author="Microsoft Office-Benutzer" w:date="2021-01-04T07:16:00Z" w:initials="MO">
    <w:p w14:paraId="28285A5B" w14:textId="71CC6831" w:rsidR="00A67822" w:rsidRDefault="00A67822">
      <w:pPr>
        <w:pStyle w:val="Kommentartext"/>
      </w:pPr>
      <w:r>
        <w:rPr>
          <w:rStyle w:val="Kommentarzeichen"/>
        </w:rPr>
        <w:annotationRef/>
      </w:r>
      <w:r>
        <w:t xml:space="preserve">Typický nefunkční odstavec. Ačkoliv je věnován jedné myšlence, nedochází k využití a komparaci vícero literárních zdrojů. </w:t>
      </w:r>
    </w:p>
  </w:comment>
  <w:comment w:id="53" w:author="Microsoft Office-Benutzer" w:date="2021-01-04T07:01:00Z" w:initials="MO">
    <w:p w14:paraId="7F9DF95B" w14:textId="4FA8A68D" w:rsidR="001644B7" w:rsidRDefault="001644B7">
      <w:pPr>
        <w:pStyle w:val="Kommentartext"/>
      </w:pPr>
      <w:r>
        <w:rPr>
          <w:rStyle w:val="Kommentarzeichen"/>
        </w:rPr>
        <w:annotationRef/>
      </w:r>
      <w:r>
        <w:t>?</w:t>
      </w:r>
      <w:r w:rsidR="00A67822">
        <w:t xml:space="preserve"> Ideálně vypsat – zkratku jste – pokud jsem nic nepřehlédla – na žádném předchozím místě nezavedla</w:t>
      </w:r>
    </w:p>
  </w:comment>
  <w:comment w:id="54" w:author="Microsoft Office-Benutzer" w:date="2021-01-04T07:00:00Z" w:initials="MO">
    <w:p w14:paraId="6A455070" w14:textId="6DCA2944" w:rsidR="001644B7" w:rsidRDefault="001644B7">
      <w:pPr>
        <w:pStyle w:val="Kommentartext"/>
      </w:pPr>
      <w:r>
        <w:rPr>
          <w:rStyle w:val="Kommentarzeichen"/>
        </w:rPr>
        <w:annotationRef/>
      </w:r>
      <w:r>
        <w:t xml:space="preserve">Viz </w:t>
      </w:r>
      <w:proofErr w:type="spellStart"/>
      <w:r>
        <w:t>relevatní</w:t>
      </w:r>
      <w:proofErr w:type="spellEnd"/>
      <w:r>
        <w:t xml:space="preserve"> komentář k části </w:t>
      </w:r>
      <w:proofErr w:type="gramStart"/>
      <w:r>
        <w:t>Diskuze</w:t>
      </w:r>
      <w:proofErr w:type="gramEnd"/>
    </w:p>
  </w:comment>
  <w:comment w:id="55" w:author="Microsoft Office-Benutzer" w:date="2021-01-04T07:04:00Z" w:initials="MO">
    <w:p w14:paraId="6C58E603" w14:textId="5746C0B3" w:rsidR="00E40B10" w:rsidRDefault="00E40B10">
      <w:pPr>
        <w:pStyle w:val="Kommentartext"/>
      </w:pPr>
      <w:r>
        <w:rPr>
          <w:rStyle w:val="Kommentarzeichen"/>
        </w:rPr>
        <w:annotationRef/>
      </w:r>
      <w:r>
        <w:t>Patří do Teoretických východisek</w:t>
      </w:r>
    </w:p>
  </w:comment>
  <w:comment w:id="56" w:author="Microsoft Office-Benutzer" w:date="2021-01-04T07:08:00Z" w:initials="MO">
    <w:p w14:paraId="220A4B9A" w14:textId="300C5092" w:rsidR="00653153" w:rsidRPr="00D07B44" w:rsidRDefault="00653153" w:rsidP="00653153">
      <w:pPr>
        <w:pStyle w:val="Kommentartext"/>
        <w:rPr>
          <w:rFonts w:ascii="Times" w:hAnsi="Times"/>
        </w:rPr>
      </w:pPr>
      <w:r>
        <w:rPr>
          <w:rStyle w:val="Kommentarzeichen"/>
        </w:rPr>
        <w:annotationRef/>
      </w:r>
      <w:r w:rsidRPr="00D07B44">
        <w:rPr>
          <w:rFonts w:ascii="Times" w:hAnsi="Times"/>
        </w:rPr>
        <w:t>N</w:t>
      </w:r>
      <w:r>
        <w:rPr>
          <w:rFonts w:ascii="Times" w:hAnsi="Times"/>
        </w:rPr>
        <w:t>ezbytné n</w:t>
      </w:r>
      <w:r w:rsidRPr="00D07B44">
        <w:rPr>
          <w:rFonts w:ascii="Times" w:hAnsi="Times"/>
        </w:rPr>
        <w:t xml:space="preserve">áležitosti </w:t>
      </w:r>
      <w:proofErr w:type="gramStart"/>
      <w:r w:rsidRPr="00D07B44">
        <w:rPr>
          <w:rFonts w:ascii="Times" w:hAnsi="Times"/>
        </w:rPr>
        <w:t>diskuze</w:t>
      </w:r>
      <w:proofErr w:type="gramEnd"/>
      <w:r>
        <w:rPr>
          <w:rFonts w:ascii="Times" w:hAnsi="Times"/>
        </w:rPr>
        <w:t xml:space="preserve"> pro tento typ práce na daném stupni studia</w:t>
      </w:r>
      <w:r w:rsidRPr="00D07B44">
        <w:rPr>
          <w:rFonts w:ascii="Times" w:hAnsi="Times"/>
        </w:rPr>
        <w:t>:</w:t>
      </w:r>
    </w:p>
    <w:p w14:paraId="00032838" w14:textId="77777777" w:rsidR="00653153" w:rsidRPr="00D07B44" w:rsidRDefault="00653153" w:rsidP="00653153">
      <w:pPr>
        <w:pStyle w:val="Kommentartext"/>
        <w:rPr>
          <w:rFonts w:ascii="Times" w:hAnsi="Times"/>
        </w:rPr>
      </w:pPr>
    </w:p>
    <w:p w14:paraId="142A9495" w14:textId="59BE5BF7" w:rsidR="00653153" w:rsidRPr="00D07B44" w:rsidRDefault="00653153" w:rsidP="00653153">
      <w:pPr>
        <w:pStyle w:val="StandardWeb"/>
        <w:numPr>
          <w:ilvl w:val="0"/>
          <w:numId w:val="11"/>
        </w:numPr>
        <w:rPr>
          <w:rFonts w:ascii="Times" w:hAnsi="Times"/>
          <w:sz w:val="20"/>
          <w:szCs w:val="20"/>
          <w:lang w:val="cs-CZ"/>
        </w:rPr>
      </w:pPr>
      <w:r w:rsidRPr="00D07B44">
        <w:rPr>
          <w:rFonts w:ascii="Times" w:hAnsi="Times" w:cs="Calibri"/>
          <w:sz w:val="20"/>
          <w:szCs w:val="20"/>
          <w:lang w:val="cs-CZ"/>
        </w:rPr>
        <w:t>Auto</w:t>
      </w:r>
      <w:r>
        <w:rPr>
          <w:rFonts w:ascii="Times" w:hAnsi="Times" w:cs="Calibri"/>
          <w:sz w:val="20"/>
          <w:szCs w:val="20"/>
          <w:lang w:val="cs-CZ"/>
        </w:rPr>
        <w:t>r</w:t>
      </w:r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předklád</w:t>
      </w:r>
      <w:r>
        <w:rPr>
          <w:rFonts w:ascii="Times" w:hAnsi="Times" w:cs="Calibri"/>
          <w:sz w:val="20"/>
          <w:szCs w:val="20"/>
          <w:lang w:val="cs-CZ"/>
        </w:rPr>
        <w:t>á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základni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́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námitky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proti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užitým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předpokladům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, </w:t>
      </w:r>
      <w:r>
        <w:rPr>
          <w:rFonts w:ascii="Times" w:hAnsi="Times" w:cs="Calibri"/>
          <w:sz w:val="20"/>
          <w:szCs w:val="20"/>
          <w:lang w:val="cs-CZ"/>
        </w:rPr>
        <w:t xml:space="preserve">zvolené </w:t>
      </w:r>
      <w:r w:rsidRPr="00D07B44">
        <w:rPr>
          <w:rFonts w:ascii="Times" w:hAnsi="Times" w:cs="Calibri"/>
          <w:sz w:val="20"/>
          <w:szCs w:val="20"/>
          <w:lang w:val="cs-CZ"/>
        </w:rPr>
        <w:t>metod</w:t>
      </w:r>
      <w:r>
        <w:rPr>
          <w:rFonts w:ascii="Times" w:hAnsi="Times" w:cs="Calibri"/>
          <w:sz w:val="20"/>
          <w:szCs w:val="20"/>
          <w:lang w:val="cs-CZ"/>
        </w:rPr>
        <w:t>ě</w:t>
      </w:r>
      <w:r w:rsidRPr="00D07B44">
        <w:rPr>
          <w:rFonts w:ascii="Times" w:hAnsi="Times" w:cs="Calibri"/>
          <w:sz w:val="20"/>
          <w:szCs w:val="20"/>
          <w:lang w:val="cs-CZ"/>
        </w:rPr>
        <w:t xml:space="preserve">, postupu a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výsledkům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sve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́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práce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a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vyrovnáv</w:t>
      </w:r>
      <w:r>
        <w:rPr>
          <w:rFonts w:ascii="Times" w:hAnsi="Times" w:cs="Calibri"/>
          <w:sz w:val="20"/>
          <w:szCs w:val="20"/>
          <w:lang w:val="cs-CZ"/>
        </w:rPr>
        <w:t>á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se s nimi. </w:t>
      </w:r>
    </w:p>
    <w:p w14:paraId="4092E05D" w14:textId="77777777" w:rsidR="00653153" w:rsidRPr="00D07B44" w:rsidRDefault="00653153" w:rsidP="00653153">
      <w:pPr>
        <w:pStyle w:val="StandardWeb"/>
        <w:numPr>
          <w:ilvl w:val="0"/>
          <w:numId w:val="11"/>
        </w:numPr>
        <w:rPr>
          <w:rFonts w:ascii="Times" w:hAnsi="Times"/>
          <w:sz w:val="20"/>
          <w:szCs w:val="20"/>
          <w:lang w:val="cs-CZ"/>
        </w:rPr>
      </w:pPr>
      <w:r>
        <w:rPr>
          <w:rFonts w:ascii="Times" w:hAnsi="Times" w:cs="Calibri"/>
          <w:sz w:val="20"/>
          <w:szCs w:val="20"/>
          <w:lang w:val="cs-CZ"/>
        </w:rPr>
        <w:t xml:space="preserve"> </w:t>
      </w:r>
      <w:proofErr w:type="gramStart"/>
      <w:r>
        <w:rPr>
          <w:rFonts w:ascii="Times" w:hAnsi="Times" w:cs="Calibri"/>
          <w:sz w:val="20"/>
          <w:szCs w:val="20"/>
          <w:lang w:val="cs-CZ"/>
        </w:rPr>
        <w:t>Diskuze</w:t>
      </w:r>
      <w:proofErr w:type="gramEnd"/>
      <w:r>
        <w:rPr>
          <w:rFonts w:ascii="Times" w:hAnsi="Times" w:cs="Calibri"/>
          <w:sz w:val="20"/>
          <w:szCs w:val="20"/>
          <w:lang w:val="cs-CZ"/>
        </w:rPr>
        <w:t xml:space="preserve"> zodpovídá na výzkumnou otázku.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Výsledky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jsou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diskutovány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s poznatky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prezentovanými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v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literárni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́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rešerši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>.</w:t>
      </w:r>
      <w:r w:rsidRPr="00D07B44">
        <w:rPr>
          <w:rFonts w:ascii="Times" w:hAnsi="Times" w:cs="Calibri"/>
          <w:sz w:val="20"/>
          <w:szCs w:val="20"/>
          <w:lang w:val="cs-CZ"/>
        </w:rPr>
        <w:br/>
      </w:r>
      <w:r>
        <w:rPr>
          <w:rFonts w:ascii="Times" w:hAnsi="Times" w:cs="Calibri"/>
          <w:sz w:val="20"/>
          <w:szCs w:val="20"/>
          <w:lang w:val="cs-CZ"/>
        </w:rPr>
        <w:t xml:space="preserve">3. </w:t>
      </w:r>
      <w:proofErr w:type="gramStart"/>
      <w:r w:rsidRPr="00D07B44">
        <w:rPr>
          <w:rFonts w:ascii="Times" w:hAnsi="Times" w:cs="Calibri"/>
          <w:sz w:val="20"/>
          <w:szCs w:val="20"/>
          <w:lang w:val="cs-CZ"/>
        </w:rPr>
        <w:t>Diskuze</w:t>
      </w:r>
      <w:proofErr w:type="gramEnd"/>
      <w:r w:rsidRPr="00D07B44">
        <w:rPr>
          <w:rFonts w:ascii="Times" w:hAnsi="Times" w:cs="Calibri"/>
          <w:sz w:val="20"/>
          <w:szCs w:val="20"/>
          <w:lang w:val="cs-CZ"/>
        </w:rPr>
        <w:t xml:space="preserve"> obsahuje samostatnou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pasáz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̌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věnovanou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limitům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a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omezením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. </w:t>
      </w:r>
    </w:p>
    <w:p w14:paraId="7AAC8F53" w14:textId="5DB614FB" w:rsidR="00653153" w:rsidRDefault="00653153">
      <w:pPr>
        <w:pStyle w:val="Kommentartext"/>
      </w:pPr>
    </w:p>
  </w:comment>
  <w:comment w:id="59" w:author="Microsoft Office-Benutzer" w:date="2021-01-04T06:58:00Z" w:initials="MO">
    <w:p w14:paraId="40829E60" w14:textId="2BC65CA3" w:rsidR="00312250" w:rsidRDefault="00312250">
      <w:pPr>
        <w:pStyle w:val="Kommentartext"/>
      </w:pPr>
      <w:r>
        <w:rPr>
          <w:rStyle w:val="Kommentarzeichen"/>
        </w:rPr>
        <w:annotationRef/>
      </w:r>
      <w:r>
        <w:t>Nerozumím cíli práce. Máte na mysli kompetence, které vedoucí pracovníci mohou získat prostřednictvím využití metody rotace práce v</w:t>
      </w:r>
      <w:r w:rsidR="004F0855">
        <w:t> organizaci? Pokud ano (předpokládám, že to tak bude), je nutné celou práci v tomto směru opravit (včetně abstraktu).</w:t>
      </w:r>
    </w:p>
  </w:comment>
  <w:comment w:id="62" w:author="Microsoft Office-Benutzer" w:date="2021-01-04T06:56:00Z" w:initials="MO">
    <w:p w14:paraId="55894911" w14:textId="45D68121" w:rsidR="00312250" w:rsidRDefault="00312250">
      <w:pPr>
        <w:pStyle w:val="Kommentartext"/>
      </w:pPr>
      <w:r>
        <w:rPr>
          <w:rStyle w:val="Kommentarzeichen"/>
        </w:rPr>
        <w:annotationRef/>
      </w:r>
      <w:r>
        <w:t>Viz relevantní komentář v Závěru práce</w:t>
      </w:r>
    </w:p>
  </w:comment>
  <w:comment w:id="73" w:author="Microsoft Office-Benutzer" w:date="2021-01-04T06:55:00Z" w:initials="MO">
    <w:p w14:paraId="3009686A" w14:textId="20AFC78E" w:rsidR="00312250" w:rsidRDefault="00312250">
      <w:pPr>
        <w:pStyle w:val="Kommentartext"/>
      </w:pPr>
      <w:r>
        <w:rPr>
          <w:rStyle w:val="Kommentarzeichen"/>
        </w:rPr>
        <w:annotationRef/>
      </w:r>
      <w:r>
        <w:t>Kolik Vás práci psalo? Ideální – platí všeobecně – píšeme v akademický text v pasivu</w:t>
      </w:r>
    </w:p>
  </w:comment>
  <w:comment w:id="74" w:author="Microsoft Office-Benutzer" w:date="2021-01-04T06:55:00Z" w:initials="MO">
    <w:p w14:paraId="1287580C" w14:textId="42E8786F" w:rsidR="00312250" w:rsidRDefault="00312250">
      <w:pPr>
        <w:pStyle w:val="Kommentartext"/>
      </w:pPr>
      <w:r>
        <w:rPr>
          <w:rStyle w:val="Kommentarzeichen"/>
        </w:rPr>
        <w:annotationRef/>
      </w:r>
      <w:r>
        <w:t xml:space="preserve">Her </w:t>
      </w:r>
      <w:proofErr w:type="spellStart"/>
      <w:r>
        <w:t>Majesty</w:t>
      </w:r>
      <w:proofErr w:type="spellEnd"/>
      <w:r>
        <w:t>? (myšleno pro odlehčení a v dobrém :-)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0BD0528" w15:done="0"/>
  <w15:commentEx w15:paraId="75C1D2A0" w15:done="0"/>
  <w15:commentEx w15:paraId="5C45B860" w15:done="0"/>
  <w15:commentEx w15:paraId="345F44C4" w15:done="0"/>
  <w15:commentEx w15:paraId="4F9015D8" w15:done="0"/>
  <w15:commentEx w15:paraId="49C6124A" w15:done="0"/>
  <w15:commentEx w15:paraId="2763F726" w15:done="0"/>
  <w15:commentEx w15:paraId="28285A5B" w15:done="0"/>
  <w15:commentEx w15:paraId="7F9DF95B" w15:done="0"/>
  <w15:commentEx w15:paraId="6A455070" w15:done="0"/>
  <w15:commentEx w15:paraId="6C58E603" w15:done="0"/>
  <w15:commentEx w15:paraId="7AAC8F53" w15:done="0"/>
  <w15:commentEx w15:paraId="40829E60" w15:done="0"/>
  <w15:commentEx w15:paraId="55894911" w15:done="0"/>
  <w15:commentEx w15:paraId="3009686A" w15:done="0"/>
  <w15:commentEx w15:paraId="1287580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9D39BB" w16cex:dateUtc="2021-01-04T05:52:00Z"/>
  <w16cex:commentExtensible w16cex:durableId="239D393F" w16cex:dateUtc="2021-01-04T05:50:00Z"/>
  <w16cex:commentExtensible w16cex:durableId="239D39B2" w16cex:dateUtc="2021-01-04T05:52:00Z"/>
  <w16cex:commentExtensible w16cex:durableId="239D39EA" w16cex:dateUtc="2021-01-04T05:53:00Z"/>
  <w16cex:commentExtensible w16cex:durableId="239D3E72" w16cex:dateUtc="2021-01-04T06:12:00Z"/>
  <w16cex:commentExtensible w16cex:durableId="239D3F73" w16cex:dateUtc="2021-01-04T06:17:00Z"/>
  <w16cex:commentExtensible w16cex:durableId="239D3ECF" w16cex:dateUtc="2021-01-04T06:14:00Z"/>
  <w16cex:commentExtensible w16cex:durableId="239D3F39" w16cex:dateUtc="2021-01-04T06:16:00Z"/>
  <w16cex:commentExtensible w16cex:durableId="239D3BBF" w16cex:dateUtc="2021-01-04T06:01:00Z"/>
  <w16cex:commentExtensible w16cex:durableId="239D3BA5" w16cex:dateUtc="2021-01-04T06:00:00Z"/>
  <w16cex:commentExtensible w16cex:durableId="239D3C88" w16cex:dateUtc="2021-01-04T06:04:00Z"/>
  <w16cex:commentExtensible w16cex:durableId="239D3D84" w16cex:dateUtc="2021-01-04T06:08:00Z"/>
  <w16cex:commentExtensible w16cex:durableId="239D3B06" w16cex:dateUtc="2021-01-04T05:58:00Z"/>
  <w16cex:commentExtensible w16cex:durableId="239D3AAF" w16cex:dateUtc="2021-01-04T05:56:00Z"/>
  <w16cex:commentExtensible w16cex:durableId="239D3A4D" w16cex:dateUtc="2021-01-04T05:55:00Z"/>
  <w16cex:commentExtensible w16cex:durableId="239D3A75" w16cex:dateUtc="2021-01-04T05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D0528" w16cid:durableId="239D39BB"/>
  <w16cid:commentId w16cid:paraId="75C1D2A0" w16cid:durableId="239D393F"/>
  <w16cid:commentId w16cid:paraId="5C45B860" w16cid:durableId="239D39B2"/>
  <w16cid:commentId w16cid:paraId="345F44C4" w16cid:durableId="239D39EA"/>
  <w16cid:commentId w16cid:paraId="4F9015D8" w16cid:durableId="239D3E72"/>
  <w16cid:commentId w16cid:paraId="49C6124A" w16cid:durableId="239D3F73"/>
  <w16cid:commentId w16cid:paraId="2763F726" w16cid:durableId="239D3ECF"/>
  <w16cid:commentId w16cid:paraId="28285A5B" w16cid:durableId="239D3F39"/>
  <w16cid:commentId w16cid:paraId="7F9DF95B" w16cid:durableId="239D3BBF"/>
  <w16cid:commentId w16cid:paraId="6A455070" w16cid:durableId="239D3BA5"/>
  <w16cid:commentId w16cid:paraId="6C58E603" w16cid:durableId="239D3C88"/>
  <w16cid:commentId w16cid:paraId="7AAC8F53" w16cid:durableId="239D3D84"/>
  <w16cid:commentId w16cid:paraId="40829E60" w16cid:durableId="239D3B06"/>
  <w16cid:commentId w16cid:paraId="55894911" w16cid:durableId="239D3AAF"/>
  <w16cid:commentId w16cid:paraId="3009686A" w16cid:durableId="239D3A4D"/>
  <w16cid:commentId w16cid:paraId="1287580C" w16cid:durableId="239D3A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327CA" w14:textId="77777777" w:rsidR="000F19F5" w:rsidRDefault="000F19F5" w:rsidP="00577620">
      <w:pPr>
        <w:spacing w:after="0" w:line="240" w:lineRule="auto"/>
      </w:pPr>
      <w:r>
        <w:separator/>
      </w:r>
    </w:p>
  </w:endnote>
  <w:endnote w:type="continuationSeparator" w:id="0">
    <w:p w14:paraId="796B2457" w14:textId="77777777" w:rsidR="000F19F5" w:rsidRDefault="000F19F5" w:rsidP="00577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tax LT CE">
    <w:altName w:val="Cambria Math"/>
    <w:panose1 w:val="020B0604020202020204"/>
    <w:charset w:val="00"/>
    <w:family w:val="modern"/>
    <w:notTrueType/>
    <w:pitch w:val="variable"/>
    <w:sig w:usb0="00000001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"/>
    <w:panose1 w:val="0200050000000000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7707118"/>
      <w:docPartObj>
        <w:docPartGallery w:val="Page Numbers (Bottom of Page)"/>
        <w:docPartUnique/>
      </w:docPartObj>
    </w:sdtPr>
    <w:sdtEndPr/>
    <w:sdtContent>
      <w:p w14:paraId="497A10A9" w14:textId="77777777" w:rsidR="00DD2F7B" w:rsidRDefault="00DD2F7B" w:rsidP="00577620">
        <w:pPr>
          <w:pStyle w:val="Fuzeile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14A1DDE" wp14:editId="536893C8">
                  <wp:simplePos x="0" y="0"/>
                  <wp:positionH relativeFrom="leftMargin">
                    <wp:posOffset>3408968</wp:posOffset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49" name="Obdélník 6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FA3A18" w14:textId="77777777" w:rsidR="00DD2F7B" w:rsidRPr="00577620" w:rsidRDefault="00DD2F7B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begin"/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instrText>PAGE   \* MERGEFORMAT</w:instrTex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7F7F7F" w:themeColor="text1" w:themeTint="80"/>
                                </w:rPr>
                                <w:t>2</w: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14A1DDE" id="Obdélník 649" o:spid="_x0000_s1031" style="position:absolute;left:0;text-align:left;margin-left:268.4pt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" filled="f" fillcolor="#c0504d" stroked="f" strokecolor="#5c83b4" strokeweight="2.25pt">
                  <v:textbox inset=",0,,0">
                    <w:txbxContent>
                      <w:p w14:paraId="6DFA3A18" w14:textId="77777777" w:rsidR="00DD2F7B" w:rsidRPr="00577620" w:rsidRDefault="00DD2F7B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7F7F7F" w:themeColor="text1" w:themeTint="80"/>
                          </w:rPr>
                        </w:pPr>
                        <w:r w:rsidRPr="00577620">
                          <w:rPr>
                            <w:color w:val="7F7F7F" w:themeColor="text1" w:themeTint="80"/>
                          </w:rPr>
                          <w:fldChar w:fldCharType="begin"/>
                        </w:r>
                        <w:r w:rsidRPr="00577620">
                          <w:rPr>
                            <w:color w:val="7F7F7F" w:themeColor="text1" w:themeTint="80"/>
                          </w:rPr>
                          <w:instrText>PAGE   \* MERGEFORMAT</w:instrTex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7F7F7F" w:themeColor="text1" w:themeTint="80"/>
                          </w:rPr>
                          <w:t>2</w: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9885F4" w14:textId="77777777" w:rsidR="000F19F5" w:rsidRDefault="000F19F5" w:rsidP="00577620">
      <w:pPr>
        <w:spacing w:after="0" w:line="240" w:lineRule="auto"/>
      </w:pPr>
      <w:r>
        <w:separator/>
      </w:r>
    </w:p>
  </w:footnote>
  <w:footnote w:type="continuationSeparator" w:id="0">
    <w:p w14:paraId="4C5FA452" w14:textId="77777777" w:rsidR="000F19F5" w:rsidRDefault="000F19F5" w:rsidP="00577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3D5F9" w14:textId="1C76ECD7" w:rsidR="00DD2F7B" w:rsidRDefault="00DD2F7B" w:rsidP="006A7EAA">
    <w:pPr>
      <w:pStyle w:val="Kopfzeile"/>
      <w:jc w:val="center"/>
    </w:pPr>
    <w:proofErr w:type="spellStart"/>
    <w:r>
      <w:t>Rosnerová</w:t>
    </w:r>
    <w:proofErr w:type="spellEnd"/>
    <w:r>
      <w:t xml:space="preserve"> Zuzana</w:t>
    </w:r>
    <w:r>
      <w:fldChar w:fldCharType="begin"/>
    </w:r>
    <w:r>
      <w:instrText xml:space="preserve"> REF _Ref476046181 \h  \* MERGEFORMAT </w:instrText>
    </w:r>
    <w:r>
      <w:fldChar w:fldCharType="end"/>
    </w:r>
    <w:r>
      <w:t xml:space="preserve"> /</w:t>
    </w:r>
    <w:r w:rsidRPr="00082481">
      <w:rPr>
        <w:lang w:val="sk-SK"/>
      </w:rPr>
      <w:t>Horizontálny</w:t>
    </w:r>
    <w:r>
      <w:rPr>
        <w:lang w:val="sk-SK"/>
      </w:rPr>
      <w:t xml:space="preserve"> rozvoj odbornosti vedúcich pracovníkov v rámci programu rotácie práce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156DA7"/>
    <w:multiLevelType w:val="hybridMultilevel"/>
    <w:tmpl w:val="CBC87128"/>
    <w:lvl w:ilvl="0" w:tplc="FA20367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85FD4"/>
    <w:multiLevelType w:val="hybridMultilevel"/>
    <w:tmpl w:val="2A8227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7461B"/>
    <w:multiLevelType w:val="hybridMultilevel"/>
    <w:tmpl w:val="9CE468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96311"/>
    <w:multiLevelType w:val="hybridMultilevel"/>
    <w:tmpl w:val="8800E2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8121F"/>
    <w:multiLevelType w:val="hybridMultilevel"/>
    <w:tmpl w:val="5D66A1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230AA2"/>
    <w:multiLevelType w:val="hybridMultilevel"/>
    <w:tmpl w:val="0F2E97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632CF"/>
    <w:multiLevelType w:val="hybridMultilevel"/>
    <w:tmpl w:val="BD9483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552AA"/>
    <w:multiLevelType w:val="hybridMultilevel"/>
    <w:tmpl w:val="5E5C49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A1DAB"/>
    <w:multiLevelType w:val="hybridMultilevel"/>
    <w:tmpl w:val="613002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F0A3F"/>
    <w:multiLevelType w:val="hybridMultilevel"/>
    <w:tmpl w:val="613002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37B17"/>
    <w:multiLevelType w:val="hybridMultilevel"/>
    <w:tmpl w:val="3F725DD2"/>
    <w:lvl w:ilvl="0" w:tplc="9C726AC8">
      <w:start w:val="1"/>
      <w:numFmt w:val="decimal"/>
      <w:pStyle w:val="berschrift3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"/>
  </w:num>
  <w:num w:numId="9">
    <w:abstractNumId w:val="7"/>
  </w:num>
  <w:num w:numId="10">
    <w:abstractNumId w:val="2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-Benutzer">
    <w15:presenceInfo w15:providerId="None" w15:userId="Microsoft Office-Benutz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1FC"/>
    <w:rsid w:val="00041542"/>
    <w:rsid w:val="0004677B"/>
    <w:rsid w:val="00056A98"/>
    <w:rsid w:val="00066C99"/>
    <w:rsid w:val="000774B1"/>
    <w:rsid w:val="00080D7F"/>
    <w:rsid w:val="00082481"/>
    <w:rsid w:val="000A0083"/>
    <w:rsid w:val="000A2601"/>
    <w:rsid w:val="000A759E"/>
    <w:rsid w:val="000E48E1"/>
    <w:rsid w:val="000E7DCB"/>
    <w:rsid w:val="000F19F5"/>
    <w:rsid w:val="000F5846"/>
    <w:rsid w:val="00106031"/>
    <w:rsid w:val="00131CE7"/>
    <w:rsid w:val="001644B7"/>
    <w:rsid w:val="00180B7E"/>
    <w:rsid w:val="00185062"/>
    <w:rsid w:val="001A2BA3"/>
    <w:rsid w:val="001A6E9F"/>
    <w:rsid w:val="001A741C"/>
    <w:rsid w:val="001C0D77"/>
    <w:rsid w:val="001C2B5E"/>
    <w:rsid w:val="001E40F8"/>
    <w:rsid w:val="001F2803"/>
    <w:rsid w:val="00243BD0"/>
    <w:rsid w:val="00245C41"/>
    <w:rsid w:val="00251B46"/>
    <w:rsid w:val="002804C3"/>
    <w:rsid w:val="002B09E8"/>
    <w:rsid w:val="002B429F"/>
    <w:rsid w:val="002B6D2A"/>
    <w:rsid w:val="002D1A24"/>
    <w:rsid w:val="002D396B"/>
    <w:rsid w:val="002F720B"/>
    <w:rsid w:val="00312250"/>
    <w:rsid w:val="00327AD4"/>
    <w:rsid w:val="00347CFB"/>
    <w:rsid w:val="003832CB"/>
    <w:rsid w:val="003852CB"/>
    <w:rsid w:val="003A601C"/>
    <w:rsid w:val="003C0A5B"/>
    <w:rsid w:val="003C1BFE"/>
    <w:rsid w:val="003C649E"/>
    <w:rsid w:val="003D1141"/>
    <w:rsid w:val="003D4BB3"/>
    <w:rsid w:val="003D603B"/>
    <w:rsid w:val="003E738F"/>
    <w:rsid w:val="003F79FC"/>
    <w:rsid w:val="004153BB"/>
    <w:rsid w:val="00416229"/>
    <w:rsid w:val="004226B6"/>
    <w:rsid w:val="00444F61"/>
    <w:rsid w:val="0044788F"/>
    <w:rsid w:val="00452171"/>
    <w:rsid w:val="00482DE3"/>
    <w:rsid w:val="004954CD"/>
    <w:rsid w:val="00496194"/>
    <w:rsid w:val="004A12EF"/>
    <w:rsid w:val="004A7116"/>
    <w:rsid w:val="004B5271"/>
    <w:rsid w:val="004B5657"/>
    <w:rsid w:val="004C61A8"/>
    <w:rsid w:val="004F0855"/>
    <w:rsid w:val="00502667"/>
    <w:rsid w:val="00530E58"/>
    <w:rsid w:val="00536CA4"/>
    <w:rsid w:val="00544B6B"/>
    <w:rsid w:val="00561083"/>
    <w:rsid w:val="00570BD9"/>
    <w:rsid w:val="0057298A"/>
    <w:rsid w:val="00577620"/>
    <w:rsid w:val="005927E2"/>
    <w:rsid w:val="00594092"/>
    <w:rsid w:val="005A2DB9"/>
    <w:rsid w:val="005A71FC"/>
    <w:rsid w:val="005C6DAD"/>
    <w:rsid w:val="005D33E0"/>
    <w:rsid w:val="00602DA0"/>
    <w:rsid w:val="006377A3"/>
    <w:rsid w:val="0065263F"/>
    <w:rsid w:val="00653153"/>
    <w:rsid w:val="0065484B"/>
    <w:rsid w:val="00674C9F"/>
    <w:rsid w:val="00685864"/>
    <w:rsid w:val="00686D5F"/>
    <w:rsid w:val="006A6ED6"/>
    <w:rsid w:val="006A6FCA"/>
    <w:rsid w:val="006A7EAA"/>
    <w:rsid w:val="006E1563"/>
    <w:rsid w:val="00743B3C"/>
    <w:rsid w:val="00773A6A"/>
    <w:rsid w:val="00797203"/>
    <w:rsid w:val="007A6092"/>
    <w:rsid w:val="007C61BE"/>
    <w:rsid w:val="007D383B"/>
    <w:rsid w:val="00805BC5"/>
    <w:rsid w:val="008074C7"/>
    <w:rsid w:val="00822499"/>
    <w:rsid w:val="0084706E"/>
    <w:rsid w:val="00864BDA"/>
    <w:rsid w:val="00890283"/>
    <w:rsid w:val="008A48B8"/>
    <w:rsid w:val="008C5E16"/>
    <w:rsid w:val="008D2F9E"/>
    <w:rsid w:val="008F3CA6"/>
    <w:rsid w:val="00931470"/>
    <w:rsid w:val="00943ABB"/>
    <w:rsid w:val="00945844"/>
    <w:rsid w:val="009511F1"/>
    <w:rsid w:val="00983ACA"/>
    <w:rsid w:val="009A6C04"/>
    <w:rsid w:val="009E0F88"/>
    <w:rsid w:val="009E780D"/>
    <w:rsid w:val="009F3DBE"/>
    <w:rsid w:val="00A67822"/>
    <w:rsid w:val="00A843DE"/>
    <w:rsid w:val="00A94487"/>
    <w:rsid w:val="00A94E30"/>
    <w:rsid w:val="00AD5A39"/>
    <w:rsid w:val="00B045CA"/>
    <w:rsid w:val="00B264DB"/>
    <w:rsid w:val="00B544D4"/>
    <w:rsid w:val="00B55508"/>
    <w:rsid w:val="00B628F6"/>
    <w:rsid w:val="00B755C9"/>
    <w:rsid w:val="00B84500"/>
    <w:rsid w:val="00B86095"/>
    <w:rsid w:val="00BA5172"/>
    <w:rsid w:val="00BC72F0"/>
    <w:rsid w:val="00BF2576"/>
    <w:rsid w:val="00C9358E"/>
    <w:rsid w:val="00C94575"/>
    <w:rsid w:val="00CD4F13"/>
    <w:rsid w:val="00D06964"/>
    <w:rsid w:val="00D31E43"/>
    <w:rsid w:val="00D3274F"/>
    <w:rsid w:val="00D34B37"/>
    <w:rsid w:val="00D800EE"/>
    <w:rsid w:val="00D80157"/>
    <w:rsid w:val="00D81105"/>
    <w:rsid w:val="00DA5FAD"/>
    <w:rsid w:val="00DA674B"/>
    <w:rsid w:val="00DD2F7B"/>
    <w:rsid w:val="00DD37BF"/>
    <w:rsid w:val="00DD458C"/>
    <w:rsid w:val="00DE0831"/>
    <w:rsid w:val="00DE4E18"/>
    <w:rsid w:val="00E13D58"/>
    <w:rsid w:val="00E14BF5"/>
    <w:rsid w:val="00E15D5E"/>
    <w:rsid w:val="00E30464"/>
    <w:rsid w:val="00E40B10"/>
    <w:rsid w:val="00E4137E"/>
    <w:rsid w:val="00E425C2"/>
    <w:rsid w:val="00E46C6E"/>
    <w:rsid w:val="00E55C54"/>
    <w:rsid w:val="00E562D9"/>
    <w:rsid w:val="00E83F9E"/>
    <w:rsid w:val="00E91726"/>
    <w:rsid w:val="00E92A07"/>
    <w:rsid w:val="00EA623B"/>
    <w:rsid w:val="00EC4390"/>
    <w:rsid w:val="00EC4B4B"/>
    <w:rsid w:val="00EE3D2A"/>
    <w:rsid w:val="00F25FD6"/>
    <w:rsid w:val="00F55969"/>
    <w:rsid w:val="00F6619D"/>
    <w:rsid w:val="00F7025C"/>
    <w:rsid w:val="00F9465B"/>
    <w:rsid w:val="00FA5710"/>
    <w:rsid w:val="00FC7E7C"/>
    <w:rsid w:val="00FD11ED"/>
    <w:rsid w:val="00FE35CA"/>
    <w:rsid w:val="00FE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2E71C"/>
  <w15:docId w15:val="{61391F66-FAE4-804F-B683-3A2CA726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C99"/>
    <w:rPr>
      <w:sz w:val="24"/>
      <w:szCs w:val="4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776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7EAA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77620"/>
    <w:pPr>
      <w:keepNext/>
      <w:keepLines/>
      <w:numPr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14B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A5A5A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7620"/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C99"/>
    <w:rPr>
      <w:rFonts w:ascii="Tahoma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066C99"/>
    <w:pPr>
      <w:spacing w:after="0" w:line="240" w:lineRule="auto"/>
    </w:pPr>
    <w:rPr>
      <w:rFonts w:ascii="Syntax LT CE" w:hAnsi="Syntax LT CE"/>
      <w:sz w:val="48"/>
      <w:szCs w:val="48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7EAA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Kopfzeile">
    <w:name w:val="header"/>
    <w:basedOn w:val="Standard"/>
    <w:link w:val="Kopf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7620"/>
    <w:rPr>
      <w:sz w:val="24"/>
      <w:szCs w:val="48"/>
    </w:rPr>
  </w:style>
  <w:style w:type="paragraph" w:styleId="Fuzeile">
    <w:name w:val="footer"/>
    <w:basedOn w:val="Standard"/>
    <w:link w:val="Fu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7620"/>
    <w:rPr>
      <w:sz w:val="24"/>
      <w:szCs w:val="48"/>
    </w:rPr>
  </w:style>
  <w:style w:type="paragraph" w:styleId="Listenabsatz">
    <w:name w:val="List Paragraph"/>
    <w:basedOn w:val="Standard"/>
    <w:uiPriority w:val="34"/>
    <w:qFormat/>
    <w:rsid w:val="00577620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77620"/>
    <w:rPr>
      <w:rFonts w:asciiTheme="majorHAnsi" w:eastAsiaTheme="majorEastAsia" w:hAnsiTheme="majorHAnsi" w:cstheme="majorBidi"/>
      <w:b/>
      <w:bCs/>
      <w:color w:val="000000" w:themeColor="text1"/>
      <w:sz w:val="24"/>
      <w:szCs w:val="4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A6F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6FC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6FC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6F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6FCA"/>
    <w:rPr>
      <w:b/>
      <w:bCs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14BF5"/>
    <w:rPr>
      <w:rFonts w:asciiTheme="majorHAnsi" w:eastAsiaTheme="majorEastAsia" w:hAnsiTheme="majorHAnsi" w:cstheme="majorBidi"/>
      <w:i/>
      <w:iCs/>
      <w:color w:val="A5A5A5" w:themeColor="accent1" w:themeShade="BF"/>
      <w:sz w:val="24"/>
      <w:szCs w:val="48"/>
    </w:rPr>
  </w:style>
  <w:style w:type="paragraph" w:styleId="Titel">
    <w:name w:val="Title"/>
    <w:basedOn w:val="Standard"/>
    <w:next w:val="Standard"/>
    <w:link w:val="TitelZchn"/>
    <w:uiPriority w:val="10"/>
    <w:qFormat/>
    <w:rsid w:val="000774B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7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andardWeb">
    <w:name w:val="Normal (Web)"/>
    <w:basedOn w:val="Standard"/>
    <w:uiPriority w:val="99"/>
    <w:semiHidden/>
    <w:unhideWhenUsed/>
    <w:rsid w:val="00653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6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kýř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D8C77-B59F-4875-8A1C-247A1AC4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2218</Words>
  <Characters>13978</Characters>
  <Application>Microsoft Office Word</Application>
  <DocSecurity>0</DocSecurity>
  <Lines>116</Lines>
  <Paragraphs>32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Ekonomicko-správní fakulta Masarykovy univerzity</Company>
  <LinksUpToDate>false</LinksUpToDate>
  <CharactersWithSpaces>16164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Jirásek</dc:creator>
  <cp:lastModifiedBy>Microsoft Office-Benutzer</cp:lastModifiedBy>
  <cp:revision>57</cp:revision>
  <dcterms:created xsi:type="dcterms:W3CDTF">2017-02-28T09:37:00Z</dcterms:created>
  <dcterms:modified xsi:type="dcterms:W3CDTF">2021-01-04T06:18:00Z</dcterms:modified>
</cp:coreProperties>
</file>