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F01702" w14:textId="77777777" w:rsidR="00577620" w:rsidRDefault="00577620" w:rsidP="00577620">
      <w:r>
        <w:rPr>
          <w:noProof/>
          <w:lang w:val="en-GB" w:eastAsia="en-GB"/>
        </w:rPr>
        <w:drawing>
          <wp:anchor distT="0" distB="0" distL="114300" distR="114300" simplePos="0" relativeHeight="251658240" behindDoc="0" locked="0" layoutInCell="1" allowOverlap="1" wp14:anchorId="4896C398" wp14:editId="321008BC">
            <wp:simplePos x="0" y="0"/>
            <wp:positionH relativeFrom="margin">
              <wp:align>left</wp:align>
            </wp:positionH>
            <wp:positionV relativeFrom="paragraph">
              <wp:posOffset>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77AF88E8" w14:textId="1DD72414" w:rsidR="00577620" w:rsidRDefault="00577620" w:rsidP="00577620"/>
    <w:p w14:paraId="24241CAD" w14:textId="77777777" w:rsidR="00577620" w:rsidRPr="00577620" w:rsidRDefault="00577620" w:rsidP="00577620"/>
    <w:p w14:paraId="186CDE02" w14:textId="7286C47C" w:rsidR="005A71FC" w:rsidRPr="00577620" w:rsidRDefault="00062E68" w:rsidP="00577620">
      <w:pPr>
        <w:pStyle w:val="berschrift1"/>
        <w:jc w:val="both"/>
      </w:pPr>
      <w:commentRangeStart w:id="0"/>
      <w:r>
        <w:t>Učení se akcí v oblasti rozvoje vedoucích pracovníků</w:t>
      </w:r>
      <w:commentRangeEnd w:id="0"/>
      <w:r w:rsidR="00374BCE">
        <w:rPr>
          <w:rStyle w:val="Kommentarzeichen"/>
          <w:rFonts w:asciiTheme="minorHAnsi" w:eastAsiaTheme="minorHAnsi" w:hAnsiTheme="minorHAnsi" w:cstheme="minorBidi"/>
          <w:color w:val="auto"/>
        </w:rPr>
        <w:commentReference w:id="0"/>
      </w:r>
    </w:p>
    <w:p w14:paraId="238DBF4E" w14:textId="66DBDE70" w:rsidR="00066C99" w:rsidRPr="006A7EAA" w:rsidRDefault="002058E0" w:rsidP="006A7EAA">
      <w:pPr>
        <w:pStyle w:val="berschrift2"/>
      </w:pPr>
      <w:r>
        <w:t>Skřivánková Jana, Hřib Viktor</w:t>
      </w:r>
    </w:p>
    <w:p w14:paraId="0FF0DF3E" w14:textId="77777777" w:rsidR="00577620" w:rsidRDefault="00577620" w:rsidP="00577620"/>
    <w:p w14:paraId="26B10113" w14:textId="3215A531" w:rsidR="00577620" w:rsidRDefault="00577620" w:rsidP="00577620">
      <w:r>
        <w:t xml:space="preserve">Klíčová slova: </w:t>
      </w:r>
      <w:r w:rsidR="00602E5C">
        <w:t>uč</w:t>
      </w:r>
      <w:r w:rsidR="00062E68">
        <w:t>ení</w:t>
      </w:r>
      <w:r w:rsidR="00C9433E">
        <w:t>, učení se akcí</w:t>
      </w:r>
      <w:r w:rsidR="00B26407">
        <w:t xml:space="preserve">, </w:t>
      </w:r>
      <w:r w:rsidR="00146895">
        <w:t>rozvoj</w:t>
      </w:r>
      <w:r w:rsidR="007E5169">
        <w:t>,</w:t>
      </w:r>
      <w:r w:rsidR="00146895">
        <w:t xml:space="preserve"> vedoucí pracovní, </w:t>
      </w:r>
      <w:r w:rsidR="00C9433E">
        <w:t>manažer</w:t>
      </w:r>
      <w:r w:rsidR="00F168BB">
        <w:t xml:space="preserve"> </w:t>
      </w:r>
    </w:p>
    <w:p w14:paraId="6F830E8A" w14:textId="0346044B" w:rsidR="00577620" w:rsidRDefault="00E425C2" w:rsidP="00577620">
      <w:r>
        <w:rPr>
          <w:noProof/>
          <w:lang w:val="en-GB" w:eastAsia="en-GB"/>
        </w:rPr>
        <mc:AlternateContent>
          <mc:Choice Requires="wps">
            <w:drawing>
              <wp:anchor distT="0" distB="0" distL="114300" distR="114300" simplePos="0" relativeHeight="251659264" behindDoc="0" locked="0" layoutInCell="1" allowOverlap="1" wp14:anchorId="0A76268A" wp14:editId="71B12976">
                <wp:simplePos x="0" y="0"/>
                <wp:positionH relativeFrom="column">
                  <wp:posOffset>14605</wp:posOffset>
                </wp:positionH>
                <wp:positionV relativeFrom="paragraph">
                  <wp:posOffset>108181</wp:posOffset>
                </wp:positionV>
                <wp:extent cx="5700156" cy="0"/>
                <wp:effectExtent l="0" t="0" r="15240" b="1905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40CB448" id="Přímá spojnice 1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5pt,8.5pt" to="45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" strokecolor="black [3200]" strokeweight=".5pt">
                <v:stroke joinstyle="miter"/>
              </v:line>
            </w:pict>
          </mc:Fallback>
        </mc:AlternateContent>
      </w:r>
    </w:p>
    <w:p w14:paraId="711FCE1A" w14:textId="0DCABB4C" w:rsidR="00384C69" w:rsidRDefault="00384C69" w:rsidP="00C2100A">
      <w:pPr>
        <w:pStyle w:val="berschrift3"/>
        <w:numPr>
          <w:ilvl w:val="0"/>
          <w:numId w:val="0"/>
        </w:numPr>
        <w:ind w:left="360" w:hanging="360"/>
      </w:pPr>
      <w:commentRangeStart w:id="1"/>
      <w:r>
        <w:t>Abstrakt</w:t>
      </w:r>
      <w:commentRangeEnd w:id="1"/>
      <w:r w:rsidR="00374BCE">
        <w:rPr>
          <w:rStyle w:val="Kommentarzeichen"/>
          <w:rFonts w:asciiTheme="minorHAnsi" w:eastAsiaTheme="minorHAnsi" w:hAnsiTheme="minorHAnsi" w:cstheme="minorBidi"/>
          <w:b w:val="0"/>
          <w:bCs w:val="0"/>
          <w:color w:val="auto"/>
        </w:rPr>
        <w:commentReference w:id="1"/>
      </w:r>
    </w:p>
    <w:p w14:paraId="3580015E" w14:textId="603310C1" w:rsidR="00384C69" w:rsidRDefault="00384C69" w:rsidP="00C54111">
      <w:pPr>
        <w:jc w:val="both"/>
      </w:pPr>
      <w:moveFromRangeStart w:id="2" w:author="Microsoft Office-Benutzer" w:date="2021-01-07T10:58:00Z" w:name="move60909523"/>
      <w:moveFrom w:id="3" w:author="Microsoft Office-Benutzer" w:date="2021-01-07T10:58:00Z">
        <w:r w:rsidDel="00F93556">
          <w:t xml:space="preserve">Tato práce je zpracovaná jako systematická literární rešerše. </w:t>
        </w:r>
      </w:moveFrom>
      <w:moveFromRangeEnd w:id="2"/>
      <w:r>
        <w:t>Hlavním cílem této práce je identifikovat a představit současná rozšíření učení se akcí</w:t>
      </w:r>
      <w:r w:rsidR="00E74F3B">
        <w:t xml:space="preserve">, která se využívají v rámci vzdělávání a rozvoje vedoucích pracovníků v organizacích. </w:t>
      </w:r>
      <w:ins w:id="4" w:author="Microsoft Office-Benutzer" w:date="2021-01-07T10:58:00Z">
        <w:r w:rsidR="00F93556">
          <w:t>Pro dosažení cíle byla použila metoda</w:t>
        </w:r>
      </w:ins>
      <w:moveToRangeStart w:id="5" w:author="Microsoft Office-Benutzer" w:date="2021-01-07T10:58:00Z" w:name="move60909523"/>
      <w:moveTo w:id="6" w:author="Microsoft Office-Benutzer" w:date="2021-01-07T10:58:00Z">
        <w:del w:id="7" w:author="Microsoft Office-Benutzer" w:date="2021-01-07T10:58:00Z">
          <w:r w:rsidR="00F93556" w:rsidDel="00F93556">
            <w:delText>Tato práce je zpracovaná jako</w:delText>
          </w:r>
        </w:del>
        <w:r w:rsidR="00F93556">
          <w:t xml:space="preserve"> systematická literární rešerše. </w:t>
        </w:r>
      </w:moveTo>
      <w:moveToRangeEnd w:id="5"/>
      <w:del w:id="8" w:author="Microsoft Office-Benutzer" w:date="2021-01-07T10:59:00Z">
        <w:r w:rsidR="00E74F3B" w:rsidDel="00F93556">
          <w:delText xml:space="preserve">Pro naplnění cíle práce byly využity odborné recenzované články z vědeckých časopisů. </w:delText>
        </w:r>
      </w:del>
      <w:r w:rsidR="00EB1DD4">
        <w:t xml:space="preserve">Díky </w:t>
      </w:r>
      <w:del w:id="9" w:author="Microsoft Office-Benutzer" w:date="2021-01-07T10:59:00Z">
        <w:r w:rsidR="00EB1DD4" w:rsidDel="00F93556">
          <w:delText xml:space="preserve">literární </w:delText>
        </w:r>
      </w:del>
      <w:ins w:id="10" w:author="Microsoft Office-Benutzer" w:date="2021-01-07T10:59:00Z">
        <w:r w:rsidR="00F93556">
          <w:t xml:space="preserve">této </w:t>
        </w:r>
      </w:ins>
      <w:r w:rsidR="00EB1DD4">
        <w:t xml:space="preserve">rešerši jsme byli schopni identifikovat tři rozšíření učení se akcí, kterým se v současné dob věnuje pozornost. Těmito rozšířeními jsou akční výzkum, virtuální učení se akcí a všímavost. Naše práce přináší popis těchto rozšíření a popisuje způsob, jakým jsou implementována v praxi současně s učením se akcí. </w:t>
      </w:r>
    </w:p>
    <w:p w14:paraId="281728E3" w14:textId="77777777" w:rsidR="00EB1DD4" w:rsidRPr="00384C69" w:rsidRDefault="00EB1DD4" w:rsidP="00384C69"/>
    <w:p w14:paraId="2BD94401" w14:textId="207B1735" w:rsidR="00451A39" w:rsidRPr="00451A39" w:rsidRDefault="00577620" w:rsidP="00D12406">
      <w:pPr>
        <w:pStyle w:val="berschrift3"/>
        <w:numPr>
          <w:ilvl w:val="0"/>
          <w:numId w:val="0"/>
        </w:numPr>
        <w:ind w:left="360" w:hanging="360"/>
      </w:pPr>
      <w:r w:rsidRPr="00577620">
        <w:t>Úvod</w:t>
      </w:r>
    </w:p>
    <w:p w14:paraId="5E9F1A5B" w14:textId="1F5EFEE9" w:rsidR="006E68B7" w:rsidRDefault="00451A39" w:rsidP="00C54111">
      <w:pPr>
        <w:jc w:val="both"/>
      </w:pPr>
      <w:r>
        <w:t>Způsob, jakým se management v organizaci historicky formálně učí, je skrze školní vzdělávání nebo školení. Výdaje na vzdělávání vedoucích pracovníků bývají však ohromné a panují stále větší obavy, že návratnost těchto investic je výrazně nedostatečná (</w:t>
      </w:r>
      <w:proofErr w:type="spellStart"/>
      <w:r w:rsidRPr="00D12406">
        <w:t>Fulmer</w:t>
      </w:r>
      <w:proofErr w:type="spellEnd"/>
      <w:r w:rsidRPr="00D12406">
        <w:t xml:space="preserve"> &amp; </w:t>
      </w:r>
      <w:proofErr w:type="spellStart"/>
      <w:r w:rsidRPr="00D12406">
        <w:t>Vicere</w:t>
      </w:r>
      <w:proofErr w:type="spellEnd"/>
      <w:r w:rsidRPr="00D12406">
        <w:t>, 1996</w:t>
      </w:r>
      <w:r w:rsidR="00D12406" w:rsidRPr="00D12406">
        <w:t xml:space="preserve">, </w:t>
      </w:r>
      <w:ins w:id="11" w:author="Microsoft Office-Benutzer" w:date="2021-01-07T11:10:00Z">
        <w:r w:rsidR="00374BCE">
          <w:t>p.</w:t>
        </w:r>
      </w:ins>
      <w:del w:id="12" w:author="Microsoft Office-Benutzer" w:date="2021-01-07T11:10:00Z">
        <w:r w:rsidR="00D12406" w:rsidRPr="00D12406" w:rsidDel="00374BCE">
          <w:delText>str.</w:delText>
        </w:r>
      </w:del>
      <w:r w:rsidR="00D12406" w:rsidRPr="00D12406">
        <w:t>31</w:t>
      </w:r>
      <w:ins w:id="13" w:author="Microsoft Office-Benutzer" w:date="2021-01-07T11:10:00Z">
        <w:r w:rsidR="00374BCE">
          <w:t>;</w:t>
        </w:r>
      </w:ins>
      <w:del w:id="14" w:author="Microsoft Office-Benutzer" w:date="2021-01-07T11:10:00Z">
        <w:r w:rsidR="00D12406" w:rsidRPr="00D12406" w:rsidDel="00374BCE">
          <w:delText>,</w:delText>
        </w:r>
      </w:del>
      <w:r w:rsidRPr="00D12406">
        <w:t xml:space="preserve"> </w:t>
      </w:r>
      <w:proofErr w:type="spellStart"/>
      <w:r w:rsidRPr="00D12406">
        <w:t>Raelin</w:t>
      </w:r>
      <w:proofErr w:type="spellEnd"/>
      <w:r w:rsidR="00D12406" w:rsidRPr="00D12406">
        <w:t xml:space="preserve"> &amp; </w:t>
      </w:r>
      <w:proofErr w:type="spellStart"/>
      <w:r w:rsidRPr="00D12406">
        <w:t>Coghlan</w:t>
      </w:r>
      <w:proofErr w:type="spellEnd"/>
      <w:r w:rsidRPr="00D12406">
        <w:t>, 2006</w:t>
      </w:r>
      <w:r w:rsidR="00D12406" w:rsidRPr="00D12406">
        <w:t xml:space="preserve">, </w:t>
      </w:r>
      <w:ins w:id="15" w:author="Microsoft Office-Benutzer" w:date="2021-01-07T11:10:00Z">
        <w:r w:rsidR="00374BCE">
          <w:t>p.</w:t>
        </w:r>
      </w:ins>
      <w:del w:id="16" w:author="Microsoft Office-Benutzer" w:date="2021-01-07T11:10:00Z">
        <w:r w:rsidR="00D12406" w:rsidRPr="00D12406" w:rsidDel="00374BCE">
          <w:delText>str.</w:delText>
        </w:r>
      </w:del>
      <w:r w:rsidR="00D12406" w:rsidRPr="00D12406">
        <w:t xml:space="preserve"> 671</w:t>
      </w:r>
      <w:r w:rsidRPr="00D12406">
        <w:t>).</w:t>
      </w:r>
      <w:r>
        <w:t xml:space="preserve"> </w:t>
      </w:r>
    </w:p>
    <w:p w14:paraId="4491FF24" w14:textId="77777777" w:rsidR="006E68B7" w:rsidRDefault="006E68B7" w:rsidP="00C54111">
      <w:pPr>
        <w:autoSpaceDE w:val="0"/>
        <w:autoSpaceDN w:val="0"/>
        <w:adjustRightInd w:val="0"/>
        <w:spacing w:after="0" w:line="240" w:lineRule="auto"/>
        <w:jc w:val="both"/>
      </w:pPr>
      <w:r w:rsidRPr="006E68B7">
        <w:rPr>
          <w:rFonts w:cs="AdvOT40514f85"/>
          <w:color w:val="000000"/>
          <w:szCs w:val="24"/>
        </w:rPr>
        <w:t>Potenciál vzdělávání vedoucích pracovníků pro přeměny a dlouhověkost organizace je nepochybný. Vzdělávání a rozvoj vedoucích pracovníků je spatřován jako důležitý zdroj v boji proti narůstající nejistotě a nejasnosti v organizačním prostředí (</w:t>
      </w:r>
      <w:r w:rsidRPr="006E68B7">
        <w:rPr>
          <w:rFonts w:cs="AdvOT40514f85"/>
          <w:szCs w:val="24"/>
        </w:rPr>
        <w:t>Schumacher, 2015, str. 293).</w:t>
      </w:r>
      <w:r>
        <w:rPr>
          <w:rFonts w:ascii="AdvOT40514f85" w:hAnsi="AdvOT40514f85" w:cs="AdvOT40514f85"/>
          <w:color w:val="000000"/>
          <w:sz w:val="23"/>
          <w:szCs w:val="23"/>
        </w:rPr>
        <w:t xml:space="preserve"> </w:t>
      </w:r>
      <w:r w:rsidR="00451A39">
        <w:t>Je tedy pro organizace velmi důležité investovat do rozvoje svých vedoucích pracovníků tím správným způsobem.</w:t>
      </w:r>
    </w:p>
    <w:p w14:paraId="07BD7C7A" w14:textId="77777777" w:rsidR="006E68B7" w:rsidRDefault="006E68B7" w:rsidP="00C54111">
      <w:pPr>
        <w:autoSpaceDE w:val="0"/>
        <w:autoSpaceDN w:val="0"/>
        <w:adjustRightInd w:val="0"/>
        <w:spacing w:after="0" w:line="240" w:lineRule="auto"/>
        <w:jc w:val="both"/>
      </w:pPr>
    </w:p>
    <w:p w14:paraId="794CADF1" w14:textId="52F718E1" w:rsidR="006E68B7" w:rsidRDefault="006E68B7" w:rsidP="00C54111">
      <w:pPr>
        <w:autoSpaceDE w:val="0"/>
        <w:autoSpaceDN w:val="0"/>
        <w:adjustRightInd w:val="0"/>
        <w:spacing w:after="0" w:line="240" w:lineRule="auto"/>
        <w:jc w:val="both"/>
      </w:pPr>
      <w:r>
        <w:t xml:space="preserve">Nejdříve se v práci </w:t>
      </w:r>
      <w:commentRangeStart w:id="17"/>
      <w:r>
        <w:t>zaměříme</w:t>
      </w:r>
      <w:commentRangeEnd w:id="17"/>
      <w:r w:rsidR="00374BCE">
        <w:rPr>
          <w:rStyle w:val="Kommentarzeichen"/>
        </w:rPr>
        <w:commentReference w:id="17"/>
      </w:r>
      <w:r>
        <w:t xml:space="preserve"> na teoretická </w:t>
      </w:r>
      <w:r w:rsidR="003B41CF">
        <w:t>východiska,</w:t>
      </w:r>
      <w:r>
        <w:t xml:space="preserve"> a to konkrétně na to, co je to učení se akcí a okolnosti jeho vzniku. Dále popíšeme, jak</w:t>
      </w:r>
      <w:r w:rsidR="00AE57D8">
        <w:t xml:space="preserve">á metoda byla vybrána pro naplnění cíle práce a jakým způsobem jsme získávali data a informace, které byly v práci využity. Stěžejní části je prezentace </w:t>
      </w:r>
      <w:r w:rsidR="003B41CF">
        <w:t>výsledků literární</w:t>
      </w:r>
      <w:r w:rsidR="00AE57D8">
        <w:t xml:space="preserve"> rešerše a jejich následné zhodnocení a shrnutí v diskuzi a závěru. </w:t>
      </w:r>
    </w:p>
    <w:p w14:paraId="308744F2" w14:textId="4B6C233B" w:rsidR="00317FF8" w:rsidRPr="001F52D9" w:rsidRDefault="00226B59" w:rsidP="00226B59">
      <w:pPr>
        <w:pStyle w:val="berschrift3"/>
        <w:numPr>
          <w:ilvl w:val="0"/>
          <w:numId w:val="0"/>
        </w:numPr>
        <w:jc w:val="both"/>
      </w:pPr>
      <w:r>
        <w:t xml:space="preserve">1. </w:t>
      </w:r>
      <w:ins w:id="18" w:author="Microsoft Office-Benutzer" w:date="2021-01-07T10:55:00Z">
        <w:r w:rsidR="00F93556">
          <w:t>T</w:t>
        </w:r>
      </w:ins>
      <w:del w:id="19" w:author="Microsoft Office-Benutzer" w:date="2021-01-07T10:55:00Z">
        <w:r w:rsidR="00451A39" w:rsidDel="00F93556">
          <w:delText>Základní t</w:delText>
        </w:r>
      </w:del>
      <w:r w:rsidR="00577620" w:rsidRPr="00577620">
        <w:t>eoretická východiska</w:t>
      </w:r>
    </w:p>
    <w:p w14:paraId="579E6277" w14:textId="77777777" w:rsidR="00D41CAD" w:rsidRDefault="00602A6F" w:rsidP="00B26407">
      <w:pPr>
        <w:jc w:val="both"/>
        <w:rPr>
          <w:ins w:id="20" w:author="Microsoft Office-Benutzer" w:date="2021-01-07T11:14:00Z"/>
        </w:rPr>
      </w:pPr>
      <w:commentRangeStart w:id="21"/>
      <w:r>
        <w:t>Učení se akcí</w:t>
      </w:r>
      <w:r w:rsidR="0035198C">
        <w:t xml:space="preserve"> </w:t>
      </w:r>
      <w:r w:rsidR="00435E8F" w:rsidRPr="00174A86">
        <w:t xml:space="preserve">chápou </w:t>
      </w:r>
      <w:proofErr w:type="spellStart"/>
      <w:r w:rsidR="00435E8F" w:rsidRPr="00174A86">
        <w:t>Hudspith</w:t>
      </w:r>
      <w:proofErr w:type="spellEnd"/>
      <w:r w:rsidR="00435E8F" w:rsidRPr="00174A86">
        <w:t xml:space="preserve"> a </w:t>
      </w:r>
      <w:proofErr w:type="spellStart"/>
      <w:r w:rsidR="00435E8F" w:rsidRPr="00174A86">
        <w:t>Ingram</w:t>
      </w:r>
      <w:proofErr w:type="spellEnd"/>
      <w:r w:rsidR="00435E8F" w:rsidRPr="00174A86">
        <w:t xml:space="preserve"> </w:t>
      </w:r>
      <w:r w:rsidR="00435E8F" w:rsidRPr="00AE57D8">
        <w:t>(2002</w:t>
      </w:r>
      <w:r w:rsidR="00A67FF0">
        <w:t>, str. 368</w:t>
      </w:r>
      <w:r w:rsidR="00435E8F" w:rsidRPr="00AE57D8">
        <w:t>)</w:t>
      </w:r>
      <w:r w:rsidR="0035198C" w:rsidRPr="00AE57D8">
        <w:t xml:space="preserve"> </w:t>
      </w:r>
      <w:r w:rsidR="00435E8F" w:rsidRPr="00AE57D8">
        <w:t>jako</w:t>
      </w:r>
      <w:r w:rsidR="00435E8F">
        <w:t xml:space="preserve"> </w:t>
      </w:r>
      <w:r w:rsidR="0035198C">
        <w:t xml:space="preserve">přístup, ve kterém „studenti“ spolupracují ve skupinách čtyř až šesti lidí a snaží se najít řešení </w:t>
      </w:r>
      <w:r w:rsidR="0035198C">
        <w:lastRenderedPageBreak/>
        <w:t xml:space="preserve">problému za pomocí souboru znalostí a zkušeností z praxe. </w:t>
      </w:r>
      <w:r w:rsidR="008436E1">
        <w:t xml:space="preserve">Podle nich je </w:t>
      </w:r>
      <w:r w:rsidR="0035198C">
        <w:t>to přístup, který rozvíjí jak individuální</w:t>
      </w:r>
      <w:r w:rsidR="00A01B53">
        <w:t>, tak organizační učení, a zároveň dokáže napomoci k dosažení strategických cílů a podporuje osobní rozvoj.</w:t>
      </w:r>
      <w:r w:rsidR="00A67FF0">
        <w:t xml:space="preserve"> </w:t>
      </w:r>
    </w:p>
    <w:p w14:paraId="1B4ADB54" w14:textId="7234568E" w:rsidR="00A865CF" w:rsidRDefault="008436E1" w:rsidP="00B26407">
      <w:pPr>
        <w:jc w:val="both"/>
      </w:pPr>
      <w:r>
        <w:t xml:space="preserve">Autoři </w:t>
      </w:r>
      <w:proofErr w:type="spellStart"/>
      <w:r w:rsidRPr="0083120E">
        <w:t>McGill</w:t>
      </w:r>
      <w:proofErr w:type="spellEnd"/>
      <w:r w:rsidRPr="0083120E">
        <w:t xml:space="preserve"> a </w:t>
      </w:r>
      <w:r w:rsidRPr="00704B15">
        <w:t>Beaty (</w:t>
      </w:r>
      <w:r w:rsidR="00B35275" w:rsidRPr="00704B15">
        <w:t>2001</w:t>
      </w:r>
      <w:r w:rsidR="00704B15" w:rsidRPr="00704B15">
        <w:t>, str. 1</w:t>
      </w:r>
      <w:r w:rsidRPr="00704B15">
        <w:t>)</w:t>
      </w:r>
      <w:r>
        <w:t xml:space="preserve"> definují </w:t>
      </w:r>
      <w:r w:rsidR="00602A6F">
        <w:t>učení se akcí</w:t>
      </w:r>
      <w:r>
        <w:t xml:space="preserve"> jako „neustály proces vzdělávání a reflektování za podpory kolegů za účelem</w:t>
      </w:r>
      <w:r w:rsidR="00D26EF6">
        <w:t xml:space="preserve"> dělat věci</w:t>
      </w:r>
      <w:r w:rsidR="00B35275">
        <w:t>.</w:t>
      </w:r>
      <w:r>
        <w:t>“</w:t>
      </w:r>
      <w:r w:rsidR="00B35275">
        <w:t xml:space="preserve"> Dále tvrdí, že pomocí </w:t>
      </w:r>
      <w:r w:rsidR="00602A6F">
        <w:t>učení se akcí</w:t>
      </w:r>
      <w:r w:rsidR="00B35275">
        <w:t xml:space="preserve"> se jednotlivci učí spolu a od ostatních tím, že pracují na skutečném problému a uvažují nad vlastními zkušenostmi. </w:t>
      </w:r>
    </w:p>
    <w:p w14:paraId="559F5819" w14:textId="5ACCC62B" w:rsidR="004135AE" w:rsidRDefault="009301C0" w:rsidP="00B26407">
      <w:pPr>
        <w:jc w:val="both"/>
      </w:pPr>
      <w:proofErr w:type="spellStart"/>
      <w:r>
        <w:t>Burgoyne</w:t>
      </w:r>
      <w:proofErr w:type="spellEnd"/>
      <w:r w:rsidR="00344BBB">
        <w:t xml:space="preserve"> et al. </w:t>
      </w:r>
      <w:r w:rsidR="006414A1" w:rsidRPr="00344BBB">
        <w:t>(</w:t>
      </w:r>
      <w:r w:rsidR="002B55CF" w:rsidRPr="00344BBB">
        <w:t>20</w:t>
      </w:r>
      <w:r w:rsidR="00344BBB" w:rsidRPr="00344BBB">
        <w:t>0</w:t>
      </w:r>
      <w:r w:rsidR="002B55CF" w:rsidRPr="00344BBB">
        <w:t>5</w:t>
      </w:r>
      <w:r w:rsidR="00344BBB" w:rsidRPr="00344BBB">
        <w:t>, str. 58</w:t>
      </w:r>
      <w:r w:rsidR="006414A1" w:rsidRPr="00344BBB">
        <w:t>)</w:t>
      </w:r>
      <w:r w:rsidR="006414A1">
        <w:t xml:space="preserve"> </w:t>
      </w:r>
      <w:r w:rsidR="000B55E3">
        <w:t>tvrdí, ž</w:t>
      </w:r>
      <w:r w:rsidR="005C2969">
        <w:t>e</w:t>
      </w:r>
      <w:r w:rsidR="00DD1143">
        <w:t xml:space="preserve"> </w:t>
      </w:r>
      <w:r w:rsidR="0087778B">
        <w:t xml:space="preserve">lze rozlišit </w:t>
      </w:r>
      <w:r w:rsidR="00602A6F">
        <w:t>učení se akcí</w:t>
      </w:r>
      <w:r w:rsidR="0087778B">
        <w:t xml:space="preserve"> jako </w:t>
      </w:r>
      <w:r w:rsidR="00E438D3">
        <w:t>konkrétní metod</w:t>
      </w:r>
      <w:r w:rsidR="001B3DD2">
        <w:t>u</w:t>
      </w:r>
      <w:r w:rsidR="00E438D3">
        <w:t xml:space="preserve"> a jako obecný </w:t>
      </w:r>
      <w:r w:rsidR="00344BBB">
        <w:t xml:space="preserve">přístup učení se pomocí zkušeností ze skutečných problémů a výzev. </w:t>
      </w:r>
      <w:r w:rsidR="00E438D3">
        <w:t xml:space="preserve"> </w:t>
      </w:r>
      <w:r w:rsidR="00344BBB">
        <w:t>Z jejich dat sesbíraných během výzkumu vyplývá, že právě obecný přístup k učení se akcí je ten, který dominuje v komunitě zabývající se vzděláváním a rozv</w:t>
      </w:r>
      <w:r w:rsidR="003B41CF">
        <w:t>o</w:t>
      </w:r>
      <w:r w:rsidR="00344BBB">
        <w:t xml:space="preserve">jem managementu. </w:t>
      </w:r>
    </w:p>
    <w:p w14:paraId="30A9AA4B" w14:textId="3CF28DB2" w:rsidR="00822F28" w:rsidRDefault="00076786" w:rsidP="00B26407">
      <w:pPr>
        <w:jc w:val="both"/>
      </w:pPr>
      <w:proofErr w:type="spellStart"/>
      <w:r w:rsidRPr="00344BBB">
        <w:t>Revans</w:t>
      </w:r>
      <w:proofErr w:type="spellEnd"/>
      <w:r w:rsidR="00F60B43" w:rsidRPr="00344BBB">
        <w:t xml:space="preserve"> (2011</w:t>
      </w:r>
      <w:r w:rsidR="00344BBB" w:rsidRPr="00344BBB">
        <w:t>, str. 24</w:t>
      </w:r>
      <w:r w:rsidR="00F60B43" w:rsidRPr="00344BBB">
        <w:t>)</w:t>
      </w:r>
      <w:r w:rsidRPr="00344BBB">
        <w:t xml:space="preserve"> vysvětl</w:t>
      </w:r>
      <w:r w:rsidR="00636011" w:rsidRPr="00344BBB">
        <w:t>u</w:t>
      </w:r>
      <w:r w:rsidRPr="00344BBB">
        <w:t>je</w:t>
      </w:r>
      <w:r>
        <w:t xml:space="preserve"> </w:t>
      </w:r>
      <w:r w:rsidR="00602A6F">
        <w:t>učení se akcí</w:t>
      </w:r>
      <w:r>
        <w:t xml:space="preserve"> pomocí </w:t>
      </w:r>
      <w:r w:rsidR="00066978">
        <w:t xml:space="preserve">rovnice učení. Tato rovnice je složena ze tří prvků: </w:t>
      </w:r>
    </w:p>
    <w:p w14:paraId="1107675B" w14:textId="788965B1" w:rsidR="00066978" w:rsidRDefault="009C5750" w:rsidP="00B26407">
      <w:pPr>
        <w:pStyle w:val="Listenabsatz"/>
        <w:numPr>
          <w:ilvl w:val="0"/>
          <w:numId w:val="12"/>
        </w:numPr>
        <w:jc w:val="both"/>
      </w:pPr>
      <w:r>
        <w:t>U</w:t>
      </w:r>
      <w:r w:rsidR="00066978">
        <w:t>čení</w:t>
      </w:r>
      <w:r w:rsidR="00BD3F71">
        <w:t xml:space="preserve"> (L)</w:t>
      </w:r>
      <w:r w:rsidR="00F57114">
        <w:t xml:space="preserve"> </w:t>
      </w:r>
    </w:p>
    <w:p w14:paraId="0CE9C4D8" w14:textId="67D481F8" w:rsidR="009C5750" w:rsidRDefault="00BD3F71" w:rsidP="00B26407">
      <w:pPr>
        <w:pStyle w:val="Listenabsatz"/>
        <w:numPr>
          <w:ilvl w:val="0"/>
          <w:numId w:val="12"/>
        </w:numPr>
        <w:jc w:val="both"/>
      </w:pPr>
      <w:proofErr w:type="spellStart"/>
      <w:r>
        <w:t>Programmed</w:t>
      </w:r>
      <w:proofErr w:type="spellEnd"/>
      <w:r>
        <w:t xml:space="preserve"> </w:t>
      </w:r>
      <w:proofErr w:type="spellStart"/>
      <w:r>
        <w:t>Knowledge</w:t>
      </w:r>
      <w:proofErr w:type="spellEnd"/>
      <w:r>
        <w:t xml:space="preserve"> (P) – znalosti získané </w:t>
      </w:r>
      <w:r w:rsidR="00433A19">
        <w:t>formálními způsoby</w:t>
      </w:r>
    </w:p>
    <w:p w14:paraId="735B9DC0" w14:textId="0F07C5F3" w:rsidR="00191C11" w:rsidRDefault="0075385B" w:rsidP="00B26407">
      <w:pPr>
        <w:pStyle w:val="Listenabsatz"/>
        <w:numPr>
          <w:ilvl w:val="0"/>
          <w:numId w:val="12"/>
        </w:numPr>
        <w:jc w:val="both"/>
      </w:pPr>
      <w:r>
        <w:t>Vhled pomocí k</w:t>
      </w:r>
      <w:r w:rsidR="00191C11">
        <w:t>ladení otázek (Q)</w:t>
      </w:r>
    </w:p>
    <w:p w14:paraId="4BB0C14E" w14:textId="77777777" w:rsidR="000766DB" w:rsidRDefault="00191C11" w:rsidP="00B26407">
      <w:pPr>
        <w:jc w:val="both"/>
      </w:pPr>
      <w:r>
        <w:t>Rovnice má tento tvar:</w:t>
      </w:r>
    </w:p>
    <w:p w14:paraId="01F4870B" w14:textId="7386E3DB" w:rsidR="000766DB" w:rsidRDefault="00191C11" w:rsidP="00B26407">
      <w:pPr>
        <w:ind w:firstLine="708"/>
        <w:jc w:val="both"/>
      </w:pPr>
      <w:r>
        <w:t>L = P + Q</w:t>
      </w:r>
    </w:p>
    <w:p w14:paraId="44C95947" w14:textId="6471E6AB" w:rsidR="00317FF8" w:rsidRPr="00317FF8" w:rsidRDefault="00FD3F1A" w:rsidP="00451A39">
      <w:pPr>
        <w:jc w:val="both"/>
      </w:pPr>
      <w:r>
        <w:t xml:space="preserve">Podle </w:t>
      </w:r>
      <w:proofErr w:type="spellStart"/>
      <w:r>
        <w:t>Marquardta</w:t>
      </w:r>
      <w:proofErr w:type="spellEnd"/>
      <w:r>
        <w:t xml:space="preserve"> a </w:t>
      </w:r>
      <w:proofErr w:type="spellStart"/>
      <w:r>
        <w:t>Yeoa</w:t>
      </w:r>
      <w:proofErr w:type="spellEnd"/>
      <w:r>
        <w:t xml:space="preserve"> (2012, str.11) je učení se akcí výborný nástroj pro řešení komplexních problémů, a to z toho důvodu, že bylo přímo navrženo, testováno a upravováno pro potřeby řešení komplexních problémů. Učení se akcí obsahuje všechny potřebné elementy pro řešení problémů. Umožňuje skupině lidí učit se během řešení problémů, a tedy se stát chytřejší, aby dokázali uchopit kořeny problémů a prozkoumat mnohočetné možnosti a systematicky a kreativně navrhnout efektivní kroky, které musí být učiněny. </w:t>
      </w:r>
    </w:p>
    <w:p w14:paraId="64F9B034" w14:textId="65E94617" w:rsidR="00602A6F" w:rsidRDefault="009F27DA" w:rsidP="00451A39">
      <w:pPr>
        <w:jc w:val="both"/>
      </w:pPr>
      <w:r w:rsidRPr="00122FD4">
        <w:t xml:space="preserve">Počátky </w:t>
      </w:r>
      <w:r w:rsidR="00602A6F">
        <w:t>učení se akcí</w:t>
      </w:r>
      <w:r w:rsidRPr="00122FD4">
        <w:t xml:space="preserve"> sahají do čtyřicátých let dvacátého století, kdy Reginald </w:t>
      </w:r>
      <w:proofErr w:type="spellStart"/>
      <w:r w:rsidRPr="00122FD4">
        <w:t>Revans</w:t>
      </w:r>
      <w:proofErr w:type="spellEnd"/>
      <w:r>
        <w:t xml:space="preserve"> přišel s novou myšlenkou, aby byli samotní horníci v uhelných dolech zahrnován</w:t>
      </w:r>
      <w:r w:rsidR="008948F0">
        <w:t>i</w:t>
      </w:r>
      <w:r>
        <w:t xml:space="preserve"> do řešení problémů, kterým čelili, namísto externích specialistů.  Právě toto zaměření na zapojení pracovníků do řešení problémů, přijímání opatření a reflektování výsledků jejich akcí se stalo základním kamenem, na kterém se vyvinulo </w:t>
      </w:r>
      <w:r w:rsidR="00602A6F">
        <w:t>učení se akcí</w:t>
      </w:r>
      <w:r>
        <w:t xml:space="preserve">. Samotný pojem </w:t>
      </w:r>
      <w:r w:rsidR="00602A6F">
        <w:t>učení se akcí</w:t>
      </w:r>
      <w:r>
        <w:t xml:space="preserve"> však </w:t>
      </w:r>
      <w:proofErr w:type="spellStart"/>
      <w:r>
        <w:t>R</w:t>
      </w:r>
      <w:r w:rsidR="005144B0">
        <w:t>e</w:t>
      </w:r>
      <w:r>
        <w:t>v</w:t>
      </w:r>
      <w:r w:rsidR="005144B0">
        <w:t>a</w:t>
      </w:r>
      <w:r>
        <w:t>ns</w:t>
      </w:r>
      <w:proofErr w:type="spellEnd"/>
      <w:r>
        <w:t xml:space="preserve"> poprvé použil ve svých knihách až v roce </w:t>
      </w:r>
      <w:r w:rsidRPr="00E91601">
        <w:t>1972</w:t>
      </w:r>
      <w:r w:rsidR="003264CE" w:rsidRPr="00E91601">
        <w:t xml:space="preserve"> </w:t>
      </w:r>
      <w:r w:rsidR="00642345" w:rsidRPr="00E91601">
        <w:t>(</w:t>
      </w:r>
      <w:proofErr w:type="spellStart"/>
      <w:r w:rsidR="00DA652B" w:rsidRPr="00E91601">
        <w:t>Zuber-Skerritt</w:t>
      </w:r>
      <w:proofErr w:type="spellEnd"/>
      <w:ins w:id="22" w:author="Microsoft Office-Benutzer" w:date="2021-01-07T11:13:00Z">
        <w:r w:rsidR="00D41CAD">
          <w:t xml:space="preserve"> &amp; </w:t>
        </w:r>
      </w:ins>
      <w:del w:id="23" w:author="Microsoft Office-Benutzer" w:date="2021-01-07T11:13:00Z">
        <w:r w:rsidR="00DA652B" w:rsidRPr="00E91601" w:rsidDel="00D41CAD">
          <w:delText xml:space="preserve">, </w:delText>
        </w:r>
      </w:del>
      <w:proofErr w:type="spellStart"/>
      <w:r w:rsidR="00DA652B" w:rsidRPr="00E91601">
        <w:t>Wood</w:t>
      </w:r>
      <w:proofErr w:type="spellEnd"/>
      <w:r w:rsidR="00DA652B" w:rsidRPr="00E91601">
        <w:t>, 2019)</w:t>
      </w:r>
      <w:r w:rsidR="00602A6F" w:rsidRPr="00E91601">
        <w:t>.</w:t>
      </w:r>
      <w:commentRangeEnd w:id="21"/>
      <w:r w:rsidR="00D41CAD">
        <w:rPr>
          <w:rStyle w:val="Kommentarzeichen"/>
        </w:rPr>
        <w:commentReference w:id="21"/>
      </w:r>
    </w:p>
    <w:p w14:paraId="72A50876" w14:textId="40F79C4E" w:rsidR="00602A6F" w:rsidRDefault="00602A6F" w:rsidP="00C54111">
      <w:pPr>
        <w:jc w:val="both"/>
      </w:pPr>
      <w:r>
        <w:t xml:space="preserve">Učení se akcí se stalo postupem let velice populární metodou na poli </w:t>
      </w:r>
      <w:r w:rsidR="002D30BF">
        <w:t>lidského rozvoje. Jen v roce 20</w:t>
      </w:r>
      <w:r w:rsidR="00E91601">
        <w:t>20</w:t>
      </w:r>
      <w:r w:rsidR="002D30BF">
        <w:t xml:space="preserve"> bylo publikováno na webu Web </w:t>
      </w:r>
      <w:proofErr w:type="spellStart"/>
      <w:r w:rsidR="002D30BF">
        <w:t>of</w:t>
      </w:r>
      <w:proofErr w:type="spellEnd"/>
      <w:r w:rsidR="002D30BF">
        <w:t xml:space="preserve"> Science </w:t>
      </w:r>
      <w:r w:rsidR="00E91601">
        <w:t>102</w:t>
      </w:r>
      <w:r w:rsidR="00F82D93">
        <w:t xml:space="preserve"> článků v anglickém </w:t>
      </w:r>
      <w:r w:rsidR="003B41CF">
        <w:t>jazyce</w:t>
      </w:r>
      <w:r w:rsidR="00F82D93">
        <w:t xml:space="preserve">, které se zabývaly </w:t>
      </w:r>
      <w:r w:rsidR="00E50E4B">
        <w:t xml:space="preserve">tématem učení se akcí. </w:t>
      </w:r>
    </w:p>
    <w:p w14:paraId="5C7FDF0E" w14:textId="77777777" w:rsidR="00A76518" w:rsidRPr="00602A6F" w:rsidRDefault="00A76518" w:rsidP="00C54111">
      <w:pPr>
        <w:jc w:val="both"/>
      </w:pPr>
    </w:p>
    <w:p w14:paraId="2F46C429" w14:textId="503FB389" w:rsidR="00451A39" w:rsidRDefault="00226B59" w:rsidP="00E91601">
      <w:pPr>
        <w:pStyle w:val="berschrift3"/>
        <w:numPr>
          <w:ilvl w:val="0"/>
          <w:numId w:val="0"/>
        </w:numPr>
        <w:ind w:left="360" w:hanging="360"/>
      </w:pPr>
      <w:r>
        <w:lastRenderedPageBreak/>
        <w:t xml:space="preserve">2. </w:t>
      </w:r>
      <w:r w:rsidR="00577620" w:rsidRPr="00577620">
        <w:t>Výzkumné metody a data</w:t>
      </w:r>
    </w:p>
    <w:p w14:paraId="22D2A16B" w14:textId="0B6E6F9B" w:rsidR="00451A39" w:rsidRDefault="00451A39" w:rsidP="00C54111">
      <w:pPr>
        <w:jc w:val="both"/>
      </w:pPr>
      <w:r>
        <w:t xml:space="preserve">Zvolenou výzkumnou metodou této práce je systematická literární rešerše. </w:t>
      </w:r>
      <w:r w:rsidR="00A405F4">
        <w:t xml:space="preserve">Naše práce </w:t>
      </w:r>
      <w:r>
        <w:t xml:space="preserve">má za cíl </w:t>
      </w:r>
      <w:r w:rsidR="00BD4A39">
        <w:t xml:space="preserve">identifikovat a představit </w:t>
      </w:r>
      <w:r>
        <w:t>rozšíření učení se akcí v kontextu vzdělávání a rozvoje manažerů a vedoucích pracovníků v</w:t>
      </w:r>
      <w:r w:rsidR="00A405F4">
        <w:t> </w:t>
      </w:r>
      <w:r>
        <w:t>organizaci. Zdroje</w:t>
      </w:r>
      <w:r w:rsidR="00A405F4">
        <w:t xml:space="preserve"> </w:t>
      </w:r>
      <w:r>
        <w:t xml:space="preserve">využité v této práci byly primárně vyhledávány pomocí databáze Web </w:t>
      </w:r>
      <w:proofErr w:type="spellStart"/>
      <w:r>
        <w:t>of</w:t>
      </w:r>
      <w:proofErr w:type="spellEnd"/>
      <w:r>
        <w:t xml:space="preserve"> Science. Důvodem pro využití této databáze je její věrohodnost </w:t>
      </w:r>
      <w:r w:rsidR="009C4AD0">
        <w:t xml:space="preserve">na základě několikafázového ověření publikovaných článků a prací. </w:t>
      </w:r>
    </w:p>
    <w:p w14:paraId="4411C40C" w14:textId="293EA79B" w:rsidR="009C4AD0" w:rsidRDefault="009C4AD0" w:rsidP="00C54111">
      <w:pPr>
        <w:jc w:val="both"/>
      </w:pPr>
      <w:r>
        <w:t xml:space="preserve">Pro vyhledání potřebných zdrojů bylo využito pokročilé vyhledávání, </w:t>
      </w:r>
      <w:r w:rsidR="00A405F4">
        <w:t xml:space="preserve">a to v rámci několika fází. V první fázi jsme vyhledávali současná témata související s učením se </w:t>
      </w:r>
      <w:r w:rsidR="003B41CF">
        <w:t>akcí,</w:t>
      </w:r>
      <w:r w:rsidR="00BD4A39">
        <w:t xml:space="preserve"> a to za pomocí následujícího vyhledávacího algoritmu</w:t>
      </w:r>
      <w:r w:rsidR="00A405F4">
        <w:t>:</w:t>
      </w:r>
    </w:p>
    <w:p w14:paraId="61C9D126" w14:textId="7D2E3155" w:rsidR="009C4AD0" w:rsidRDefault="00A405F4" w:rsidP="00C54111">
      <w:pPr>
        <w:jc w:val="both"/>
      </w:pPr>
      <w:r w:rsidRPr="00A405F4">
        <w:t>(TS</w:t>
      </w:r>
      <w:r w:rsidR="003B41CF" w:rsidRPr="00A405F4">
        <w:t>= (</w:t>
      </w:r>
      <w:r w:rsidRPr="00A405F4">
        <w:t>("</w:t>
      </w:r>
      <w:proofErr w:type="spellStart"/>
      <w:r w:rsidRPr="00A405F4">
        <w:t>action</w:t>
      </w:r>
      <w:proofErr w:type="spellEnd"/>
      <w:r w:rsidRPr="00A405F4">
        <w:t xml:space="preserve"> </w:t>
      </w:r>
      <w:proofErr w:type="spellStart"/>
      <w:r w:rsidRPr="00A405F4">
        <w:t>learning</w:t>
      </w:r>
      <w:proofErr w:type="spellEnd"/>
      <w:r w:rsidRPr="00A405F4">
        <w:t>") AND ((management) OR (</w:t>
      </w:r>
      <w:proofErr w:type="spellStart"/>
      <w:r w:rsidRPr="00A405F4">
        <w:t>manager</w:t>
      </w:r>
      <w:proofErr w:type="spellEnd"/>
      <w:r w:rsidRPr="00A405F4">
        <w:t>*) OR (</w:t>
      </w:r>
      <w:proofErr w:type="spellStart"/>
      <w:r w:rsidRPr="00A405F4">
        <w:t>head</w:t>
      </w:r>
      <w:proofErr w:type="spellEnd"/>
      <w:r w:rsidRPr="00A405F4">
        <w:t>) OR (leader*) OR (</w:t>
      </w:r>
      <w:proofErr w:type="spellStart"/>
      <w:r w:rsidRPr="00A405F4">
        <w:t>supervisor</w:t>
      </w:r>
      <w:proofErr w:type="spellEnd"/>
      <w:r w:rsidRPr="00A405F4">
        <w:t>*)) AND ((</w:t>
      </w:r>
      <w:proofErr w:type="spellStart"/>
      <w:r w:rsidRPr="00A405F4">
        <w:t>education</w:t>
      </w:r>
      <w:proofErr w:type="spellEnd"/>
      <w:r w:rsidRPr="00A405F4">
        <w:t>) OR (</w:t>
      </w:r>
      <w:proofErr w:type="spellStart"/>
      <w:r w:rsidRPr="00A405F4">
        <w:t>train</w:t>
      </w:r>
      <w:proofErr w:type="spellEnd"/>
      <w:r w:rsidRPr="00A405F4">
        <w:t>*) OR (</w:t>
      </w:r>
      <w:proofErr w:type="spellStart"/>
      <w:r w:rsidRPr="00A405F4">
        <w:t>skill</w:t>
      </w:r>
      <w:proofErr w:type="spellEnd"/>
      <w:r w:rsidRPr="00A405F4">
        <w:t>*)</w:t>
      </w:r>
      <w:r>
        <w:t xml:space="preserve"> </w:t>
      </w:r>
      <w:r w:rsidRPr="00A405F4">
        <w:t>OR (</w:t>
      </w:r>
      <w:proofErr w:type="spellStart"/>
      <w:r w:rsidRPr="00A405F4">
        <w:t>develop</w:t>
      </w:r>
      <w:proofErr w:type="spellEnd"/>
      <w:r w:rsidRPr="00A405F4">
        <w:t>*)) AND ((</w:t>
      </w:r>
      <w:proofErr w:type="spellStart"/>
      <w:r w:rsidRPr="00A405F4">
        <w:t>organisation</w:t>
      </w:r>
      <w:proofErr w:type="spellEnd"/>
      <w:r w:rsidRPr="00A405F4">
        <w:t>*) OR (business))) AND LA=(</w:t>
      </w:r>
      <w:proofErr w:type="spellStart"/>
      <w:r w:rsidR="003B41CF" w:rsidRPr="00A405F4">
        <w:t>English</w:t>
      </w:r>
      <w:proofErr w:type="spellEnd"/>
      <w:r w:rsidR="003B41CF" w:rsidRPr="00A405F4">
        <w:t>) AND</w:t>
      </w:r>
      <w:r w:rsidRPr="00A405F4">
        <w:t xml:space="preserve"> DT=(</w:t>
      </w:r>
      <w:proofErr w:type="spellStart"/>
      <w:r w:rsidRPr="00A405F4">
        <w:t>Article</w:t>
      </w:r>
      <w:proofErr w:type="spellEnd"/>
      <w:r w:rsidRPr="00A405F4">
        <w:t>))</w:t>
      </w:r>
    </w:p>
    <w:p w14:paraId="17F4FE0E" w14:textId="1F093573" w:rsidR="006F70FA" w:rsidRDefault="00321165" w:rsidP="00C54111">
      <w:pPr>
        <w:jc w:val="both"/>
      </w:pPr>
      <w:r>
        <w:t xml:space="preserve">Tento algoritmus nám umožnil vyselektovat všechny články v anglickém jazyce, </w:t>
      </w:r>
      <w:r w:rsidR="00C41642">
        <w:t xml:space="preserve">jejichž hlavní téma obsahuje učení se akcí, vedoucí pracovníky, rozvoj dovednostní a organizaci. Všech 113 takto získaných článků jsme seřadili podle relevance a hledali jsme ty články, které se zabývají rozšířením nebo </w:t>
      </w:r>
      <w:r w:rsidR="006F70FA">
        <w:t>novým typem</w:t>
      </w:r>
      <w:r w:rsidR="00C41642">
        <w:t xml:space="preserve"> učení se akcí</w:t>
      </w:r>
      <w:r w:rsidR="00384C69">
        <w:t xml:space="preserve"> v rámci rozvoje vedoucích pracovníků</w:t>
      </w:r>
      <w:r w:rsidR="00C41642">
        <w:t xml:space="preserve"> a byly by vhodné pro naš</w:t>
      </w:r>
      <w:r w:rsidR="00BD4A39">
        <w:t>i práci.</w:t>
      </w:r>
      <w:r w:rsidR="00384C69">
        <w:t xml:space="preserve"> </w:t>
      </w:r>
      <w:r w:rsidR="006F70FA">
        <w:t>Tímto způsobem jsme vybrali potenciální rozšíření učení se akcí, kter</w:t>
      </w:r>
      <w:r w:rsidR="00384C69">
        <w:t>ý</w:t>
      </w:r>
      <w:r w:rsidR="00B774EE">
        <w:t>mi</w:t>
      </w:r>
      <w:r w:rsidR="006F70FA">
        <w:t xml:space="preserve"> bychom </w:t>
      </w:r>
      <w:r w:rsidR="00B774EE">
        <w:t xml:space="preserve">se </w:t>
      </w:r>
      <w:r w:rsidR="006F70FA">
        <w:t xml:space="preserve">mohli </w:t>
      </w:r>
      <w:r w:rsidR="00B774EE">
        <w:t>podrobněji zabývat</w:t>
      </w:r>
      <w:r w:rsidR="006F70FA">
        <w:t>. Abychom však zajistili dostatečnou informační základnu každého z</w:t>
      </w:r>
      <w:r w:rsidR="00B1439F">
        <w:t> </w:t>
      </w:r>
      <w:r w:rsidR="006F70FA">
        <w:t>nich</w:t>
      </w:r>
      <w:r w:rsidR="00B1439F">
        <w:t>, v</w:t>
      </w:r>
      <w:r w:rsidR="006F70FA">
        <w:t xml:space="preserve">yhledávali jsme zdroje, které spojují právě učení se akcí a dané rozšíření. Shrnutí výsledků tohoto vyhledávání v databázi Web </w:t>
      </w:r>
      <w:proofErr w:type="spellStart"/>
      <w:r w:rsidR="006F70FA">
        <w:t>of</w:t>
      </w:r>
      <w:proofErr w:type="spellEnd"/>
      <w:r w:rsidR="006F70FA">
        <w:t xml:space="preserve"> Science poskytuje následující tabulka</w:t>
      </w:r>
      <w:r w:rsidR="00384C69">
        <w:t>:</w:t>
      </w:r>
    </w:p>
    <w:p w14:paraId="3F545292" w14:textId="7E22423D" w:rsidR="007F51B7" w:rsidRDefault="007F51B7" w:rsidP="00451A39">
      <w:r>
        <w:t xml:space="preserve">Tab. 1: </w:t>
      </w:r>
      <w:r w:rsidRPr="007F51B7">
        <w:rPr>
          <w:sz w:val="22"/>
          <w:szCs w:val="44"/>
        </w:rPr>
        <w:t>Potenciální rozšíření učení se akcí a algoritmus využitý pro vyhledávání zdrojů</w:t>
      </w:r>
    </w:p>
    <w:tbl>
      <w:tblPr>
        <w:tblStyle w:val="Tabellenraster"/>
        <w:tblW w:w="9067" w:type="dxa"/>
        <w:tblLook w:val="04A0" w:firstRow="1" w:lastRow="0" w:firstColumn="1" w:lastColumn="0" w:noHBand="0" w:noVBand="1"/>
      </w:tblPr>
      <w:tblGrid>
        <w:gridCol w:w="2122"/>
        <w:gridCol w:w="4961"/>
        <w:gridCol w:w="1984"/>
      </w:tblGrid>
      <w:tr w:rsidR="001B0548" w14:paraId="153E4D1C" w14:textId="77777777" w:rsidTr="007F51B7">
        <w:tc>
          <w:tcPr>
            <w:tcW w:w="2122" w:type="dxa"/>
            <w:shd w:val="clear" w:color="auto" w:fill="F2F2F2" w:themeFill="background1" w:themeFillShade="F2"/>
            <w:vAlign w:val="center"/>
          </w:tcPr>
          <w:p w14:paraId="21F56183" w14:textId="4ACE143F" w:rsidR="001B0548" w:rsidRPr="007F51B7" w:rsidRDefault="001B0548" w:rsidP="00B1439F">
            <w:pPr>
              <w:jc w:val="center"/>
              <w:rPr>
                <w:sz w:val="22"/>
                <w:szCs w:val="22"/>
              </w:rPr>
            </w:pPr>
            <w:r w:rsidRPr="007F51B7">
              <w:rPr>
                <w:sz w:val="22"/>
                <w:szCs w:val="22"/>
              </w:rPr>
              <w:t>Rozšíření</w:t>
            </w:r>
          </w:p>
        </w:tc>
        <w:tc>
          <w:tcPr>
            <w:tcW w:w="4961" w:type="dxa"/>
            <w:shd w:val="clear" w:color="auto" w:fill="F2F2F2" w:themeFill="background1" w:themeFillShade="F2"/>
            <w:vAlign w:val="center"/>
          </w:tcPr>
          <w:p w14:paraId="5DAA9D87" w14:textId="34E26DB0" w:rsidR="001B0548" w:rsidRPr="007F51B7" w:rsidRDefault="001B0548" w:rsidP="00B1439F">
            <w:pPr>
              <w:jc w:val="center"/>
              <w:rPr>
                <w:sz w:val="22"/>
                <w:szCs w:val="22"/>
              </w:rPr>
            </w:pPr>
            <w:r w:rsidRPr="007F51B7">
              <w:rPr>
                <w:sz w:val="22"/>
                <w:szCs w:val="22"/>
              </w:rPr>
              <w:t>Použitý algoritmus</w:t>
            </w:r>
          </w:p>
        </w:tc>
        <w:tc>
          <w:tcPr>
            <w:tcW w:w="1984" w:type="dxa"/>
            <w:shd w:val="clear" w:color="auto" w:fill="F2F2F2" w:themeFill="background1" w:themeFillShade="F2"/>
            <w:vAlign w:val="center"/>
          </w:tcPr>
          <w:p w14:paraId="756A340F" w14:textId="206F5A84" w:rsidR="001B0548" w:rsidRPr="007F51B7" w:rsidRDefault="001B0548" w:rsidP="00B1439F">
            <w:pPr>
              <w:jc w:val="center"/>
              <w:rPr>
                <w:sz w:val="22"/>
                <w:szCs w:val="22"/>
              </w:rPr>
            </w:pPr>
            <w:r w:rsidRPr="007F51B7">
              <w:rPr>
                <w:sz w:val="22"/>
                <w:szCs w:val="22"/>
              </w:rPr>
              <w:t>Počet nalezených zdrojů</w:t>
            </w:r>
          </w:p>
        </w:tc>
      </w:tr>
      <w:tr w:rsidR="001B0548" w14:paraId="38C9D612" w14:textId="77777777" w:rsidTr="007F51B7">
        <w:tc>
          <w:tcPr>
            <w:tcW w:w="2122" w:type="dxa"/>
            <w:vAlign w:val="center"/>
          </w:tcPr>
          <w:p w14:paraId="1220DCC7" w14:textId="41291BB2" w:rsidR="001B0548" w:rsidRPr="00B1439F" w:rsidRDefault="00B1439F" w:rsidP="00B1439F">
            <w:pPr>
              <w:rPr>
                <w:sz w:val="22"/>
                <w:szCs w:val="44"/>
              </w:rPr>
            </w:pPr>
            <w:r>
              <w:rPr>
                <w:sz w:val="22"/>
                <w:szCs w:val="44"/>
              </w:rPr>
              <w:t>Reflektivní zprostředkované učení</w:t>
            </w:r>
          </w:p>
        </w:tc>
        <w:tc>
          <w:tcPr>
            <w:tcW w:w="4961" w:type="dxa"/>
            <w:vAlign w:val="center"/>
          </w:tcPr>
          <w:p w14:paraId="11C27B36" w14:textId="0F6927A6" w:rsidR="001B0548" w:rsidRPr="00B1439F" w:rsidRDefault="001B0548" w:rsidP="00B1439F">
            <w:pPr>
              <w:rPr>
                <w:sz w:val="22"/>
                <w:szCs w:val="44"/>
              </w:rPr>
            </w:pPr>
            <w:r w:rsidRPr="00B1439F">
              <w:rPr>
                <w:sz w:val="22"/>
                <w:szCs w:val="44"/>
              </w:rPr>
              <w:t>TS</w:t>
            </w:r>
            <w:r w:rsidR="003B41CF" w:rsidRPr="00B1439F">
              <w:rPr>
                <w:sz w:val="22"/>
                <w:szCs w:val="44"/>
              </w:rPr>
              <w:t>= (</w:t>
            </w:r>
            <w:r w:rsidRPr="00B1439F">
              <w:rPr>
                <w:sz w:val="22"/>
                <w:szCs w:val="44"/>
              </w:rPr>
              <w:t>("</w:t>
            </w:r>
            <w:proofErr w:type="spellStart"/>
            <w:r w:rsidRPr="00B1439F">
              <w:rPr>
                <w:sz w:val="22"/>
                <w:szCs w:val="44"/>
              </w:rPr>
              <w:t>action</w:t>
            </w:r>
            <w:proofErr w:type="spellEnd"/>
            <w:r w:rsidRPr="00B1439F">
              <w:rPr>
                <w:sz w:val="22"/>
                <w:szCs w:val="44"/>
              </w:rPr>
              <w:t xml:space="preserve"> </w:t>
            </w:r>
            <w:proofErr w:type="spellStart"/>
            <w:r w:rsidRPr="00B1439F">
              <w:rPr>
                <w:sz w:val="22"/>
                <w:szCs w:val="44"/>
              </w:rPr>
              <w:t>learning</w:t>
            </w:r>
            <w:proofErr w:type="spellEnd"/>
            <w:r w:rsidRPr="00B1439F">
              <w:rPr>
                <w:sz w:val="22"/>
                <w:szCs w:val="44"/>
              </w:rPr>
              <w:t>") and ("</w:t>
            </w:r>
            <w:proofErr w:type="spellStart"/>
            <w:r w:rsidRPr="00B1439F">
              <w:rPr>
                <w:sz w:val="22"/>
                <w:szCs w:val="44"/>
              </w:rPr>
              <w:t>reflective</w:t>
            </w:r>
            <w:proofErr w:type="spellEnd"/>
            <w:r w:rsidRPr="00B1439F">
              <w:rPr>
                <w:sz w:val="22"/>
                <w:szCs w:val="44"/>
              </w:rPr>
              <w:t xml:space="preserve"> </w:t>
            </w:r>
            <w:proofErr w:type="spellStart"/>
            <w:r w:rsidRPr="00B1439F">
              <w:rPr>
                <w:sz w:val="22"/>
                <w:szCs w:val="44"/>
              </w:rPr>
              <w:t>vicarious</w:t>
            </w:r>
            <w:proofErr w:type="spellEnd"/>
            <w:r w:rsidRPr="00B1439F">
              <w:rPr>
                <w:sz w:val="22"/>
                <w:szCs w:val="44"/>
              </w:rPr>
              <w:t xml:space="preserve"> </w:t>
            </w:r>
            <w:proofErr w:type="spellStart"/>
            <w:r w:rsidRPr="00B1439F">
              <w:rPr>
                <w:sz w:val="22"/>
                <w:szCs w:val="44"/>
              </w:rPr>
              <w:t>learning</w:t>
            </w:r>
            <w:proofErr w:type="spellEnd"/>
            <w:r w:rsidRPr="00B1439F">
              <w:rPr>
                <w:sz w:val="22"/>
                <w:szCs w:val="44"/>
              </w:rPr>
              <w:t>"))</w:t>
            </w:r>
          </w:p>
        </w:tc>
        <w:tc>
          <w:tcPr>
            <w:tcW w:w="1984" w:type="dxa"/>
            <w:vAlign w:val="center"/>
          </w:tcPr>
          <w:p w14:paraId="6CFD93F1" w14:textId="6922CAF4" w:rsidR="001B0548" w:rsidRDefault="009F5764" w:rsidP="00B1439F">
            <w:pPr>
              <w:jc w:val="center"/>
            </w:pPr>
            <w:r>
              <w:t>1</w:t>
            </w:r>
          </w:p>
        </w:tc>
      </w:tr>
      <w:tr w:rsidR="001B0548" w14:paraId="57EEE6C0" w14:textId="77777777" w:rsidTr="007F51B7">
        <w:tc>
          <w:tcPr>
            <w:tcW w:w="2122" w:type="dxa"/>
            <w:vAlign w:val="center"/>
          </w:tcPr>
          <w:p w14:paraId="322653E5" w14:textId="08EBDEED" w:rsidR="001B0548" w:rsidRPr="00B1439F" w:rsidRDefault="001B0548" w:rsidP="00B1439F">
            <w:pPr>
              <w:rPr>
                <w:sz w:val="22"/>
                <w:szCs w:val="44"/>
              </w:rPr>
            </w:pPr>
            <w:r w:rsidRPr="00B1439F">
              <w:rPr>
                <w:sz w:val="22"/>
                <w:szCs w:val="44"/>
              </w:rPr>
              <w:t>Virtu</w:t>
            </w:r>
            <w:r w:rsidR="00B1439F">
              <w:rPr>
                <w:sz w:val="22"/>
                <w:szCs w:val="44"/>
              </w:rPr>
              <w:t>ální učení se akcí</w:t>
            </w:r>
          </w:p>
        </w:tc>
        <w:tc>
          <w:tcPr>
            <w:tcW w:w="4961" w:type="dxa"/>
            <w:vAlign w:val="center"/>
          </w:tcPr>
          <w:p w14:paraId="036D4C7D" w14:textId="4A43D4CE" w:rsidR="001B0548" w:rsidRPr="00B1439F" w:rsidRDefault="009F5764" w:rsidP="00B1439F">
            <w:pPr>
              <w:rPr>
                <w:sz w:val="22"/>
                <w:szCs w:val="44"/>
              </w:rPr>
            </w:pPr>
            <w:r w:rsidRPr="00B1439F">
              <w:rPr>
                <w:sz w:val="22"/>
                <w:szCs w:val="44"/>
              </w:rPr>
              <w:t>TS</w:t>
            </w:r>
            <w:r w:rsidR="003B41CF" w:rsidRPr="00B1439F">
              <w:rPr>
                <w:sz w:val="22"/>
                <w:szCs w:val="44"/>
              </w:rPr>
              <w:t>= (</w:t>
            </w:r>
            <w:r w:rsidRPr="00B1439F">
              <w:rPr>
                <w:sz w:val="22"/>
                <w:szCs w:val="44"/>
              </w:rPr>
              <w:t>"</w:t>
            </w:r>
            <w:proofErr w:type="spellStart"/>
            <w:r w:rsidRPr="00B1439F">
              <w:rPr>
                <w:sz w:val="22"/>
                <w:szCs w:val="44"/>
              </w:rPr>
              <w:t>virtual</w:t>
            </w:r>
            <w:proofErr w:type="spellEnd"/>
            <w:r w:rsidRPr="00B1439F">
              <w:rPr>
                <w:sz w:val="22"/>
                <w:szCs w:val="44"/>
              </w:rPr>
              <w:t xml:space="preserve"> </w:t>
            </w:r>
            <w:proofErr w:type="spellStart"/>
            <w:r w:rsidRPr="00B1439F">
              <w:rPr>
                <w:sz w:val="22"/>
                <w:szCs w:val="44"/>
              </w:rPr>
              <w:t>action</w:t>
            </w:r>
            <w:proofErr w:type="spellEnd"/>
            <w:r w:rsidRPr="00B1439F">
              <w:rPr>
                <w:sz w:val="22"/>
                <w:szCs w:val="44"/>
              </w:rPr>
              <w:t xml:space="preserve"> </w:t>
            </w:r>
            <w:proofErr w:type="spellStart"/>
            <w:r w:rsidRPr="00B1439F">
              <w:rPr>
                <w:sz w:val="22"/>
                <w:szCs w:val="44"/>
              </w:rPr>
              <w:t>learning</w:t>
            </w:r>
            <w:proofErr w:type="spellEnd"/>
            <w:r w:rsidRPr="00B1439F">
              <w:rPr>
                <w:sz w:val="22"/>
                <w:szCs w:val="44"/>
              </w:rPr>
              <w:t>")</w:t>
            </w:r>
          </w:p>
        </w:tc>
        <w:tc>
          <w:tcPr>
            <w:tcW w:w="1984" w:type="dxa"/>
            <w:vAlign w:val="center"/>
          </w:tcPr>
          <w:p w14:paraId="131C1827" w14:textId="506CFB09" w:rsidR="001B0548" w:rsidRDefault="009F5764" w:rsidP="00B1439F">
            <w:pPr>
              <w:jc w:val="center"/>
            </w:pPr>
            <w:r>
              <w:t>7</w:t>
            </w:r>
          </w:p>
        </w:tc>
      </w:tr>
      <w:tr w:rsidR="001B0548" w14:paraId="486226B7" w14:textId="77777777" w:rsidTr="007F51B7">
        <w:tc>
          <w:tcPr>
            <w:tcW w:w="2122" w:type="dxa"/>
            <w:vAlign w:val="center"/>
          </w:tcPr>
          <w:p w14:paraId="03173DED" w14:textId="6E443E07" w:rsidR="001B0548" w:rsidRPr="00B1439F" w:rsidRDefault="00B1439F" w:rsidP="00B1439F">
            <w:pPr>
              <w:rPr>
                <w:sz w:val="22"/>
                <w:szCs w:val="44"/>
              </w:rPr>
            </w:pPr>
            <w:r>
              <w:rPr>
                <w:sz w:val="22"/>
                <w:szCs w:val="44"/>
              </w:rPr>
              <w:t>Akční výzkum</w:t>
            </w:r>
          </w:p>
        </w:tc>
        <w:tc>
          <w:tcPr>
            <w:tcW w:w="4961" w:type="dxa"/>
            <w:vAlign w:val="center"/>
          </w:tcPr>
          <w:p w14:paraId="2DAF6F56" w14:textId="1AA9E51B" w:rsidR="001B0548" w:rsidRPr="00B1439F" w:rsidRDefault="00A93D9F" w:rsidP="00B1439F">
            <w:pPr>
              <w:rPr>
                <w:sz w:val="22"/>
                <w:szCs w:val="44"/>
              </w:rPr>
            </w:pPr>
            <w:r w:rsidRPr="00B1439F">
              <w:rPr>
                <w:sz w:val="22"/>
                <w:szCs w:val="44"/>
              </w:rPr>
              <w:t>TS</w:t>
            </w:r>
            <w:r w:rsidR="003B41CF" w:rsidRPr="00B1439F">
              <w:rPr>
                <w:sz w:val="22"/>
                <w:szCs w:val="44"/>
              </w:rPr>
              <w:t>= (</w:t>
            </w:r>
            <w:r w:rsidRPr="00B1439F">
              <w:rPr>
                <w:sz w:val="22"/>
                <w:szCs w:val="44"/>
              </w:rPr>
              <w:t>("</w:t>
            </w:r>
            <w:proofErr w:type="spellStart"/>
            <w:r w:rsidRPr="00B1439F">
              <w:rPr>
                <w:sz w:val="22"/>
                <w:szCs w:val="44"/>
              </w:rPr>
              <w:t>action</w:t>
            </w:r>
            <w:proofErr w:type="spellEnd"/>
            <w:r w:rsidRPr="00B1439F">
              <w:rPr>
                <w:sz w:val="22"/>
                <w:szCs w:val="44"/>
              </w:rPr>
              <w:t xml:space="preserve"> </w:t>
            </w:r>
            <w:proofErr w:type="spellStart"/>
            <w:r w:rsidRPr="00B1439F">
              <w:rPr>
                <w:sz w:val="22"/>
                <w:szCs w:val="44"/>
              </w:rPr>
              <w:t>learning</w:t>
            </w:r>
            <w:proofErr w:type="spellEnd"/>
            <w:r w:rsidRPr="00B1439F">
              <w:rPr>
                <w:sz w:val="22"/>
                <w:szCs w:val="44"/>
              </w:rPr>
              <w:t>") and ("</w:t>
            </w:r>
            <w:proofErr w:type="spellStart"/>
            <w:r w:rsidRPr="00B1439F">
              <w:rPr>
                <w:sz w:val="22"/>
                <w:szCs w:val="44"/>
              </w:rPr>
              <w:t>action</w:t>
            </w:r>
            <w:proofErr w:type="spellEnd"/>
            <w:r w:rsidRPr="00B1439F">
              <w:rPr>
                <w:sz w:val="22"/>
                <w:szCs w:val="44"/>
              </w:rPr>
              <w:t xml:space="preserve"> </w:t>
            </w:r>
            <w:proofErr w:type="spellStart"/>
            <w:r w:rsidRPr="00B1439F">
              <w:rPr>
                <w:sz w:val="22"/>
                <w:szCs w:val="44"/>
              </w:rPr>
              <w:t>research</w:t>
            </w:r>
            <w:proofErr w:type="spellEnd"/>
            <w:r w:rsidRPr="00B1439F">
              <w:rPr>
                <w:sz w:val="22"/>
                <w:szCs w:val="44"/>
              </w:rPr>
              <w:t xml:space="preserve">") </w:t>
            </w:r>
            <w:proofErr w:type="spellStart"/>
            <w:r w:rsidRPr="00B1439F">
              <w:rPr>
                <w:sz w:val="22"/>
                <w:szCs w:val="44"/>
              </w:rPr>
              <w:t>or</w:t>
            </w:r>
            <w:proofErr w:type="spellEnd"/>
            <w:r w:rsidRPr="00B1439F">
              <w:rPr>
                <w:sz w:val="22"/>
                <w:szCs w:val="44"/>
              </w:rPr>
              <w:t xml:space="preserve"> ("ALAR") and (</w:t>
            </w:r>
            <w:proofErr w:type="spellStart"/>
            <w:r w:rsidRPr="00B1439F">
              <w:rPr>
                <w:sz w:val="22"/>
                <w:szCs w:val="44"/>
              </w:rPr>
              <w:t>manage</w:t>
            </w:r>
            <w:proofErr w:type="spellEnd"/>
            <w:r w:rsidRPr="00B1439F">
              <w:rPr>
                <w:sz w:val="22"/>
                <w:szCs w:val="44"/>
              </w:rPr>
              <w:t>*) and (</w:t>
            </w:r>
            <w:proofErr w:type="spellStart"/>
            <w:r w:rsidRPr="00B1439F">
              <w:rPr>
                <w:sz w:val="22"/>
                <w:szCs w:val="44"/>
              </w:rPr>
              <w:t>develop</w:t>
            </w:r>
            <w:proofErr w:type="spellEnd"/>
            <w:r w:rsidRPr="00B1439F">
              <w:rPr>
                <w:sz w:val="22"/>
                <w:szCs w:val="44"/>
              </w:rPr>
              <w:t>*))</w:t>
            </w:r>
          </w:p>
        </w:tc>
        <w:tc>
          <w:tcPr>
            <w:tcW w:w="1984" w:type="dxa"/>
            <w:vAlign w:val="center"/>
          </w:tcPr>
          <w:p w14:paraId="3E4EFF9A" w14:textId="769DC360" w:rsidR="001B0548" w:rsidRDefault="009F5764" w:rsidP="00B1439F">
            <w:pPr>
              <w:jc w:val="center"/>
            </w:pPr>
            <w:r>
              <w:t>173</w:t>
            </w:r>
          </w:p>
        </w:tc>
      </w:tr>
      <w:tr w:rsidR="001B0548" w14:paraId="38D9A23F" w14:textId="77777777" w:rsidTr="007F51B7">
        <w:tc>
          <w:tcPr>
            <w:tcW w:w="2122" w:type="dxa"/>
            <w:vAlign w:val="center"/>
          </w:tcPr>
          <w:p w14:paraId="787403D5" w14:textId="0293A75A" w:rsidR="001B0548" w:rsidRPr="00B1439F" w:rsidRDefault="00B1439F" w:rsidP="00B1439F">
            <w:pPr>
              <w:rPr>
                <w:sz w:val="22"/>
                <w:szCs w:val="44"/>
              </w:rPr>
            </w:pPr>
            <w:r>
              <w:rPr>
                <w:sz w:val="22"/>
                <w:szCs w:val="44"/>
              </w:rPr>
              <w:t>Všímavost (</w:t>
            </w:r>
            <w:proofErr w:type="spellStart"/>
            <w:r>
              <w:rPr>
                <w:sz w:val="22"/>
                <w:szCs w:val="44"/>
              </w:rPr>
              <w:t>mindfulness</w:t>
            </w:r>
            <w:proofErr w:type="spellEnd"/>
            <w:r>
              <w:rPr>
                <w:sz w:val="22"/>
                <w:szCs w:val="44"/>
              </w:rPr>
              <w:t>)</w:t>
            </w:r>
          </w:p>
        </w:tc>
        <w:tc>
          <w:tcPr>
            <w:tcW w:w="4961" w:type="dxa"/>
            <w:vAlign w:val="center"/>
          </w:tcPr>
          <w:p w14:paraId="15C3FBEA" w14:textId="0E6EBF31" w:rsidR="001B0548" w:rsidRPr="00B1439F" w:rsidRDefault="005C31E6" w:rsidP="00B1439F">
            <w:pPr>
              <w:rPr>
                <w:sz w:val="22"/>
                <w:szCs w:val="44"/>
              </w:rPr>
            </w:pPr>
            <w:r w:rsidRPr="00B1439F">
              <w:rPr>
                <w:sz w:val="22"/>
                <w:szCs w:val="44"/>
              </w:rPr>
              <w:t>TS</w:t>
            </w:r>
            <w:r w:rsidR="003B41CF" w:rsidRPr="00B1439F">
              <w:rPr>
                <w:sz w:val="22"/>
                <w:szCs w:val="44"/>
              </w:rPr>
              <w:t>= (</w:t>
            </w:r>
            <w:r w:rsidRPr="00B1439F">
              <w:rPr>
                <w:sz w:val="22"/>
                <w:szCs w:val="44"/>
              </w:rPr>
              <w:t>("</w:t>
            </w:r>
            <w:proofErr w:type="spellStart"/>
            <w:r w:rsidRPr="00B1439F">
              <w:rPr>
                <w:sz w:val="22"/>
                <w:szCs w:val="44"/>
              </w:rPr>
              <w:t>Action</w:t>
            </w:r>
            <w:proofErr w:type="spellEnd"/>
            <w:r w:rsidRPr="00B1439F">
              <w:rPr>
                <w:sz w:val="22"/>
                <w:szCs w:val="44"/>
              </w:rPr>
              <w:t xml:space="preserve"> </w:t>
            </w:r>
            <w:proofErr w:type="spellStart"/>
            <w:r w:rsidRPr="00B1439F">
              <w:rPr>
                <w:sz w:val="22"/>
                <w:szCs w:val="44"/>
              </w:rPr>
              <w:t>learning</w:t>
            </w:r>
            <w:proofErr w:type="spellEnd"/>
            <w:r w:rsidRPr="00B1439F">
              <w:rPr>
                <w:sz w:val="22"/>
                <w:szCs w:val="44"/>
              </w:rPr>
              <w:t>") and ("</w:t>
            </w:r>
            <w:proofErr w:type="spellStart"/>
            <w:r w:rsidRPr="00B1439F">
              <w:rPr>
                <w:sz w:val="22"/>
                <w:szCs w:val="44"/>
              </w:rPr>
              <w:t>mindfulness</w:t>
            </w:r>
            <w:proofErr w:type="spellEnd"/>
            <w:r w:rsidRPr="00B1439F">
              <w:rPr>
                <w:sz w:val="22"/>
                <w:szCs w:val="44"/>
              </w:rPr>
              <w:t>"))</w:t>
            </w:r>
          </w:p>
        </w:tc>
        <w:tc>
          <w:tcPr>
            <w:tcW w:w="1984" w:type="dxa"/>
            <w:vAlign w:val="center"/>
          </w:tcPr>
          <w:p w14:paraId="1AA40B77" w14:textId="6CB89DCB" w:rsidR="001B0548" w:rsidRDefault="005C31E6" w:rsidP="00B1439F">
            <w:pPr>
              <w:jc w:val="center"/>
            </w:pPr>
            <w:r>
              <w:t>8</w:t>
            </w:r>
          </w:p>
        </w:tc>
      </w:tr>
    </w:tbl>
    <w:p w14:paraId="152FF6D9" w14:textId="61CFFB4F" w:rsidR="006F70FA" w:rsidRDefault="006F70FA" w:rsidP="00451A39"/>
    <w:p w14:paraId="7CBEEBCF" w14:textId="154848ED" w:rsidR="005C31E6" w:rsidRDefault="00B1439F" w:rsidP="00C54111">
      <w:pPr>
        <w:jc w:val="both"/>
      </w:pPr>
      <w:r>
        <w:t xml:space="preserve">U všech algoritmů byla zvolena možnost vyhledávání pouze v článků v anglickém jazyce. Na základě dostupné literatury jsme zvolili </w:t>
      </w:r>
      <w:r w:rsidR="00B774EE">
        <w:t>se podrobněji zabývat</w:t>
      </w:r>
      <w:r>
        <w:t xml:space="preserve"> akční</w:t>
      </w:r>
      <w:r w:rsidR="00B774EE">
        <w:t>mu</w:t>
      </w:r>
      <w:r>
        <w:t xml:space="preserve"> výzkum</w:t>
      </w:r>
      <w:r w:rsidR="00B774EE">
        <w:t>u</w:t>
      </w:r>
      <w:r>
        <w:t>, virtuální</w:t>
      </w:r>
      <w:r w:rsidR="00B774EE">
        <w:t>mu</w:t>
      </w:r>
      <w:r>
        <w:t xml:space="preserve"> učení se akcí a všímavost</w:t>
      </w:r>
      <w:r w:rsidR="00B774EE">
        <w:t>i</w:t>
      </w:r>
      <w:r>
        <w:t xml:space="preserve"> jako rozšíření učení se akcí.</w:t>
      </w:r>
      <w:r w:rsidR="00EF686D">
        <w:t xml:space="preserve"> </w:t>
      </w:r>
      <w:r w:rsidR="00885C25">
        <w:t xml:space="preserve">Reflektivním zprostředkovaném učením jsme se rozhodli nezabývat, jelikož ve spojitosti s učením se akcí je k tomuto tématu velmi omezená literatura, konkrétně </w:t>
      </w:r>
      <w:r w:rsidR="00885C25">
        <w:lastRenderedPageBreak/>
        <w:t xml:space="preserve">v databázi Web </w:t>
      </w:r>
      <w:proofErr w:type="spellStart"/>
      <w:r w:rsidR="00885C25">
        <w:t>of</w:t>
      </w:r>
      <w:proofErr w:type="spellEnd"/>
      <w:r w:rsidR="00885C25">
        <w:t xml:space="preserve"> Science pouze jeden článek. Domníváme se tedy, že pro dostatečné zpracování bychom neměli náležitou literaturu a dostupné informace. </w:t>
      </w:r>
      <w:r w:rsidR="00EB1DD4">
        <w:t xml:space="preserve">Články, které jsme pomocí algoritmů vyhledali, jsme dále </w:t>
      </w:r>
      <w:r w:rsidR="003B41CF">
        <w:t>selektovali,</w:t>
      </w:r>
      <w:r w:rsidR="00EB1DD4">
        <w:t xml:space="preserve"> a to na základě toho, zda je dostupný plný text práce a také jsme se rozhodli některé nevyužít po přečtení abstraktů, jelikož nesplňovali zadání naší práce. </w:t>
      </w:r>
    </w:p>
    <w:p w14:paraId="494F042D" w14:textId="79B8C467" w:rsidR="005F74E3" w:rsidRDefault="005F74E3" w:rsidP="00451A39">
      <w:r>
        <w:t xml:space="preserve">Tab. 2: </w:t>
      </w:r>
      <w:r w:rsidRPr="005F74E3">
        <w:rPr>
          <w:sz w:val="22"/>
          <w:szCs w:val="44"/>
        </w:rPr>
        <w:t xml:space="preserve">Zdroje využité u jednotlivých rozšíření učení se akcí </w:t>
      </w:r>
    </w:p>
    <w:tbl>
      <w:tblPr>
        <w:tblStyle w:val="Tabellenraster"/>
        <w:tblW w:w="9213" w:type="dxa"/>
        <w:tblLook w:val="04A0" w:firstRow="1" w:lastRow="0" w:firstColumn="1" w:lastColumn="0" w:noHBand="0" w:noVBand="1"/>
      </w:tblPr>
      <w:tblGrid>
        <w:gridCol w:w="3071"/>
        <w:gridCol w:w="3071"/>
        <w:gridCol w:w="3071"/>
      </w:tblGrid>
      <w:tr w:rsidR="00EB1DD4" w14:paraId="49C41882" w14:textId="77777777" w:rsidTr="005F74E3">
        <w:trPr>
          <w:trHeight w:val="369"/>
        </w:trPr>
        <w:tc>
          <w:tcPr>
            <w:tcW w:w="3071" w:type="dxa"/>
            <w:shd w:val="clear" w:color="auto" w:fill="F2F2F2" w:themeFill="background1" w:themeFillShade="F2"/>
          </w:tcPr>
          <w:p w14:paraId="194817E8" w14:textId="4B028C02" w:rsidR="00EB1DD4" w:rsidRPr="005F74E3" w:rsidRDefault="00EB1DD4" w:rsidP="00F91FDE">
            <w:pPr>
              <w:jc w:val="center"/>
            </w:pPr>
            <w:r w:rsidRPr="005F74E3">
              <w:t>Akční výzkum</w:t>
            </w:r>
          </w:p>
        </w:tc>
        <w:tc>
          <w:tcPr>
            <w:tcW w:w="3071" w:type="dxa"/>
            <w:shd w:val="clear" w:color="auto" w:fill="F2F2F2" w:themeFill="background1" w:themeFillShade="F2"/>
          </w:tcPr>
          <w:p w14:paraId="7DC9DCDE" w14:textId="3BC1F408" w:rsidR="00EB1DD4" w:rsidRPr="005F74E3" w:rsidRDefault="00EB1DD4" w:rsidP="00F91FDE">
            <w:pPr>
              <w:jc w:val="center"/>
            </w:pPr>
            <w:r w:rsidRPr="005F74E3">
              <w:t>Virtuální učení se akcí</w:t>
            </w:r>
          </w:p>
        </w:tc>
        <w:tc>
          <w:tcPr>
            <w:tcW w:w="3071" w:type="dxa"/>
            <w:shd w:val="clear" w:color="auto" w:fill="F2F2F2" w:themeFill="background1" w:themeFillShade="F2"/>
          </w:tcPr>
          <w:p w14:paraId="442B3CB1" w14:textId="284EEEAE" w:rsidR="00EB1DD4" w:rsidRPr="005F74E3" w:rsidRDefault="00EB1DD4" w:rsidP="00F91FDE">
            <w:pPr>
              <w:jc w:val="center"/>
            </w:pPr>
            <w:r w:rsidRPr="005F74E3">
              <w:t>Všímavost</w:t>
            </w:r>
          </w:p>
        </w:tc>
      </w:tr>
      <w:tr w:rsidR="00EB1DD4" w14:paraId="75228069" w14:textId="77777777" w:rsidTr="005F74E3">
        <w:trPr>
          <w:trHeight w:val="369"/>
        </w:trPr>
        <w:tc>
          <w:tcPr>
            <w:tcW w:w="3071" w:type="dxa"/>
            <w:vAlign w:val="center"/>
          </w:tcPr>
          <w:p w14:paraId="02ED14A3" w14:textId="7BABF2F7" w:rsidR="00EB1DD4" w:rsidRPr="005F74E3" w:rsidRDefault="003B698A" w:rsidP="00F91FDE">
            <w:proofErr w:type="spellStart"/>
            <w:r w:rsidRPr="005F74E3">
              <w:t>Zuber-Skerritt</w:t>
            </w:r>
            <w:proofErr w:type="spellEnd"/>
            <w:r w:rsidRPr="005F74E3">
              <w:t>, 2001</w:t>
            </w:r>
          </w:p>
        </w:tc>
        <w:tc>
          <w:tcPr>
            <w:tcW w:w="3071" w:type="dxa"/>
            <w:vAlign w:val="center"/>
          </w:tcPr>
          <w:p w14:paraId="5C3D69C9" w14:textId="54E5FFD7" w:rsidR="00EB1DD4" w:rsidRPr="005F74E3" w:rsidRDefault="009D7B3A" w:rsidP="00F91FDE">
            <w:proofErr w:type="spellStart"/>
            <w:r w:rsidRPr="005F74E3">
              <w:t>Antell</w:t>
            </w:r>
            <w:proofErr w:type="spellEnd"/>
            <w:r w:rsidRPr="005F74E3">
              <w:t xml:space="preserve"> &amp; </w:t>
            </w:r>
            <w:proofErr w:type="spellStart"/>
            <w:r w:rsidRPr="005F74E3">
              <w:t>Heywood</w:t>
            </w:r>
            <w:proofErr w:type="spellEnd"/>
            <w:r w:rsidRPr="005F74E3">
              <w:t>, 2015</w:t>
            </w:r>
          </w:p>
        </w:tc>
        <w:tc>
          <w:tcPr>
            <w:tcW w:w="3071" w:type="dxa"/>
            <w:vAlign w:val="center"/>
          </w:tcPr>
          <w:p w14:paraId="3B10232E" w14:textId="77305AAB" w:rsidR="00EB1DD4" w:rsidRPr="005F74E3" w:rsidRDefault="0051117E" w:rsidP="00F91FDE">
            <w:proofErr w:type="spellStart"/>
            <w:r w:rsidRPr="005F74E3">
              <w:t>Sanyal</w:t>
            </w:r>
            <w:proofErr w:type="spellEnd"/>
            <w:r w:rsidRPr="005F74E3">
              <w:t>, 2019</w:t>
            </w:r>
          </w:p>
        </w:tc>
      </w:tr>
      <w:tr w:rsidR="00EB1DD4" w14:paraId="7E426834" w14:textId="77777777" w:rsidTr="005F74E3">
        <w:trPr>
          <w:trHeight w:val="369"/>
        </w:trPr>
        <w:tc>
          <w:tcPr>
            <w:tcW w:w="3071" w:type="dxa"/>
            <w:vAlign w:val="center"/>
          </w:tcPr>
          <w:p w14:paraId="47A54124" w14:textId="231673AB" w:rsidR="00EB1DD4" w:rsidRPr="005F74E3" w:rsidRDefault="003B698A" w:rsidP="00F91FDE">
            <w:proofErr w:type="spellStart"/>
            <w:r w:rsidRPr="005F74E3">
              <w:t>Coghlan</w:t>
            </w:r>
            <w:proofErr w:type="spellEnd"/>
            <w:r w:rsidRPr="005F74E3">
              <w:t xml:space="preserve"> &amp; </w:t>
            </w:r>
            <w:proofErr w:type="spellStart"/>
            <w:r w:rsidRPr="005F74E3">
              <w:t>Co</w:t>
            </w:r>
            <w:r w:rsidR="009D7B3A" w:rsidRPr="005F74E3">
              <w:t>u</w:t>
            </w:r>
            <w:r w:rsidRPr="005F74E3">
              <w:t>ghlan</w:t>
            </w:r>
            <w:proofErr w:type="spellEnd"/>
            <w:r w:rsidRPr="005F74E3">
              <w:t>, 2008</w:t>
            </w:r>
          </w:p>
        </w:tc>
        <w:tc>
          <w:tcPr>
            <w:tcW w:w="3071" w:type="dxa"/>
            <w:vAlign w:val="center"/>
          </w:tcPr>
          <w:p w14:paraId="29C0EBCE" w14:textId="4D0668AE" w:rsidR="00EB1DD4" w:rsidRPr="005F74E3" w:rsidRDefault="00D467B8" w:rsidP="00F91FDE">
            <w:proofErr w:type="spellStart"/>
            <w:r w:rsidRPr="005F74E3">
              <w:t>Curtin</w:t>
            </w:r>
            <w:proofErr w:type="spellEnd"/>
            <w:r w:rsidRPr="005F74E3">
              <w:t>, 2016</w:t>
            </w:r>
          </w:p>
        </w:tc>
        <w:tc>
          <w:tcPr>
            <w:tcW w:w="3071" w:type="dxa"/>
            <w:vAlign w:val="center"/>
          </w:tcPr>
          <w:p w14:paraId="6922FCA0" w14:textId="20AF1CCA" w:rsidR="00EB1DD4" w:rsidRPr="005F74E3" w:rsidRDefault="0051117E" w:rsidP="00F91FDE">
            <w:proofErr w:type="spellStart"/>
            <w:r w:rsidRPr="005F74E3">
              <w:t>Sanyal</w:t>
            </w:r>
            <w:proofErr w:type="spellEnd"/>
            <w:r w:rsidRPr="005F74E3">
              <w:t xml:space="preserve"> &amp; </w:t>
            </w:r>
            <w:proofErr w:type="spellStart"/>
            <w:r w:rsidRPr="005F74E3">
              <w:t>Rigg</w:t>
            </w:r>
            <w:proofErr w:type="spellEnd"/>
            <w:r w:rsidRPr="005F74E3">
              <w:t>, 2020</w:t>
            </w:r>
          </w:p>
        </w:tc>
      </w:tr>
      <w:tr w:rsidR="00EB1DD4" w14:paraId="649D92F0" w14:textId="77777777" w:rsidTr="005F74E3">
        <w:trPr>
          <w:trHeight w:val="352"/>
        </w:trPr>
        <w:tc>
          <w:tcPr>
            <w:tcW w:w="3071" w:type="dxa"/>
            <w:vAlign w:val="center"/>
          </w:tcPr>
          <w:p w14:paraId="54A48A2D" w14:textId="581FB01A" w:rsidR="00EB1DD4" w:rsidRPr="005F74E3" w:rsidRDefault="009D7B3A" w:rsidP="00F91FDE">
            <w:proofErr w:type="spellStart"/>
            <w:r w:rsidRPr="005F74E3">
              <w:t>Zuber-Skerritt</w:t>
            </w:r>
            <w:proofErr w:type="spellEnd"/>
            <w:r w:rsidRPr="005F74E3">
              <w:t>, 1993</w:t>
            </w:r>
          </w:p>
        </w:tc>
        <w:tc>
          <w:tcPr>
            <w:tcW w:w="3071" w:type="dxa"/>
            <w:vAlign w:val="center"/>
          </w:tcPr>
          <w:p w14:paraId="4755C0C8" w14:textId="0E331199" w:rsidR="00EB1DD4" w:rsidRPr="005F74E3" w:rsidRDefault="00D467B8" w:rsidP="00F91FDE">
            <w:proofErr w:type="spellStart"/>
            <w:r w:rsidRPr="005F74E3">
              <w:t>Radcliff</w:t>
            </w:r>
            <w:proofErr w:type="spellEnd"/>
            <w:r w:rsidRPr="005F74E3">
              <w:t>, 2017</w:t>
            </w:r>
          </w:p>
        </w:tc>
        <w:tc>
          <w:tcPr>
            <w:tcW w:w="3071" w:type="dxa"/>
            <w:vAlign w:val="center"/>
          </w:tcPr>
          <w:p w14:paraId="3FD189BB" w14:textId="6AF2E256" w:rsidR="00EB1DD4" w:rsidRPr="005F74E3" w:rsidRDefault="0051117E" w:rsidP="00F91FDE">
            <w:proofErr w:type="spellStart"/>
            <w:r w:rsidRPr="005F74E3">
              <w:t>Robertson</w:t>
            </w:r>
            <w:proofErr w:type="spellEnd"/>
            <w:r w:rsidRPr="005F74E3">
              <w:t xml:space="preserve"> et al., 2020</w:t>
            </w:r>
          </w:p>
        </w:tc>
      </w:tr>
      <w:tr w:rsidR="00EB1DD4" w14:paraId="148B4488" w14:textId="77777777" w:rsidTr="005F74E3">
        <w:trPr>
          <w:trHeight w:val="369"/>
        </w:trPr>
        <w:tc>
          <w:tcPr>
            <w:tcW w:w="3071" w:type="dxa"/>
            <w:vAlign w:val="center"/>
          </w:tcPr>
          <w:p w14:paraId="0C1AF062" w14:textId="77777777" w:rsidR="00EB1DD4" w:rsidRPr="005F74E3" w:rsidRDefault="00EB1DD4" w:rsidP="00F91FDE"/>
        </w:tc>
        <w:tc>
          <w:tcPr>
            <w:tcW w:w="3071" w:type="dxa"/>
            <w:vAlign w:val="center"/>
          </w:tcPr>
          <w:p w14:paraId="0084A85C" w14:textId="2B707D66" w:rsidR="00EB1DD4" w:rsidRPr="005F74E3" w:rsidRDefault="00D467B8" w:rsidP="00F91FDE">
            <w:proofErr w:type="spellStart"/>
            <w:r w:rsidRPr="005F74E3">
              <w:t>Aspinwall</w:t>
            </w:r>
            <w:proofErr w:type="spellEnd"/>
            <w:r w:rsidRPr="005F74E3">
              <w:t xml:space="preserve"> et al., 2018</w:t>
            </w:r>
          </w:p>
        </w:tc>
        <w:tc>
          <w:tcPr>
            <w:tcW w:w="3071" w:type="dxa"/>
            <w:vAlign w:val="center"/>
          </w:tcPr>
          <w:p w14:paraId="7C3B9335" w14:textId="7D565480" w:rsidR="00EB1DD4" w:rsidRPr="005F74E3" w:rsidRDefault="0051117E" w:rsidP="00F91FDE">
            <w:proofErr w:type="spellStart"/>
            <w:r w:rsidRPr="005F74E3">
              <w:t>Svalgaard</w:t>
            </w:r>
            <w:proofErr w:type="spellEnd"/>
            <w:r w:rsidRPr="005F74E3">
              <w:t>, 2017</w:t>
            </w:r>
          </w:p>
        </w:tc>
      </w:tr>
    </w:tbl>
    <w:p w14:paraId="6BFF549C" w14:textId="77777777" w:rsidR="00EB1DD4" w:rsidRPr="00451A39" w:rsidRDefault="00EB1DD4" w:rsidP="00451A39"/>
    <w:p w14:paraId="33D32A9C" w14:textId="44441201" w:rsidR="00451A39" w:rsidRDefault="00226B59" w:rsidP="00C54111">
      <w:pPr>
        <w:pStyle w:val="berschrift3"/>
        <w:numPr>
          <w:ilvl w:val="0"/>
          <w:numId w:val="0"/>
        </w:numPr>
        <w:spacing w:after="240"/>
        <w:ind w:left="360" w:hanging="360"/>
      </w:pPr>
      <w:r>
        <w:t xml:space="preserve">3. </w:t>
      </w:r>
      <w:r w:rsidR="00577620" w:rsidRPr="00577620">
        <w:t>Výsledky</w:t>
      </w:r>
    </w:p>
    <w:p w14:paraId="6DEF5606" w14:textId="63A79D48" w:rsidR="00451A39" w:rsidRPr="005F74E3" w:rsidRDefault="00451A39" w:rsidP="005F74E3">
      <w:pPr>
        <w:spacing w:after="0"/>
        <w:rPr>
          <w:b/>
          <w:bCs/>
        </w:rPr>
      </w:pPr>
      <w:r w:rsidRPr="005F74E3">
        <w:rPr>
          <w:b/>
          <w:bCs/>
        </w:rPr>
        <w:t>Akční výzkum</w:t>
      </w:r>
    </w:p>
    <w:p w14:paraId="11C41134" w14:textId="53C3E1BC" w:rsidR="00451A39" w:rsidRDefault="00451A39" w:rsidP="00C54111">
      <w:pPr>
        <w:jc w:val="both"/>
      </w:pPr>
      <w:r>
        <w:t xml:space="preserve">Společné využití akčního výzkumu a učení se akcí se rozvíjí již více než 20 let a pro spojení těchto dvou nástrojů se vžilo </w:t>
      </w:r>
      <w:proofErr w:type="spellStart"/>
      <w:r>
        <w:t>akronymické</w:t>
      </w:r>
      <w:proofErr w:type="spellEnd"/>
      <w:r>
        <w:t xml:space="preserve"> označení ALAR (z anglického </w:t>
      </w:r>
      <w:proofErr w:type="spellStart"/>
      <w:r>
        <w:t>action</w:t>
      </w:r>
      <w:proofErr w:type="spellEnd"/>
      <w:r>
        <w:t xml:space="preserve"> </w:t>
      </w:r>
      <w:proofErr w:type="spellStart"/>
      <w:r>
        <w:t>learning</w:t>
      </w:r>
      <w:proofErr w:type="spellEnd"/>
      <w:r>
        <w:t xml:space="preserve"> and </w:t>
      </w:r>
      <w:proofErr w:type="spellStart"/>
      <w:r>
        <w:t>action</w:t>
      </w:r>
      <w:proofErr w:type="spellEnd"/>
      <w:r>
        <w:t xml:space="preserve"> </w:t>
      </w:r>
      <w:proofErr w:type="spellStart"/>
      <w:r>
        <w:t>research</w:t>
      </w:r>
      <w:proofErr w:type="spellEnd"/>
      <w:r>
        <w:t>) (</w:t>
      </w:r>
      <w:proofErr w:type="spellStart"/>
      <w:r>
        <w:t>Coghlan</w:t>
      </w:r>
      <w:proofErr w:type="spellEnd"/>
      <w:r w:rsidR="009D7B3A">
        <w:t xml:space="preserve"> &amp; </w:t>
      </w:r>
      <w:proofErr w:type="spellStart"/>
      <w:r w:rsidR="003B41CF">
        <w:t>Coughlan</w:t>
      </w:r>
      <w:proofErr w:type="spellEnd"/>
      <w:r w:rsidR="003B41CF">
        <w:t>,</w:t>
      </w:r>
      <w:r>
        <w:t xml:space="preserve"> 2008, s. 98). </w:t>
      </w:r>
    </w:p>
    <w:p w14:paraId="29D4B675" w14:textId="41B5BBF5" w:rsidR="00451A39" w:rsidRDefault="00451A39" w:rsidP="00C54111">
      <w:pPr>
        <w:jc w:val="both"/>
        <w:rPr>
          <w:sz w:val="23"/>
          <w:szCs w:val="23"/>
        </w:rPr>
      </w:pPr>
      <w:r>
        <w:rPr>
          <w:sz w:val="23"/>
          <w:szCs w:val="23"/>
        </w:rPr>
        <w:t>Spojení učení se akcí a akčního výzkumu je velmi výkonný a úspěšný nástroj v rámci programů na změnu organizace. Hlavním cílem těchto programů je řešit komplexní problémy v neznámých situacích, které se mohou v těchto dobách rychlých změn objevit (</w:t>
      </w:r>
      <w:proofErr w:type="spellStart"/>
      <w:r w:rsidRPr="000D4C69">
        <w:rPr>
          <w:sz w:val="23"/>
          <w:szCs w:val="23"/>
        </w:rPr>
        <w:t>Zuber-Skerritt</w:t>
      </w:r>
      <w:proofErr w:type="spellEnd"/>
      <w:r>
        <w:rPr>
          <w:sz w:val="23"/>
          <w:szCs w:val="23"/>
        </w:rPr>
        <w:t>, 2001, s. 24)</w:t>
      </w:r>
      <w:r w:rsidR="00A67FF0">
        <w:rPr>
          <w:sz w:val="23"/>
          <w:szCs w:val="23"/>
        </w:rPr>
        <w:t>.</w:t>
      </w:r>
    </w:p>
    <w:p w14:paraId="4687CC82" w14:textId="78684AC6" w:rsidR="00EB7D31" w:rsidRDefault="00757ADF" w:rsidP="00C54111">
      <w:pPr>
        <w:jc w:val="both"/>
        <w:rPr>
          <w:sz w:val="23"/>
          <w:szCs w:val="23"/>
        </w:rPr>
      </w:pPr>
      <w:r w:rsidRPr="00757ADF">
        <w:rPr>
          <w:sz w:val="23"/>
          <w:szCs w:val="23"/>
        </w:rPr>
        <w:t xml:space="preserve">Jedním z autorů, který </w:t>
      </w:r>
      <w:r>
        <w:rPr>
          <w:sz w:val="23"/>
          <w:szCs w:val="23"/>
        </w:rPr>
        <w:t>se věnuje spojení učení se akcí a akčního výzkumu</w:t>
      </w:r>
      <w:r w:rsidR="004E284D">
        <w:rPr>
          <w:sz w:val="23"/>
          <w:szCs w:val="23"/>
        </w:rPr>
        <w:t>,</w:t>
      </w:r>
      <w:r>
        <w:rPr>
          <w:sz w:val="23"/>
          <w:szCs w:val="23"/>
        </w:rPr>
        <w:t xml:space="preserve"> je </w:t>
      </w:r>
      <w:proofErr w:type="spellStart"/>
      <w:r>
        <w:rPr>
          <w:sz w:val="23"/>
          <w:szCs w:val="23"/>
        </w:rPr>
        <w:t>Ortrun</w:t>
      </w:r>
      <w:proofErr w:type="spellEnd"/>
      <w:r>
        <w:rPr>
          <w:sz w:val="23"/>
          <w:szCs w:val="23"/>
        </w:rPr>
        <w:t xml:space="preserve"> </w:t>
      </w:r>
      <w:proofErr w:type="spellStart"/>
      <w:r>
        <w:rPr>
          <w:sz w:val="23"/>
          <w:szCs w:val="23"/>
        </w:rPr>
        <w:t>Zuber-Skerritt</w:t>
      </w:r>
      <w:proofErr w:type="spellEnd"/>
      <w:r>
        <w:rPr>
          <w:sz w:val="23"/>
          <w:szCs w:val="23"/>
        </w:rPr>
        <w:t>.</w:t>
      </w:r>
      <w:r w:rsidR="004E284D">
        <w:rPr>
          <w:sz w:val="23"/>
          <w:szCs w:val="23"/>
        </w:rPr>
        <w:t xml:space="preserve"> Ten již v</w:t>
      </w:r>
      <w:r w:rsidR="00EB7D31">
        <w:rPr>
          <w:sz w:val="23"/>
          <w:szCs w:val="23"/>
        </w:rPr>
        <w:t> </w:t>
      </w:r>
      <w:r w:rsidR="004E284D">
        <w:rPr>
          <w:sz w:val="23"/>
          <w:szCs w:val="23"/>
        </w:rPr>
        <w:t>roce</w:t>
      </w:r>
      <w:r w:rsidR="00EB7D31">
        <w:rPr>
          <w:sz w:val="23"/>
          <w:szCs w:val="23"/>
        </w:rPr>
        <w:t xml:space="preserve"> </w:t>
      </w:r>
      <w:r w:rsidR="004E284D">
        <w:rPr>
          <w:sz w:val="23"/>
          <w:szCs w:val="23"/>
        </w:rPr>
        <w:t xml:space="preserve">1993 vydal článek, který se zaměřuje na učení se akcí a akční výzkum jako nástroje pro vzdělávání a rozvoj dospělých lidí na univerzitách a v organizacích. </w:t>
      </w:r>
      <w:proofErr w:type="spellStart"/>
      <w:r w:rsidR="004E284D">
        <w:rPr>
          <w:sz w:val="23"/>
          <w:szCs w:val="23"/>
        </w:rPr>
        <w:t>Zuber-Skerritt</w:t>
      </w:r>
      <w:proofErr w:type="spellEnd"/>
      <w:r w:rsidR="004E284D">
        <w:rPr>
          <w:sz w:val="23"/>
          <w:szCs w:val="23"/>
        </w:rPr>
        <w:t xml:space="preserve"> v tomto článku </w:t>
      </w:r>
      <w:r w:rsidR="00EB7D31">
        <w:rPr>
          <w:sz w:val="23"/>
          <w:szCs w:val="23"/>
        </w:rPr>
        <w:t>vychází z vlastních zkušeností a popisuje akční výzkum ve čtyřech rovinách (</w:t>
      </w:r>
      <w:proofErr w:type="spellStart"/>
      <w:r w:rsidR="00EB7D31" w:rsidRPr="00EB7D31">
        <w:rPr>
          <w:sz w:val="23"/>
          <w:szCs w:val="23"/>
        </w:rPr>
        <w:t>Zuber-Skerritt</w:t>
      </w:r>
      <w:proofErr w:type="spellEnd"/>
      <w:r w:rsidR="00EB7D31" w:rsidRPr="00EB7D31">
        <w:rPr>
          <w:sz w:val="23"/>
          <w:szCs w:val="23"/>
        </w:rPr>
        <w:t xml:space="preserve">, </w:t>
      </w:r>
      <w:r w:rsidR="00EB7D31">
        <w:rPr>
          <w:sz w:val="23"/>
          <w:szCs w:val="23"/>
        </w:rPr>
        <w:t>1993)</w:t>
      </w:r>
      <w:r w:rsidR="00A67FF0">
        <w:rPr>
          <w:sz w:val="23"/>
          <w:szCs w:val="23"/>
        </w:rPr>
        <w:t>:</w:t>
      </w:r>
    </w:p>
    <w:p w14:paraId="6C41DEDC" w14:textId="4819753E" w:rsidR="00EB7D31" w:rsidRDefault="00EB7D31" w:rsidP="00EB7D31">
      <w:pPr>
        <w:pStyle w:val="Listenabsatz"/>
        <w:numPr>
          <w:ilvl w:val="0"/>
          <w:numId w:val="13"/>
        </w:numPr>
        <w:rPr>
          <w:sz w:val="23"/>
          <w:szCs w:val="23"/>
        </w:rPr>
      </w:pPr>
      <w:r>
        <w:rPr>
          <w:sz w:val="23"/>
          <w:szCs w:val="23"/>
        </w:rPr>
        <w:t xml:space="preserve">Akční výzkum jako </w:t>
      </w:r>
      <w:r w:rsidRPr="00EB7D31">
        <w:rPr>
          <w:sz w:val="23"/>
          <w:szCs w:val="23"/>
        </w:rPr>
        <w:t xml:space="preserve">filosofie </w:t>
      </w:r>
    </w:p>
    <w:p w14:paraId="563A4D48" w14:textId="14487BE0" w:rsidR="00EB7D31" w:rsidRDefault="00EB7D31" w:rsidP="00EB7D31">
      <w:pPr>
        <w:pStyle w:val="Listenabsatz"/>
        <w:numPr>
          <w:ilvl w:val="0"/>
          <w:numId w:val="13"/>
        </w:numPr>
        <w:rPr>
          <w:sz w:val="23"/>
          <w:szCs w:val="23"/>
        </w:rPr>
      </w:pPr>
      <w:r w:rsidRPr="00EB7D31">
        <w:rPr>
          <w:sz w:val="23"/>
          <w:szCs w:val="23"/>
        </w:rPr>
        <w:t>Akční výzkum jako</w:t>
      </w:r>
      <w:r>
        <w:rPr>
          <w:sz w:val="23"/>
          <w:szCs w:val="23"/>
        </w:rPr>
        <w:t xml:space="preserve"> teorie učení </w:t>
      </w:r>
    </w:p>
    <w:p w14:paraId="623E5596" w14:textId="628F448E" w:rsidR="00EB7D31" w:rsidRDefault="00EB7D31" w:rsidP="00EB7D31">
      <w:pPr>
        <w:pStyle w:val="Listenabsatz"/>
        <w:numPr>
          <w:ilvl w:val="0"/>
          <w:numId w:val="13"/>
        </w:numPr>
        <w:rPr>
          <w:sz w:val="23"/>
          <w:szCs w:val="23"/>
        </w:rPr>
      </w:pPr>
      <w:r w:rsidRPr="00EB7D31">
        <w:rPr>
          <w:sz w:val="23"/>
          <w:szCs w:val="23"/>
        </w:rPr>
        <w:t>Akční výzkum jako</w:t>
      </w:r>
      <w:r>
        <w:rPr>
          <w:sz w:val="23"/>
          <w:szCs w:val="23"/>
        </w:rPr>
        <w:t xml:space="preserve"> metodologie</w:t>
      </w:r>
    </w:p>
    <w:p w14:paraId="2D45E05E" w14:textId="604228BC" w:rsidR="00EB7D31" w:rsidRPr="00EB7D31" w:rsidRDefault="00EB7D31" w:rsidP="00EB7D31">
      <w:pPr>
        <w:pStyle w:val="Listenabsatz"/>
        <w:numPr>
          <w:ilvl w:val="0"/>
          <w:numId w:val="13"/>
        </w:numPr>
        <w:rPr>
          <w:sz w:val="23"/>
          <w:szCs w:val="23"/>
        </w:rPr>
      </w:pPr>
      <w:r w:rsidRPr="00EB7D31">
        <w:rPr>
          <w:sz w:val="23"/>
          <w:szCs w:val="23"/>
        </w:rPr>
        <w:t>Akční výzkum jako</w:t>
      </w:r>
      <w:r>
        <w:rPr>
          <w:sz w:val="23"/>
          <w:szCs w:val="23"/>
        </w:rPr>
        <w:t xml:space="preserve"> technika </w:t>
      </w:r>
    </w:p>
    <w:p w14:paraId="46DC1295" w14:textId="5AA7F065" w:rsidR="006C5E9C" w:rsidRPr="00CE736B" w:rsidRDefault="006C5E9C" w:rsidP="00C54111">
      <w:pPr>
        <w:jc w:val="both"/>
      </w:pPr>
      <w:proofErr w:type="spellStart"/>
      <w:r w:rsidRPr="00CE736B">
        <w:t>Zuber-Skerritt</w:t>
      </w:r>
      <w:proofErr w:type="spellEnd"/>
      <w:r w:rsidRPr="00CE736B">
        <w:t xml:space="preserve"> rovněž přispěl kapitolou do knihy</w:t>
      </w:r>
      <w:r w:rsidR="00E91601" w:rsidRPr="00E91601">
        <w:t xml:space="preserve"> </w:t>
      </w:r>
      <w:proofErr w:type="spellStart"/>
      <w:r w:rsidR="00E91601" w:rsidRPr="00E91601">
        <w:t>Effective</w:t>
      </w:r>
      <w:proofErr w:type="spellEnd"/>
      <w:r w:rsidR="00E91601" w:rsidRPr="00E91601">
        <w:t xml:space="preserve"> </w:t>
      </w:r>
      <w:proofErr w:type="spellStart"/>
      <w:r w:rsidR="00E91601" w:rsidRPr="00E91601">
        <w:t>Change</w:t>
      </w:r>
      <w:proofErr w:type="spellEnd"/>
      <w:r w:rsidR="00E91601" w:rsidRPr="00E91601">
        <w:t xml:space="preserve"> Management </w:t>
      </w:r>
      <w:proofErr w:type="spellStart"/>
      <w:r w:rsidR="00E91601" w:rsidRPr="00E91601">
        <w:t>Using</w:t>
      </w:r>
      <w:proofErr w:type="spellEnd"/>
      <w:r w:rsidR="00E91601" w:rsidRPr="00E91601">
        <w:t xml:space="preserve"> </w:t>
      </w:r>
      <w:proofErr w:type="spellStart"/>
      <w:r w:rsidR="00E91601" w:rsidRPr="00E91601">
        <w:t>Action</w:t>
      </w:r>
      <w:proofErr w:type="spellEnd"/>
      <w:r w:rsidR="00E91601" w:rsidRPr="00E91601">
        <w:t xml:space="preserve"> </w:t>
      </w:r>
      <w:proofErr w:type="spellStart"/>
      <w:r w:rsidR="00E91601" w:rsidRPr="00E91601">
        <w:t>Research</w:t>
      </w:r>
      <w:proofErr w:type="spellEnd"/>
      <w:r w:rsidR="00E91601" w:rsidRPr="00E91601">
        <w:t xml:space="preserve"> and </w:t>
      </w:r>
      <w:proofErr w:type="spellStart"/>
      <w:r w:rsidR="00E91601" w:rsidRPr="00E91601">
        <w:t>Action</w:t>
      </w:r>
      <w:proofErr w:type="spellEnd"/>
      <w:r w:rsidR="00E91601" w:rsidRPr="00E91601">
        <w:t xml:space="preserve"> Learning</w:t>
      </w:r>
      <w:r w:rsidR="00E91601">
        <w:t xml:space="preserve">. </w:t>
      </w:r>
      <w:r w:rsidRPr="00CE736B">
        <w:t xml:space="preserve">Tato kapitola poskytuje úvod a rámec učení se akcí společně s akčním výzkumem (dále jen ALAR). Mimo jiné v této kapitole </w:t>
      </w:r>
      <w:proofErr w:type="spellStart"/>
      <w:r w:rsidRPr="00CE736B">
        <w:t>Zuber-Skerritt</w:t>
      </w:r>
      <w:proofErr w:type="spellEnd"/>
      <w:r w:rsidRPr="00CE736B">
        <w:t xml:space="preserve"> (2001</w:t>
      </w:r>
      <w:r w:rsidR="00CF44CC" w:rsidRPr="00CE736B">
        <w:t>, str. 10</w:t>
      </w:r>
      <w:r w:rsidRPr="00CE736B">
        <w:t xml:space="preserve">) tvrdí, že lidí, kteří využívají ALAR jsou samostatní vědci, každý se svým individuálním systémem konstruktů, který může být posuzován jím samým nebo ostatními. </w:t>
      </w:r>
      <w:r w:rsidR="0034174B" w:rsidRPr="00CE736B">
        <w:t xml:space="preserve">Skupina lidí aplikujících </w:t>
      </w:r>
      <w:r w:rsidR="003B41CF" w:rsidRPr="00CE736B">
        <w:t>ALAR podle</w:t>
      </w:r>
      <w:r w:rsidR="0034174B" w:rsidRPr="00CE736B">
        <w:t xml:space="preserve"> něj může být podobná ve smyslu jejich interpretace zkušeností, avšak jejich rozvoj a změna závisí na jejich otevřenosti vůči změnám a jejich ochot</w:t>
      </w:r>
      <w:r w:rsidR="00344B95" w:rsidRPr="00CE736B">
        <w:t>ě</w:t>
      </w:r>
      <w:r w:rsidR="0034174B" w:rsidRPr="00CE736B">
        <w:t xml:space="preserve"> hledat ať již potvrzující či vyvracející důkazy ve svém výzkumu. </w:t>
      </w:r>
    </w:p>
    <w:p w14:paraId="6CBEC821" w14:textId="3F581666" w:rsidR="00A6733D" w:rsidRPr="00CE736B" w:rsidRDefault="001217EC" w:rsidP="00C54111">
      <w:pPr>
        <w:jc w:val="both"/>
      </w:pPr>
      <w:r w:rsidRPr="00CE736B">
        <w:lastRenderedPageBreak/>
        <w:t xml:space="preserve">Ve stejném článku </w:t>
      </w:r>
      <w:r w:rsidR="00DB0DCC" w:rsidRPr="00CE736B">
        <w:t>(</w:t>
      </w:r>
      <w:proofErr w:type="spellStart"/>
      <w:r w:rsidR="00DB0DCC" w:rsidRPr="00CE736B">
        <w:t>Zube</w:t>
      </w:r>
      <w:r w:rsidR="00A6733D" w:rsidRPr="00CE736B">
        <w:t>r</w:t>
      </w:r>
      <w:r w:rsidR="00DB0DCC" w:rsidRPr="00CE736B">
        <w:t>-Skerritt</w:t>
      </w:r>
      <w:proofErr w:type="spellEnd"/>
      <w:r w:rsidR="00DB0DCC" w:rsidRPr="00CE736B">
        <w:t>, 2001, str.</w:t>
      </w:r>
      <w:r w:rsidR="003B41CF" w:rsidRPr="00CE736B">
        <w:t>11–12</w:t>
      </w:r>
      <w:r w:rsidR="00DB0DCC" w:rsidRPr="00CE736B">
        <w:t>) se také dočítáme, že ALAR může v organizaci využívat kdokoliv a může tak vytvářet tzv. kontextové znalosti. V ideálním případě by ALAR mělo být využíváno kriticky a ve vzájemné spolupráci s lidmi v </w:t>
      </w:r>
      <w:r w:rsidR="003B41CF" w:rsidRPr="00CE736B">
        <w:t>podpůrném,</w:t>
      </w:r>
      <w:r w:rsidR="00DB0DCC" w:rsidRPr="00CE736B">
        <w:t xml:space="preserve"> a</w:t>
      </w:r>
      <w:r w:rsidR="00DB0DCC" w:rsidRPr="00DB0DCC">
        <w:t xml:space="preserve"> </w:t>
      </w:r>
      <w:r w:rsidR="003B41CF" w:rsidRPr="00CE736B">
        <w:t>ne hierarchickém</w:t>
      </w:r>
      <w:r w:rsidR="00DB0DCC" w:rsidRPr="00CE736B">
        <w:t xml:space="preserve"> prostředí. </w:t>
      </w:r>
      <w:r w:rsidR="00A6733D" w:rsidRPr="00CE736B">
        <w:t xml:space="preserve">V případě, že je organizační struktura hierarchicky orientovaná, je pro úspěšnost jakéhokoliv ALAR programu nebo projektu kritické, aby vrcholový management plně podporoval, rozuměl mu a souzněli s ním. Dále by měli členové týmu, který se snaží ALAR využívat, vytvořit týmové prostředí a souměrnou komunikaci mezi všemi členy takového týmu. </w:t>
      </w:r>
    </w:p>
    <w:p w14:paraId="7F2908DB" w14:textId="44DCC091" w:rsidR="00A6733D" w:rsidRPr="00CE736B" w:rsidRDefault="00A6733D" w:rsidP="00C54111">
      <w:pPr>
        <w:jc w:val="both"/>
      </w:pPr>
      <w:r w:rsidRPr="00CE736B">
        <w:t>Kritický a sebekritický přístup při využití ALAR je nezbytný k tomu, aby změna celé organizace a osob v ní byla skutečně transformační. To znamená, že kritika nikdy nesmí být brána jako osobní útok, ale musí být akceptována jako nezbytná podmínka pro změn</w:t>
      </w:r>
      <w:r w:rsidR="006C1A62" w:rsidRPr="00CE736B">
        <w:t>u</w:t>
      </w:r>
      <w:r w:rsidRPr="00CE736B">
        <w:t>, inovac</w:t>
      </w:r>
      <w:r w:rsidR="006C1A62" w:rsidRPr="00CE736B">
        <w:t>i</w:t>
      </w:r>
      <w:r w:rsidRPr="00CE736B">
        <w:t xml:space="preserve"> </w:t>
      </w:r>
      <w:r w:rsidR="00173CE9" w:rsidRPr="00CE736B">
        <w:t xml:space="preserve">nebo </w:t>
      </w:r>
      <w:r w:rsidR="006C1A62" w:rsidRPr="00CE736B">
        <w:t xml:space="preserve">rekreaci organizace. </w:t>
      </w:r>
    </w:p>
    <w:p w14:paraId="486C493D" w14:textId="7D427A3B" w:rsidR="00CE736B" w:rsidRPr="00CE736B" w:rsidRDefault="00CE736B" w:rsidP="00344B95"/>
    <w:p w14:paraId="40407922" w14:textId="77777777" w:rsidR="005F74E3" w:rsidRDefault="00CE736B" w:rsidP="005F74E3">
      <w:pPr>
        <w:spacing w:after="0"/>
        <w:rPr>
          <w:b/>
          <w:bCs/>
        </w:rPr>
      </w:pPr>
      <w:r w:rsidRPr="005F74E3">
        <w:rPr>
          <w:b/>
          <w:bCs/>
        </w:rPr>
        <w:t xml:space="preserve">Virtuální učení se akcí </w:t>
      </w:r>
    </w:p>
    <w:p w14:paraId="781D7F7B" w14:textId="1C381315" w:rsidR="00D71C91" w:rsidRPr="005F74E3" w:rsidRDefault="003B371D" w:rsidP="00C54111">
      <w:pPr>
        <w:jc w:val="both"/>
        <w:rPr>
          <w:b/>
          <w:bCs/>
        </w:rPr>
      </w:pPr>
      <w:r>
        <w:t xml:space="preserve">Článek od </w:t>
      </w:r>
      <w:proofErr w:type="spellStart"/>
      <w:r>
        <w:t>Antella</w:t>
      </w:r>
      <w:proofErr w:type="spellEnd"/>
      <w:r>
        <w:t xml:space="preserve"> a </w:t>
      </w:r>
      <w:proofErr w:type="spellStart"/>
      <w:r>
        <w:t>Heywooda</w:t>
      </w:r>
      <w:proofErr w:type="spellEnd"/>
      <w:r>
        <w:t xml:space="preserve"> (2015</w:t>
      </w:r>
      <w:r w:rsidR="00D71C91">
        <w:t xml:space="preserve">) </w:t>
      </w:r>
      <w:r>
        <w:t xml:space="preserve">popisuje praxi vyškolených učitelů učení se akcí, kteří mimo jiné využívají právě virtuální učení se akcí. Mezi jejich hlavní zjištění patří, </w:t>
      </w:r>
      <w:r w:rsidR="00D71C91">
        <w:t>že je velmi důležité myslet na to, aby se technologie nestaly středem pozornosti. Tomu je možné předejít tím, že se zajistí stabilní připojení pro všechny členy. Dále je důležité na samotném začátku setkání ustanovit, jak se budou řešit případné výpadky signálu a problémy s připojením. Obeznámení účastníků o tom, že problémy s připojením, přerušení nebo odpojení je v pořádku, pomáhá jejich sebedůvěře, odhodlání a uvolňuje atmosféru (</w:t>
      </w:r>
      <w:proofErr w:type="spellStart"/>
      <w:r w:rsidR="00D71C91">
        <w:t>Antell</w:t>
      </w:r>
      <w:proofErr w:type="spellEnd"/>
      <w:r w:rsidR="00F91FDE">
        <w:t xml:space="preserve"> &amp;</w:t>
      </w:r>
      <w:r w:rsidR="00D71C91">
        <w:t xml:space="preserve"> </w:t>
      </w:r>
      <w:proofErr w:type="spellStart"/>
      <w:r w:rsidR="00D71C91">
        <w:t>Heywood</w:t>
      </w:r>
      <w:proofErr w:type="spellEnd"/>
      <w:r w:rsidR="00D71C91">
        <w:t xml:space="preserve">, 2015, str. </w:t>
      </w:r>
      <w:r w:rsidR="003B41CF">
        <w:t>93–94</w:t>
      </w:r>
      <w:r w:rsidR="00D71C91">
        <w:t>)</w:t>
      </w:r>
      <w:r w:rsidR="00A67FF0">
        <w:t>.</w:t>
      </w:r>
    </w:p>
    <w:p w14:paraId="7424C274" w14:textId="60C255A5" w:rsidR="00D71C91" w:rsidRDefault="006E6957" w:rsidP="00C54111">
      <w:pPr>
        <w:jc w:val="both"/>
      </w:pPr>
      <w:r>
        <w:t xml:space="preserve">Zbylé tři práce vypovídají o tom, jak bylo virtuální učení se akcí aplikováno ve vysokoškolském vzdělávací programu zaměřeném na studenty se zkušenostmi s vedením druhých </w:t>
      </w:r>
      <w:r w:rsidR="003B41CF">
        <w:t>lidí,</w:t>
      </w:r>
      <w:r>
        <w:t xml:space="preserve"> a tedy na současné a budoucí manažery. </w:t>
      </w:r>
      <w:proofErr w:type="spellStart"/>
      <w:r w:rsidR="007146C3">
        <w:t>Curtin</w:t>
      </w:r>
      <w:proofErr w:type="spellEnd"/>
      <w:r w:rsidR="007146C3">
        <w:t xml:space="preserve"> (2016) popisuje své zkušenosti s vedení</w:t>
      </w:r>
      <w:r w:rsidR="00A67FF0">
        <w:t>m</w:t>
      </w:r>
      <w:r w:rsidR="007146C3">
        <w:t xml:space="preserve"> šestitýdenního kurzu, kdy studenti </w:t>
      </w:r>
      <w:r w:rsidR="0061143E">
        <w:t xml:space="preserve">měli mimo jiné za úkol psát si šestitýdenní deník, kde reflektují své poznatky. Studenti mohli pracovat v rámci menších skupin a zároveň měli k dispozici platformu, kde si navzájem mohli klást otázky ohledně učení se akcí. Vytvořila se tím komunita, ve které každý mohl přijít se svým problémem a pomocí ostatních společně nacházeli řešení tohoto problému. Celkové hodnocení tohoto kurzu ze strany studentů bylo pozitivní, učení se akcí jim pomohlo zhodnotit jejich přístup k vedení lidí, naučili se přijímat zpětnou vazbu od druhých nebo také na vlastní kůži zjistili, že pohledy a názory druhých lidí jim pomáhá lépe pochopit </w:t>
      </w:r>
      <w:r w:rsidR="0061143E" w:rsidRPr="0061143E">
        <w:t>určitý problém</w:t>
      </w:r>
      <w:r w:rsidR="0061143E">
        <w:t xml:space="preserve">, kterému čelí. </w:t>
      </w:r>
    </w:p>
    <w:p w14:paraId="333642FF" w14:textId="7743B823" w:rsidR="002D7601" w:rsidRDefault="007338BD" w:rsidP="00C54111">
      <w:pPr>
        <w:jc w:val="both"/>
      </w:pPr>
      <w:proofErr w:type="spellStart"/>
      <w:r>
        <w:t>Radcliff</w:t>
      </w:r>
      <w:proofErr w:type="spellEnd"/>
      <w:r>
        <w:t xml:space="preserve"> (2017) popisuje podobné úspěchy se svým pilotním programem pro virtuální učení se akcí jako </w:t>
      </w:r>
      <w:proofErr w:type="spellStart"/>
      <w:r>
        <w:t>Curtin</w:t>
      </w:r>
      <w:proofErr w:type="spellEnd"/>
      <w:r>
        <w:t xml:space="preserve"> (2016). </w:t>
      </w:r>
      <w:proofErr w:type="spellStart"/>
      <w:r>
        <w:t>Radcliff</w:t>
      </w:r>
      <w:proofErr w:type="spellEnd"/>
      <w:r>
        <w:t xml:space="preserve"> se svou skupinou studentů pracoval dvanáct měsíců, kdy se v průběhu pravidelně scházeli, aby představili své dosavadní výsledky. Mezi </w:t>
      </w:r>
      <w:r w:rsidR="0076704D">
        <w:t>jeho poznatky a zjištění z tohoto pilotního programu</w:t>
      </w:r>
      <w:r w:rsidR="002D7601">
        <w:t xml:space="preserve"> virtuálního učení se akcí</w:t>
      </w:r>
      <w:r w:rsidR="0076704D">
        <w:t xml:space="preserve"> patří</w:t>
      </w:r>
      <w:r w:rsidR="002D7601">
        <w:t xml:space="preserve"> to, že je důležité stanovit určitá pravidla, jelikož ve virtuálním prostředí je těžší přečíst veškerou nonverbální</w:t>
      </w:r>
      <w:r w:rsidR="00C54111">
        <w:t xml:space="preserve"> </w:t>
      </w:r>
      <w:r w:rsidR="002D7601">
        <w:t xml:space="preserve">komunikaci všech přítomných. Účastníci také potvrdili, že setkávání ve virtuálním prostředí je nutilo </w:t>
      </w:r>
      <w:r w:rsidR="002D7601">
        <w:lastRenderedPageBreak/>
        <w:t xml:space="preserve">zavést si svá vlastní pravidla a že jim tento pilotní program pomohl rozvinout své vlastní vůdcovské komunikační dovednosti. </w:t>
      </w:r>
    </w:p>
    <w:p w14:paraId="7EC93E38" w14:textId="63FAEE7F" w:rsidR="00D71C91" w:rsidRDefault="00443DC2" w:rsidP="00C54111">
      <w:pPr>
        <w:jc w:val="both"/>
      </w:pPr>
      <w:r>
        <w:t xml:space="preserve">Na tento pilotní projekt navazuje </w:t>
      </w:r>
      <w:proofErr w:type="spellStart"/>
      <w:r>
        <w:t>Radcliff</w:t>
      </w:r>
      <w:proofErr w:type="spellEnd"/>
      <w:r>
        <w:t xml:space="preserve"> společně s </w:t>
      </w:r>
      <w:proofErr w:type="spellStart"/>
      <w:r>
        <w:t>Aspinawallovou</w:t>
      </w:r>
      <w:proofErr w:type="spellEnd"/>
      <w:r>
        <w:t xml:space="preserve"> a </w:t>
      </w:r>
      <w:proofErr w:type="spellStart"/>
      <w:r>
        <w:t>Pedlerem</w:t>
      </w:r>
      <w:proofErr w:type="spellEnd"/>
      <w:r>
        <w:t xml:space="preserve"> (2018), kdy v této práci mezi sebou porovnávají dvě skupiny studentů, kteří procházejí stejným programem virtuálního učení se akcí. Jejich pozorování přináší tři základní poznatky, které shrnují následovně: </w:t>
      </w:r>
    </w:p>
    <w:p w14:paraId="2C9C57D4" w14:textId="6485ED13" w:rsidR="00443DC2" w:rsidRDefault="003B41CF" w:rsidP="00C54111">
      <w:pPr>
        <w:pStyle w:val="Listenabsatz"/>
        <w:numPr>
          <w:ilvl w:val="0"/>
          <w:numId w:val="15"/>
        </w:numPr>
        <w:jc w:val="both"/>
      </w:pPr>
      <w:r>
        <w:t>To,</w:t>
      </w:r>
      <w:r w:rsidR="00443DC2">
        <w:t xml:space="preserve"> co je vyučováno a jak je to vyučováno je navzájem propojené – studenti v závěrečném hodnocení programu zmiňovali, že jejich dovednosti se rozvíjely v souvislosti s tím, jakým způsobem se o nich učili a jak je využívali.</w:t>
      </w:r>
    </w:p>
    <w:p w14:paraId="14D21413" w14:textId="76FC944C" w:rsidR="00443DC2" w:rsidRDefault="003B41CF" w:rsidP="00C54111">
      <w:pPr>
        <w:pStyle w:val="Listenabsatz"/>
        <w:numPr>
          <w:ilvl w:val="0"/>
          <w:numId w:val="15"/>
        </w:numPr>
        <w:jc w:val="both"/>
      </w:pPr>
      <w:r>
        <w:t>To,</w:t>
      </w:r>
      <w:r w:rsidR="00443DC2">
        <w:t xml:space="preserve"> co je vyučováno je jak obecné, tak individuální – studenti se učí velmi podobné dovednosti, ale pro každého je tato dovednost unikátní a vnímá ji jinak, </w:t>
      </w:r>
    </w:p>
    <w:p w14:paraId="3D233D54" w14:textId="17AB287F" w:rsidR="00443DC2" w:rsidRDefault="00B23A09" w:rsidP="00C54111">
      <w:pPr>
        <w:pStyle w:val="Listenabsatz"/>
        <w:numPr>
          <w:ilvl w:val="0"/>
          <w:numId w:val="15"/>
        </w:numPr>
        <w:jc w:val="both"/>
      </w:pPr>
      <w:r>
        <w:t>P</w:t>
      </w:r>
      <w:r w:rsidR="00443DC2">
        <w:t xml:space="preserve">ochopení </w:t>
      </w:r>
      <w:r>
        <w:t xml:space="preserve">a ocenění </w:t>
      </w:r>
      <w:r w:rsidR="00443DC2">
        <w:t>procesu učení se</w:t>
      </w:r>
      <w:r>
        <w:t xml:space="preserve"> je něco, na čem se lidé shodují, avšak význam toho, co se skutečně lidé naučí je velmi přehlížená skutečnost – například, když studenti měli odpovědět na otázku co se skutečně naučili, jejich odpovědi byly nejisté a až příliš obecné.   </w:t>
      </w:r>
    </w:p>
    <w:p w14:paraId="1C3D4FD4" w14:textId="3DCED584" w:rsidR="00991A98" w:rsidRDefault="00991A98" w:rsidP="00991A98"/>
    <w:p w14:paraId="50DC1D8E" w14:textId="77777777" w:rsidR="005F74E3" w:rsidRDefault="00DB18E7" w:rsidP="005F74E3">
      <w:pPr>
        <w:spacing w:after="0"/>
        <w:rPr>
          <w:b/>
          <w:bCs/>
        </w:rPr>
      </w:pPr>
      <w:r w:rsidRPr="005F74E3">
        <w:rPr>
          <w:b/>
          <w:bCs/>
        </w:rPr>
        <w:t>Všímavost</w:t>
      </w:r>
    </w:p>
    <w:p w14:paraId="5C51D9CE" w14:textId="70A383CA" w:rsidR="00BC46E5" w:rsidRPr="005F74E3" w:rsidRDefault="00DB18E7" w:rsidP="00C54111">
      <w:pPr>
        <w:jc w:val="both"/>
        <w:rPr>
          <w:b/>
          <w:bCs/>
        </w:rPr>
      </w:pPr>
      <w:proofErr w:type="spellStart"/>
      <w:r>
        <w:t>Sanyal</w:t>
      </w:r>
      <w:r w:rsidR="005F74E3">
        <w:t>ová</w:t>
      </w:r>
      <w:proofErr w:type="spellEnd"/>
      <w:r>
        <w:t xml:space="preserve"> (2019) </w:t>
      </w:r>
      <w:r w:rsidR="0036527F">
        <w:t xml:space="preserve">se zabývá všímavostí v rámci svého postgraduálního vzdělávacího programu zaměřeného na učení se akcí pro mladé manažery. Zde </w:t>
      </w:r>
      <w:r>
        <w:t xml:space="preserve">píše o všímavosti jako o stavu mysli, kterého je dosaženo zaměřením se na současnou chvíli, přičemž člověk s klidem připouští a </w:t>
      </w:r>
      <w:r w:rsidR="00BC46E5">
        <w:t>a</w:t>
      </w:r>
      <w:r>
        <w:t xml:space="preserve">kceptuje své vlastní pocity, myšlenky a </w:t>
      </w:r>
      <w:r w:rsidR="00BC46E5">
        <w:t>jejich tělesné projev</w:t>
      </w:r>
      <w:r w:rsidR="0036527F">
        <w:t>y (</w:t>
      </w:r>
      <w:proofErr w:type="spellStart"/>
      <w:r w:rsidR="0036527F">
        <w:t>Sanyal</w:t>
      </w:r>
      <w:proofErr w:type="spellEnd"/>
      <w:r w:rsidR="0036527F">
        <w:t xml:space="preserve">, 2019, str.3). Pro zařazení všímavosti do tohoto programu se autora rozhodla poté, co viděla, že účastníci v průběhu kurzu čelí nadměrné míře stresu a náročnému prostředí v práci. Koncept všímavosti byl tedy zařazen do tohoto </w:t>
      </w:r>
      <w:r w:rsidR="003B41CF">
        <w:t>kurzu,</w:t>
      </w:r>
      <w:r w:rsidR="0036527F">
        <w:t xml:space="preserve"> a to v podobě bloků, kde se studenti učí péči o sama sebe a také budují odolnost vůči stresorům. Dále byla zařazena praktická cvičení všímavosti na začátku každého setkání</w:t>
      </w:r>
      <w:r w:rsidR="006E3810">
        <w:t xml:space="preserve"> (</w:t>
      </w:r>
      <w:proofErr w:type="spellStart"/>
      <w:r w:rsidR="006E3810">
        <w:t>Sanyal</w:t>
      </w:r>
      <w:proofErr w:type="spellEnd"/>
      <w:r w:rsidR="006E3810">
        <w:t xml:space="preserve">, 2019, str. 4). Manažeři účastnící se tohoto kurzu vypovídali, že krátké cvičení všímavosti na začátku setkání </w:t>
      </w:r>
      <w:r w:rsidR="003B41CF">
        <w:t>o učení</w:t>
      </w:r>
      <w:r w:rsidR="006E3810">
        <w:t xml:space="preserve"> se akcí jim pomohlo zklidnit sami sebe, uvolnit </w:t>
      </w:r>
      <w:r w:rsidR="003B41CF">
        <w:t>se,</w:t>
      </w:r>
      <w:r w:rsidR="006E3810">
        <w:t xml:space="preserve"> a to také přispělo k tomu, že se lépe soustředili na tomto setkání a mnohem více se toho v rámci učení se akcí naučili (</w:t>
      </w:r>
      <w:proofErr w:type="spellStart"/>
      <w:r w:rsidR="006E3810">
        <w:t>Sanyal</w:t>
      </w:r>
      <w:proofErr w:type="spellEnd"/>
      <w:r w:rsidR="006E3810">
        <w:t>, 2019, str. 8)</w:t>
      </w:r>
      <w:r w:rsidR="00A67FF0">
        <w:t>.</w:t>
      </w:r>
    </w:p>
    <w:p w14:paraId="0230836E" w14:textId="4E707D58" w:rsidR="006E3810" w:rsidRDefault="0050358F" w:rsidP="00C54111">
      <w:pPr>
        <w:jc w:val="both"/>
      </w:pPr>
      <w:proofErr w:type="spellStart"/>
      <w:r>
        <w:t>Sanyal</w:t>
      </w:r>
      <w:proofErr w:type="spellEnd"/>
      <w:del w:id="24" w:author="Microsoft Office-Benutzer" w:date="2021-01-07T11:04:00Z">
        <w:r w:rsidDel="00374BCE">
          <w:delText>ová</w:delText>
        </w:r>
      </w:del>
      <w:r>
        <w:t xml:space="preserve"> navázala na tuto práci společně s </w:t>
      </w:r>
      <w:proofErr w:type="spellStart"/>
      <w:r>
        <w:t>Rigg</w:t>
      </w:r>
      <w:proofErr w:type="spellEnd"/>
      <w:del w:id="25" w:author="Microsoft Office-Benutzer" w:date="2021-01-07T11:05:00Z">
        <w:r w:rsidDel="00374BCE">
          <w:delText>ovou</w:delText>
        </w:r>
      </w:del>
      <w:r>
        <w:t xml:space="preserve"> (2020), kdy aplikovaly všímavost do manažerského programu učení se </w:t>
      </w:r>
      <w:r w:rsidR="003B41CF">
        <w:t>akcí,</w:t>
      </w:r>
      <w:r>
        <w:t xml:space="preserve"> a to ve dvou skupinách – každá skupina z jiné organizace. První skupina plně integrovala všímavost v rámci svých setkání o učení se akcí. Druhá skupina měla celkově na setkání o učení se akcí méně času (z důvodu vyžadovaných nižších nákladů ze strany vedení podniku) a tím pádem měli omezený čas také na všímavost. Z výsledků autorek jasně vyplývá, že čas, který je věnován všímavosti v rámci učení se akcí</w:t>
      </w:r>
      <w:ins w:id="26" w:author="Microsoft Office-Benutzer" w:date="2021-01-07T11:06:00Z">
        <w:r w:rsidR="00374BCE">
          <w:t>,</w:t>
        </w:r>
      </w:ins>
      <w:r>
        <w:t xml:space="preserve"> má vliv na to, co si z tohoto sezení manažer odnese do praktického života.</w:t>
      </w:r>
      <w:r w:rsidR="004504A4">
        <w:t xml:space="preserve"> V případě, že je vnímavost plně integrována do učení se akcí a je jí věnován dostatek času, manažeři </w:t>
      </w:r>
      <w:proofErr w:type="gramStart"/>
      <w:r w:rsidR="004504A4">
        <w:t>dokáží</w:t>
      </w:r>
      <w:proofErr w:type="gramEnd"/>
      <w:r w:rsidR="004504A4">
        <w:t xml:space="preserve"> </w:t>
      </w:r>
      <w:r w:rsidR="004504A4">
        <w:lastRenderedPageBreak/>
        <w:t>všímavost plně začlenit do svého pracovního života. Někteří z nich dokonce dokázali všímavost přenést na své podřízené (</w:t>
      </w:r>
      <w:proofErr w:type="spellStart"/>
      <w:r w:rsidR="004504A4">
        <w:t>Sanyal</w:t>
      </w:r>
      <w:proofErr w:type="spellEnd"/>
      <w:ins w:id="27" w:author="Microsoft Office-Benutzer" w:date="2021-01-07T11:04:00Z">
        <w:r w:rsidR="00374BCE">
          <w:t xml:space="preserve"> </w:t>
        </w:r>
        <w:r w:rsidR="00374BCE" w:rsidRPr="00374BCE">
          <w:rPr>
            <w:rPrChange w:id="28" w:author="Microsoft Office-Benutzer" w:date="2021-01-07T11:04:00Z">
              <w:rPr>
                <w:lang w:val="de-AT"/>
              </w:rPr>
            </w:rPrChange>
          </w:rPr>
          <w:t>&amp;</w:t>
        </w:r>
      </w:ins>
      <w:del w:id="29" w:author="Microsoft Office-Benutzer" w:date="2021-01-07T11:04:00Z">
        <w:r w:rsidR="004504A4" w:rsidDel="00374BCE">
          <w:delText>,</w:delText>
        </w:r>
      </w:del>
      <w:r w:rsidR="004504A4">
        <w:t xml:space="preserve"> </w:t>
      </w:r>
      <w:proofErr w:type="spellStart"/>
      <w:r w:rsidR="004504A4">
        <w:t>Rigg</w:t>
      </w:r>
      <w:proofErr w:type="spellEnd"/>
      <w:r w:rsidR="004504A4">
        <w:t xml:space="preserve">, 2020, str. </w:t>
      </w:r>
      <w:r w:rsidR="003B41CF">
        <w:t>16–17</w:t>
      </w:r>
      <w:r w:rsidR="004504A4">
        <w:t>).</w:t>
      </w:r>
    </w:p>
    <w:p w14:paraId="4B400833" w14:textId="5743598B" w:rsidR="00501917" w:rsidRPr="00B440EE" w:rsidRDefault="00501917" w:rsidP="00C54111">
      <w:pPr>
        <w:jc w:val="both"/>
        <w:rPr>
          <w:rFonts w:cs="AdvOT4ac4c61e"/>
          <w:szCs w:val="24"/>
        </w:rPr>
      </w:pPr>
      <w:r w:rsidRPr="00B440EE">
        <w:rPr>
          <w:szCs w:val="24"/>
        </w:rPr>
        <w:t>Tím</w:t>
      </w:r>
      <w:r w:rsidR="00B440EE">
        <w:rPr>
          <w:szCs w:val="24"/>
        </w:rPr>
        <w:t>,</w:t>
      </w:r>
      <w:r w:rsidRPr="00B440EE">
        <w:rPr>
          <w:szCs w:val="24"/>
        </w:rPr>
        <w:t xml:space="preserve"> co ovlivňuje reflektivní praktiky v rámci vzdělávání vedoucích pracovníku (mezi které patří i učení se akcí), se zabývali </w:t>
      </w:r>
      <w:proofErr w:type="spellStart"/>
      <w:r w:rsidRPr="00B440EE">
        <w:rPr>
          <w:szCs w:val="24"/>
        </w:rPr>
        <w:t>Robertson</w:t>
      </w:r>
      <w:proofErr w:type="spellEnd"/>
      <w:ins w:id="30" w:author="Microsoft Office-Benutzer" w:date="2021-01-07T10:56:00Z">
        <w:r w:rsidR="00F93556">
          <w:rPr>
            <w:szCs w:val="24"/>
          </w:rPr>
          <w:t xml:space="preserve"> et al.</w:t>
        </w:r>
      </w:ins>
      <w:del w:id="31" w:author="Microsoft Office-Benutzer" w:date="2021-01-07T10:56:00Z">
        <w:r w:rsidRPr="00B440EE" w:rsidDel="00F93556">
          <w:rPr>
            <w:szCs w:val="24"/>
          </w:rPr>
          <w:delText xml:space="preserve">, </w:delText>
        </w:r>
        <w:r w:rsidRPr="00B440EE" w:rsidDel="00F93556">
          <w:rPr>
            <w:rFonts w:cs="AdvOT4ac4c61e"/>
            <w:szCs w:val="24"/>
          </w:rPr>
          <w:delText>Le Sueur a Terblanche</w:delText>
        </w:r>
      </w:del>
      <w:r w:rsidRPr="00B440EE">
        <w:rPr>
          <w:rFonts w:cs="AdvOT4ac4c61e"/>
          <w:szCs w:val="24"/>
        </w:rPr>
        <w:t xml:space="preserve"> (2020). Z jejich výzkumu vyplývají dva hlavní okruhy: práce s emocemi a procvičování reflexe. Autoři tedy manažerům doporučují pracovat se svými pocity a emocemi a v rámci učení se akcí a jiných reflektivních praktik vzdělávání zařazovat cvičení na zlepšení všímavosti</w:t>
      </w:r>
      <w:r w:rsidR="008408A6" w:rsidRPr="00B440EE">
        <w:rPr>
          <w:rFonts w:cs="AdvOT4ac4c61e"/>
          <w:szCs w:val="24"/>
        </w:rPr>
        <w:t xml:space="preserve">. </w:t>
      </w:r>
    </w:p>
    <w:p w14:paraId="019D768E" w14:textId="044920A0" w:rsidR="00D71C91" w:rsidRDefault="00A51ED1" w:rsidP="00C54111">
      <w:pPr>
        <w:jc w:val="both"/>
      </w:pPr>
      <w:proofErr w:type="spellStart"/>
      <w:r w:rsidRPr="00A51ED1">
        <w:t>Svalgaard</w:t>
      </w:r>
      <w:proofErr w:type="spellEnd"/>
      <w:r>
        <w:t xml:space="preserve"> </w:t>
      </w:r>
      <w:ins w:id="32" w:author="Microsoft Office-Benutzer" w:date="2021-01-07T10:56:00Z">
        <w:r w:rsidR="00F93556">
          <w:t xml:space="preserve">(2017, p. 35) </w:t>
        </w:r>
      </w:ins>
      <w:r>
        <w:t xml:space="preserve">představuje ve svém výzkumu dva hlavní koncepty – vědomé vyhýbání se a vědomá ostražitost. Vědomé vyhýbání se objevuje jak během učení se akcí, tak i po něm. </w:t>
      </w:r>
      <w:proofErr w:type="spellStart"/>
      <w:r>
        <w:t>Svalgaard</w:t>
      </w:r>
      <w:proofErr w:type="spellEnd"/>
      <w:r>
        <w:t xml:space="preserve"> </w:t>
      </w:r>
      <w:ins w:id="33" w:author="Microsoft Office-Benutzer" w:date="2021-01-07T10:56:00Z">
        <w:r w:rsidR="00F93556">
          <w:t>(</w:t>
        </w:r>
        <w:proofErr w:type="spellStart"/>
        <w:r w:rsidR="00F93556">
          <w:t>ibid</w:t>
        </w:r>
        <w:proofErr w:type="spellEnd"/>
        <w:r w:rsidR="00F93556">
          <w:t xml:space="preserve">.) </w:t>
        </w:r>
      </w:ins>
      <w:r>
        <w:t xml:space="preserve">definuje vědomé vyhýbání jako aktivní vyhýbání se potencionálně nebezpečným nebo znepokojivým situacím </w:t>
      </w:r>
      <w:r w:rsidR="004101BE">
        <w:t>tím</w:t>
      </w:r>
      <w:r>
        <w:t>, že účastníci vědomě předstírají, že si určitých projevů ve skupině nevšimli</w:t>
      </w:r>
      <w:del w:id="34" w:author="Microsoft Office-Benutzer" w:date="2021-01-07T10:56:00Z">
        <w:r w:rsidR="004101BE" w:rsidDel="00F93556">
          <w:delText xml:space="preserve"> (Svalgaard, 2017, str. 35)</w:delText>
        </w:r>
      </w:del>
      <w:r w:rsidR="004101BE">
        <w:t xml:space="preserve">. Vědomá ostražitost se projevuje výhradně až po ukončení učení se akcí a autor ho definuje jako neustálou snahu jedince uvažovat nad svými odpověďmi a reakcemi tak, aby vždy řekl to správné ve správnou chvíli vzhledem k tomu, co chtějí slyšet významní lidé zainteresováni v dané problematice </w:t>
      </w:r>
      <w:r w:rsidR="004101BE" w:rsidRPr="004101BE">
        <w:t>(</w:t>
      </w:r>
      <w:proofErr w:type="spellStart"/>
      <w:ins w:id="35" w:author="Microsoft Office-Benutzer" w:date="2021-01-07T10:57:00Z">
        <w:r w:rsidR="00F93556">
          <w:t>ibid</w:t>
        </w:r>
        <w:proofErr w:type="spellEnd"/>
        <w:r w:rsidR="00F93556">
          <w:t>.</w:t>
        </w:r>
      </w:ins>
      <w:del w:id="36" w:author="Microsoft Office-Benutzer" w:date="2021-01-07T10:57:00Z">
        <w:r w:rsidR="004101BE" w:rsidRPr="004101BE" w:rsidDel="00F93556">
          <w:delText>Svalgaard, 2017</w:delText>
        </w:r>
      </w:del>
      <w:r w:rsidR="004101BE" w:rsidRPr="004101BE">
        <w:t>, str. 3</w:t>
      </w:r>
      <w:r w:rsidR="004101BE">
        <w:t>9</w:t>
      </w:r>
      <w:r w:rsidR="004101BE" w:rsidRPr="004101BE">
        <w:t>).</w:t>
      </w:r>
      <w:r w:rsidR="004101BE">
        <w:t xml:space="preserve"> </w:t>
      </w:r>
      <w:del w:id="37" w:author="Microsoft Office-Benutzer" w:date="2021-01-07T10:57:00Z">
        <w:r w:rsidR="004101BE" w:rsidDel="00F93556">
          <w:delText xml:space="preserve">Autor </w:delText>
        </w:r>
      </w:del>
      <w:ins w:id="38" w:author="Microsoft Office-Benutzer" w:date="2021-01-07T10:57:00Z">
        <w:r w:rsidR="00F93556">
          <w:t>D</w:t>
        </w:r>
      </w:ins>
      <w:del w:id="39" w:author="Microsoft Office-Benutzer" w:date="2021-01-07T10:57:00Z">
        <w:r w:rsidR="004101BE" w:rsidDel="00F93556">
          <w:delText>d</w:delText>
        </w:r>
      </w:del>
      <w:r w:rsidR="004101BE">
        <w:t xml:space="preserve">ále uvádí, že by měla být těmto konceptům věnována budoucí pozornost v rámci sestavování programů učení se akcí pro vzdělávání a rozvoj manažerů a zároveň tyto koncepty mohou pomoci k vyvážení akce a učení v rámci učení se akcí. </w:t>
      </w:r>
    </w:p>
    <w:p w14:paraId="3EC12E63" w14:textId="77777777" w:rsidR="00F456A4" w:rsidRPr="00F456A4" w:rsidRDefault="00F456A4" w:rsidP="00F456A4">
      <w:pPr>
        <w:autoSpaceDE w:val="0"/>
        <w:autoSpaceDN w:val="0"/>
        <w:adjustRightInd w:val="0"/>
        <w:spacing w:after="0" w:line="240" w:lineRule="auto"/>
        <w:rPr>
          <w:rFonts w:ascii="AdvOT46dcae81" w:hAnsi="AdvOT46dcae81" w:cs="AdvOT46dcae81"/>
          <w:sz w:val="20"/>
          <w:szCs w:val="20"/>
        </w:rPr>
      </w:pPr>
    </w:p>
    <w:p w14:paraId="60C677FF" w14:textId="77777777" w:rsidR="00F91FDE" w:rsidRDefault="00F91FDE" w:rsidP="00F71BA3">
      <w:pPr>
        <w:autoSpaceDE w:val="0"/>
        <w:autoSpaceDN w:val="0"/>
        <w:adjustRightInd w:val="0"/>
        <w:spacing w:after="0" w:line="240" w:lineRule="auto"/>
        <w:rPr>
          <w:rFonts w:ascii="AdvOT40514f85" w:hAnsi="AdvOT40514f85" w:cs="AdvOT40514f85"/>
          <w:sz w:val="23"/>
          <w:szCs w:val="23"/>
        </w:rPr>
      </w:pPr>
    </w:p>
    <w:p w14:paraId="15DA08C7" w14:textId="1BC9182B" w:rsidR="00F91FDE" w:rsidRPr="00F91FDE" w:rsidRDefault="00226B59" w:rsidP="00F91FDE">
      <w:pPr>
        <w:pStyle w:val="berschrift3"/>
        <w:numPr>
          <w:ilvl w:val="0"/>
          <w:numId w:val="0"/>
        </w:numPr>
        <w:ind w:left="360" w:hanging="360"/>
      </w:pPr>
      <w:r>
        <w:t xml:space="preserve">4. </w:t>
      </w:r>
      <w:commentRangeStart w:id="40"/>
      <w:proofErr w:type="gramStart"/>
      <w:r w:rsidR="00577620" w:rsidRPr="00577620">
        <w:t>Diskuze</w:t>
      </w:r>
      <w:commentRangeEnd w:id="40"/>
      <w:proofErr w:type="gramEnd"/>
      <w:r w:rsidR="00374BCE">
        <w:rPr>
          <w:rStyle w:val="Kommentarzeichen"/>
          <w:rFonts w:asciiTheme="minorHAnsi" w:eastAsiaTheme="minorHAnsi" w:hAnsiTheme="minorHAnsi" w:cstheme="minorBidi"/>
          <w:b w:val="0"/>
          <w:bCs w:val="0"/>
          <w:color w:val="auto"/>
        </w:rPr>
        <w:commentReference w:id="40"/>
      </w:r>
    </w:p>
    <w:p w14:paraId="1E471330" w14:textId="74153999" w:rsidR="004101BE" w:rsidRDefault="002E0F06" w:rsidP="00C54111">
      <w:pPr>
        <w:jc w:val="both"/>
      </w:pPr>
      <w:r>
        <w:t xml:space="preserve">Cílem této práce bylo identifikovat a popsat rozšíření učení se akcí, která jsou aktuální v odborné literatuře. Prostřednictvím literární rešerše jsme se rozhodli podrobněji zabývat třemi rozšířeními – akčním výzkumem, virtuálním učením se akcí a všímavostí. Všechny z těchto rozšíření jsme popisovali v rámci rozvoje a vzdělávání vedoucích pracovníků v organizacích. </w:t>
      </w:r>
    </w:p>
    <w:p w14:paraId="6D4FA9AD" w14:textId="362DA3C5" w:rsidR="002E0F06" w:rsidRDefault="002E0F06" w:rsidP="00C54111">
      <w:pPr>
        <w:jc w:val="both"/>
      </w:pPr>
      <w:r>
        <w:t xml:space="preserve">Akční výzkum společně s učením se akcí je využíván již řadu let, avšak stále bývá v organizacích opomíjen. Jak vyplývá z uvedených studií, akční výzkum napomáhá tomu, aby učení se akcí bylo skutečně využíváno kriticky a s reflexí. Autoři také upozorňují, že pro to, aby byl ALAR skutečně úspěšný při implementaci v programech vzdělávání manažerů, je důležitá otevřenost daného manažera, ochota nalézat argumenty i protiargumenty k jeho tvrzení a také otevřenost vůči změnám. </w:t>
      </w:r>
    </w:p>
    <w:p w14:paraId="5B697163" w14:textId="3532CF7A" w:rsidR="002E0F06" w:rsidRDefault="000B5268" w:rsidP="00C54111">
      <w:pPr>
        <w:jc w:val="both"/>
      </w:pPr>
      <w:r>
        <w:t xml:space="preserve">Virtuální učení se akcí může být podle našeho názoru ten správný nástroj pro rozvoj managementu v budoucnosti vzhledem k situaci ve světě způsobené </w:t>
      </w:r>
      <w:proofErr w:type="spellStart"/>
      <w:r>
        <w:t>koronavirovou</w:t>
      </w:r>
      <w:proofErr w:type="spellEnd"/>
      <w:r>
        <w:t xml:space="preserve"> epidemií. </w:t>
      </w:r>
      <w:r w:rsidR="002E0F06">
        <w:t>Z rešerše</w:t>
      </w:r>
      <w:r>
        <w:t xml:space="preserve"> o </w:t>
      </w:r>
      <w:r w:rsidR="002E0F06">
        <w:t>virtuální</w:t>
      </w:r>
      <w:r>
        <w:t>m</w:t>
      </w:r>
      <w:r w:rsidR="002E0F06">
        <w:t xml:space="preserve"> učení se akcí </w:t>
      </w:r>
      <w:r>
        <w:t xml:space="preserve">však vyplývají určité limitace jeho využití. Tou hlavní je zajištění dobrého připojení a technického zázemí pro všechny účastníky. Další limitací je potřeba zavést pravidla v rámci setkávání pro případné přerušení připojení nebo další problémy vyplývající z toho, </w:t>
      </w:r>
      <w:r>
        <w:lastRenderedPageBreak/>
        <w:t xml:space="preserve">že lidé nejsou přítomni v jedné místnosti (např. skákání si do řeči, rušivé elementy z prostředí, ve kterém se účastník nachází atd.). </w:t>
      </w:r>
    </w:p>
    <w:p w14:paraId="55694FE3" w14:textId="22E311D4" w:rsidR="004101BE" w:rsidRDefault="000B5268" w:rsidP="00C54111">
      <w:pPr>
        <w:jc w:val="both"/>
      </w:pPr>
      <w:r>
        <w:t xml:space="preserve">Všímavost hraje důležitou roli v práci s emocemi, pocity a myšlenkami, spojenými s učením se akcí. Manažeři se mohou v průběhu učení se akcí setkat s novými emocemi, se kterými neumí pracovat, mohou mít problémy s přijetím kritiky nebo s uvědoměním si vlastních chyb. Podle našeho názoru je tedy důležité zařazovat procvičování všímavosti do programů učení se akcí. Z rešerše také vyplývá, že pokud budou tato cvičení implementována v dostatečné míře a manažeři se s nimi budou ztotožňovat, je vysoká šance, že začlení všímavost do své každodenní </w:t>
      </w:r>
      <w:r w:rsidR="003B41CF">
        <w:t>práce,</w:t>
      </w:r>
      <w:r>
        <w:t xml:space="preserve"> a navíc ji přenesou mezi své zaměstnance a kolegy. </w:t>
      </w:r>
    </w:p>
    <w:p w14:paraId="5DEE25B0" w14:textId="7E69B8DD" w:rsidR="000B5268" w:rsidRDefault="000B5268" w:rsidP="00C54111">
      <w:pPr>
        <w:jc w:val="both"/>
      </w:pPr>
      <w:r>
        <w:t>Podle našeho názoru ne</w:t>
      </w:r>
      <w:r w:rsidR="0093089F">
        <w:t>musí</w:t>
      </w:r>
      <w:r>
        <w:t xml:space="preserve"> výše uvedená rozšíření</w:t>
      </w:r>
      <w:r w:rsidR="0093089F">
        <w:t xml:space="preserve"> „bojovat mezi sebou“, které z nich je nejlepší implementovat v rámci učení se akcí. Domníváme se, že pokud je učení se akcí vedeno vyškolenou osobou, která uzná vhodnost využití těchto rozšíření, mohou být využita současně. </w:t>
      </w:r>
    </w:p>
    <w:p w14:paraId="22B0AAA9" w14:textId="710C323B" w:rsidR="005F74E3" w:rsidRDefault="005F74E3" w:rsidP="004101BE"/>
    <w:p w14:paraId="0B99165A" w14:textId="47268A4C" w:rsidR="006A7EAA" w:rsidRDefault="00577620" w:rsidP="00C90C79">
      <w:pPr>
        <w:pStyle w:val="berschrift3"/>
        <w:numPr>
          <w:ilvl w:val="0"/>
          <w:numId w:val="0"/>
        </w:numPr>
      </w:pPr>
      <w:r w:rsidRPr="00577620">
        <w:t>Závěr</w:t>
      </w:r>
    </w:p>
    <w:p w14:paraId="0995217B" w14:textId="20CC4121" w:rsidR="00C54111" w:rsidDel="00F93556" w:rsidRDefault="001B1618" w:rsidP="00C54111">
      <w:pPr>
        <w:jc w:val="both"/>
        <w:rPr>
          <w:del w:id="41" w:author="Microsoft Office-Benutzer" w:date="2021-01-07T11:00:00Z"/>
        </w:rPr>
      </w:pPr>
      <w:del w:id="42" w:author="Microsoft Office-Benutzer" w:date="2021-01-07T11:00:00Z">
        <w:r w:rsidDel="00F93556">
          <w:delText xml:space="preserve">Tato práce měla za cíl identifikovat a přiblížit současně využívaná rozšíření učení se akcí. Jako výzkumná metoda této práce byla zvolena systematická literární rešerše. Prostřednictvím databáze Web of Science jsme identifikovali hlavní rozšíření, která jsou v současnosti diskutovaná v odborné recenzované literatuře. </w:delText>
        </w:r>
        <w:r w:rsidR="00C54111" w:rsidDel="00F93556">
          <w:delText xml:space="preserve">Dále jsme vybrali ty články, které se zabývaly aplikováním těchto rozšíření v rozvoji a vzdělávání vedoucích pracovníku a které byly dostupné v plném rozsahu. Pomocí těchto článku jsme jednotlivé rozšíření přiblížili a popsali způsob, jakým jsou nebo mohou být aplikována v praxi. </w:delText>
        </w:r>
      </w:del>
    </w:p>
    <w:p w14:paraId="10DC72C2" w14:textId="56EB600F" w:rsidR="00356E19" w:rsidRDefault="00C54111" w:rsidP="00C54111">
      <w:pPr>
        <w:jc w:val="both"/>
      </w:pPr>
      <w:del w:id="43" w:author="Microsoft Office-Benutzer" w:date="2021-01-07T11:00:00Z">
        <w:r w:rsidDel="00F93556">
          <w:delText xml:space="preserve">Na základě literární rešerše můžeme říci, že </w:delText>
        </w:r>
      </w:del>
      <w:r>
        <w:t xml:space="preserve">učení se akcí je často využívaný netradiční nástroj pro rozvoj a vzdělávání vedoucích pracovníků a přesto, že je tento koncept známý již mnoho desítek let, stále ho lze více poznávat a propojovat s dalšími nástroji a praktikami. </w:t>
      </w:r>
    </w:p>
    <w:p w14:paraId="39654398" w14:textId="7BFC0A40" w:rsidR="00356E19" w:rsidRDefault="00356E19" w:rsidP="00901E85"/>
    <w:p w14:paraId="0F223D0D" w14:textId="2F8CE2AE" w:rsidR="00C54111" w:rsidRDefault="00C54111" w:rsidP="00901E85"/>
    <w:p w14:paraId="4AE10793" w14:textId="35EC6E7D" w:rsidR="00C54111" w:rsidRDefault="00C54111" w:rsidP="00901E85"/>
    <w:p w14:paraId="4A579451" w14:textId="1CE1B847" w:rsidR="00C54111" w:rsidRDefault="00C54111" w:rsidP="00901E85"/>
    <w:p w14:paraId="1A672EE6" w14:textId="037EDC64" w:rsidR="00C54111" w:rsidRDefault="00C54111" w:rsidP="00901E85"/>
    <w:p w14:paraId="34D98999" w14:textId="18807EF0" w:rsidR="00C54111" w:rsidRDefault="00C54111" w:rsidP="00901E85"/>
    <w:p w14:paraId="14927430" w14:textId="5180155A" w:rsidR="00C54111" w:rsidRDefault="00C54111" w:rsidP="00901E85"/>
    <w:p w14:paraId="39BFF536" w14:textId="5192B228" w:rsidR="00C54111" w:rsidRDefault="00C54111" w:rsidP="00901E85">
      <w:pPr>
        <w:rPr>
          <w:ins w:id="44" w:author="Microsoft Office-Benutzer" w:date="2021-01-07T11:02:00Z"/>
        </w:rPr>
      </w:pPr>
    </w:p>
    <w:p w14:paraId="03C979C2" w14:textId="6350B70E" w:rsidR="00F93556" w:rsidRDefault="00F93556" w:rsidP="00901E85">
      <w:pPr>
        <w:rPr>
          <w:ins w:id="45" w:author="Microsoft Office-Benutzer" w:date="2021-01-07T11:02:00Z"/>
        </w:rPr>
      </w:pPr>
    </w:p>
    <w:p w14:paraId="2A8B7B0A" w14:textId="43FBF823" w:rsidR="00F93556" w:rsidRDefault="00F93556" w:rsidP="00901E85">
      <w:pPr>
        <w:rPr>
          <w:ins w:id="46" w:author="Microsoft Office-Benutzer" w:date="2021-01-07T11:02:00Z"/>
        </w:rPr>
      </w:pPr>
    </w:p>
    <w:p w14:paraId="346B37D3" w14:textId="10495CB7" w:rsidR="00F93556" w:rsidRDefault="00F93556" w:rsidP="00901E85">
      <w:pPr>
        <w:rPr>
          <w:ins w:id="47" w:author="Microsoft Office-Benutzer" w:date="2021-01-07T11:02:00Z"/>
        </w:rPr>
      </w:pPr>
    </w:p>
    <w:p w14:paraId="6976A1C2" w14:textId="0728820C" w:rsidR="00F93556" w:rsidRDefault="00F93556" w:rsidP="00901E85">
      <w:pPr>
        <w:rPr>
          <w:ins w:id="48" w:author="Microsoft Office-Benutzer" w:date="2021-01-07T11:02:00Z"/>
        </w:rPr>
      </w:pPr>
    </w:p>
    <w:p w14:paraId="3811AF6C" w14:textId="19838A65" w:rsidR="00F93556" w:rsidRDefault="00F93556" w:rsidP="00901E85">
      <w:pPr>
        <w:rPr>
          <w:ins w:id="49" w:author="Microsoft Office-Benutzer" w:date="2021-01-07T11:02:00Z"/>
        </w:rPr>
      </w:pPr>
    </w:p>
    <w:p w14:paraId="6660F518" w14:textId="77777777" w:rsidR="00F93556" w:rsidRDefault="00F93556" w:rsidP="00901E85"/>
    <w:p w14:paraId="68FE39D4" w14:textId="77777777" w:rsidR="00C54111" w:rsidRPr="00901E85" w:rsidRDefault="00C54111" w:rsidP="00901E85"/>
    <w:p w14:paraId="6E726805" w14:textId="1698B649" w:rsidR="00356E19" w:rsidRDefault="00577620" w:rsidP="00B16F1C">
      <w:pPr>
        <w:pStyle w:val="berschrift3"/>
        <w:numPr>
          <w:ilvl w:val="0"/>
          <w:numId w:val="0"/>
        </w:numPr>
        <w:ind w:left="360" w:hanging="360"/>
      </w:pPr>
      <w:commentRangeStart w:id="50"/>
      <w:r w:rsidRPr="00577620">
        <w:lastRenderedPageBreak/>
        <w:t>Literatura</w:t>
      </w:r>
      <w:commentRangeEnd w:id="50"/>
      <w:r w:rsidR="00F93556">
        <w:rPr>
          <w:rStyle w:val="Kommentarzeichen"/>
          <w:rFonts w:asciiTheme="minorHAnsi" w:eastAsiaTheme="minorHAnsi" w:hAnsiTheme="minorHAnsi" w:cstheme="minorBidi"/>
          <w:b w:val="0"/>
          <w:bCs w:val="0"/>
          <w:color w:val="auto"/>
        </w:rPr>
        <w:commentReference w:id="50"/>
      </w:r>
    </w:p>
    <w:p w14:paraId="7B95C8CF" w14:textId="77777777" w:rsidR="00B16F1C" w:rsidRPr="00B16F1C" w:rsidRDefault="00B16F1C" w:rsidP="00B16F1C"/>
    <w:p w14:paraId="0C39BABB" w14:textId="21257F96" w:rsidR="00D467B8" w:rsidRDefault="009D7B3A" w:rsidP="006F5C1C">
      <w:pPr>
        <w:spacing w:after="0"/>
        <w:jc w:val="both"/>
      </w:pPr>
      <w:proofErr w:type="spellStart"/>
      <w:r w:rsidRPr="00226B59">
        <w:t>Antell</w:t>
      </w:r>
      <w:proofErr w:type="spellEnd"/>
      <w:r w:rsidR="00D467B8" w:rsidRPr="00226B59">
        <w:t xml:space="preserve">, S., </w:t>
      </w:r>
      <w:proofErr w:type="spellStart"/>
      <w:r w:rsidRPr="00226B59">
        <w:t>Heywood</w:t>
      </w:r>
      <w:proofErr w:type="spellEnd"/>
      <w:r w:rsidR="00D467B8" w:rsidRPr="00226B59">
        <w:t>, J.</w:t>
      </w:r>
      <w:r w:rsidRPr="00226B59">
        <w:t xml:space="preserve"> (2015)</w:t>
      </w:r>
      <w:r w:rsidR="00D467B8" w:rsidRPr="00226B59">
        <w:t>.</w:t>
      </w:r>
      <w:r w:rsidRPr="00226B59">
        <w:t xml:space="preserve"> </w:t>
      </w:r>
      <w:proofErr w:type="spellStart"/>
      <w:r w:rsidRPr="00226B59">
        <w:t>Exploring</w:t>
      </w:r>
      <w:proofErr w:type="spellEnd"/>
      <w:r w:rsidRPr="00226B59">
        <w:t xml:space="preserve"> </w:t>
      </w:r>
      <w:proofErr w:type="spellStart"/>
      <w:r w:rsidRPr="00226B59">
        <w:t>the</w:t>
      </w:r>
      <w:proofErr w:type="spellEnd"/>
      <w:r w:rsidRPr="00226B59">
        <w:t xml:space="preserve"> </w:t>
      </w:r>
      <w:proofErr w:type="spellStart"/>
      <w:r w:rsidRPr="00226B59">
        <w:t>challenges</w:t>
      </w:r>
      <w:proofErr w:type="spellEnd"/>
      <w:r w:rsidRPr="00226B59">
        <w:t xml:space="preserve"> in </w:t>
      </w:r>
      <w:proofErr w:type="spellStart"/>
      <w:r w:rsidRPr="00226B59">
        <w:t>scaling</w:t>
      </w:r>
      <w:proofErr w:type="spellEnd"/>
      <w:r w:rsidRPr="00226B59">
        <w:t xml:space="preserve"> up </w:t>
      </w:r>
      <w:proofErr w:type="spellStart"/>
      <w:r w:rsidRPr="00226B59">
        <w:t>the</w:t>
      </w:r>
      <w:proofErr w:type="spellEnd"/>
      <w:r w:rsidRPr="00226B59">
        <w:t xml:space="preserve"> </w:t>
      </w:r>
      <w:proofErr w:type="spellStart"/>
      <w:r w:rsidRPr="00226B59">
        <w:t>delivery</w:t>
      </w:r>
      <w:proofErr w:type="spellEnd"/>
      <w:r w:rsidRPr="00226B59">
        <w:t xml:space="preserve"> </w:t>
      </w:r>
      <w:proofErr w:type="spellStart"/>
      <w:r w:rsidRPr="00226B59">
        <w:t>of</w:t>
      </w:r>
      <w:proofErr w:type="spellEnd"/>
      <w:r w:rsidRPr="00226B59">
        <w:t xml:space="preserve"> </w:t>
      </w:r>
      <w:proofErr w:type="spellStart"/>
      <w:r w:rsidRPr="00226B59">
        <w:t>action</w:t>
      </w:r>
      <w:proofErr w:type="spellEnd"/>
      <w:r w:rsidRPr="00226B59">
        <w:t xml:space="preserve"> </w:t>
      </w:r>
      <w:proofErr w:type="spellStart"/>
      <w:r w:rsidRPr="00226B59">
        <w:t>learning</w:t>
      </w:r>
      <w:proofErr w:type="spellEnd"/>
      <w:r w:rsidRPr="00226B59">
        <w:t xml:space="preserve"> </w:t>
      </w:r>
      <w:proofErr w:type="spellStart"/>
      <w:r w:rsidRPr="00226B59">
        <w:t>facilitator</w:t>
      </w:r>
      <w:proofErr w:type="spellEnd"/>
      <w:r w:rsidRPr="00226B59">
        <w:t xml:space="preserve"> </w:t>
      </w:r>
      <w:proofErr w:type="spellStart"/>
      <w:r w:rsidRPr="00226B59">
        <w:t>training</w:t>
      </w:r>
      <w:proofErr w:type="spellEnd"/>
      <w:r w:rsidRPr="00226B59">
        <w:t xml:space="preserve"> </w:t>
      </w:r>
      <w:proofErr w:type="spellStart"/>
      <w:r w:rsidRPr="00226B59">
        <w:t>within</w:t>
      </w:r>
      <w:proofErr w:type="spellEnd"/>
      <w:r w:rsidRPr="00226B59">
        <w:t xml:space="preserve"> a </w:t>
      </w:r>
      <w:proofErr w:type="spellStart"/>
      <w:r w:rsidRPr="00226B59">
        <w:t>global</w:t>
      </w:r>
      <w:proofErr w:type="spellEnd"/>
      <w:r w:rsidRPr="00226B59">
        <w:t xml:space="preserve"> </w:t>
      </w:r>
      <w:proofErr w:type="spellStart"/>
      <w:r w:rsidRPr="00226B59">
        <w:t>organisation</w:t>
      </w:r>
      <w:proofErr w:type="spellEnd"/>
      <w:r w:rsidRPr="00226B59">
        <w:t xml:space="preserve">, </w:t>
      </w:r>
      <w:proofErr w:type="spellStart"/>
      <w:r w:rsidRPr="00226B59">
        <w:t>Action</w:t>
      </w:r>
      <w:proofErr w:type="spellEnd"/>
      <w:r w:rsidRPr="00226B59">
        <w:t xml:space="preserve"> </w:t>
      </w:r>
      <w:proofErr w:type="spellStart"/>
      <w:r w:rsidRPr="00226B59">
        <w:t>Learning</w:t>
      </w:r>
      <w:proofErr w:type="spellEnd"/>
      <w:r w:rsidRPr="00226B59">
        <w:t xml:space="preserve">: </w:t>
      </w:r>
      <w:proofErr w:type="spellStart"/>
      <w:r w:rsidRPr="00226B59">
        <w:t>Research</w:t>
      </w:r>
      <w:proofErr w:type="spellEnd"/>
      <w:r w:rsidRPr="00226B59">
        <w:t xml:space="preserve"> and </w:t>
      </w:r>
      <w:proofErr w:type="spellStart"/>
      <w:r w:rsidRPr="00226B59">
        <w:t>Practice</w:t>
      </w:r>
      <w:proofErr w:type="spellEnd"/>
      <w:r w:rsidRPr="00226B59">
        <w:t xml:space="preserve">, 12:1, </w:t>
      </w:r>
      <w:r w:rsidR="003B41CF" w:rsidRPr="00226B59">
        <w:t>85–98</w:t>
      </w:r>
      <w:r w:rsidR="00D467B8" w:rsidRPr="00226B59">
        <w:t>.</w:t>
      </w:r>
    </w:p>
    <w:p w14:paraId="4002BE77" w14:textId="77777777" w:rsidR="00B16F1C" w:rsidRPr="00226B59" w:rsidRDefault="00B16F1C" w:rsidP="006F5C1C">
      <w:pPr>
        <w:spacing w:after="0"/>
        <w:jc w:val="both"/>
      </w:pPr>
    </w:p>
    <w:p w14:paraId="1F31C43E" w14:textId="0E205F9C" w:rsidR="00D467B8" w:rsidRPr="00226B59" w:rsidRDefault="00D467B8" w:rsidP="006F5C1C">
      <w:pPr>
        <w:spacing w:after="0"/>
        <w:jc w:val="both"/>
      </w:pPr>
      <w:proofErr w:type="spellStart"/>
      <w:r w:rsidRPr="00226B59">
        <w:t>Aspinwall</w:t>
      </w:r>
      <w:proofErr w:type="spellEnd"/>
      <w:r w:rsidRPr="00226B59">
        <w:t xml:space="preserve">, K., </w:t>
      </w:r>
      <w:proofErr w:type="spellStart"/>
      <w:r w:rsidRPr="00226B59">
        <w:t>Pedler</w:t>
      </w:r>
      <w:proofErr w:type="spellEnd"/>
      <w:r w:rsidRPr="00226B59">
        <w:t xml:space="preserve">, M. &amp; </w:t>
      </w:r>
      <w:proofErr w:type="spellStart"/>
      <w:r w:rsidRPr="00226B59">
        <w:t>Radcliff</w:t>
      </w:r>
      <w:proofErr w:type="spellEnd"/>
      <w:r w:rsidRPr="00226B59">
        <w:t>, P. (2018). Leadership development</w:t>
      </w:r>
    </w:p>
    <w:p w14:paraId="1B2853AE" w14:textId="5ED60549" w:rsidR="005F74E3" w:rsidRDefault="00D467B8" w:rsidP="00B16F1C">
      <w:pPr>
        <w:spacing w:after="0"/>
        <w:jc w:val="both"/>
      </w:pPr>
      <w:proofErr w:type="spellStart"/>
      <w:r w:rsidRPr="00226B59">
        <w:t>through</w:t>
      </w:r>
      <w:proofErr w:type="spellEnd"/>
      <w:r w:rsidRPr="00226B59">
        <w:t xml:space="preserve"> </w:t>
      </w:r>
      <w:proofErr w:type="spellStart"/>
      <w:r w:rsidRPr="00226B59">
        <w:t>virtual</w:t>
      </w:r>
      <w:proofErr w:type="spellEnd"/>
      <w:r w:rsidRPr="00226B59">
        <w:t xml:space="preserve"> </w:t>
      </w:r>
      <w:proofErr w:type="spellStart"/>
      <w:r w:rsidRPr="00226B59">
        <w:t>action</w:t>
      </w:r>
      <w:proofErr w:type="spellEnd"/>
      <w:r w:rsidRPr="00226B59">
        <w:t xml:space="preserve"> </w:t>
      </w:r>
      <w:proofErr w:type="spellStart"/>
      <w:r w:rsidRPr="00226B59">
        <w:t>learning</w:t>
      </w:r>
      <w:proofErr w:type="spellEnd"/>
      <w:r w:rsidRPr="00226B59">
        <w:t xml:space="preserve">: </w:t>
      </w:r>
      <w:proofErr w:type="spellStart"/>
      <w:r w:rsidRPr="00226B59">
        <w:t>an</w:t>
      </w:r>
      <w:proofErr w:type="spellEnd"/>
      <w:r w:rsidRPr="00226B59">
        <w:t xml:space="preserve"> </w:t>
      </w:r>
      <w:proofErr w:type="spellStart"/>
      <w:r w:rsidRPr="00226B59">
        <w:t>evaluation</w:t>
      </w:r>
      <w:proofErr w:type="spellEnd"/>
      <w:r w:rsidRPr="00226B59">
        <w:t xml:space="preserve">, </w:t>
      </w:r>
      <w:proofErr w:type="spellStart"/>
      <w:r w:rsidRPr="00226B59">
        <w:t>Action</w:t>
      </w:r>
      <w:proofErr w:type="spellEnd"/>
      <w:r w:rsidRPr="00226B59">
        <w:t xml:space="preserve"> </w:t>
      </w:r>
      <w:proofErr w:type="spellStart"/>
      <w:r w:rsidRPr="00226B59">
        <w:t>Learning</w:t>
      </w:r>
      <w:proofErr w:type="spellEnd"/>
      <w:r w:rsidRPr="00226B59">
        <w:t xml:space="preserve">: </w:t>
      </w:r>
      <w:proofErr w:type="spellStart"/>
      <w:r w:rsidRPr="00226B59">
        <w:t>Research</w:t>
      </w:r>
      <w:proofErr w:type="spellEnd"/>
      <w:r w:rsidRPr="00226B59">
        <w:t xml:space="preserve"> and </w:t>
      </w:r>
      <w:proofErr w:type="spellStart"/>
      <w:r w:rsidRPr="00226B59">
        <w:t>Practice</w:t>
      </w:r>
      <w:proofErr w:type="spellEnd"/>
      <w:r w:rsidRPr="00226B59">
        <w:t xml:space="preserve">, 15:1, </w:t>
      </w:r>
      <w:r w:rsidR="003B41CF" w:rsidRPr="00226B59">
        <w:t>40–51</w:t>
      </w:r>
      <w:r w:rsidRPr="00226B59">
        <w:t>.</w:t>
      </w:r>
    </w:p>
    <w:p w14:paraId="0D1DCAE8" w14:textId="77777777" w:rsidR="00B16F1C" w:rsidRPr="00B16F1C" w:rsidRDefault="00B16F1C" w:rsidP="00B16F1C">
      <w:pPr>
        <w:spacing w:after="0"/>
        <w:jc w:val="both"/>
      </w:pPr>
    </w:p>
    <w:p w14:paraId="3778415A" w14:textId="77777777" w:rsidR="00B16F1C" w:rsidRDefault="009D7B3A" w:rsidP="00B16F1C">
      <w:pPr>
        <w:jc w:val="both"/>
        <w:rPr>
          <w:lang w:val="en-GB"/>
        </w:rPr>
      </w:pPr>
      <w:r w:rsidRPr="00226B59">
        <w:rPr>
          <w:lang w:val="en-GB"/>
        </w:rPr>
        <w:t>Coghlan, David &amp; Coughlan, Paul. (2008). Action Learning and Action Research (ALAR): A Methodological Integration in an Inter-Organizational Setting. Systemic Practice and Action Research. 21. 97</w:t>
      </w:r>
      <w:r w:rsidR="00D467B8" w:rsidRPr="00226B59">
        <w:rPr>
          <w:lang w:val="en-GB"/>
        </w:rPr>
        <w:t xml:space="preserve"> – </w:t>
      </w:r>
      <w:r w:rsidRPr="00226B59">
        <w:rPr>
          <w:lang w:val="en-GB"/>
        </w:rPr>
        <w:t>104</w:t>
      </w:r>
      <w:r w:rsidR="00D467B8" w:rsidRPr="00226B59">
        <w:rPr>
          <w:lang w:val="en-GB"/>
        </w:rPr>
        <w:t>.</w:t>
      </w:r>
    </w:p>
    <w:p w14:paraId="018F833D" w14:textId="34B43A0D" w:rsidR="00B16F1C" w:rsidDel="00374BCE" w:rsidRDefault="00D467B8" w:rsidP="00B16F1C">
      <w:pPr>
        <w:spacing w:after="0"/>
        <w:jc w:val="both"/>
        <w:rPr>
          <w:del w:id="51" w:author="Microsoft Office-Benutzer" w:date="2021-01-07T11:03:00Z"/>
          <w:lang w:val="en-GB"/>
        </w:rPr>
      </w:pPr>
      <w:r w:rsidRPr="00226B59">
        <w:rPr>
          <w:lang w:val="en-GB"/>
        </w:rPr>
        <w:t>Curtin, J. (2016). Action learning in virtual higher education: applying leadership theory, Action Learning: Research and Practice, 13:2, 151</w:t>
      </w:r>
      <w:ins w:id="52" w:author="Microsoft Office-Benutzer" w:date="2021-01-07T11:03:00Z">
        <w:r w:rsidR="00374BCE">
          <w:rPr>
            <w:lang w:val="en-GB"/>
          </w:rPr>
          <w:t>-</w:t>
        </w:r>
      </w:ins>
      <w:del w:id="53" w:author="Microsoft Office-Benutzer" w:date="2021-01-07T11:03:00Z">
        <w:r w:rsidRPr="00226B59" w:rsidDel="00374BCE">
          <w:rPr>
            <w:lang w:val="en-GB"/>
          </w:rPr>
          <w:delText xml:space="preserve"> – </w:delText>
        </w:r>
      </w:del>
    </w:p>
    <w:p w14:paraId="4FBEB308" w14:textId="4AFDCED1" w:rsidR="00D467B8" w:rsidRDefault="00D467B8" w:rsidP="00B16F1C">
      <w:pPr>
        <w:spacing w:after="0"/>
        <w:jc w:val="both"/>
        <w:rPr>
          <w:lang w:val="en-GB"/>
        </w:rPr>
      </w:pPr>
      <w:r w:rsidRPr="00226B59">
        <w:rPr>
          <w:lang w:val="en-GB"/>
        </w:rPr>
        <w:t>159.</w:t>
      </w:r>
    </w:p>
    <w:p w14:paraId="05F40C09" w14:textId="77777777" w:rsidR="00B16F1C" w:rsidRPr="00226B59" w:rsidRDefault="00B16F1C" w:rsidP="00B16F1C">
      <w:pPr>
        <w:spacing w:after="0"/>
        <w:jc w:val="both"/>
        <w:rPr>
          <w:lang w:val="en-GB"/>
        </w:rPr>
      </w:pPr>
    </w:p>
    <w:p w14:paraId="29093598" w14:textId="5B9F0D21" w:rsidR="00C9433E" w:rsidRPr="00226B59" w:rsidRDefault="00C9433E" w:rsidP="006F5C1C">
      <w:pPr>
        <w:jc w:val="both"/>
      </w:pPr>
      <w:proofErr w:type="spellStart"/>
      <w:r w:rsidRPr="00226B59">
        <w:t>Fulmer</w:t>
      </w:r>
      <w:proofErr w:type="spellEnd"/>
      <w:r w:rsidRPr="00226B59">
        <w:t xml:space="preserve">, R. M., &amp; </w:t>
      </w:r>
      <w:proofErr w:type="spellStart"/>
      <w:r w:rsidRPr="00226B59">
        <w:t>Vicere</w:t>
      </w:r>
      <w:proofErr w:type="spellEnd"/>
      <w:r w:rsidRPr="00226B59">
        <w:t xml:space="preserve">, A. A. (1996). </w:t>
      </w:r>
      <w:proofErr w:type="spellStart"/>
      <w:r w:rsidRPr="00226B59">
        <w:t>Executive</w:t>
      </w:r>
      <w:proofErr w:type="spellEnd"/>
      <w:r w:rsidRPr="00226B59">
        <w:t xml:space="preserve"> </w:t>
      </w:r>
      <w:proofErr w:type="spellStart"/>
      <w:r w:rsidRPr="00226B59">
        <w:t>development</w:t>
      </w:r>
      <w:proofErr w:type="spellEnd"/>
      <w:r w:rsidRPr="00226B59">
        <w:t xml:space="preserve">: </w:t>
      </w:r>
      <w:proofErr w:type="spellStart"/>
      <w:r w:rsidRPr="00226B59">
        <w:t>An</w:t>
      </w:r>
      <w:proofErr w:type="spellEnd"/>
      <w:r w:rsidRPr="00226B59">
        <w:t xml:space="preserve"> </w:t>
      </w:r>
      <w:proofErr w:type="spellStart"/>
      <w:r w:rsidRPr="00226B59">
        <w:t>analysis</w:t>
      </w:r>
      <w:proofErr w:type="spellEnd"/>
      <w:r w:rsidRPr="00226B59">
        <w:t xml:space="preserve"> </w:t>
      </w:r>
      <w:proofErr w:type="spellStart"/>
      <w:r w:rsidRPr="00226B59">
        <w:t>of</w:t>
      </w:r>
      <w:proofErr w:type="spellEnd"/>
      <w:r w:rsidRPr="00226B59">
        <w:t xml:space="preserve"> </w:t>
      </w:r>
      <w:proofErr w:type="spellStart"/>
      <w:r w:rsidRPr="00226B59">
        <w:t>competitive</w:t>
      </w:r>
      <w:proofErr w:type="spellEnd"/>
      <w:r w:rsidRPr="00226B59">
        <w:t xml:space="preserve"> </w:t>
      </w:r>
      <w:proofErr w:type="spellStart"/>
      <w:r w:rsidRPr="00226B59">
        <w:t>forces</w:t>
      </w:r>
      <w:proofErr w:type="spellEnd"/>
      <w:r w:rsidRPr="00226B59">
        <w:t xml:space="preserve">. </w:t>
      </w:r>
      <w:proofErr w:type="spellStart"/>
      <w:r w:rsidRPr="00226B59">
        <w:t>Planning</w:t>
      </w:r>
      <w:proofErr w:type="spellEnd"/>
      <w:r w:rsidRPr="00226B59">
        <w:t xml:space="preserve"> </w:t>
      </w:r>
      <w:proofErr w:type="spellStart"/>
      <w:r w:rsidRPr="00226B59">
        <w:t>Review</w:t>
      </w:r>
      <w:proofErr w:type="spellEnd"/>
      <w:r w:rsidRPr="00226B59">
        <w:t xml:space="preserve">, 24(1), </w:t>
      </w:r>
      <w:r w:rsidR="003B41CF" w:rsidRPr="00226B59">
        <w:t>31–36</w:t>
      </w:r>
    </w:p>
    <w:p w14:paraId="063F74A1" w14:textId="45BE684D" w:rsidR="00AE57D8" w:rsidRPr="00226B59" w:rsidRDefault="00F3216F" w:rsidP="006F5C1C">
      <w:pPr>
        <w:jc w:val="both"/>
        <w:rPr>
          <w:color w:val="000000"/>
          <w:szCs w:val="24"/>
        </w:rPr>
      </w:pPr>
      <w:proofErr w:type="spellStart"/>
      <w:r w:rsidRPr="00226B59">
        <w:rPr>
          <w:color w:val="000000"/>
          <w:szCs w:val="24"/>
        </w:rPr>
        <w:t>Hudspith</w:t>
      </w:r>
      <w:proofErr w:type="spellEnd"/>
      <w:r w:rsidRPr="00226B59">
        <w:rPr>
          <w:color w:val="000000"/>
          <w:szCs w:val="24"/>
        </w:rPr>
        <w:t xml:space="preserve">, D. </w:t>
      </w:r>
      <w:r w:rsidR="00AE57D8" w:rsidRPr="00226B59">
        <w:rPr>
          <w:color w:val="000000"/>
          <w:szCs w:val="24"/>
        </w:rPr>
        <w:t>&amp;</w:t>
      </w:r>
      <w:r w:rsidRPr="00226B59">
        <w:rPr>
          <w:color w:val="000000"/>
          <w:szCs w:val="24"/>
        </w:rPr>
        <w:t xml:space="preserve"> </w:t>
      </w:r>
      <w:proofErr w:type="spellStart"/>
      <w:r w:rsidRPr="00226B59">
        <w:rPr>
          <w:color w:val="000000"/>
          <w:szCs w:val="24"/>
        </w:rPr>
        <w:t>Ingram</w:t>
      </w:r>
      <w:proofErr w:type="spellEnd"/>
      <w:r w:rsidRPr="00226B59">
        <w:rPr>
          <w:color w:val="000000"/>
          <w:szCs w:val="24"/>
        </w:rPr>
        <w:t>, H. (2002)</w:t>
      </w:r>
      <w:r w:rsidR="00AE57D8" w:rsidRPr="00226B59">
        <w:rPr>
          <w:color w:val="000000"/>
          <w:szCs w:val="24"/>
        </w:rPr>
        <w:t>.</w:t>
      </w:r>
      <w:r w:rsidRPr="00226B59">
        <w:rPr>
          <w:color w:val="000000"/>
          <w:szCs w:val="24"/>
        </w:rPr>
        <w:t xml:space="preserve"> </w:t>
      </w:r>
      <w:proofErr w:type="spellStart"/>
      <w:r w:rsidRPr="00226B59">
        <w:rPr>
          <w:color w:val="000000"/>
          <w:szCs w:val="24"/>
        </w:rPr>
        <w:t>Delivering</w:t>
      </w:r>
      <w:proofErr w:type="spellEnd"/>
      <w:r w:rsidRPr="00226B59">
        <w:rPr>
          <w:color w:val="000000"/>
          <w:szCs w:val="24"/>
        </w:rPr>
        <w:t xml:space="preserve"> management </w:t>
      </w:r>
      <w:proofErr w:type="spellStart"/>
      <w:r w:rsidRPr="00226B59">
        <w:rPr>
          <w:color w:val="000000"/>
          <w:szCs w:val="24"/>
        </w:rPr>
        <w:t>development</w:t>
      </w:r>
      <w:proofErr w:type="spellEnd"/>
      <w:r w:rsidRPr="00226B59">
        <w:rPr>
          <w:color w:val="000000"/>
          <w:szCs w:val="24"/>
        </w:rPr>
        <w:t xml:space="preserve"> </w:t>
      </w:r>
      <w:proofErr w:type="spellStart"/>
      <w:r w:rsidRPr="00226B59">
        <w:rPr>
          <w:color w:val="000000"/>
          <w:szCs w:val="24"/>
        </w:rPr>
        <w:t>through</w:t>
      </w:r>
      <w:proofErr w:type="spellEnd"/>
      <w:r w:rsidRPr="00226B59">
        <w:rPr>
          <w:color w:val="000000"/>
          <w:szCs w:val="24"/>
        </w:rPr>
        <w:t xml:space="preserve"> </w:t>
      </w:r>
      <w:proofErr w:type="spellStart"/>
      <w:r w:rsidR="00C1100A" w:rsidRPr="00226B59">
        <w:rPr>
          <w:color w:val="000000"/>
          <w:szCs w:val="24"/>
        </w:rPr>
        <w:t>action</w:t>
      </w:r>
      <w:proofErr w:type="spellEnd"/>
      <w:r w:rsidR="00C1100A" w:rsidRPr="00226B59">
        <w:rPr>
          <w:color w:val="000000"/>
          <w:szCs w:val="24"/>
        </w:rPr>
        <w:t xml:space="preserve"> </w:t>
      </w:r>
      <w:proofErr w:type="spellStart"/>
      <w:r w:rsidR="00C1100A" w:rsidRPr="00226B59">
        <w:rPr>
          <w:color w:val="000000"/>
          <w:szCs w:val="24"/>
        </w:rPr>
        <w:t>learning</w:t>
      </w:r>
      <w:proofErr w:type="spellEnd"/>
      <w:r w:rsidRPr="00226B59">
        <w:rPr>
          <w:color w:val="000000"/>
          <w:szCs w:val="24"/>
        </w:rPr>
        <w:t xml:space="preserve">, International </w:t>
      </w:r>
      <w:proofErr w:type="spellStart"/>
      <w:r w:rsidRPr="00226B59">
        <w:rPr>
          <w:color w:val="000000"/>
          <w:szCs w:val="24"/>
        </w:rPr>
        <w:t>Journal</w:t>
      </w:r>
      <w:proofErr w:type="spellEnd"/>
      <w:r w:rsidRPr="00226B59">
        <w:rPr>
          <w:color w:val="000000"/>
          <w:szCs w:val="24"/>
        </w:rPr>
        <w:t xml:space="preserve"> </w:t>
      </w:r>
      <w:proofErr w:type="spellStart"/>
      <w:r w:rsidRPr="00226B59">
        <w:rPr>
          <w:color w:val="000000"/>
          <w:szCs w:val="24"/>
        </w:rPr>
        <w:t>of</w:t>
      </w:r>
      <w:proofErr w:type="spellEnd"/>
      <w:r w:rsidRPr="00226B59">
        <w:rPr>
          <w:color w:val="000000"/>
          <w:szCs w:val="24"/>
        </w:rPr>
        <w:t xml:space="preserve"> </w:t>
      </w:r>
      <w:proofErr w:type="spellStart"/>
      <w:r w:rsidRPr="00226B59">
        <w:rPr>
          <w:color w:val="000000"/>
          <w:szCs w:val="24"/>
        </w:rPr>
        <w:t>Contemporary</w:t>
      </w:r>
      <w:proofErr w:type="spellEnd"/>
      <w:r w:rsidRPr="00226B59">
        <w:rPr>
          <w:color w:val="000000"/>
          <w:szCs w:val="24"/>
        </w:rPr>
        <w:t xml:space="preserve"> </w:t>
      </w:r>
      <w:proofErr w:type="spellStart"/>
      <w:r w:rsidRPr="00226B59">
        <w:rPr>
          <w:color w:val="000000"/>
          <w:szCs w:val="24"/>
        </w:rPr>
        <w:t>Hospitality</w:t>
      </w:r>
      <w:proofErr w:type="spellEnd"/>
      <w:r w:rsidRPr="00226B59">
        <w:rPr>
          <w:color w:val="000000"/>
          <w:szCs w:val="24"/>
        </w:rPr>
        <w:t xml:space="preserve"> Management, Vol. 14 No. 7, </w:t>
      </w:r>
      <w:r w:rsidR="003B41CF" w:rsidRPr="00226B59">
        <w:rPr>
          <w:color w:val="000000"/>
          <w:szCs w:val="24"/>
        </w:rPr>
        <w:t>368–374</w:t>
      </w:r>
      <w:ins w:id="54" w:author="Microsoft Office-Benutzer" w:date="2021-01-07T11:03:00Z">
        <w:r w:rsidR="00374BCE">
          <w:rPr>
            <w:color w:val="000000"/>
            <w:szCs w:val="24"/>
          </w:rPr>
          <w:t>.</w:t>
        </w:r>
      </w:ins>
    </w:p>
    <w:p w14:paraId="73A24D6D" w14:textId="7FBCFCFE" w:rsidR="00810944" w:rsidRPr="00226B59" w:rsidRDefault="00810944" w:rsidP="006F5C1C">
      <w:pPr>
        <w:jc w:val="both"/>
        <w:rPr>
          <w:szCs w:val="24"/>
          <w:lang w:val="en-GB"/>
        </w:rPr>
      </w:pPr>
      <w:r w:rsidRPr="00226B59">
        <w:rPr>
          <w:szCs w:val="24"/>
          <w:lang w:val="en-GB"/>
        </w:rPr>
        <w:t>Marquardt, M.</w:t>
      </w:r>
      <w:r w:rsidR="007036C0" w:rsidRPr="00226B59">
        <w:rPr>
          <w:szCs w:val="24"/>
          <w:lang w:val="en-GB"/>
        </w:rPr>
        <w:t xml:space="preserve"> a </w:t>
      </w:r>
      <w:r w:rsidRPr="00226B59">
        <w:rPr>
          <w:szCs w:val="24"/>
          <w:lang w:val="en-GB"/>
        </w:rPr>
        <w:t xml:space="preserve">Yeo, R. (2012). Breakthrough problem solving with </w:t>
      </w:r>
      <w:r w:rsidR="00C1100A" w:rsidRPr="00226B59">
        <w:rPr>
          <w:szCs w:val="24"/>
          <w:lang w:val="en-GB"/>
        </w:rPr>
        <w:t>action learning</w:t>
      </w:r>
      <w:r w:rsidRPr="00226B59">
        <w:rPr>
          <w:szCs w:val="24"/>
          <w:lang w:val="en-GB"/>
        </w:rPr>
        <w:t>: Concepts and cases. Stanford, CA: Stanford University Press</w:t>
      </w:r>
      <w:ins w:id="55" w:author="Microsoft Office-Benutzer" w:date="2021-01-07T11:01:00Z">
        <w:r w:rsidR="00F93556">
          <w:rPr>
            <w:szCs w:val="24"/>
            <w:lang w:val="en-GB"/>
          </w:rPr>
          <w:t>.</w:t>
        </w:r>
      </w:ins>
      <w:del w:id="56" w:author="Microsoft Office-Benutzer" w:date="2021-01-07T11:01:00Z">
        <w:r w:rsidR="00B82AC4" w:rsidRPr="00226B59" w:rsidDel="00F93556">
          <w:rPr>
            <w:szCs w:val="24"/>
            <w:lang w:val="en-GB"/>
          </w:rPr>
          <w:delText>, p.264</w:delText>
        </w:r>
      </w:del>
    </w:p>
    <w:p w14:paraId="55D7F210" w14:textId="550BFA1E" w:rsidR="007F7AF9" w:rsidRPr="00226B59" w:rsidRDefault="007F7AF9" w:rsidP="006F5C1C">
      <w:pPr>
        <w:jc w:val="both"/>
        <w:rPr>
          <w:lang w:val="en-GB"/>
        </w:rPr>
      </w:pPr>
      <w:commentRangeStart w:id="57"/>
      <w:r w:rsidRPr="00226B59">
        <w:rPr>
          <w:lang w:val="en-GB"/>
        </w:rPr>
        <w:t xml:space="preserve">McGill </w:t>
      </w:r>
      <w:r w:rsidR="0083120E" w:rsidRPr="00226B59">
        <w:rPr>
          <w:lang w:val="en-GB"/>
        </w:rPr>
        <w:t xml:space="preserve">I. </w:t>
      </w:r>
      <w:r w:rsidRPr="00226B59">
        <w:rPr>
          <w:lang w:val="en-GB"/>
        </w:rPr>
        <w:t xml:space="preserve">a </w:t>
      </w:r>
      <w:r w:rsidR="0083120E" w:rsidRPr="00226B59">
        <w:rPr>
          <w:lang w:val="en-GB"/>
        </w:rPr>
        <w:t>Beaty L. (2001)</w:t>
      </w:r>
      <w:r w:rsidR="00704B15" w:rsidRPr="00226B59">
        <w:rPr>
          <w:lang w:val="en-GB"/>
        </w:rPr>
        <w:t>.</w:t>
      </w:r>
      <w:r w:rsidR="0083120E" w:rsidRPr="00226B59">
        <w:rPr>
          <w:lang w:val="en-GB"/>
        </w:rPr>
        <w:t xml:space="preserve"> </w:t>
      </w:r>
      <w:r w:rsidR="00AE57D8" w:rsidRPr="00226B59">
        <w:rPr>
          <w:lang w:val="en-GB"/>
        </w:rPr>
        <w:t>Action Learning</w:t>
      </w:r>
      <w:r w:rsidR="0083120E" w:rsidRPr="00226B59">
        <w:rPr>
          <w:lang w:val="en-GB"/>
        </w:rPr>
        <w:t>: A Practitioner’s Guide</w:t>
      </w:r>
      <w:ins w:id="58" w:author="Microsoft Office-Benutzer" w:date="2021-01-07T11:00:00Z">
        <w:r w:rsidR="00F93556">
          <w:rPr>
            <w:lang w:val="en-GB"/>
          </w:rPr>
          <w:t>.</w:t>
        </w:r>
        <w:commentRangeEnd w:id="57"/>
        <w:r w:rsidR="00F93556">
          <w:rPr>
            <w:rStyle w:val="Kommentarzeichen"/>
          </w:rPr>
          <w:commentReference w:id="57"/>
        </w:r>
      </w:ins>
      <w:del w:id="59" w:author="Microsoft Office-Benutzer" w:date="2021-01-07T11:00:00Z">
        <w:r w:rsidR="00704B15" w:rsidRPr="00226B59" w:rsidDel="00F93556">
          <w:rPr>
            <w:lang w:val="en-GB"/>
          </w:rPr>
          <w:delText>, p. 276</w:delText>
        </w:r>
      </w:del>
    </w:p>
    <w:p w14:paraId="7219021F" w14:textId="592AC93D" w:rsidR="00C9433E" w:rsidRPr="00226B59" w:rsidRDefault="00344BBB" w:rsidP="006F5C1C">
      <w:pPr>
        <w:jc w:val="both"/>
        <w:rPr>
          <w:szCs w:val="24"/>
          <w:lang w:val="en-GB"/>
        </w:rPr>
      </w:pPr>
      <w:proofErr w:type="spellStart"/>
      <w:r w:rsidRPr="00226B59">
        <w:rPr>
          <w:szCs w:val="24"/>
          <w:lang w:val="en-GB"/>
        </w:rPr>
        <w:t>Pedler</w:t>
      </w:r>
      <w:proofErr w:type="spellEnd"/>
      <w:r w:rsidRPr="00226B59">
        <w:rPr>
          <w:szCs w:val="24"/>
          <w:lang w:val="en-GB"/>
        </w:rPr>
        <w:t xml:space="preserve">, M., Burgoyne, J. &amp; Brook, Ch. (2005). What has action learning learned to </w:t>
      </w:r>
      <w:proofErr w:type="gramStart"/>
      <w:r w:rsidR="003B41CF" w:rsidRPr="00226B59">
        <w:rPr>
          <w:szCs w:val="24"/>
          <w:lang w:val="en-GB"/>
        </w:rPr>
        <w:t>become?</w:t>
      </w:r>
      <w:r w:rsidR="003B41CF">
        <w:rPr>
          <w:szCs w:val="24"/>
          <w:lang w:val="en-GB"/>
        </w:rPr>
        <w:t>.</w:t>
      </w:r>
      <w:proofErr w:type="gramEnd"/>
      <w:r w:rsidRPr="00226B59">
        <w:rPr>
          <w:szCs w:val="24"/>
          <w:lang w:val="en-GB"/>
        </w:rPr>
        <w:t xml:space="preserve"> Action Learning: Research and Practice. 2. 49 – 68. </w:t>
      </w:r>
    </w:p>
    <w:p w14:paraId="4FA593D5" w14:textId="5CA1B993" w:rsidR="00D467B8" w:rsidRPr="00226B59" w:rsidRDefault="00D467B8" w:rsidP="006F5C1C">
      <w:pPr>
        <w:spacing w:after="0"/>
        <w:jc w:val="both"/>
      </w:pPr>
      <w:proofErr w:type="spellStart"/>
      <w:r w:rsidRPr="00226B59">
        <w:t>Radcliff</w:t>
      </w:r>
      <w:proofErr w:type="spellEnd"/>
      <w:r w:rsidRPr="00226B59">
        <w:t xml:space="preserve">, P. (2017). </w:t>
      </w:r>
      <w:proofErr w:type="spellStart"/>
      <w:r w:rsidRPr="00226B59">
        <w:t>Virtual</w:t>
      </w:r>
      <w:proofErr w:type="spellEnd"/>
      <w:r w:rsidRPr="00226B59">
        <w:t xml:space="preserve"> </w:t>
      </w:r>
      <w:proofErr w:type="spellStart"/>
      <w:r w:rsidRPr="00226B59">
        <w:t>action</w:t>
      </w:r>
      <w:proofErr w:type="spellEnd"/>
      <w:r w:rsidRPr="00226B59">
        <w:t xml:space="preserve"> </w:t>
      </w:r>
      <w:proofErr w:type="spellStart"/>
      <w:r w:rsidRPr="00226B59">
        <w:t>learning</w:t>
      </w:r>
      <w:proofErr w:type="spellEnd"/>
      <w:r w:rsidRPr="00226B59">
        <w:t xml:space="preserve">: a pilot in </w:t>
      </w:r>
      <w:proofErr w:type="spellStart"/>
      <w:r w:rsidRPr="00226B59">
        <w:t>building</w:t>
      </w:r>
      <w:proofErr w:type="spellEnd"/>
    </w:p>
    <w:p w14:paraId="683D77C2" w14:textId="4D4CEBBC" w:rsidR="00D467B8" w:rsidRPr="00226B59" w:rsidRDefault="00D467B8" w:rsidP="006F5C1C">
      <w:pPr>
        <w:spacing w:after="0"/>
        <w:jc w:val="both"/>
      </w:pPr>
      <w:proofErr w:type="spellStart"/>
      <w:r w:rsidRPr="00226B59">
        <w:t>leadership</w:t>
      </w:r>
      <w:proofErr w:type="spellEnd"/>
      <w:r w:rsidRPr="00226B59">
        <w:t xml:space="preserve"> </w:t>
      </w:r>
      <w:proofErr w:type="spellStart"/>
      <w:r w:rsidRPr="00226B59">
        <w:t>capacity</w:t>
      </w:r>
      <w:proofErr w:type="spellEnd"/>
      <w:r w:rsidRPr="00226B59">
        <w:t xml:space="preserve">, </w:t>
      </w:r>
      <w:proofErr w:type="spellStart"/>
      <w:r w:rsidRPr="00226B59">
        <w:t>Action</w:t>
      </w:r>
      <w:proofErr w:type="spellEnd"/>
      <w:r w:rsidRPr="00226B59">
        <w:t xml:space="preserve"> </w:t>
      </w:r>
      <w:proofErr w:type="spellStart"/>
      <w:r w:rsidRPr="00226B59">
        <w:t>Learning</w:t>
      </w:r>
      <w:proofErr w:type="spellEnd"/>
      <w:r w:rsidRPr="00226B59">
        <w:t xml:space="preserve">: </w:t>
      </w:r>
      <w:proofErr w:type="spellStart"/>
      <w:r w:rsidRPr="00226B59">
        <w:t>Research</w:t>
      </w:r>
      <w:proofErr w:type="spellEnd"/>
      <w:r w:rsidRPr="00226B59">
        <w:t xml:space="preserve"> and </w:t>
      </w:r>
      <w:proofErr w:type="spellStart"/>
      <w:r w:rsidRPr="00226B59">
        <w:t>Practice</w:t>
      </w:r>
      <w:proofErr w:type="spellEnd"/>
      <w:r w:rsidRPr="00226B59">
        <w:t xml:space="preserve">, 14:1, </w:t>
      </w:r>
      <w:r w:rsidR="003B41CF" w:rsidRPr="00226B59">
        <w:t>72–82</w:t>
      </w:r>
      <w:r w:rsidRPr="00226B59">
        <w:t>.</w:t>
      </w:r>
    </w:p>
    <w:p w14:paraId="06FF962F" w14:textId="43592501" w:rsidR="00D467B8" w:rsidRPr="00226B59" w:rsidRDefault="00D467B8" w:rsidP="006F5C1C">
      <w:pPr>
        <w:spacing w:after="0"/>
        <w:jc w:val="both"/>
      </w:pPr>
    </w:p>
    <w:p w14:paraId="4A0A616E" w14:textId="3D4507AA" w:rsidR="00D467B8" w:rsidRPr="00226B59" w:rsidRDefault="000F1099" w:rsidP="006F5C1C">
      <w:pPr>
        <w:jc w:val="both"/>
        <w:rPr>
          <w:color w:val="000000"/>
          <w:szCs w:val="24"/>
        </w:rPr>
      </w:pPr>
      <w:proofErr w:type="spellStart"/>
      <w:r w:rsidRPr="00226B59">
        <w:rPr>
          <w:color w:val="000000"/>
          <w:szCs w:val="24"/>
        </w:rPr>
        <w:t>Raelin</w:t>
      </w:r>
      <w:proofErr w:type="spellEnd"/>
      <w:r w:rsidRPr="00226B59">
        <w:rPr>
          <w:color w:val="000000"/>
          <w:szCs w:val="24"/>
        </w:rPr>
        <w:t>, J</w:t>
      </w:r>
      <w:r w:rsidR="00C9433E" w:rsidRPr="00226B59">
        <w:rPr>
          <w:color w:val="000000"/>
          <w:szCs w:val="24"/>
        </w:rPr>
        <w:t>.</w:t>
      </w:r>
      <w:r w:rsidRPr="00226B59">
        <w:rPr>
          <w:color w:val="000000"/>
          <w:szCs w:val="24"/>
        </w:rPr>
        <w:t xml:space="preserve"> </w:t>
      </w:r>
      <w:r w:rsidR="00D12406" w:rsidRPr="00226B59">
        <w:rPr>
          <w:color w:val="000000"/>
          <w:szCs w:val="24"/>
        </w:rPr>
        <w:t>&amp;</w:t>
      </w:r>
      <w:r w:rsidRPr="00226B59">
        <w:rPr>
          <w:color w:val="000000"/>
          <w:szCs w:val="24"/>
        </w:rPr>
        <w:t xml:space="preserve"> </w:t>
      </w:r>
      <w:proofErr w:type="spellStart"/>
      <w:r w:rsidRPr="00226B59">
        <w:rPr>
          <w:color w:val="000000"/>
          <w:szCs w:val="24"/>
        </w:rPr>
        <w:t>Coghlan</w:t>
      </w:r>
      <w:proofErr w:type="spellEnd"/>
      <w:r w:rsidRPr="00226B59">
        <w:rPr>
          <w:color w:val="000000"/>
          <w:szCs w:val="24"/>
        </w:rPr>
        <w:t xml:space="preserve">, D. (2006). </w:t>
      </w:r>
      <w:proofErr w:type="spellStart"/>
      <w:r w:rsidRPr="00226B59">
        <w:rPr>
          <w:color w:val="000000"/>
          <w:szCs w:val="24"/>
        </w:rPr>
        <w:t>Developing</w:t>
      </w:r>
      <w:proofErr w:type="spellEnd"/>
      <w:r w:rsidRPr="00226B59">
        <w:rPr>
          <w:color w:val="000000"/>
          <w:szCs w:val="24"/>
        </w:rPr>
        <w:t xml:space="preserve"> </w:t>
      </w:r>
      <w:proofErr w:type="spellStart"/>
      <w:r w:rsidRPr="00226B59">
        <w:rPr>
          <w:color w:val="000000"/>
          <w:szCs w:val="24"/>
        </w:rPr>
        <w:t>Managers</w:t>
      </w:r>
      <w:proofErr w:type="spellEnd"/>
      <w:r w:rsidRPr="00226B59">
        <w:rPr>
          <w:color w:val="000000"/>
          <w:szCs w:val="24"/>
        </w:rPr>
        <w:t xml:space="preserve"> as </w:t>
      </w:r>
      <w:proofErr w:type="spellStart"/>
      <w:r w:rsidRPr="00226B59">
        <w:rPr>
          <w:color w:val="000000"/>
          <w:szCs w:val="24"/>
        </w:rPr>
        <w:t>Learners</w:t>
      </w:r>
      <w:proofErr w:type="spellEnd"/>
      <w:r w:rsidRPr="00226B59">
        <w:rPr>
          <w:color w:val="000000"/>
          <w:szCs w:val="24"/>
        </w:rPr>
        <w:t xml:space="preserve"> and </w:t>
      </w:r>
      <w:proofErr w:type="spellStart"/>
      <w:r w:rsidRPr="00226B59">
        <w:rPr>
          <w:color w:val="000000"/>
          <w:szCs w:val="24"/>
        </w:rPr>
        <w:t>Researchers</w:t>
      </w:r>
      <w:proofErr w:type="spellEnd"/>
      <w:r w:rsidRPr="00226B59">
        <w:rPr>
          <w:color w:val="000000"/>
          <w:szCs w:val="24"/>
        </w:rPr>
        <w:t xml:space="preserve">: </w:t>
      </w:r>
      <w:proofErr w:type="spellStart"/>
      <w:r w:rsidRPr="00226B59">
        <w:rPr>
          <w:color w:val="000000"/>
          <w:szCs w:val="24"/>
        </w:rPr>
        <w:t>Using</w:t>
      </w:r>
      <w:proofErr w:type="spellEnd"/>
      <w:r w:rsidRPr="00226B59">
        <w:rPr>
          <w:color w:val="000000"/>
          <w:szCs w:val="24"/>
        </w:rPr>
        <w:t xml:space="preserve"> </w:t>
      </w:r>
      <w:proofErr w:type="spellStart"/>
      <w:r w:rsidR="00D12406" w:rsidRPr="00226B59">
        <w:rPr>
          <w:color w:val="000000"/>
          <w:szCs w:val="24"/>
        </w:rPr>
        <w:t>Action</w:t>
      </w:r>
      <w:proofErr w:type="spellEnd"/>
      <w:r w:rsidR="00D12406" w:rsidRPr="00226B59">
        <w:rPr>
          <w:color w:val="000000"/>
          <w:szCs w:val="24"/>
        </w:rPr>
        <w:t xml:space="preserve"> </w:t>
      </w:r>
      <w:proofErr w:type="spellStart"/>
      <w:r w:rsidR="00D12406" w:rsidRPr="00226B59">
        <w:rPr>
          <w:color w:val="000000"/>
          <w:szCs w:val="24"/>
        </w:rPr>
        <w:t>Learning</w:t>
      </w:r>
      <w:proofErr w:type="spellEnd"/>
      <w:r w:rsidRPr="00226B59">
        <w:rPr>
          <w:color w:val="000000"/>
          <w:szCs w:val="24"/>
        </w:rPr>
        <w:t xml:space="preserve"> and </w:t>
      </w:r>
      <w:proofErr w:type="spellStart"/>
      <w:r w:rsidRPr="00226B59">
        <w:rPr>
          <w:color w:val="000000"/>
          <w:szCs w:val="24"/>
        </w:rPr>
        <w:t>Action</w:t>
      </w:r>
      <w:proofErr w:type="spellEnd"/>
      <w:r w:rsidRPr="00226B59">
        <w:rPr>
          <w:color w:val="000000"/>
          <w:szCs w:val="24"/>
        </w:rPr>
        <w:t xml:space="preserve"> </w:t>
      </w:r>
      <w:proofErr w:type="spellStart"/>
      <w:r w:rsidRPr="00226B59">
        <w:rPr>
          <w:color w:val="000000"/>
          <w:szCs w:val="24"/>
        </w:rPr>
        <w:t>Research</w:t>
      </w:r>
      <w:proofErr w:type="spellEnd"/>
      <w:r w:rsidRPr="00226B59">
        <w:rPr>
          <w:color w:val="000000"/>
          <w:szCs w:val="24"/>
        </w:rPr>
        <w:t xml:space="preserve">. </w:t>
      </w:r>
      <w:proofErr w:type="spellStart"/>
      <w:r w:rsidRPr="00226B59">
        <w:rPr>
          <w:color w:val="000000"/>
          <w:szCs w:val="24"/>
        </w:rPr>
        <w:t>Journal</w:t>
      </w:r>
      <w:proofErr w:type="spellEnd"/>
      <w:r w:rsidRPr="00226B59">
        <w:rPr>
          <w:color w:val="000000"/>
          <w:szCs w:val="24"/>
        </w:rPr>
        <w:t xml:space="preserve"> of Management </w:t>
      </w:r>
      <w:proofErr w:type="spellStart"/>
      <w:r w:rsidRPr="00226B59">
        <w:rPr>
          <w:color w:val="000000"/>
          <w:szCs w:val="24"/>
        </w:rPr>
        <w:t>Education</w:t>
      </w:r>
      <w:proofErr w:type="spellEnd"/>
      <w:r w:rsidR="00D12406" w:rsidRPr="00226B59">
        <w:rPr>
          <w:color w:val="000000"/>
          <w:szCs w:val="24"/>
        </w:rPr>
        <w:t xml:space="preserve">, </w:t>
      </w:r>
      <w:r w:rsidR="003B41CF" w:rsidRPr="00226B59">
        <w:rPr>
          <w:color w:val="000000"/>
          <w:szCs w:val="24"/>
        </w:rPr>
        <w:t>670–689</w:t>
      </w:r>
      <w:r w:rsidR="00D12406" w:rsidRPr="00226B59">
        <w:rPr>
          <w:color w:val="000000"/>
          <w:szCs w:val="24"/>
        </w:rPr>
        <w:t xml:space="preserve">. </w:t>
      </w:r>
    </w:p>
    <w:p w14:paraId="3CA7E1D7" w14:textId="0D1408FA" w:rsidR="00F573EB" w:rsidRPr="00226B59" w:rsidRDefault="00F573EB" w:rsidP="006F5C1C">
      <w:pPr>
        <w:jc w:val="both"/>
        <w:rPr>
          <w:szCs w:val="24"/>
          <w:lang w:val="en-GB"/>
        </w:rPr>
      </w:pPr>
      <w:proofErr w:type="spellStart"/>
      <w:r w:rsidRPr="00226B59">
        <w:rPr>
          <w:szCs w:val="24"/>
          <w:lang w:val="en-GB"/>
        </w:rPr>
        <w:t>Revans</w:t>
      </w:r>
      <w:proofErr w:type="spellEnd"/>
      <w:r w:rsidR="00876D7D" w:rsidRPr="00226B59">
        <w:rPr>
          <w:szCs w:val="24"/>
          <w:lang w:val="en-GB"/>
        </w:rPr>
        <w:t xml:space="preserve"> R</w:t>
      </w:r>
      <w:r w:rsidRPr="00226B59">
        <w:rPr>
          <w:szCs w:val="24"/>
          <w:lang w:val="en-GB"/>
        </w:rPr>
        <w:t xml:space="preserve">. (2011). ABC of </w:t>
      </w:r>
      <w:r w:rsidR="009D7B3A" w:rsidRPr="00226B59">
        <w:rPr>
          <w:szCs w:val="24"/>
          <w:lang w:val="en-GB"/>
        </w:rPr>
        <w:t>Action Learning</w:t>
      </w:r>
      <w:r w:rsidRPr="00226B59">
        <w:rPr>
          <w:szCs w:val="24"/>
          <w:lang w:val="en-GB"/>
        </w:rPr>
        <w:t xml:space="preserve">. </w:t>
      </w:r>
      <w:proofErr w:type="spellStart"/>
      <w:ins w:id="60" w:author="Microsoft Office-Benutzer" w:date="2021-01-07T11:01:00Z">
        <w:r w:rsidR="00F93556">
          <w:rPr>
            <w:szCs w:val="24"/>
            <w:lang w:val="en-GB"/>
          </w:rPr>
          <w:t>Místo</w:t>
        </w:r>
        <w:proofErr w:type="spellEnd"/>
        <w:r w:rsidR="00F93556">
          <w:rPr>
            <w:szCs w:val="24"/>
            <w:lang w:val="en-GB"/>
          </w:rPr>
          <w:t xml:space="preserve"> </w:t>
        </w:r>
        <w:proofErr w:type="spellStart"/>
        <w:r w:rsidR="00F93556">
          <w:rPr>
            <w:szCs w:val="24"/>
            <w:lang w:val="en-GB"/>
          </w:rPr>
          <w:t>vydání</w:t>
        </w:r>
        <w:proofErr w:type="spellEnd"/>
        <w:r w:rsidR="00F93556">
          <w:rPr>
            <w:szCs w:val="24"/>
            <w:lang w:val="en-GB"/>
          </w:rPr>
          <w:t xml:space="preserve">: </w:t>
        </w:r>
      </w:ins>
      <w:r w:rsidRPr="00226B59">
        <w:rPr>
          <w:szCs w:val="24"/>
          <w:lang w:val="en-GB"/>
        </w:rPr>
        <w:t>Routledge</w:t>
      </w:r>
      <w:ins w:id="61" w:author="Microsoft Office-Benutzer" w:date="2021-01-07T11:01:00Z">
        <w:r w:rsidR="00F93556">
          <w:rPr>
            <w:szCs w:val="24"/>
            <w:lang w:val="en-GB"/>
          </w:rPr>
          <w:t>.</w:t>
        </w:r>
      </w:ins>
      <w:del w:id="62" w:author="Microsoft Office-Benutzer" w:date="2021-01-07T11:01:00Z">
        <w:r w:rsidR="00344BBB" w:rsidRPr="00226B59" w:rsidDel="00F93556">
          <w:rPr>
            <w:szCs w:val="24"/>
            <w:lang w:val="en-GB"/>
          </w:rPr>
          <w:delText>,</w:delText>
        </w:r>
      </w:del>
      <w:r w:rsidR="00344BBB" w:rsidRPr="00226B59">
        <w:rPr>
          <w:szCs w:val="24"/>
          <w:lang w:val="en-GB"/>
        </w:rPr>
        <w:t xml:space="preserve"> </w:t>
      </w:r>
      <w:del w:id="63" w:author="Microsoft Office-Benutzer" w:date="2021-01-07T11:01:00Z">
        <w:r w:rsidR="00344BBB" w:rsidRPr="00226B59" w:rsidDel="00F93556">
          <w:rPr>
            <w:szCs w:val="24"/>
            <w:lang w:val="en-GB"/>
          </w:rPr>
          <w:delText>p. 138</w:delText>
        </w:r>
      </w:del>
    </w:p>
    <w:p w14:paraId="213FA117" w14:textId="3782F3DD" w:rsidR="0051117E" w:rsidRPr="00226B59" w:rsidRDefault="0051117E" w:rsidP="006F5C1C">
      <w:pPr>
        <w:jc w:val="both"/>
        <w:rPr>
          <w:szCs w:val="24"/>
          <w:lang w:val="en-GB"/>
        </w:rPr>
      </w:pPr>
      <w:r w:rsidRPr="00226B59">
        <w:rPr>
          <w:szCs w:val="24"/>
          <w:lang w:val="en-GB"/>
        </w:rPr>
        <w:t xml:space="preserve">Robertson, J., Le </w:t>
      </w:r>
      <w:proofErr w:type="spellStart"/>
      <w:r w:rsidRPr="00226B59">
        <w:rPr>
          <w:szCs w:val="24"/>
          <w:lang w:val="en-GB"/>
        </w:rPr>
        <w:t>Sueur</w:t>
      </w:r>
      <w:proofErr w:type="spellEnd"/>
      <w:r w:rsidRPr="00226B59">
        <w:rPr>
          <w:szCs w:val="24"/>
          <w:lang w:val="en-GB"/>
        </w:rPr>
        <w:t>, H. and Terblanche, N. (2020). Reflective practice during action learning in management development programmes", European Journal of Training and Development.</w:t>
      </w:r>
    </w:p>
    <w:p w14:paraId="4253ACF5" w14:textId="48448B72" w:rsidR="0051117E" w:rsidRPr="00226B59" w:rsidRDefault="00D467B8" w:rsidP="006F5C1C">
      <w:pPr>
        <w:spacing w:after="0"/>
        <w:jc w:val="both"/>
        <w:rPr>
          <w:szCs w:val="24"/>
          <w:lang w:val="en-GB"/>
        </w:rPr>
      </w:pPr>
      <w:r w:rsidRPr="00226B59">
        <w:rPr>
          <w:szCs w:val="24"/>
          <w:lang w:val="en-GB"/>
        </w:rPr>
        <w:t>Sanyal,</w:t>
      </w:r>
      <w:r w:rsidR="0051117E" w:rsidRPr="00226B59">
        <w:rPr>
          <w:szCs w:val="24"/>
          <w:lang w:val="en-GB"/>
        </w:rPr>
        <w:t xml:space="preserve"> Ch. </w:t>
      </w:r>
      <w:r w:rsidRPr="00226B59">
        <w:rPr>
          <w:szCs w:val="24"/>
          <w:lang w:val="en-GB"/>
        </w:rPr>
        <w:t>(2019)</w:t>
      </w:r>
      <w:r w:rsidR="0051117E" w:rsidRPr="00226B59">
        <w:rPr>
          <w:szCs w:val="24"/>
          <w:lang w:val="en-GB"/>
        </w:rPr>
        <w:t>.</w:t>
      </w:r>
      <w:r w:rsidRPr="00226B59">
        <w:rPr>
          <w:szCs w:val="24"/>
          <w:lang w:val="en-GB"/>
        </w:rPr>
        <w:t xml:space="preserve"> Integration of the practice of mindfulness within action learning as an added component within a post graduate leadership programme: an account of practice. Action Learning: Research and Practice, 16 (2</w:t>
      </w:r>
      <w:r w:rsidR="003B41CF" w:rsidRPr="00226B59">
        <w:rPr>
          <w:szCs w:val="24"/>
          <w:lang w:val="en-GB"/>
        </w:rPr>
        <w:t>).</w:t>
      </w:r>
      <w:r w:rsidRPr="00226B59">
        <w:rPr>
          <w:szCs w:val="24"/>
          <w:lang w:val="en-GB"/>
        </w:rPr>
        <w:t xml:space="preserve"> pp. 159</w:t>
      </w:r>
      <w:r w:rsidR="0051117E" w:rsidRPr="00226B59">
        <w:rPr>
          <w:szCs w:val="24"/>
          <w:lang w:val="en-GB"/>
        </w:rPr>
        <w:t xml:space="preserve"> – </w:t>
      </w:r>
      <w:r w:rsidRPr="00226B59">
        <w:rPr>
          <w:szCs w:val="24"/>
          <w:lang w:val="en-GB"/>
        </w:rPr>
        <w:t>165</w:t>
      </w:r>
      <w:r w:rsidR="0051117E" w:rsidRPr="00226B59">
        <w:rPr>
          <w:szCs w:val="24"/>
          <w:lang w:val="en-GB"/>
        </w:rPr>
        <w:t>.</w:t>
      </w:r>
    </w:p>
    <w:p w14:paraId="50B9865F" w14:textId="77777777" w:rsidR="00C4536F" w:rsidRPr="00226B59" w:rsidRDefault="00C4536F" w:rsidP="006F5C1C">
      <w:pPr>
        <w:spacing w:after="0"/>
        <w:jc w:val="both"/>
        <w:rPr>
          <w:szCs w:val="24"/>
          <w:lang w:val="en-GB"/>
        </w:rPr>
      </w:pPr>
    </w:p>
    <w:p w14:paraId="279470AD" w14:textId="461D8105" w:rsidR="0051117E" w:rsidRDefault="0051117E" w:rsidP="006F5C1C">
      <w:pPr>
        <w:spacing w:after="0"/>
        <w:jc w:val="both"/>
        <w:rPr>
          <w:ins w:id="64" w:author="Microsoft Office-Benutzer" w:date="2021-01-07T11:01:00Z"/>
          <w:szCs w:val="24"/>
          <w:lang w:val="en-GB"/>
        </w:rPr>
      </w:pPr>
      <w:r w:rsidRPr="00226B59">
        <w:rPr>
          <w:szCs w:val="24"/>
          <w:lang w:val="en-GB"/>
        </w:rPr>
        <w:t xml:space="preserve">Sanyal, C., &amp; Rigg, C. (2020). Integrating Mindfulness </w:t>
      </w:r>
      <w:r w:rsidR="003B41CF" w:rsidRPr="00226B59">
        <w:rPr>
          <w:szCs w:val="24"/>
          <w:lang w:val="en-GB"/>
        </w:rPr>
        <w:t>into</w:t>
      </w:r>
      <w:r w:rsidRPr="00226B59">
        <w:rPr>
          <w:szCs w:val="24"/>
          <w:lang w:val="en-GB"/>
        </w:rPr>
        <w:t xml:space="preserve"> Leadership Development. Journal of Management Education. </w:t>
      </w:r>
    </w:p>
    <w:p w14:paraId="74EB827E" w14:textId="77777777" w:rsidR="00F93556" w:rsidRPr="00226B59" w:rsidRDefault="00F93556" w:rsidP="006F5C1C">
      <w:pPr>
        <w:spacing w:after="0"/>
        <w:jc w:val="both"/>
        <w:rPr>
          <w:szCs w:val="24"/>
          <w:lang w:val="en-GB"/>
        </w:rPr>
      </w:pPr>
    </w:p>
    <w:p w14:paraId="68B65359" w14:textId="490B4CEB" w:rsidR="00C4536F" w:rsidRPr="00226B59" w:rsidRDefault="00C4536F" w:rsidP="006F5C1C">
      <w:pPr>
        <w:spacing w:after="0"/>
        <w:jc w:val="both"/>
        <w:rPr>
          <w:szCs w:val="24"/>
          <w:lang w:val="en-GB"/>
        </w:rPr>
      </w:pPr>
      <w:proofErr w:type="spellStart"/>
      <w:r w:rsidRPr="00226B59">
        <w:rPr>
          <w:szCs w:val="24"/>
          <w:lang w:val="en-GB"/>
        </w:rPr>
        <w:t>Svalgaard</w:t>
      </w:r>
      <w:proofErr w:type="spellEnd"/>
      <w:r w:rsidRPr="00226B59">
        <w:rPr>
          <w:szCs w:val="24"/>
          <w:lang w:val="en-GB"/>
        </w:rPr>
        <w:t xml:space="preserve">, L. (2017). From real life to real life: bringing ‘double awareness’ from Action Learning programmes into organisational reality, </w:t>
      </w:r>
      <w:r w:rsidRPr="00F93556">
        <w:rPr>
          <w:i/>
          <w:iCs/>
          <w:szCs w:val="24"/>
          <w:lang w:val="en-GB"/>
          <w:rPrChange w:id="65" w:author="Microsoft Office-Benutzer" w:date="2021-01-07T11:02:00Z">
            <w:rPr>
              <w:szCs w:val="24"/>
              <w:lang w:val="en-GB"/>
            </w:rPr>
          </w:rPrChange>
        </w:rPr>
        <w:t>Action Learning: Research and Practice, 14</w:t>
      </w:r>
      <w:ins w:id="66" w:author="Microsoft Office-Benutzer" w:date="2021-01-07T11:01:00Z">
        <w:r w:rsidR="00F93556">
          <w:rPr>
            <w:szCs w:val="24"/>
            <w:lang w:val="en-GB"/>
          </w:rPr>
          <w:t>(</w:t>
        </w:r>
      </w:ins>
      <w:del w:id="67" w:author="Microsoft Office-Benutzer" w:date="2021-01-07T11:01:00Z">
        <w:r w:rsidRPr="00226B59" w:rsidDel="00F93556">
          <w:rPr>
            <w:szCs w:val="24"/>
            <w:lang w:val="en-GB"/>
          </w:rPr>
          <w:delText>:</w:delText>
        </w:r>
      </w:del>
      <w:r w:rsidRPr="00226B59">
        <w:rPr>
          <w:szCs w:val="24"/>
          <w:lang w:val="en-GB"/>
        </w:rPr>
        <w:t>1</w:t>
      </w:r>
      <w:ins w:id="68" w:author="Microsoft Office-Benutzer" w:date="2021-01-07T11:01:00Z">
        <w:r w:rsidR="00F93556">
          <w:rPr>
            <w:szCs w:val="24"/>
            <w:lang w:val="en-GB"/>
          </w:rPr>
          <w:t>)</w:t>
        </w:r>
      </w:ins>
      <w:r w:rsidRPr="00226B59">
        <w:rPr>
          <w:szCs w:val="24"/>
          <w:lang w:val="en-GB"/>
        </w:rPr>
        <w:t>, 29</w:t>
      </w:r>
      <w:ins w:id="69" w:author="Microsoft Office-Benutzer" w:date="2021-01-07T11:02:00Z">
        <w:r w:rsidR="00F93556">
          <w:rPr>
            <w:szCs w:val="24"/>
            <w:lang w:val="en-GB"/>
          </w:rPr>
          <w:t>-</w:t>
        </w:r>
      </w:ins>
      <w:del w:id="70" w:author="Microsoft Office-Benutzer" w:date="2021-01-07T11:02:00Z">
        <w:r w:rsidRPr="00226B59" w:rsidDel="00F93556">
          <w:rPr>
            <w:szCs w:val="24"/>
            <w:lang w:val="en-GB"/>
          </w:rPr>
          <w:delText xml:space="preserve"> – </w:delText>
        </w:r>
      </w:del>
      <w:r w:rsidRPr="00226B59">
        <w:rPr>
          <w:szCs w:val="24"/>
          <w:lang w:val="en-GB"/>
        </w:rPr>
        <w:t>49.</w:t>
      </w:r>
    </w:p>
    <w:p w14:paraId="4F8D4C6F" w14:textId="77777777" w:rsidR="00C4536F" w:rsidRPr="00226B59" w:rsidRDefault="00C4536F" w:rsidP="006F5C1C">
      <w:pPr>
        <w:spacing w:after="0"/>
        <w:jc w:val="both"/>
        <w:rPr>
          <w:szCs w:val="24"/>
          <w:lang w:val="en-GB"/>
        </w:rPr>
      </w:pPr>
    </w:p>
    <w:p w14:paraId="4227A2E6" w14:textId="262442ED" w:rsidR="00D467B8" w:rsidRPr="00226B59" w:rsidRDefault="003B698A" w:rsidP="006F5C1C">
      <w:pPr>
        <w:jc w:val="both"/>
      </w:pPr>
      <w:proofErr w:type="spellStart"/>
      <w:r w:rsidRPr="00226B59">
        <w:t>Zuber</w:t>
      </w:r>
      <w:r w:rsidRPr="00226B59">
        <w:rPr>
          <w:rFonts w:ascii="Times New Roman" w:hAnsi="Times New Roman" w:cs="Times New Roman"/>
        </w:rPr>
        <w:t>‐</w:t>
      </w:r>
      <w:r w:rsidRPr="00226B59">
        <w:t>Skerritt</w:t>
      </w:r>
      <w:proofErr w:type="spellEnd"/>
      <w:r w:rsidRPr="00226B59">
        <w:t xml:space="preserve">, O. (2001). </w:t>
      </w:r>
      <w:proofErr w:type="spellStart"/>
      <w:r w:rsidRPr="00226B59">
        <w:t>Action</w:t>
      </w:r>
      <w:proofErr w:type="spellEnd"/>
      <w:r w:rsidRPr="00226B59">
        <w:t xml:space="preserve"> </w:t>
      </w:r>
      <w:proofErr w:type="spellStart"/>
      <w:r w:rsidRPr="00226B59">
        <w:t>learning</w:t>
      </w:r>
      <w:proofErr w:type="spellEnd"/>
      <w:r w:rsidRPr="00226B59">
        <w:t xml:space="preserve"> and </w:t>
      </w:r>
      <w:proofErr w:type="spellStart"/>
      <w:r w:rsidRPr="00226B59">
        <w:t>action</w:t>
      </w:r>
      <w:proofErr w:type="spellEnd"/>
      <w:r w:rsidRPr="00226B59">
        <w:t xml:space="preserve"> </w:t>
      </w:r>
      <w:proofErr w:type="spellStart"/>
      <w:r w:rsidRPr="00226B59">
        <w:t>research</w:t>
      </w:r>
      <w:proofErr w:type="spellEnd"/>
      <w:r w:rsidRPr="00226B59">
        <w:t xml:space="preserve">: </w:t>
      </w:r>
      <w:proofErr w:type="spellStart"/>
      <w:r w:rsidRPr="00226B59">
        <w:t>paradigm</w:t>
      </w:r>
      <w:proofErr w:type="spellEnd"/>
      <w:r w:rsidRPr="00226B59">
        <w:t xml:space="preserve">, </w:t>
      </w:r>
      <w:proofErr w:type="spellStart"/>
      <w:r w:rsidRPr="00226B59">
        <w:t>praxis</w:t>
      </w:r>
      <w:proofErr w:type="spellEnd"/>
      <w:r w:rsidRPr="00226B59">
        <w:t xml:space="preserve"> and </w:t>
      </w:r>
      <w:proofErr w:type="spellStart"/>
      <w:r w:rsidRPr="00226B59">
        <w:t>programs</w:t>
      </w:r>
      <w:proofErr w:type="spellEnd"/>
      <w:r w:rsidRPr="00226B59">
        <w:t xml:space="preserve">, in </w:t>
      </w:r>
      <w:proofErr w:type="spellStart"/>
      <w:r w:rsidRPr="00226B59">
        <w:t>Sankaran</w:t>
      </w:r>
      <w:proofErr w:type="spellEnd"/>
      <w:r w:rsidRPr="00226B59">
        <w:t xml:space="preserve">, S., Dick, B., </w:t>
      </w:r>
      <w:proofErr w:type="spellStart"/>
      <w:r w:rsidRPr="00226B59">
        <w:t>Passfield</w:t>
      </w:r>
      <w:proofErr w:type="spellEnd"/>
      <w:r w:rsidRPr="00226B59">
        <w:t xml:space="preserve">, R. and </w:t>
      </w:r>
      <w:proofErr w:type="spellStart"/>
      <w:r w:rsidRPr="00226B59">
        <w:t>Swepson</w:t>
      </w:r>
      <w:proofErr w:type="spellEnd"/>
      <w:r w:rsidRPr="00226B59">
        <w:t>, P. (</w:t>
      </w:r>
      <w:proofErr w:type="spellStart"/>
      <w:r w:rsidRPr="00226B59">
        <w:t>Eds</w:t>
      </w:r>
      <w:proofErr w:type="spellEnd"/>
      <w:r w:rsidRPr="00226B59">
        <w:t xml:space="preserve">), </w:t>
      </w:r>
      <w:bookmarkStart w:id="71" w:name="_Hlk60504460"/>
      <w:proofErr w:type="spellStart"/>
      <w:r w:rsidRPr="00226B59">
        <w:t>Effective</w:t>
      </w:r>
      <w:proofErr w:type="spellEnd"/>
      <w:r w:rsidRPr="00226B59">
        <w:t xml:space="preserve"> </w:t>
      </w:r>
      <w:proofErr w:type="spellStart"/>
      <w:r w:rsidRPr="00226B59">
        <w:t>Change</w:t>
      </w:r>
      <w:proofErr w:type="spellEnd"/>
      <w:r w:rsidRPr="00226B59">
        <w:t xml:space="preserve"> Management </w:t>
      </w:r>
      <w:proofErr w:type="spellStart"/>
      <w:r w:rsidRPr="00226B59">
        <w:t>Using</w:t>
      </w:r>
      <w:proofErr w:type="spellEnd"/>
      <w:r w:rsidRPr="00226B59">
        <w:t xml:space="preserve"> </w:t>
      </w:r>
      <w:proofErr w:type="spellStart"/>
      <w:r w:rsidRPr="00226B59">
        <w:t>Action</w:t>
      </w:r>
      <w:proofErr w:type="spellEnd"/>
      <w:r w:rsidRPr="00226B59">
        <w:t xml:space="preserve"> </w:t>
      </w:r>
      <w:proofErr w:type="spellStart"/>
      <w:r w:rsidRPr="00226B59">
        <w:t>Research</w:t>
      </w:r>
      <w:proofErr w:type="spellEnd"/>
      <w:r w:rsidRPr="00226B59">
        <w:t xml:space="preserve"> and </w:t>
      </w:r>
      <w:proofErr w:type="spellStart"/>
      <w:r w:rsidRPr="00226B59">
        <w:t>Action</w:t>
      </w:r>
      <w:proofErr w:type="spellEnd"/>
      <w:r w:rsidRPr="00226B59">
        <w:t xml:space="preserve"> </w:t>
      </w:r>
      <w:proofErr w:type="spellStart"/>
      <w:r w:rsidRPr="00226B59">
        <w:t>Learning</w:t>
      </w:r>
      <w:proofErr w:type="spellEnd"/>
      <w:r w:rsidRPr="00226B59">
        <w:t xml:space="preserve">: </w:t>
      </w:r>
      <w:proofErr w:type="spellStart"/>
      <w:r w:rsidRPr="00226B59">
        <w:t>Concepts</w:t>
      </w:r>
      <w:proofErr w:type="spellEnd"/>
      <w:r w:rsidRPr="00226B59">
        <w:t xml:space="preserve">, </w:t>
      </w:r>
      <w:proofErr w:type="spellStart"/>
      <w:r w:rsidRPr="00226B59">
        <w:t>Frameworks</w:t>
      </w:r>
      <w:proofErr w:type="spellEnd"/>
      <w:r w:rsidRPr="00226B59">
        <w:t xml:space="preserve">, </w:t>
      </w:r>
      <w:proofErr w:type="spellStart"/>
      <w:r w:rsidRPr="00226B59">
        <w:t>Processes</w:t>
      </w:r>
      <w:proofErr w:type="spellEnd"/>
      <w:r w:rsidRPr="00226B59">
        <w:t xml:space="preserve"> and </w:t>
      </w:r>
      <w:proofErr w:type="spellStart"/>
      <w:r w:rsidRPr="00226B59">
        <w:t>Applications</w:t>
      </w:r>
      <w:bookmarkEnd w:id="71"/>
      <w:proofErr w:type="spellEnd"/>
      <w:r w:rsidRPr="00226B59">
        <w:t xml:space="preserve">, </w:t>
      </w:r>
      <w:proofErr w:type="spellStart"/>
      <w:r w:rsidRPr="00226B59">
        <w:t>Southern</w:t>
      </w:r>
      <w:proofErr w:type="spellEnd"/>
      <w:r w:rsidRPr="00226B59">
        <w:t xml:space="preserve"> </w:t>
      </w:r>
      <w:proofErr w:type="spellStart"/>
      <w:r w:rsidRPr="00226B59">
        <w:t>Cross</w:t>
      </w:r>
      <w:proofErr w:type="spellEnd"/>
      <w:r w:rsidRPr="00226B59">
        <w:t xml:space="preserve"> University </w:t>
      </w:r>
      <w:proofErr w:type="spellStart"/>
      <w:r w:rsidRPr="00226B59">
        <w:t>Press</w:t>
      </w:r>
      <w:proofErr w:type="spellEnd"/>
      <w:r w:rsidRPr="00226B59">
        <w:t xml:space="preserve">, </w:t>
      </w:r>
      <w:proofErr w:type="spellStart"/>
      <w:r w:rsidRPr="00226B59">
        <w:t>Lismore</w:t>
      </w:r>
      <w:proofErr w:type="spellEnd"/>
      <w:r w:rsidRPr="00226B59">
        <w:t xml:space="preserve">, </w:t>
      </w:r>
      <w:proofErr w:type="spellStart"/>
      <w:r w:rsidRPr="00226B59">
        <w:t>Australia</w:t>
      </w:r>
      <w:proofErr w:type="spellEnd"/>
      <w:r w:rsidRPr="00226B59">
        <w:t xml:space="preserve">, pp. </w:t>
      </w:r>
      <w:r w:rsidR="003B41CF" w:rsidRPr="00226B59">
        <w:t>1–27</w:t>
      </w:r>
      <w:r w:rsidRPr="00226B59">
        <w:t>.</w:t>
      </w:r>
    </w:p>
    <w:p w14:paraId="33399745" w14:textId="2DEE534D" w:rsidR="009D7B3A" w:rsidRPr="00226B59" w:rsidRDefault="009D7B3A" w:rsidP="006F5C1C">
      <w:pPr>
        <w:spacing w:after="0"/>
        <w:jc w:val="both"/>
      </w:pPr>
      <w:proofErr w:type="spellStart"/>
      <w:r w:rsidRPr="00226B59">
        <w:t>Zuber</w:t>
      </w:r>
      <w:r w:rsidRPr="00226B59">
        <w:rPr>
          <w:rFonts w:ascii="Times New Roman" w:hAnsi="Times New Roman" w:cs="Times New Roman"/>
        </w:rPr>
        <w:t>‐</w:t>
      </w:r>
      <w:r w:rsidRPr="00226B59">
        <w:t>Skenitt</w:t>
      </w:r>
      <w:proofErr w:type="spellEnd"/>
      <w:r w:rsidRPr="00226B59">
        <w:t xml:space="preserve">, O. (1993) </w:t>
      </w:r>
      <w:proofErr w:type="spellStart"/>
      <w:r w:rsidRPr="00226B59">
        <w:t>Improving</w:t>
      </w:r>
      <w:proofErr w:type="spellEnd"/>
      <w:r w:rsidRPr="00226B59">
        <w:t xml:space="preserve"> </w:t>
      </w:r>
      <w:proofErr w:type="spellStart"/>
      <w:r w:rsidRPr="00226B59">
        <w:t>Learning</w:t>
      </w:r>
      <w:proofErr w:type="spellEnd"/>
      <w:r w:rsidRPr="00226B59">
        <w:t xml:space="preserve"> and </w:t>
      </w:r>
      <w:proofErr w:type="spellStart"/>
      <w:r w:rsidRPr="00226B59">
        <w:t>Teaching</w:t>
      </w:r>
      <w:proofErr w:type="spellEnd"/>
      <w:r w:rsidRPr="00226B59">
        <w:t xml:space="preserve"> </w:t>
      </w:r>
      <w:proofErr w:type="spellStart"/>
      <w:r w:rsidRPr="00226B59">
        <w:t>Through</w:t>
      </w:r>
      <w:proofErr w:type="spellEnd"/>
      <w:r w:rsidRPr="00226B59">
        <w:t xml:space="preserve"> </w:t>
      </w:r>
      <w:proofErr w:type="spellStart"/>
      <w:r w:rsidRPr="00226B59">
        <w:t>Action</w:t>
      </w:r>
      <w:proofErr w:type="spellEnd"/>
      <w:r w:rsidRPr="00226B59">
        <w:t xml:space="preserve"> </w:t>
      </w:r>
      <w:proofErr w:type="spellStart"/>
      <w:r w:rsidRPr="00226B59">
        <w:t>Learning</w:t>
      </w:r>
      <w:proofErr w:type="spellEnd"/>
      <w:r w:rsidRPr="00226B59">
        <w:t xml:space="preserve"> and </w:t>
      </w:r>
      <w:proofErr w:type="spellStart"/>
      <w:r w:rsidRPr="00226B59">
        <w:t>Action</w:t>
      </w:r>
      <w:proofErr w:type="spellEnd"/>
      <w:r w:rsidRPr="00226B59">
        <w:t xml:space="preserve"> </w:t>
      </w:r>
      <w:proofErr w:type="spellStart"/>
      <w:r w:rsidRPr="00226B59">
        <w:t>Research</w:t>
      </w:r>
      <w:proofErr w:type="spellEnd"/>
      <w:r w:rsidRPr="00226B59">
        <w:t xml:space="preserve">, </w:t>
      </w:r>
      <w:proofErr w:type="spellStart"/>
      <w:r w:rsidRPr="00226B59">
        <w:t>Higher</w:t>
      </w:r>
      <w:proofErr w:type="spellEnd"/>
      <w:r w:rsidRPr="00226B59">
        <w:t xml:space="preserve"> </w:t>
      </w:r>
      <w:proofErr w:type="spellStart"/>
      <w:r w:rsidRPr="00226B59">
        <w:t>Education</w:t>
      </w:r>
      <w:proofErr w:type="spellEnd"/>
      <w:r w:rsidRPr="00226B59">
        <w:t xml:space="preserve"> </w:t>
      </w:r>
      <w:proofErr w:type="spellStart"/>
      <w:r w:rsidRPr="00226B59">
        <w:t>Research</w:t>
      </w:r>
      <w:proofErr w:type="spellEnd"/>
      <w:r w:rsidRPr="00226B59">
        <w:t xml:space="preserve"> and </w:t>
      </w:r>
      <w:proofErr w:type="spellStart"/>
      <w:r w:rsidRPr="00226B59">
        <w:t>Development</w:t>
      </w:r>
      <w:proofErr w:type="spellEnd"/>
      <w:r w:rsidRPr="00226B59">
        <w:t xml:space="preserve">, 12:1, </w:t>
      </w:r>
      <w:r w:rsidR="003B41CF" w:rsidRPr="00226B59">
        <w:t>45–58</w:t>
      </w:r>
      <w:r w:rsidR="00D467B8" w:rsidRPr="00226B59">
        <w:t>.</w:t>
      </w:r>
    </w:p>
    <w:p w14:paraId="7AB11C23" w14:textId="77777777" w:rsidR="00226B59" w:rsidRPr="00226B59" w:rsidRDefault="00226B59" w:rsidP="006F5C1C">
      <w:pPr>
        <w:spacing w:after="0"/>
        <w:jc w:val="both"/>
      </w:pPr>
    </w:p>
    <w:p w14:paraId="0510CC46" w14:textId="6AFF658D" w:rsidR="009D7B3A" w:rsidRDefault="009D7B3A" w:rsidP="006F5C1C">
      <w:pPr>
        <w:jc w:val="both"/>
        <w:rPr>
          <w:lang w:val="en-GB"/>
        </w:rPr>
      </w:pPr>
      <w:r w:rsidRPr="00226B59">
        <w:rPr>
          <w:lang w:val="en-GB"/>
        </w:rPr>
        <w:t>Zuber-</w:t>
      </w:r>
      <w:proofErr w:type="spellStart"/>
      <w:r w:rsidRPr="00226B59">
        <w:rPr>
          <w:lang w:val="en-GB"/>
        </w:rPr>
        <w:t>Skerritt</w:t>
      </w:r>
      <w:proofErr w:type="spellEnd"/>
      <w:r w:rsidRPr="00226B59">
        <w:rPr>
          <w:lang w:val="en-GB"/>
        </w:rPr>
        <w:t xml:space="preserve"> O. a Wood L. (2019). Action Learning and Action Research: Genres and Approaches: Vol. First edition. </w:t>
      </w:r>
      <w:proofErr w:type="spellStart"/>
      <w:ins w:id="72" w:author="Microsoft Office-Benutzer" w:date="2021-01-07T11:01:00Z">
        <w:r w:rsidR="00F93556">
          <w:rPr>
            <w:lang w:val="en-GB"/>
          </w:rPr>
          <w:t>Místo</w:t>
        </w:r>
        <w:proofErr w:type="spellEnd"/>
        <w:r w:rsidR="00F93556">
          <w:rPr>
            <w:lang w:val="en-GB"/>
          </w:rPr>
          <w:t xml:space="preserve"> </w:t>
        </w:r>
        <w:proofErr w:type="spellStart"/>
        <w:proofErr w:type="gramStart"/>
        <w:r w:rsidR="00F93556">
          <w:rPr>
            <w:lang w:val="en-GB"/>
          </w:rPr>
          <w:t>vydání</w:t>
        </w:r>
        <w:proofErr w:type="spellEnd"/>
        <w:r w:rsidR="00F93556">
          <w:rPr>
            <w:lang w:val="en-GB"/>
          </w:rPr>
          <w:t>?:</w:t>
        </w:r>
        <w:proofErr w:type="gramEnd"/>
        <w:r w:rsidR="00F93556">
          <w:rPr>
            <w:lang w:val="en-GB"/>
          </w:rPr>
          <w:t xml:space="preserve"> </w:t>
        </w:r>
      </w:ins>
      <w:r w:rsidRPr="00226B59">
        <w:rPr>
          <w:lang w:val="en-GB"/>
        </w:rPr>
        <w:t>Emerald Publishing Limited</w:t>
      </w:r>
      <w:ins w:id="73" w:author="Microsoft Office-Benutzer" w:date="2021-01-07T11:01:00Z">
        <w:r w:rsidR="00F93556">
          <w:rPr>
            <w:lang w:val="en-GB"/>
          </w:rPr>
          <w:t>.</w:t>
        </w:r>
      </w:ins>
      <w:del w:id="74" w:author="Microsoft Office-Benutzer" w:date="2021-01-07T11:01:00Z">
        <w:r w:rsidR="00B82AC4" w:rsidRPr="00226B59" w:rsidDel="00F93556">
          <w:rPr>
            <w:lang w:val="en-GB"/>
          </w:rPr>
          <w:delText>, p. 272</w:delText>
        </w:r>
      </w:del>
    </w:p>
    <w:p w14:paraId="618BBB21" w14:textId="2AA05C09" w:rsidR="00066C99" w:rsidRPr="00C4319A" w:rsidRDefault="00066C99" w:rsidP="00901E85">
      <w:pPr>
        <w:ind w:left="360"/>
        <w:rPr>
          <w:lang w:val="en-GB"/>
        </w:rPr>
      </w:pPr>
    </w:p>
    <w:sectPr w:rsidR="00066C99" w:rsidRPr="00C4319A" w:rsidSect="006A7EAA">
      <w:headerReference w:type="default" r:id="rId13"/>
      <w:footerReference w:type="default" r:id="rId14"/>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icrosoft Office-Benutzer" w:date="2021-01-07T11:09:00Z" w:initials="MO">
    <w:p w14:paraId="4C856518" w14:textId="4DE95995" w:rsidR="00374BCE" w:rsidRDefault="00374BCE">
      <w:pPr>
        <w:pStyle w:val="Kommentartext"/>
      </w:pPr>
      <w:r>
        <w:rPr>
          <w:rStyle w:val="Kommentarzeichen"/>
        </w:rPr>
        <w:annotationRef/>
      </w:r>
      <w:r>
        <w:t>V </w:t>
      </w:r>
      <w:proofErr w:type="spellStart"/>
      <w:r>
        <w:t>zasade</w:t>
      </w:r>
      <w:proofErr w:type="spellEnd"/>
      <w:r>
        <w:t xml:space="preserve"> OK, </w:t>
      </w:r>
      <w:proofErr w:type="spellStart"/>
      <w:r>
        <w:t>myslim</w:t>
      </w:r>
      <w:proofErr w:type="spellEnd"/>
      <w:r>
        <w:t xml:space="preserve">, ze parametru pro </w:t>
      </w:r>
      <w:proofErr w:type="spellStart"/>
      <w:r>
        <w:t>prijeti</w:t>
      </w:r>
      <w:proofErr w:type="spellEnd"/>
      <w:r>
        <w:t xml:space="preserve"> je </w:t>
      </w:r>
      <w:proofErr w:type="spellStart"/>
      <w:r>
        <w:t>mozne</w:t>
      </w:r>
      <w:proofErr w:type="spellEnd"/>
      <w:r>
        <w:t xml:space="preserve"> v </w:t>
      </w:r>
      <w:proofErr w:type="spellStart"/>
      <w:r>
        <w:t>disponibilnim</w:t>
      </w:r>
      <w:proofErr w:type="spellEnd"/>
      <w:r>
        <w:t xml:space="preserve"> case </w:t>
      </w:r>
      <w:proofErr w:type="spellStart"/>
      <w:r>
        <w:t>dosahnout</w:t>
      </w:r>
      <w:proofErr w:type="spellEnd"/>
    </w:p>
  </w:comment>
  <w:comment w:id="1" w:author="Microsoft Office-Benutzer" w:date="2021-01-07T11:10:00Z" w:initials="MO">
    <w:p w14:paraId="0C1E7D21" w14:textId="2F5ED7AE" w:rsidR="00374BCE" w:rsidRDefault="00374BCE">
      <w:pPr>
        <w:pStyle w:val="Kommentartext"/>
      </w:pPr>
      <w:r>
        <w:rPr>
          <w:rStyle w:val="Kommentarzeichen"/>
        </w:rPr>
        <w:annotationRef/>
      </w:r>
      <w:proofErr w:type="spellStart"/>
      <w:r>
        <w:t>Doporucuji</w:t>
      </w:r>
      <w:proofErr w:type="spellEnd"/>
      <w:r>
        <w:t xml:space="preserve"> </w:t>
      </w:r>
      <w:proofErr w:type="spellStart"/>
      <w:r>
        <w:t>nahlednout</w:t>
      </w:r>
      <w:proofErr w:type="spellEnd"/>
      <w:r>
        <w:t xml:space="preserve"> při reformulaci do ZV nepřijatých </w:t>
      </w:r>
      <w:proofErr w:type="spellStart"/>
      <w:r>
        <w:t>praci</w:t>
      </w:r>
      <w:proofErr w:type="spellEnd"/>
      <w:r>
        <w:t xml:space="preserve">, kde se </w:t>
      </w:r>
      <w:proofErr w:type="spellStart"/>
      <w:r>
        <w:t>spravne</w:t>
      </w:r>
      <w:proofErr w:type="spellEnd"/>
      <w:r>
        <w:t xml:space="preserve"> napsanému abstraktu v komentářích </w:t>
      </w:r>
      <w:proofErr w:type="spellStart"/>
      <w:r>
        <w:t>venuji</w:t>
      </w:r>
      <w:proofErr w:type="spellEnd"/>
      <w:r>
        <w:t>.</w:t>
      </w:r>
    </w:p>
  </w:comment>
  <w:comment w:id="17" w:author="Microsoft Office-Benutzer" w:date="2021-01-07T11:11:00Z" w:initials="MO">
    <w:p w14:paraId="0401FDE8" w14:textId="77777777" w:rsidR="00374BCE" w:rsidRDefault="00374BCE">
      <w:pPr>
        <w:pStyle w:val="Kommentartext"/>
      </w:pPr>
      <w:r>
        <w:rPr>
          <w:rStyle w:val="Kommentarzeichen"/>
        </w:rPr>
        <w:annotationRef/>
      </w:r>
      <w:r>
        <w:t xml:space="preserve">Práce tohoto typu se obvykle </w:t>
      </w:r>
      <w:proofErr w:type="spellStart"/>
      <w:r>
        <w:t>pisi</w:t>
      </w:r>
      <w:proofErr w:type="spellEnd"/>
      <w:r>
        <w:t xml:space="preserve"> v pasivu. Studenty, kteří </w:t>
      </w:r>
      <w:proofErr w:type="spellStart"/>
      <w:r>
        <w:t>nemaji</w:t>
      </w:r>
      <w:proofErr w:type="spellEnd"/>
      <w:r>
        <w:t xml:space="preserve"> s takovými pracemi mnoho </w:t>
      </w:r>
      <w:proofErr w:type="spellStart"/>
      <w:r>
        <w:t>zkusenosti</w:t>
      </w:r>
      <w:proofErr w:type="spellEnd"/>
      <w:r>
        <w:t xml:space="preserve">, to </w:t>
      </w:r>
      <w:proofErr w:type="spellStart"/>
      <w:r>
        <w:t>zaroven</w:t>
      </w:r>
      <w:proofErr w:type="spellEnd"/>
      <w:r>
        <w:t xml:space="preserve"> </w:t>
      </w:r>
      <w:proofErr w:type="spellStart"/>
      <w:r>
        <w:t>pridrzi</w:t>
      </w:r>
      <w:proofErr w:type="spellEnd"/>
      <w:r>
        <w:t xml:space="preserve"> toho, </w:t>
      </w:r>
      <w:proofErr w:type="spellStart"/>
      <w:r>
        <w:t>abv</w:t>
      </w:r>
      <w:proofErr w:type="spellEnd"/>
      <w:r>
        <w:t xml:space="preserve"> logicky odvozovali a citovali, nikoliv </w:t>
      </w:r>
      <w:proofErr w:type="spellStart"/>
      <w:r>
        <w:t>vyjadrovali</w:t>
      </w:r>
      <w:proofErr w:type="spellEnd"/>
      <w:r>
        <w:t xml:space="preserve"> vlastní názory, které nejsou v </w:t>
      </w:r>
      <w:proofErr w:type="spellStart"/>
      <w:r>
        <w:t>pracich</w:t>
      </w:r>
      <w:proofErr w:type="spellEnd"/>
      <w:r>
        <w:t xml:space="preserve"> tohoto typu </w:t>
      </w:r>
      <w:proofErr w:type="spellStart"/>
      <w:r>
        <w:t>vhodne</w:t>
      </w:r>
      <w:proofErr w:type="spellEnd"/>
      <w:r>
        <w:t xml:space="preserve">. </w:t>
      </w:r>
      <w:proofErr w:type="spellStart"/>
      <w:r>
        <w:t>Takze</w:t>
      </w:r>
      <w:proofErr w:type="spellEnd"/>
      <w:r>
        <w:t xml:space="preserve"> </w:t>
      </w:r>
      <w:proofErr w:type="spellStart"/>
      <w:r>
        <w:t>prosim</w:t>
      </w:r>
      <w:proofErr w:type="spellEnd"/>
      <w:r>
        <w:t xml:space="preserve"> </w:t>
      </w:r>
      <w:proofErr w:type="spellStart"/>
      <w:r>
        <w:t>praci</w:t>
      </w:r>
      <w:proofErr w:type="spellEnd"/>
      <w:r>
        <w:t xml:space="preserve"> </w:t>
      </w:r>
      <w:proofErr w:type="spellStart"/>
      <w:r>
        <w:t>prepsat</w:t>
      </w:r>
      <w:proofErr w:type="spellEnd"/>
      <w:r>
        <w:t xml:space="preserve"> do pasiva.</w:t>
      </w:r>
    </w:p>
    <w:p w14:paraId="6606542F" w14:textId="77777777" w:rsidR="00374BCE" w:rsidRDefault="00374BCE">
      <w:pPr>
        <w:pStyle w:val="Kommentartext"/>
      </w:pPr>
    </w:p>
    <w:p w14:paraId="1A65ECF7" w14:textId="2C0431B5" w:rsidR="00374BCE" w:rsidRPr="00D41CAD" w:rsidRDefault="00374BCE">
      <w:pPr>
        <w:pStyle w:val="Kommentartext"/>
        <w:rPr>
          <w:b/>
          <w:bCs/>
        </w:rPr>
      </w:pPr>
      <w:proofErr w:type="spellStart"/>
      <w:r w:rsidRPr="00D41CAD">
        <w:rPr>
          <w:b/>
          <w:bCs/>
        </w:rPr>
        <w:t>Uvod</w:t>
      </w:r>
      <w:proofErr w:type="spellEnd"/>
      <w:r w:rsidRPr="00D41CAD">
        <w:rPr>
          <w:b/>
          <w:bCs/>
        </w:rPr>
        <w:t xml:space="preserve"> by </w:t>
      </w:r>
      <w:proofErr w:type="spellStart"/>
      <w:r w:rsidRPr="00D41CAD">
        <w:rPr>
          <w:b/>
          <w:bCs/>
        </w:rPr>
        <w:t>zaroven</w:t>
      </w:r>
      <w:proofErr w:type="spellEnd"/>
      <w:r w:rsidRPr="00D41CAD">
        <w:rPr>
          <w:b/>
          <w:bCs/>
        </w:rPr>
        <w:t xml:space="preserve"> mel obsahovat </w:t>
      </w:r>
      <w:proofErr w:type="spellStart"/>
      <w:r w:rsidR="00D41CAD" w:rsidRPr="00D41CAD">
        <w:rPr>
          <w:b/>
          <w:bCs/>
        </w:rPr>
        <w:t>jasne</w:t>
      </w:r>
      <w:proofErr w:type="spellEnd"/>
      <w:r w:rsidR="00D41CAD" w:rsidRPr="00D41CAD">
        <w:rPr>
          <w:b/>
          <w:bCs/>
        </w:rPr>
        <w:t xml:space="preserve"> </w:t>
      </w:r>
      <w:proofErr w:type="spellStart"/>
      <w:r w:rsidR="00D41CAD" w:rsidRPr="00D41CAD">
        <w:rPr>
          <w:b/>
          <w:bCs/>
        </w:rPr>
        <w:t>formulovany</w:t>
      </w:r>
      <w:proofErr w:type="spellEnd"/>
      <w:r w:rsidR="00D41CAD" w:rsidRPr="00D41CAD">
        <w:rPr>
          <w:b/>
          <w:bCs/>
        </w:rPr>
        <w:t xml:space="preserve"> c</w:t>
      </w:r>
      <w:r w:rsidRPr="00D41CAD">
        <w:rPr>
          <w:b/>
          <w:bCs/>
        </w:rPr>
        <w:t xml:space="preserve">il práce </w:t>
      </w:r>
      <w:r w:rsidR="00D41CAD" w:rsidRPr="00D41CAD">
        <w:rPr>
          <w:b/>
          <w:bCs/>
        </w:rPr>
        <w:t>a VO.</w:t>
      </w:r>
    </w:p>
  </w:comment>
  <w:comment w:id="21" w:author="Microsoft Office-Benutzer" w:date="2021-01-07T11:14:00Z" w:initials="MO">
    <w:p w14:paraId="02C4AA7B" w14:textId="0D63102B" w:rsidR="00D41CAD" w:rsidRDefault="00D41CAD">
      <w:pPr>
        <w:pStyle w:val="Kommentartext"/>
      </w:pPr>
      <w:r>
        <w:rPr>
          <w:rStyle w:val="Kommentarzeichen"/>
        </w:rPr>
        <w:annotationRef/>
      </w:r>
      <w:proofErr w:type="spellStart"/>
      <w:r>
        <w:t>Nefunkcni</w:t>
      </w:r>
      <w:proofErr w:type="spellEnd"/>
      <w:r>
        <w:t xml:space="preserve"> odstavce. Jak </w:t>
      </w:r>
      <w:proofErr w:type="spellStart"/>
      <w:r>
        <w:t>vypada</w:t>
      </w:r>
      <w:proofErr w:type="spellEnd"/>
      <w:r>
        <w:t xml:space="preserve"> </w:t>
      </w:r>
      <w:proofErr w:type="spellStart"/>
      <w:r>
        <w:t>funkcni</w:t>
      </w:r>
      <w:proofErr w:type="spellEnd"/>
      <w:r>
        <w:t xml:space="preserve"> odstavec viz ZV v </w:t>
      </w:r>
      <w:proofErr w:type="spellStart"/>
      <w:r>
        <w:t>jinych</w:t>
      </w:r>
      <w:proofErr w:type="spellEnd"/>
      <w:r>
        <w:t xml:space="preserve"> nepřijatých </w:t>
      </w:r>
      <w:proofErr w:type="spellStart"/>
      <w:r>
        <w:t>pracich</w:t>
      </w:r>
      <w:proofErr w:type="spellEnd"/>
    </w:p>
  </w:comment>
  <w:comment w:id="40" w:author="Microsoft Office-Benutzer" w:date="2021-01-07T11:03:00Z" w:initials="MO">
    <w:p w14:paraId="0123C3AB" w14:textId="49D3D503" w:rsidR="00374BCE" w:rsidRDefault="00374BCE">
      <w:pPr>
        <w:pStyle w:val="Kommentartext"/>
      </w:pPr>
      <w:r>
        <w:rPr>
          <w:rStyle w:val="Kommentarzeichen"/>
        </w:rPr>
        <w:annotationRef/>
      </w:r>
      <w:proofErr w:type="spellStart"/>
      <w:r>
        <w:t>Vylepšeníhodná</w:t>
      </w:r>
      <w:proofErr w:type="spellEnd"/>
      <w:r>
        <w:t xml:space="preserve"> dle ZV v jiných nepřijatých prací (jedná se o opakovanou chybu a </w:t>
      </w:r>
      <w:proofErr w:type="spellStart"/>
      <w:r>
        <w:t>ja</w:t>
      </w:r>
      <w:proofErr w:type="spellEnd"/>
      <w:r>
        <w:t xml:space="preserve"> bohužel nemam kapacitu, opakovat ten samy </w:t>
      </w:r>
      <w:proofErr w:type="spellStart"/>
      <w:r>
        <w:t>komentar</w:t>
      </w:r>
      <w:proofErr w:type="spellEnd"/>
      <w:r>
        <w:t xml:space="preserve"> v </w:t>
      </w:r>
      <w:proofErr w:type="spellStart"/>
      <w:r>
        <w:t>kazde</w:t>
      </w:r>
      <w:proofErr w:type="spellEnd"/>
      <w:r>
        <w:t xml:space="preserve"> </w:t>
      </w:r>
      <w:proofErr w:type="spellStart"/>
      <w:r>
        <w:t>praci</w:t>
      </w:r>
      <w:proofErr w:type="spellEnd"/>
      <w:r>
        <w:t>. Dekuji za pochopeni)</w:t>
      </w:r>
    </w:p>
  </w:comment>
  <w:comment w:id="50" w:author="Microsoft Office-Benutzer" w:date="2021-01-07T11:02:00Z" w:initials="MO">
    <w:p w14:paraId="30A78099" w14:textId="2D9B9C0D" w:rsidR="00F93556" w:rsidRDefault="00F93556">
      <w:pPr>
        <w:pStyle w:val="Kommentartext"/>
      </w:pPr>
      <w:r>
        <w:rPr>
          <w:rStyle w:val="Kommentarzeichen"/>
        </w:rPr>
        <w:annotationRef/>
      </w:r>
      <w:r>
        <w:t xml:space="preserve">Není </w:t>
      </w:r>
      <w:proofErr w:type="spellStart"/>
      <w:r w:rsidR="00374BCE">
        <w:t>uplne</w:t>
      </w:r>
      <w:proofErr w:type="spellEnd"/>
      <w:r w:rsidR="00374BCE">
        <w:t xml:space="preserve"> </w:t>
      </w:r>
      <w:r>
        <w:t>APA</w:t>
      </w:r>
      <w:r w:rsidR="00374BCE">
        <w:t xml:space="preserve">. </w:t>
      </w:r>
      <w:proofErr w:type="spellStart"/>
      <w:r w:rsidR="00374BCE">
        <w:t>Nutne</w:t>
      </w:r>
      <w:proofErr w:type="spellEnd"/>
      <w:r w:rsidR="00374BCE">
        <w:t xml:space="preserve"> </w:t>
      </w:r>
      <w:proofErr w:type="spellStart"/>
      <w:r w:rsidR="00374BCE">
        <w:t>prokazat</w:t>
      </w:r>
      <w:proofErr w:type="spellEnd"/>
      <w:r w:rsidR="00374BCE">
        <w:t xml:space="preserve"> schopnost </w:t>
      </w:r>
      <w:proofErr w:type="spellStart"/>
      <w:r w:rsidR="00374BCE">
        <w:t>pouzivani</w:t>
      </w:r>
      <w:proofErr w:type="spellEnd"/>
      <w:r w:rsidR="00374BCE">
        <w:t xml:space="preserve"> </w:t>
      </w:r>
      <w:proofErr w:type="spellStart"/>
      <w:r w:rsidR="00374BCE">
        <w:t>zadaneho</w:t>
      </w:r>
      <w:proofErr w:type="spellEnd"/>
      <w:r w:rsidR="00374BCE">
        <w:t xml:space="preserve"> citačního </w:t>
      </w:r>
      <w:proofErr w:type="spellStart"/>
      <w:r w:rsidR="00374BCE">
        <w:t>formatu</w:t>
      </w:r>
      <w:proofErr w:type="spellEnd"/>
      <w:r w:rsidR="00374BCE">
        <w:t xml:space="preserve">, a tedy odstranit nedostatky </w:t>
      </w:r>
    </w:p>
  </w:comment>
  <w:comment w:id="57" w:author="Microsoft Office-Benutzer" w:date="2021-01-07T11:00:00Z" w:initials="MO">
    <w:p w14:paraId="2AAFC19B" w14:textId="54D1938D" w:rsidR="00F93556" w:rsidRDefault="00F93556">
      <w:pPr>
        <w:pStyle w:val="Kommentartext"/>
      </w:pPr>
      <w:r>
        <w:rPr>
          <w:rStyle w:val="Kommentarzeichen"/>
        </w:rPr>
        <w:annotationRef/>
      </w:r>
      <w:r>
        <w:t xml:space="preserve">Tady něco </w:t>
      </w:r>
      <w:proofErr w:type="spellStart"/>
      <w:r>
        <w:t>chybi</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C856518" w15:done="0"/>
  <w15:commentEx w15:paraId="0C1E7D21" w15:done="0"/>
  <w15:commentEx w15:paraId="1A65ECF7" w15:done="0"/>
  <w15:commentEx w15:paraId="02C4AA7B" w15:done="0"/>
  <w15:commentEx w15:paraId="0123C3AB" w15:done="0"/>
  <w15:commentEx w15:paraId="30A78099" w15:done="0"/>
  <w15:commentEx w15:paraId="2AAFC19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16A76" w16cex:dateUtc="2021-01-07T10:09:00Z"/>
  <w16cex:commentExtensible w16cex:durableId="23A16A9C" w16cex:dateUtc="2021-01-07T10:10:00Z"/>
  <w16cex:commentExtensible w16cex:durableId="23A16ACC" w16cex:dateUtc="2021-01-07T10:11:00Z"/>
  <w16cex:commentExtensible w16cex:durableId="23A16B9F" w16cex:dateUtc="2021-01-07T10:14:00Z"/>
  <w16cex:commentExtensible w16cex:durableId="23A16905" w16cex:dateUtc="2021-01-07T10:03:00Z"/>
  <w16cex:commentExtensible w16cex:durableId="23A168C1" w16cex:dateUtc="2021-01-07T10:02:00Z"/>
  <w16cex:commentExtensible w16cex:durableId="23A16865" w16cex:dateUtc="2021-01-07T1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C856518" w16cid:durableId="23A16A76"/>
  <w16cid:commentId w16cid:paraId="0C1E7D21" w16cid:durableId="23A16A9C"/>
  <w16cid:commentId w16cid:paraId="1A65ECF7" w16cid:durableId="23A16ACC"/>
  <w16cid:commentId w16cid:paraId="02C4AA7B" w16cid:durableId="23A16B9F"/>
  <w16cid:commentId w16cid:paraId="0123C3AB" w16cid:durableId="23A16905"/>
  <w16cid:commentId w16cid:paraId="30A78099" w16cid:durableId="23A168C1"/>
  <w16cid:commentId w16cid:paraId="2AAFC19B" w16cid:durableId="23A168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B0747A" w14:textId="77777777" w:rsidR="008D7A27" w:rsidRDefault="008D7A27" w:rsidP="00577620">
      <w:pPr>
        <w:spacing w:after="0" w:line="240" w:lineRule="auto"/>
      </w:pPr>
      <w:r>
        <w:separator/>
      </w:r>
    </w:p>
  </w:endnote>
  <w:endnote w:type="continuationSeparator" w:id="0">
    <w:p w14:paraId="50C8571E" w14:textId="77777777" w:rsidR="008D7A27" w:rsidRDefault="008D7A27" w:rsidP="0057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Schoolbook">
    <w:altName w:val="Century Schoolbook"/>
    <w:panose1 w:val="020406040505050203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 w:name="AdvOT40514f85">
    <w:altName w:val="Cambria"/>
    <w:panose1 w:val="020B0604020202020204"/>
    <w:charset w:val="00"/>
    <w:family w:val="roman"/>
    <w:notTrueType/>
    <w:pitch w:val="default"/>
    <w:sig w:usb0="00000003" w:usb1="00000000" w:usb2="00000000" w:usb3="00000000" w:csb0="00000001" w:csb1="00000000"/>
  </w:font>
  <w:font w:name="AdvOT4ac4c61e">
    <w:altName w:val="Cambria"/>
    <w:panose1 w:val="020B0604020202020204"/>
    <w:charset w:val="00"/>
    <w:family w:val="roman"/>
    <w:notTrueType/>
    <w:pitch w:val="default"/>
    <w:sig w:usb0="00000003" w:usb1="00000000" w:usb2="00000000" w:usb3="00000000" w:csb0="00000001" w:csb1="00000000"/>
  </w:font>
  <w:font w:name="AdvOT46dcae81">
    <w:altName w:val="Calibri"/>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48A00004" w14:textId="77777777" w:rsidR="00344BBB" w:rsidRDefault="00344BBB" w:rsidP="00577620">
        <w:pPr>
          <w:pStyle w:val="Fuzeile"/>
          <w:jc w:val="center"/>
        </w:pPr>
        <w:r>
          <w:rPr>
            <w:noProof/>
          </w:rPr>
          <mc:AlternateContent>
            <mc:Choice Requires="wps">
              <w:drawing>
                <wp:anchor distT="0" distB="0" distL="114300" distR="114300" simplePos="0" relativeHeight="251659264" behindDoc="0" locked="0" layoutInCell="1" allowOverlap="1" wp14:anchorId="0D942ABA" wp14:editId="0837D281">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6093436D" w14:textId="77777777" w:rsidR="00344BBB" w:rsidRPr="00577620" w:rsidRDefault="00344BBB">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0D942ABA" id="Obdélník 649" o:spid="_x0000_s1026" style="position:absolute;left:0;text-align:left;margin-left:268.4pt;margin-top:0;width:44.55pt;height:15.1pt;rotation:180;flip:x;z-index:251659264;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" filled="f" fillcolor="#c0504d" stroked="f" strokecolor="#5c83b4" strokeweight="2.25pt">
                  <v:textbox inset=",0,,0">
                    <w:txbxContent>
                      <w:p w14:paraId="6093436D" w14:textId="77777777" w:rsidR="00344BBB" w:rsidRPr="00577620" w:rsidRDefault="00344BBB">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FE916C" w14:textId="77777777" w:rsidR="008D7A27" w:rsidRDefault="008D7A27" w:rsidP="00577620">
      <w:pPr>
        <w:spacing w:after="0" w:line="240" w:lineRule="auto"/>
      </w:pPr>
      <w:r>
        <w:separator/>
      </w:r>
    </w:p>
  </w:footnote>
  <w:footnote w:type="continuationSeparator" w:id="0">
    <w:p w14:paraId="12CE8E6A" w14:textId="77777777" w:rsidR="008D7A27" w:rsidRDefault="008D7A27" w:rsidP="00577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0DC6F" w14:textId="0A34D535" w:rsidR="00344BBB" w:rsidRDefault="00344BBB" w:rsidP="006A7EAA">
    <w:pPr>
      <w:pStyle w:val="Kopfzeile"/>
      <w:jc w:val="center"/>
    </w:pPr>
    <w:r>
      <w:fldChar w:fldCharType="begin"/>
    </w:r>
    <w:r>
      <w:instrText xml:space="preserve"> REF _Ref476046181 \h  \* MERGEFORMAT </w:instrText>
    </w:r>
    <w:r>
      <w:fldChar w:fldCharType="separate"/>
    </w:r>
    <w:r>
      <w:t>Skřivánková</w:t>
    </w:r>
    <w:r>
      <w:fldChar w:fldCharType="end"/>
    </w:r>
    <w:r>
      <w:t xml:space="preserve"> Jana, Hřib Viktor / Učení se akcí v oblasti rozvoje vedoucích pracovníků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27281"/>
    <w:multiLevelType w:val="hybridMultilevel"/>
    <w:tmpl w:val="1CD6A4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D32FEA"/>
    <w:multiLevelType w:val="multilevel"/>
    <w:tmpl w:val="9B1C0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A76E1"/>
    <w:multiLevelType w:val="hybridMultilevel"/>
    <w:tmpl w:val="C016B5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43B1A1C"/>
    <w:multiLevelType w:val="hybridMultilevel"/>
    <w:tmpl w:val="1988CC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07617D"/>
    <w:multiLevelType w:val="hybridMultilevel"/>
    <w:tmpl w:val="682856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B5432E"/>
    <w:multiLevelType w:val="multilevel"/>
    <w:tmpl w:val="1E54F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D2E51BA"/>
    <w:multiLevelType w:val="hybridMultilevel"/>
    <w:tmpl w:val="2B663C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F32F1B"/>
    <w:multiLevelType w:val="hybridMultilevel"/>
    <w:tmpl w:val="B492B5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CFD3CCF"/>
    <w:multiLevelType w:val="multilevel"/>
    <w:tmpl w:val="35C67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2BC1A5C"/>
    <w:multiLevelType w:val="hybridMultilevel"/>
    <w:tmpl w:val="C7106D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4130BF5"/>
    <w:multiLevelType w:val="hybridMultilevel"/>
    <w:tmpl w:val="B9CC5B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F875255"/>
    <w:multiLevelType w:val="hybridMultilevel"/>
    <w:tmpl w:val="3F888F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C337B17"/>
    <w:multiLevelType w:val="hybridMultilevel"/>
    <w:tmpl w:val="3F725DD2"/>
    <w:lvl w:ilvl="0" w:tplc="9C726AC8">
      <w:start w:val="1"/>
      <w:numFmt w:val="decimal"/>
      <w:pStyle w:val="berschrift3"/>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8"/>
  </w:num>
  <w:num w:numId="2">
    <w:abstractNumId w:val="6"/>
  </w:num>
  <w:num w:numId="3">
    <w:abstractNumId w:val="14"/>
  </w:num>
  <w:num w:numId="4">
    <w:abstractNumId w:val="1"/>
  </w:num>
  <w:num w:numId="5">
    <w:abstractNumId w:val="5"/>
  </w:num>
  <w:num w:numId="6">
    <w:abstractNumId w:val="10"/>
  </w:num>
  <w:num w:numId="7">
    <w:abstractNumId w:val="13"/>
  </w:num>
  <w:num w:numId="8">
    <w:abstractNumId w:val="7"/>
  </w:num>
  <w:num w:numId="9">
    <w:abstractNumId w:val="3"/>
  </w:num>
  <w:num w:numId="10">
    <w:abstractNumId w:val="9"/>
  </w:num>
  <w:num w:numId="11">
    <w:abstractNumId w:val="4"/>
  </w:num>
  <w:num w:numId="12">
    <w:abstractNumId w:val="12"/>
  </w:num>
  <w:num w:numId="13">
    <w:abstractNumId w:val="11"/>
  </w:num>
  <w:num w:numId="14">
    <w:abstractNumId w:val="2"/>
  </w:num>
  <w:num w:numId="1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1FC"/>
    <w:rsid w:val="0000116D"/>
    <w:rsid w:val="00002787"/>
    <w:rsid w:val="00010048"/>
    <w:rsid w:val="00014376"/>
    <w:rsid w:val="000225CC"/>
    <w:rsid w:val="0002615E"/>
    <w:rsid w:val="00040B7C"/>
    <w:rsid w:val="000414F8"/>
    <w:rsid w:val="0004711D"/>
    <w:rsid w:val="00050E92"/>
    <w:rsid w:val="00051E32"/>
    <w:rsid w:val="00062E68"/>
    <w:rsid w:val="00066978"/>
    <w:rsid w:val="00066C99"/>
    <w:rsid w:val="00070078"/>
    <w:rsid w:val="000766DB"/>
    <w:rsid w:val="00076786"/>
    <w:rsid w:val="00084573"/>
    <w:rsid w:val="000A759E"/>
    <w:rsid w:val="000B09B4"/>
    <w:rsid w:val="000B5268"/>
    <w:rsid w:val="000B55E3"/>
    <w:rsid w:val="000D1E75"/>
    <w:rsid w:val="000D4C69"/>
    <w:rsid w:val="000D634E"/>
    <w:rsid w:val="000F1099"/>
    <w:rsid w:val="000F637C"/>
    <w:rsid w:val="001217EC"/>
    <w:rsid w:val="00122FD4"/>
    <w:rsid w:val="00131A74"/>
    <w:rsid w:val="00146895"/>
    <w:rsid w:val="00152A65"/>
    <w:rsid w:val="00157A08"/>
    <w:rsid w:val="00166811"/>
    <w:rsid w:val="00173CE9"/>
    <w:rsid w:val="00174A86"/>
    <w:rsid w:val="00180479"/>
    <w:rsid w:val="00186E8D"/>
    <w:rsid w:val="00191C11"/>
    <w:rsid w:val="001946DD"/>
    <w:rsid w:val="00194D56"/>
    <w:rsid w:val="001A0ED9"/>
    <w:rsid w:val="001A6D85"/>
    <w:rsid w:val="001A7381"/>
    <w:rsid w:val="001B0548"/>
    <w:rsid w:val="001B1618"/>
    <w:rsid w:val="001B3DD2"/>
    <w:rsid w:val="001D71B2"/>
    <w:rsid w:val="001E5FC2"/>
    <w:rsid w:val="001F52D9"/>
    <w:rsid w:val="002058E0"/>
    <w:rsid w:val="0021083C"/>
    <w:rsid w:val="00226B59"/>
    <w:rsid w:val="00230C49"/>
    <w:rsid w:val="00242A30"/>
    <w:rsid w:val="00245F04"/>
    <w:rsid w:val="00257125"/>
    <w:rsid w:val="002572C8"/>
    <w:rsid w:val="0027067C"/>
    <w:rsid w:val="00286B0A"/>
    <w:rsid w:val="002B55CF"/>
    <w:rsid w:val="002C104F"/>
    <w:rsid w:val="002C7914"/>
    <w:rsid w:val="002D1A24"/>
    <w:rsid w:val="002D22AC"/>
    <w:rsid w:val="002D30BF"/>
    <w:rsid w:val="002D7601"/>
    <w:rsid w:val="002E0F06"/>
    <w:rsid w:val="002F4F3F"/>
    <w:rsid w:val="003108B7"/>
    <w:rsid w:val="003133AD"/>
    <w:rsid w:val="00314E02"/>
    <w:rsid w:val="00316798"/>
    <w:rsid w:val="003176DC"/>
    <w:rsid w:val="00317FF8"/>
    <w:rsid w:val="00320891"/>
    <w:rsid w:val="00321165"/>
    <w:rsid w:val="0032288C"/>
    <w:rsid w:val="00322F88"/>
    <w:rsid w:val="003264CE"/>
    <w:rsid w:val="0032651E"/>
    <w:rsid w:val="00330A2A"/>
    <w:rsid w:val="0034174B"/>
    <w:rsid w:val="00344B95"/>
    <w:rsid w:val="00344BBB"/>
    <w:rsid w:val="0035198C"/>
    <w:rsid w:val="00356E19"/>
    <w:rsid w:val="00362D3F"/>
    <w:rsid w:val="0036527F"/>
    <w:rsid w:val="00374BCE"/>
    <w:rsid w:val="00381E25"/>
    <w:rsid w:val="00383960"/>
    <w:rsid w:val="00384C69"/>
    <w:rsid w:val="0038621A"/>
    <w:rsid w:val="00387369"/>
    <w:rsid w:val="003A49A9"/>
    <w:rsid w:val="003B371D"/>
    <w:rsid w:val="003B41CF"/>
    <w:rsid w:val="003B698A"/>
    <w:rsid w:val="003C0A5B"/>
    <w:rsid w:val="003C1BFE"/>
    <w:rsid w:val="003D77CB"/>
    <w:rsid w:val="003E6800"/>
    <w:rsid w:val="00404E39"/>
    <w:rsid w:val="004101BE"/>
    <w:rsid w:val="00410C59"/>
    <w:rsid w:val="004135AE"/>
    <w:rsid w:val="004206CB"/>
    <w:rsid w:val="004268BF"/>
    <w:rsid w:val="00430B44"/>
    <w:rsid w:val="00433A19"/>
    <w:rsid w:val="00435E8F"/>
    <w:rsid w:val="004406DA"/>
    <w:rsid w:val="00443DC2"/>
    <w:rsid w:val="00444F61"/>
    <w:rsid w:val="00445B47"/>
    <w:rsid w:val="0045043B"/>
    <w:rsid w:val="004504A4"/>
    <w:rsid w:val="00451A39"/>
    <w:rsid w:val="00452171"/>
    <w:rsid w:val="0045444A"/>
    <w:rsid w:val="00461722"/>
    <w:rsid w:val="00461E6F"/>
    <w:rsid w:val="004630C5"/>
    <w:rsid w:val="004944B5"/>
    <w:rsid w:val="004C316F"/>
    <w:rsid w:val="004D0265"/>
    <w:rsid w:val="004E284D"/>
    <w:rsid w:val="004E349C"/>
    <w:rsid w:val="00501321"/>
    <w:rsid w:val="00501917"/>
    <w:rsid w:val="0050358F"/>
    <w:rsid w:val="00503737"/>
    <w:rsid w:val="0051117E"/>
    <w:rsid w:val="00511D81"/>
    <w:rsid w:val="005144B0"/>
    <w:rsid w:val="005269C0"/>
    <w:rsid w:val="00535C68"/>
    <w:rsid w:val="005560E6"/>
    <w:rsid w:val="00561FB6"/>
    <w:rsid w:val="00577620"/>
    <w:rsid w:val="00580578"/>
    <w:rsid w:val="005927B8"/>
    <w:rsid w:val="0059600D"/>
    <w:rsid w:val="005A0ADD"/>
    <w:rsid w:val="005A71FC"/>
    <w:rsid w:val="005B5A04"/>
    <w:rsid w:val="005C0557"/>
    <w:rsid w:val="005C2969"/>
    <w:rsid w:val="005C31E6"/>
    <w:rsid w:val="005E1B78"/>
    <w:rsid w:val="005F74E3"/>
    <w:rsid w:val="005F79F4"/>
    <w:rsid w:val="00602A6F"/>
    <w:rsid w:val="00602E5C"/>
    <w:rsid w:val="0061143E"/>
    <w:rsid w:val="00633B20"/>
    <w:rsid w:val="00636011"/>
    <w:rsid w:val="006414A1"/>
    <w:rsid w:val="00642345"/>
    <w:rsid w:val="00644212"/>
    <w:rsid w:val="00651B28"/>
    <w:rsid w:val="006825B7"/>
    <w:rsid w:val="00685864"/>
    <w:rsid w:val="006868B6"/>
    <w:rsid w:val="006976D9"/>
    <w:rsid w:val="006A7EAA"/>
    <w:rsid w:val="006C1A62"/>
    <w:rsid w:val="006C5E9C"/>
    <w:rsid w:val="006E3810"/>
    <w:rsid w:val="006E57EF"/>
    <w:rsid w:val="006E68B7"/>
    <w:rsid w:val="006E6957"/>
    <w:rsid w:val="006F191D"/>
    <w:rsid w:val="006F5C1C"/>
    <w:rsid w:val="006F70FA"/>
    <w:rsid w:val="00701C1E"/>
    <w:rsid w:val="007036C0"/>
    <w:rsid w:val="00704419"/>
    <w:rsid w:val="00704B15"/>
    <w:rsid w:val="00707388"/>
    <w:rsid w:val="007146C3"/>
    <w:rsid w:val="00727643"/>
    <w:rsid w:val="007338BD"/>
    <w:rsid w:val="00751469"/>
    <w:rsid w:val="0075385B"/>
    <w:rsid w:val="00757ADF"/>
    <w:rsid w:val="0076704D"/>
    <w:rsid w:val="00777CF5"/>
    <w:rsid w:val="00786539"/>
    <w:rsid w:val="0079535C"/>
    <w:rsid w:val="00797C09"/>
    <w:rsid w:val="007B62E6"/>
    <w:rsid w:val="007C3C46"/>
    <w:rsid w:val="007E5169"/>
    <w:rsid w:val="007E77CA"/>
    <w:rsid w:val="007F51B7"/>
    <w:rsid w:val="007F7AF9"/>
    <w:rsid w:val="00810944"/>
    <w:rsid w:val="00822803"/>
    <w:rsid w:val="00822F28"/>
    <w:rsid w:val="00827ADC"/>
    <w:rsid w:val="0083120E"/>
    <w:rsid w:val="008327C2"/>
    <w:rsid w:val="008408A6"/>
    <w:rsid w:val="008436E1"/>
    <w:rsid w:val="00876D7D"/>
    <w:rsid w:val="0087778B"/>
    <w:rsid w:val="00883A39"/>
    <w:rsid w:val="00885C25"/>
    <w:rsid w:val="008938C6"/>
    <w:rsid w:val="008948F0"/>
    <w:rsid w:val="008954F0"/>
    <w:rsid w:val="008A48B8"/>
    <w:rsid w:val="008B0CFB"/>
    <w:rsid w:val="008B6FF8"/>
    <w:rsid w:val="008D7A27"/>
    <w:rsid w:val="008E1819"/>
    <w:rsid w:val="00901E85"/>
    <w:rsid w:val="00907737"/>
    <w:rsid w:val="009135B7"/>
    <w:rsid w:val="009140F3"/>
    <w:rsid w:val="00923876"/>
    <w:rsid w:val="009241CD"/>
    <w:rsid w:val="009301C0"/>
    <w:rsid w:val="0093089F"/>
    <w:rsid w:val="00945844"/>
    <w:rsid w:val="0096266C"/>
    <w:rsid w:val="009631C2"/>
    <w:rsid w:val="00967957"/>
    <w:rsid w:val="00983ACA"/>
    <w:rsid w:val="00984F94"/>
    <w:rsid w:val="00991A98"/>
    <w:rsid w:val="0099609D"/>
    <w:rsid w:val="009B359C"/>
    <w:rsid w:val="009B6E26"/>
    <w:rsid w:val="009C4AD0"/>
    <w:rsid w:val="009C5750"/>
    <w:rsid w:val="009D37BD"/>
    <w:rsid w:val="009D7B3A"/>
    <w:rsid w:val="009E4647"/>
    <w:rsid w:val="009E62F2"/>
    <w:rsid w:val="009E69AE"/>
    <w:rsid w:val="009F067C"/>
    <w:rsid w:val="009F1F9E"/>
    <w:rsid w:val="009F27DA"/>
    <w:rsid w:val="009F5764"/>
    <w:rsid w:val="00A01B53"/>
    <w:rsid w:val="00A04824"/>
    <w:rsid w:val="00A176CE"/>
    <w:rsid w:val="00A30BEB"/>
    <w:rsid w:val="00A405F4"/>
    <w:rsid w:val="00A5189E"/>
    <w:rsid w:val="00A51ED1"/>
    <w:rsid w:val="00A65075"/>
    <w:rsid w:val="00A6733D"/>
    <w:rsid w:val="00A67FF0"/>
    <w:rsid w:val="00A76518"/>
    <w:rsid w:val="00A865CF"/>
    <w:rsid w:val="00A90428"/>
    <w:rsid w:val="00A93D9F"/>
    <w:rsid w:val="00A94E30"/>
    <w:rsid w:val="00AE05F3"/>
    <w:rsid w:val="00AE4308"/>
    <w:rsid w:val="00AE5382"/>
    <w:rsid w:val="00AE57D8"/>
    <w:rsid w:val="00AF2602"/>
    <w:rsid w:val="00B142AD"/>
    <w:rsid w:val="00B1439F"/>
    <w:rsid w:val="00B16F1C"/>
    <w:rsid w:val="00B23A09"/>
    <w:rsid w:val="00B26070"/>
    <w:rsid w:val="00B26407"/>
    <w:rsid w:val="00B35275"/>
    <w:rsid w:val="00B440EE"/>
    <w:rsid w:val="00B44CE6"/>
    <w:rsid w:val="00B544D4"/>
    <w:rsid w:val="00B637E5"/>
    <w:rsid w:val="00B70E04"/>
    <w:rsid w:val="00B727A0"/>
    <w:rsid w:val="00B731CC"/>
    <w:rsid w:val="00B73519"/>
    <w:rsid w:val="00B76436"/>
    <w:rsid w:val="00B774EE"/>
    <w:rsid w:val="00B82AC4"/>
    <w:rsid w:val="00B8340C"/>
    <w:rsid w:val="00B947FF"/>
    <w:rsid w:val="00BA16AD"/>
    <w:rsid w:val="00BA40DD"/>
    <w:rsid w:val="00BA5172"/>
    <w:rsid w:val="00BA6F46"/>
    <w:rsid w:val="00BB1B0C"/>
    <w:rsid w:val="00BB3755"/>
    <w:rsid w:val="00BC46E5"/>
    <w:rsid w:val="00BC7A0A"/>
    <w:rsid w:val="00BD3F71"/>
    <w:rsid w:val="00BD4A39"/>
    <w:rsid w:val="00BD577C"/>
    <w:rsid w:val="00BF3537"/>
    <w:rsid w:val="00BF3AAC"/>
    <w:rsid w:val="00BF575B"/>
    <w:rsid w:val="00C0547C"/>
    <w:rsid w:val="00C063FA"/>
    <w:rsid w:val="00C07B18"/>
    <w:rsid w:val="00C1100A"/>
    <w:rsid w:val="00C1159B"/>
    <w:rsid w:val="00C2100A"/>
    <w:rsid w:val="00C3423D"/>
    <w:rsid w:val="00C41642"/>
    <w:rsid w:val="00C4319A"/>
    <w:rsid w:val="00C4383D"/>
    <w:rsid w:val="00C4536F"/>
    <w:rsid w:val="00C455AD"/>
    <w:rsid w:val="00C54111"/>
    <w:rsid w:val="00C6288F"/>
    <w:rsid w:val="00C835D7"/>
    <w:rsid w:val="00C90C79"/>
    <w:rsid w:val="00C9433E"/>
    <w:rsid w:val="00C94575"/>
    <w:rsid w:val="00C96E4A"/>
    <w:rsid w:val="00C97907"/>
    <w:rsid w:val="00CE4740"/>
    <w:rsid w:val="00CE736B"/>
    <w:rsid w:val="00CF44CC"/>
    <w:rsid w:val="00D04537"/>
    <w:rsid w:val="00D05305"/>
    <w:rsid w:val="00D12406"/>
    <w:rsid w:val="00D16A38"/>
    <w:rsid w:val="00D255E9"/>
    <w:rsid w:val="00D26EF6"/>
    <w:rsid w:val="00D302F1"/>
    <w:rsid w:val="00D30CCB"/>
    <w:rsid w:val="00D41CAD"/>
    <w:rsid w:val="00D467B8"/>
    <w:rsid w:val="00D661B5"/>
    <w:rsid w:val="00D71C91"/>
    <w:rsid w:val="00D814FC"/>
    <w:rsid w:val="00D91393"/>
    <w:rsid w:val="00D91E82"/>
    <w:rsid w:val="00D9402A"/>
    <w:rsid w:val="00D97F6C"/>
    <w:rsid w:val="00DA652B"/>
    <w:rsid w:val="00DB0DCC"/>
    <w:rsid w:val="00DB18E7"/>
    <w:rsid w:val="00DB2693"/>
    <w:rsid w:val="00DB29C9"/>
    <w:rsid w:val="00DB6A18"/>
    <w:rsid w:val="00DC0042"/>
    <w:rsid w:val="00DC44F8"/>
    <w:rsid w:val="00DC643E"/>
    <w:rsid w:val="00DD1143"/>
    <w:rsid w:val="00DD3535"/>
    <w:rsid w:val="00DD37BF"/>
    <w:rsid w:val="00DD6FDD"/>
    <w:rsid w:val="00DE7E12"/>
    <w:rsid w:val="00DF52F5"/>
    <w:rsid w:val="00DF565A"/>
    <w:rsid w:val="00E01D4A"/>
    <w:rsid w:val="00E06F26"/>
    <w:rsid w:val="00E113F2"/>
    <w:rsid w:val="00E12C87"/>
    <w:rsid w:val="00E425C2"/>
    <w:rsid w:val="00E42EE8"/>
    <w:rsid w:val="00E438D3"/>
    <w:rsid w:val="00E466B8"/>
    <w:rsid w:val="00E50E4B"/>
    <w:rsid w:val="00E53AB9"/>
    <w:rsid w:val="00E617E7"/>
    <w:rsid w:val="00E63A12"/>
    <w:rsid w:val="00E74F3B"/>
    <w:rsid w:val="00E75057"/>
    <w:rsid w:val="00E91601"/>
    <w:rsid w:val="00EB1DD4"/>
    <w:rsid w:val="00EB7D31"/>
    <w:rsid w:val="00EC4703"/>
    <w:rsid w:val="00EC4B27"/>
    <w:rsid w:val="00EC4C49"/>
    <w:rsid w:val="00EF686D"/>
    <w:rsid w:val="00F168BB"/>
    <w:rsid w:val="00F22BD6"/>
    <w:rsid w:val="00F25FD6"/>
    <w:rsid w:val="00F30257"/>
    <w:rsid w:val="00F3216F"/>
    <w:rsid w:val="00F439CE"/>
    <w:rsid w:val="00F456A4"/>
    <w:rsid w:val="00F5273F"/>
    <w:rsid w:val="00F56CB3"/>
    <w:rsid w:val="00F57114"/>
    <w:rsid w:val="00F573EB"/>
    <w:rsid w:val="00F60B43"/>
    <w:rsid w:val="00F71916"/>
    <w:rsid w:val="00F71BA3"/>
    <w:rsid w:val="00F81CFA"/>
    <w:rsid w:val="00F82D93"/>
    <w:rsid w:val="00F8696D"/>
    <w:rsid w:val="00F874FC"/>
    <w:rsid w:val="00F908FF"/>
    <w:rsid w:val="00F91FDE"/>
    <w:rsid w:val="00F93556"/>
    <w:rsid w:val="00F9456B"/>
    <w:rsid w:val="00FD2481"/>
    <w:rsid w:val="00FD3F1A"/>
    <w:rsid w:val="00FE0364"/>
    <w:rsid w:val="00FE29F8"/>
    <w:rsid w:val="00FE2D7A"/>
    <w:rsid w:val="00FF54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41E4C"/>
  <w15:docId w15:val="{61391F66-FAE4-804F-B683-3A2CA72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3"/>
      </w:numPr>
      <w:spacing w:before="200" w:after="0"/>
      <w:outlineLvl w:val="2"/>
    </w:pPr>
    <w:rPr>
      <w:rFonts w:asciiTheme="majorHAnsi" w:eastAsiaTheme="majorEastAsia" w:hAnsiTheme="majorHAnsi" w:cstheme="majorBidi"/>
      <w:b/>
      <w:bCs/>
      <w:color w:val="000000" w:themeColor="text1"/>
    </w:rPr>
  </w:style>
  <w:style w:type="paragraph" w:styleId="berschrift4">
    <w:name w:val="heading 4"/>
    <w:basedOn w:val="Standard"/>
    <w:next w:val="Standard"/>
    <w:link w:val="berschrift4Zchn"/>
    <w:uiPriority w:val="9"/>
    <w:unhideWhenUsed/>
    <w:qFormat/>
    <w:rsid w:val="00A01B53"/>
    <w:pPr>
      <w:keepNext/>
      <w:keepLines/>
      <w:spacing w:before="40" w:after="0"/>
      <w:outlineLvl w:val="3"/>
    </w:pPr>
    <w:rPr>
      <w:rFonts w:asciiTheme="majorHAnsi" w:eastAsiaTheme="majorEastAsia" w:hAnsiTheme="majorHAnsi" w:cstheme="majorBidi"/>
      <w:i/>
      <w:iCs/>
      <w:color w:val="A5A5A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character" w:customStyle="1" w:styleId="berschrift4Zchn">
    <w:name w:val="Überschrift 4 Zchn"/>
    <w:basedOn w:val="Absatz-Standardschriftart"/>
    <w:link w:val="berschrift4"/>
    <w:uiPriority w:val="9"/>
    <w:rsid w:val="00A01B53"/>
    <w:rPr>
      <w:rFonts w:asciiTheme="majorHAnsi" w:eastAsiaTheme="majorEastAsia" w:hAnsiTheme="majorHAnsi" w:cstheme="majorBidi"/>
      <w:i/>
      <w:iCs/>
      <w:color w:val="A5A5A5" w:themeColor="accent1" w:themeShade="BF"/>
      <w:sz w:val="24"/>
      <w:szCs w:val="48"/>
    </w:rPr>
  </w:style>
  <w:style w:type="character" w:styleId="Hyperlink">
    <w:name w:val="Hyperlink"/>
    <w:basedOn w:val="Absatz-Standardschriftart"/>
    <w:uiPriority w:val="99"/>
    <w:unhideWhenUsed/>
    <w:rsid w:val="004C316F"/>
    <w:rPr>
      <w:color w:val="5F5F5F" w:themeColor="hyperlink"/>
      <w:u w:val="single"/>
    </w:rPr>
  </w:style>
  <w:style w:type="character" w:styleId="NichtaufgelsteErwhnung">
    <w:name w:val="Unresolved Mention"/>
    <w:basedOn w:val="Absatz-Standardschriftart"/>
    <w:uiPriority w:val="99"/>
    <w:semiHidden/>
    <w:unhideWhenUsed/>
    <w:rsid w:val="004C316F"/>
    <w:rPr>
      <w:color w:val="605E5C"/>
      <w:shd w:val="clear" w:color="auto" w:fill="E1DFDD"/>
    </w:rPr>
  </w:style>
  <w:style w:type="character" w:styleId="BesuchterLink">
    <w:name w:val="FollowedHyperlink"/>
    <w:basedOn w:val="Absatz-Standardschriftart"/>
    <w:uiPriority w:val="99"/>
    <w:semiHidden/>
    <w:unhideWhenUsed/>
    <w:rsid w:val="006414A1"/>
    <w:rPr>
      <w:color w:val="919191" w:themeColor="followedHyperlink"/>
      <w:u w:val="single"/>
    </w:rPr>
  </w:style>
  <w:style w:type="table" w:styleId="Tabellenraster">
    <w:name w:val="Table Grid"/>
    <w:basedOn w:val="NormaleTabelle"/>
    <w:uiPriority w:val="39"/>
    <w:rsid w:val="00FF54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C5E9C"/>
    <w:pPr>
      <w:autoSpaceDE w:val="0"/>
      <w:autoSpaceDN w:val="0"/>
      <w:adjustRightInd w:val="0"/>
      <w:spacing w:after="0" w:line="240" w:lineRule="auto"/>
    </w:pPr>
    <w:rPr>
      <w:rFonts w:ascii="Times New Roman" w:hAnsi="Times New Roman" w:cs="Times New Roman"/>
      <w:color w:val="000000"/>
      <w:sz w:val="24"/>
      <w:szCs w:val="24"/>
    </w:rPr>
  </w:style>
  <w:style w:type="character" w:styleId="Kommentarzeichen">
    <w:name w:val="annotation reference"/>
    <w:basedOn w:val="Absatz-Standardschriftart"/>
    <w:uiPriority w:val="99"/>
    <w:semiHidden/>
    <w:unhideWhenUsed/>
    <w:rsid w:val="00F93556"/>
    <w:rPr>
      <w:sz w:val="16"/>
      <w:szCs w:val="16"/>
    </w:rPr>
  </w:style>
  <w:style w:type="paragraph" w:styleId="Kommentartext">
    <w:name w:val="annotation text"/>
    <w:basedOn w:val="Standard"/>
    <w:link w:val="KommentartextZchn"/>
    <w:uiPriority w:val="99"/>
    <w:semiHidden/>
    <w:unhideWhenUsed/>
    <w:rsid w:val="00F9355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93556"/>
    <w:rPr>
      <w:sz w:val="20"/>
      <w:szCs w:val="20"/>
    </w:rPr>
  </w:style>
  <w:style w:type="paragraph" w:styleId="Kommentarthema">
    <w:name w:val="annotation subject"/>
    <w:basedOn w:val="Kommentartext"/>
    <w:next w:val="Kommentartext"/>
    <w:link w:val="KommentarthemaZchn"/>
    <w:uiPriority w:val="99"/>
    <w:semiHidden/>
    <w:unhideWhenUsed/>
    <w:rsid w:val="00F93556"/>
    <w:rPr>
      <w:b/>
      <w:bCs/>
    </w:rPr>
  </w:style>
  <w:style w:type="character" w:customStyle="1" w:styleId="KommentarthemaZchn">
    <w:name w:val="Kommentarthema Zchn"/>
    <w:basedOn w:val="KommentartextZchn"/>
    <w:link w:val="Kommentarthema"/>
    <w:uiPriority w:val="99"/>
    <w:semiHidden/>
    <w:rsid w:val="00F9355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120273">
      <w:bodyDiv w:val="1"/>
      <w:marLeft w:val="0"/>
      <w:marRight w:val="0"/>
      <w:marTop w:val="0"/>
      <w:marBottom w:val="0"/>
      <w:divBdr>
        <w:top w:val="none" w:sz="0" w:space="0" w:color="auto"/>
        <w:left w:val="none" w:sz="0" w:space="0" w:color="auto"/>
        <w:bottom w:val="none" w:sz="0" w:space="0" w:color="auto"/>
        <w:right w:val="none" w:sz="0" w:space="0" w:color="auto"/>
      </w:divBdr>
    </w:div>
    <w:div w:id="404568899">
      <w:bodyDiv w:val="1"/>
      <w:marLeft w:val="0"/>
      <w:marRight w:val="0"/>
      <w:marTop w:val="0"/>
      <w:marBottom w:val="0"/>
      <w:divBdr>
        <w:top w:val="none" w:sz="0" w:space="0" w:color="auto"/>
        <w:left w:val="none" w:sz="0" w:space="0" w:color="auto"/>
        <w:bottom w:val="none" w:sz="0" w:space="0" w:color="auto"/>
        <w:right w:val="none" w:sz="0" w:space="0" w:color="auto"/>
      </w:divBdr>
    </w:div>
    <w:div w:id="912279658">
      <w:bodyDiv w:val="1"/>
      <w:marLeft w:val="0"/>
      <w:marRight w:val="0"/>
      <w:marTop w:val="0"/>
      <w:marBottom w:val="0"/>
      <w:divBdr>
        <w:top w:val="none" w:sz="0" w:space="0" w:color="auto"/>
        <w:left w:val="none" w:sz="0" w:space="0" w:color="auto"/>
        <w:bottom w:val="none" w:sz="0" w:space="0" w:color="auto"/>
        <w:right w:val="none" w:sz="0" w:space="0" w:color="auto"/>
      </w:divBdr>
    </w:div>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 w:id="1400783270">
      <w:bodyDiv w:val="1"/>
      <w:marLeft w:val="0"/>
      <w:marRight w:val="0"/>
      <w:marTop w:val="0"/>
      <w:marBottom w:val="0"/>
      <w:divBdr>
        <w:top w:val="none" w:sz="0" w:space="0" w:color="auto"/>
        <w:left w:val="none" w:sz="0" w:space="0" w:color="auto"/>
        <w:bottom w:val="none" w:sz="0" w:space="0" w:color="auto"/>
        <w:right w:val="none" w:sz="0" w:space="0" w:color="auto"/>
      </w:divBdr>
    </w:div>
    <w:div w:id="1542010082">
      <w:bodyDiv w:val="1"/>
      <w:marLeft w:val="0"/>
      <w:marRight w:val="0"/>
      <w:marTop w:val="0"/>
      <w:marBottom w:val="0"/>
      <w:divBdr>
        <w:top w:val="none" w:sz="0" w:space="0" w:color="auto"/>
        <w:left w:val="none" w:sz="0" w:space="0" w:color="auto"/>
        <w:bottom w:val="none" w:sz="0" w:space="0" w:color="auto"/>
        <w:right w:val="none" w:sz="0" w:space="0" w:color="auto"/>
      </w:divBdr>
    </w:div>
    <w:div w:id="162433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D8C77-B59F-4875-8A1C-247A1AC4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3234</Words>
  <Characters>20380</Characters>
  <Application>Microsoft Office Word</Application>
  <DocSecurity>0</DocSecurity>
  <Lines>169</Lines>
  <Paragraphs>47</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Ekonomicko-správní fakulta Masarykovy univerzity</Company>
  <LinksUpToDate>false</LinksUpToDate>
  <CharactersWithSpaces>23567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37</cp:revision>
  <dcterms:created xsi:type="dcterms:W3CDTF">2020-12-16T22:11:00Z</dcterms:created>
  <dcterms:modified xsi:type="dcterms:W3CDTF">2021-01-07T10:15:00Z</dcterms:modified>
</cp:coreProperties>
</file>