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BF9FF0" w14:textId="77777777" w:rsidR="00304761" w:rsidRDefault="008019C2">
      <w:r>
        <w:rPr>
          <w:noProof/>
        </w:rPr>
        <w:drawing>
          <wp:anchor distT="0" distB="0" distL="114300" distR="114300" simplePos="0" relativeHeight="251658240" behindDoc="0" locked="0" layoutInCell="1" hidden="0" allowOverlap="1" wp14:anchorId="7177E597" wp14:editId="1FAFCC71">
            <wp:simplePos x="0" y="0"/>
            <wp:positionH relativeFrom="column">
              <wp:posOffset>10797</wp:posOffset>
            </wp:positionH>
            <wp:positionV relativeFrom="paragraph">
              <wp:posOffset>-332739</wp:posOffset>
            </wp:positionV>
            <wp:extent cx="2880360" cy="1151890"/>
            <wp:effectExtent l="0" t="0" r="0" b="0"/>
            <wp:wrapSquare wrapText="bothSides" distT="0" distB="0" distL="114300" distR="114300"/>
            <wp:docPr id="65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880360" cy="1151890"/>
                    </a:xfrm>
                    <a:prstGeom prst="rect">
                      <a:avLst/>
                    </a:prstGeom>
                    <a:ln/>
                  </pic:spPr>
                </pic:pic>
              </a:graphicData>
            </a:graphic>
          </wp:anchor>
        </w:drawing>
      </w:r>
    </w:p>
    <w:p w14:paraId="51676220" w14:textId="77777777" w:rsidR="00304761" w:rsidRDefault="00304761"/>
    <w:p w14:paraId="062C385A" w14:textId="77777777" w:rsidR="00304761" w:rsidRDefault="00304761"/>
    <w:p w14:paraId="697A7630" w14:textId="77777777" w:rsidR="00304761" w:rsidRDefault="008019C2">
      <w:pPr>
        <w:shd w:val="clear" w:color="auto" w:fill="FFFFFF"/>
        <w:spacing w:after="0" w:line="276" w:lineRule="auto"/>
        <w:ind w:left="1080" w:hanging="360"/>
        <w:jc w:val="right"/>
        <w:rPr>
          <w:sz w:val="28"/>
          <w:szCs w:val="28"/>
        </w:rPr>
      </w:pPr>
      <w:r>
        <w:rPr>
          <w:rFonts w:ascii="Arial" w:eastAsia="Arial" w:hAnsi="Arial" w:cs="Arial"/>
          <w:b/>
          <w:i/>
          <w:sz w:val="32"/>
          <w:szCs w:val="32"/>
        </w:rPr>
        <w:t>Zážitkové učenie a jeho využitie pri vzdelávaní a rozvoji vedúcich pracovníkov</w:t>
      </w:r>
    </w:p>
    <w:p w14:paraId="1A14F0B2" w14:textId="77777777" w:rsidR="00304761" w:rsidRDefault="008019C2">
      <w:pPr>
        <w:pStyle w:val="berschrift2"/>
      </w:pPr>
      <w:bookmarkStart w:id="0" w:name="_heading=h.30j0zll" w:colFirst="0" w:colLast="0"/>
      <w:bookmarkEnd w:id="0"/>
      <w:r>
        <w:t xml:space="preserve">Bachratá, Henrieta; </w:t>
      </w:r>
      <w:proofErr w:type="spellStart"/>
      <w:r>
        <w:t>Lichnerová</w:t>
      </w:r>
      <w:proofErr w:type="spellEnd"/>
      <w:r>
        <w:t xml:space="preserve">, </w:t>
      </w:r>
      <w:proofErr w:type="spellStart"/>
      <w:r>
        <w:t>Jessica</w:t>
      </w:r>
      <w:proofErr w:type="spellEnd"/>
    </w:p>
    <w:p w14:paraId="3062ADAA" w14:textId="77777777" w:rsidR="00304761" w:rsidRDefault="00304761"/>
    <w:p w14:paraId="54AD13CB" w14:textId="73181C12" w:rsidR="00304761" w:rsidRDefault="008019C2">
      <w:r>
        <w:t>Kľúčové slová:</w:t>
      </w:r>
      <w:r w:rsidR="009664D2">
        <w:t xml:space="preserve"> zážitkové učenie, </w:t>
      </w:r>
      <w:r>
        <w:t xml:space="preserve">teória zážitkového učenia, cyklus zážitkového učenia, David </w:t>
      </w:r>
      <w:proofErr w:type="spellStart"/>
      <w:r>
        <w:t>Kolb</w:t>
      </w:r>
      <w:proofErr w:type="spellEnd"/>
      <w:r>
        <w:t xml:space="preserve">, </w:t>
      </w:r>
      <w:proofErr w:type="spellStart"/>
      <w:r>
        <w:t>outdoor</w:t>
      </w:r>
      <w:proofErr w:type="spellEnd"/>
      <w:r>
        <w:t xml:space="preserve"> </w:t>
      </w:r>
      <w:proofErr w:type="spellStart"/>
      <w:r>
        <w:t>training</w:t>
      </w:r>
      <w:proofErr w:type="spellEnd"/>
      <w:r>
        <w:t xml:space="preserve">, </w:t>
      </w:r>
      <w:proofErr w:type="spellStart"/>
      <w:r>
        <w:t>acti</w:t>
      </w:r>
      <w:r w:rsidR="009664D2">
        <w:t>on</w:t>
      </w:r>
      <w:proofErr w:type="spellEnd"/>
      <w:r>
        <w:t xml:space="preserve"> </w:t>
      </w:r>
      <w:proofErr w:type="spellStart"/>
      <w:r>
        <w:t>learning</w:t>
      </w:r>
      <w:proofErr w:type="spellEnd"/>
      <w:r w:rsidR="009664D2">
        <w:t xml:space="preserve">, </w:t>
      </w:r>
    </w:p>
    <w:p w14:paraId="0EDD4610" w14:textId="77777777" w:rsidR="00304761" w:rsidRDefault="008019C2">
      <w:r>
        <w:rPr>
          <w:noProof/>
        </w:rPr>
        <mc:AlternateContent>
          <mc:Choice Requires="wpg">
            <w:drawing>
              <wp:anchor distT="0" distB="0" distL="114300" distR="114300" simplePos="0" relativeHeight="251659264" behindDoc="0" locked="0" layoutInCell="1" hidden="0" allowOverlap="1" wp14:anchorId="3642C4D2" wp14:editId="3A8587DA">
                <wp:simplePos x="0" y="0"/>
                <wp:positionH relativeFrom="column">
                  <wp:posOffset>25401</wp:posOffset>
                </wp:positionH>
                <wp:positionV relativeFrom="paragraph">
                  <wp:posOffset>101600</wp:posOffset>
                </wp:positionV>
                <wp:extent cx="5700156" cy="12700"/>
                <wp:effectExtent l="0" t="0" r="0" b="0"/>
                <wp:wrapNone/>
                <wp:docPr id="650" name="Rovná spojovacia šípka 650"/>
                <wp:cNvGraphicFramePr/>
                <a:graphic xmlns:a="http://schemas.openxmlformats.org/drawingml/2006/main">
                  <a:graphicData uri="http://schemas.microsoft.com/office/word/2010/wordprocessingShape">
                    <wps:wsp>
                      <wps:cNvCnPr/>
                      <wps:spPr>
                        <a:xfrm>
                          <a:off x="2495922" y="3780000"/>
                          <a:ext cx="5700156"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25401</wp:posOffset>
                </wp:positionH>
                <wp:positionV relativeFrom="paragraph">
                  <wp:posOffset>101600</wp:posOffset>
                </wp:positionV>
                <wp:extent cx="5700156" cy="12700"/>
                <wp:effectExtent b="0" l="0" r="0" t="0"/>
                <wp:wrapNone/>
                <wp:docPr id="650"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5700156" cy="12700"/>
                        </a:xfrm>
                        <a:prstGeom prst="rect"/>
                        <a:ln/>
                      </pic:spPr>
                    </pic:pic>
                  </a:graphicData>
                </a:graphic>
              </wp:anchor>
            </w:drawing>
          </mc:Fallback>
        </mc:AlternateContent>
      </w:r>
    </w:p>
    <w:p w14:paraId="59D59C31" w14:textId="77777777" w:rsidR="00304761" w:rsidRDefault="008019C2">
      <w:pPr>
        <w:rPr>
          <w:b/>
        </w:rPr>
      </w:pPr>
      <w:r>
        <w:rPr>
          <w:b/>
        </w:rPr>
        <w:t>Abstrakt</w:t>
      </w:r>
    </w:p>
    <w:p w14:paraId="72D5EF78" w14:textId="43A9578C" w:rsidR="00304761" w:rsidRDefault="008019C2">
      <w:pPr>
        <w:jc w:val="both"/>
      </w:pPr>
      <w:commentRangeStart w:id="1"/>
      <w:r>
        <w:t>Táto práca si kladie za cieľ</w:t>
      </w:r>
      <w:del w:id="2" w:author="Microsoft Office-Benutzer" w:date="2021-01-06T12:25:00Z">
        <w:r w:rsidDel="007C670F">
          <w:delText>,</w:delText>
        </w:r>
      </w:del>
      <w:r>
        <w:t xml:space="preserve"> pomocou metódy systematickej literárnej rešerše</w:t>
      </w:r>
      <w:del w:id="3" w:author="Microsoft Office-Benutzer" w:date="2021-01-06T12:25:00Z">
        <w:r w:rsidDel="007C670F">
          <w:delText>,</w:delText>
        </w:r>
      </w:del>
      <w:r>
        <w:t xml:space="preserve"> predstaviť teóriu zážitkového učenia a zhodnotiť, v akej forme sa využíva pri vzdelávaní a rozvoji vedúcich pracovníkov. V práci sú porovnávané a analyzované prípadové štúdie a články od rôznych autorov. Využitie tejto metódy učenia pri rozvoji vedúcich pracovníkov ako také však ešte nie je v odbornej literatú</w:t>
      </w:r>
      <w:ins w:id="4" w:author="Microsoft Office-Benutzer" w:date="2021-01-06T12:25:00Z">
        <w:r w:rsidR="007C670F">
          <w:t>r</w:t>
        </w:r>
      </w:ins>
      <w:del w:id="5" w:author="Microsoft Office-Benutzer" w:date="2021-01-06T12:25:00Z">
        <w:r w:rsidDel="007C670F">
          <w:delText>c</w:delText>
        </w:r>
      </w:del>
      <w:r>
        <w:t xml:space="preserve">e dostatočne preskúmané, preto sa práca opiera a hodnotí zdroje súvisiace s touto témou aspoň okrajovo. Zážitkové učenie spočíva vo vzdelávaní pomocou zážitku a skúsenosti v praxi. Samotné vedomosti sú vytvárané transformáciou skúseností. V spojení s týmto učením sme našli dostatok literatúry, aj keď nie konkrétne v súvislosti s manažmentom. Zážitkové učenie je znázornené v </w:t>
      </w:r>
      <w:proofErr w:type="spellStart"/>
      <w:r>
        <w:t>Kolbovom</w:t>
      </w:r>
      <w:proofErr w:type="spellEnd"/>
      <w:r>
        <w:t xml:space="preserve"> modeli, ktorý obsahuje štyri spôsoby uchopenia zážitku a jeho transformácie - konkrétna skúsenosť, reflexné pozorovanie, abstraktná konceptualizácia a aktívne experimentovanie. Pre účely splnenia cieľa práce sú zhodnotené súčasné najpopulárnejšie nástroje vzdelávania manažérov formou tohto zážitkového učenia - </w:t>
      </w:r>
      <w:proofErr w:type="spellStart"/>
      <w:r>
        <w:t>outdoor</w:t>
      </w:r>
      <w:proofErr w:type="spellEnd"/>
      <w:r>
        <w:t xml:space="preserve"> tréning a aktívne učenie. Výsledková časť práce sa venuje najmä týmto dvom formám teórií zážitkového učenia a v akej miere prispievajú pri vzdelávaní a rozvoji vedúcich pracovníkov. Hlavnou výhodou týchto nástrojov a celkovo zážitkového učenia je prepojenie teórie s praxou ale taktiež spätná väzba, ktorú účastníci dostanú. </w:t>
      </w:r>
      <w:commentRangeEnd w:id="1"/>
      <w:r w:rsidR="00AF5F4D">
        <w:rPr>
          <w:rStyle w:val="Kommentarzeichen"/>
        </w:rPr>
        <w:commentReference w:id="1"/>
      </w:r>
    </w:p>
    <w:p w14:paraId="1450CF79" w14:textId="77777777" w:rsidR="00304761" w:rsidRDefault="00304761"/>
    <w:p w14:paraId="7B34189D" w14:textId="77777777" w:rsidR="00304761" w:rsidRDefault="00304761"/>
    <w:p w14:paraId="18A14010" w14:textId="77777777" w:rsidR="00304761" w:rsidRDefault="00304761"/>
    <w:p w14:paraId="7D23778E" w14:textId="77777777" w:rsidR="00304761" w:rsidRDefault="00304761"/>
    <w:p w14:paraId="54AE894E" w14:textId="77777777" w:rsidR="00304761" w:rsidRDefault="00304761"/>
    <w:p w14:paraId="46D665F4" w14:textId="77777777" w:rsidR="00304761" w:rsidRDefault="008019C2">
      <w:pPr>
        <w:rPr>
          <w:rFonts w:ascii="Arial" w:eastAsia="Arial" w:hAnsi="Arial" w:cs="Arial"/>
          <w:sz w:val="22"/>
          <w:szCs w:val="22"/>
        </w:rPr>
      </w:pPr>
      <w:r>
        <w:lastRenderedPageBreak/>
        <w:tab/>
      </w:r>
      <w:r>
        <w:tab/>
      </w:r>
      <w:r>
        <w:tab/>
      </w:r>
    </w:p>
    <w:p w14:paraId="2A121BB5" w14:textId="77777777" w:rsidR="00304761" w:rsidRDefault="008019C2" w:rsidP="001825BE">
      <w:pPr>
        <w:pStyle w:val="berschrift3"/>
      </w:pPr>
      <w:commentRangeStart w:id="6"/>
      <w:r>
        <w:t>Úvod a teoretické východiská</w:t>
      </w:r>
      <w:commentRangeEnd w:id="6"/>
      <w:r w:rsidR="00113F83">
        <w:rPr>
          <w:rStyle w:val="Kommentarzeichen"/>
          <w:rFonts w:ascii="Century Schoolbook" w:eastAsia="Century Schoolbook" w:hAnsi="Century Schoolbook" w:cs="Century Schoolbook"/>
          <w:b w:val="0"/>
          <w:bCs w:val="0"/>
          <w:color w:val="auto"/>
        </w:rPr>
        <w:commentReference w:id="6"/>
      </w:r>
    </w:p>
    <w:p w14:paraId="13BDAEF8" w14:textId="77777777" w:rsidR="00304761" w:rsidRDefault="008019C2">
      <w:pPr>
        <w:spacing w:before="240" w:after="240" w:line="276" w:lineRule="auto"/>
        <w:jc w:val="both"/>
      </w:pPr>
      <w:r>
        <w:t>Jednou z hlavných výziev efektívneho učenia sa manažmentu je prekonávanie rozdielov medzi abstraktným myslením a praktickou aplikáciou. V tejto práci sa preto budeme venovať problematike zážitkového učenia (</w:t>
      </w:r>
      <w:proofErr w:type="spellStart"/>
      <w:r>
        <w:t>experiential</w:t>
      </w:r>
      <w:proofErr w:type="spellEnd"/>
      <w:r>
        <w:t xml:space="preserve"> </w:t>
      </w:r>
      <w:proofErr w:type="spellStart"/>
      <w:r>
        <w:t>learning</w:t>
      </w:r>
      <w:proofErr w:type="spellEnd"/>
      <w:r>
        <w:t xml:space="preserve">) v rámci vzdelania vedúcich pracovníkov a ich rozvoja manažérskych schopností. Budeme hľadať odpoveď na výskumnú otázku  </w:t>
      </w:r>
      <w:r>
        <w:rPr>
          <w:i/>
        </w:rPr>
        <w:t>„</w:t>
      </w:r>
      <w:r>
        <w:t>V akej forme sa zážitkové učenie podieľa pri vzdelávaní a rozvoji vedúcich pracovníkov?</w:t>
      </w:r>
      <w:r>
        <w:rPr>
          <w:i/>
        </w:rPr>
        <w:t>“</w:t>
      </w:r>
    </w:p>
    <w:p w14:paraId="6EEE2D1E" w14:textId="77777777" w:rsidR="00304761" w:rsidRDefault="008019C2">
      <w:pPr>
        <w:spacing w:before="240" w:after="240" w:line="276" w:lineRule="auto"/>
        <w:jc w:val="both"/>
      </w:pPr>
      <w:r>
        <w:t xml:space="preserve">Zážitkové učenie v najjednoduchšej podobe znamená učenie sa zo skúseností alebo učenie sa praxou. Zážitkové vzdelávanie podľa </w:t>
      </w:r>
      <w:proofErr w:type="spellStart"/>
      <w:r>
        <w:t>Lewis</w:t>
      </w:r>
      <w:proofErr w:type="spellEnd"/>
      <w:r>
        <w:t xml:space="preserve"> &amp; </w:t>
      </w:r>
      <w:proofErr w:type="spellStart"/>
      <w:r>
        <w:t>Williams</w:t>
      </w:r>
      <w:proofErr w:type="spellEnd"/>
      <w:r>
        <w:t xml:space="preserve"> (1994, S. 5) najskôr ponorí študentov do zážitku a potom povzbudí reflexiu o zážitku s cieľom rozvinúť nové zručnosti, nové postoje alebo nové spôsoby myslenia.</w:t>
      </w:r>
    </w:p>
    <w:p w14:paraId="4245CD9C" w14:textId="0E0E0773" w:rsidR="00304761" w:rsidRDefault="008019C2">
      <w:pPr>
        <w:spacing w:before="240" w:after="240" w:line="276" w:lineRule="auto"/>
        <w:jc w:val="both"/>
      </w:pPr>
      <w:r>
        <w:t xml:space="preserve">Ako uvádza </w:t>
      </w:r>
      <w:proofErr w:type="spellStart"/>
      <w:r>
        <w:t>Lewis</w:t>
      </w:r>
      <w:proofErr w:type="spellEnd"/>
      <w:r>
        <w:t xml:space="preserve"> </w:t>
      </w:r>
      <w:ins w:id="7" w:author="Microsoft Office-Benutzer" w:date="2021-01-06T12:26:00Z">
        <w:r w:rsidR="007C670F">
          <w:t>a</w:t>
        </w:r>
      </w:ins>
      <w:del w:id="8" w:author="Microsoft Office-Benutzer" w:date="2021-01-06T12:26:00Z">
        <w:r w:rsidDel="007C670F">
          <w:delText>&amp;</w:delText>
        </w:r>
      </w:del>
      <w:r>
        <w:t xml:space="preserve"> </w:t>
      </w:r>
      <w:proofErr w:type="spellStart"/>
      <w:r>
        <w:t>Williams</w:t>
      </w:r>
      <w:proofErr w:type="spellEnd"/>
      <w:r>
        <w:t xml:space="preserve"> (1994, S. 6) hnutie zážitkového učenia v polovici devätnásteho storočia predstavovalo pokus Spojených štátov prejsť od formálneho abstraktného vzdelávania, kde učitelia poskytujú informácie a dúfajú, že študenti tieto vedomosti neskôr uplatnia, k prístupom založeným na skúsenostiach. V tom čase sa na univerzitách zavádzali laboratórne vedy, aplikované štúdie a klinické skúsenosti. Začiatkom dvadsiateho storočia bolo ako doplnok výučby v triede zavedené kooperatívne vzdelávanie, ktoré sa odvolávalo na rôzne druhy mimoškolských skúseností.  </w:t>
      </w:r>
    </w:p>
    <w:p w14:paraId="0AEDC14D" w14:textId="77777777" w:rsidR="00304761" w:rsidRDefault="008019C2">
      <w:pPr>
        <w:spacing w:before="240" w:after="240" w:line="276" w:lineRule="auto"/>
        <w:jc w:val="both"/>
      </w:pPr>
      <w:r>
        <w:t xml:space="preserve">Teóriu zážitkového učenia uviedla do povedomia najmä kniha Davida Kolba z roku 1984 o zážitkovom učení, pretože ide o jednu z najvplyvnejších prác spájajúcich teóriu so skutočnou praxou. </w:t>
      </w:r>
      <w:proofErr w:type="spellStart"/>
      <w:r>
        <w:t>Kolb</w:t>
      </w:r>
      <w:proofErr w:type="spellEnd"/>
      <w:r>
        <w:t xml:space="preserve"> (1984, S. 41) v nej navrhuje učenie ako „proces, pri ktorom sú vedomosti vytvárané transformáciou skúseností“. Skutočné učenie znázornil v jeho modeli ako proces pozostávajúci zo štyroch častí. Ide o najuznávanejší model zážitkového učenia obsahujúci štyri súvisiace spôsoby uchopenia zážitku a jeho transformácie do vedomia - konkrétna skúsenosť, abstraktná konceptualizácia, reflexívne pozorovanie a aktívne experimentovanie. Tento model bude neskôr opísaný a graficky znázornený.</w:t>
      </w:r>
    </w:p>
    <w:p w14:paraId="5E1D6277" w14:textId="77777777" w:rsidR="00304761" w:rsidRDefault="008019C2">
      <w:pPr>
        <w:spacing w:before="240"/>
        <w:jc w:val="both"/>
        <w:rPr>
          <w:b/>
        </w:rPr>
      </w:pPr>
      <w:r>
        <w:rPr>
          <w:b/>
        </w:rPr>
        <w:t>Teória zážitkového učenia</w:t>
      </w:r>
    </w:p>
    <w:p w14:paraId="2857519D" w14:textId="77777777" w:rsidR="00304761" w:rsidRDefault="008019C2">
      <w:pPr>
        <w:spacing w:before="240"/>
        <w:jc w:val="both"/>
      </w:pPr>
      <w:r>
        <w:t xml:space="preserve">V prehľade o oblastiach zážitkového učenia identifikovali </w:t>
      </w:r>
      <w:proofErr w:type="spellStart"/>
      <w:r>
        <w:t>Coffield</w:t>
      </w:r>
      <w:proofErr w:type="spellEnd"/>
      <w:r>
        <w:t xml:space="preserve"> et al. (2004) 71 modelov učebných štýlov, z ktorých 13 bolo považovaných za najužitočnejších z dôvodu ich prínosu. Medzi nimi je aj teória zážitkového učenia, ktorú vytvoril  zdokonalil v priebehu desaťročí psychológ David </w:t>
      </w:r>
      <w:proofErr w:type="spellStart"/>
      <w:r>
        <w:t>Kolb</w:t>
      </w:r>
      <w:proofErr w:type="spellEnd"/>
      <w:r>
        <w:t xml:space="preserve"> spolu s jeho spolupracovníkmi. </w:t>
      </w:r>
      <w:proofErr w:type="spellStart"/>
      <w:r>
        <w:t>Kolbova</w:t>
      </w:r>
      <w:proofErr w:type="spellEnd"/>
      <w:r>
        <w:t xml:space="preserve"> teória zážitkového učenia ponúka alternatívu k tradičným didaktickým a behaviorálnym prístupom a poskytuje osobnú zmenu a rozvoj ako súčasť učebného cyklu (</w:t>
      </w:r>
      <w:proofErr w:type="spellStart"/>
      <w:r>
        <w:rPr>
          <w:color w:val="222222"/>
          <w:highlight w:val="white"/>
        </w:rPr>
        <w:t>Bergsteiner</w:t>
      </w:r>
      <w:proofErr w:type="spellEnd"/>
      <w:r>
        <w:t xml:space="preserve"> 2010, S. 29). Teória zážitkového učenia sa líši od kognitívnych a behaviorálnych teórií v tom, že kognitívne teórie </w:t>
      </w:r>
      <w:r>
        <w:lastRenderedPageBreak/>
        <w:t>zdôrazňujú úlohu duševných procesov, zatiaľ čo teórie správania ignorujú možnú úlohu subjektívnej skúsenosti v procese učenia.</w:t>
      </w:r>
    </w:p>
    <w:p w14:paraId="38E2BA78" w14:textId="77777777" w:rsidR="00304761" w:rsidRDefault="008019C2">
      <w:pPr>
        <w:spacing w:before="240"/>
        <w:jc w:val="both"/>
      </w:pPr>
      <w:proofErr w:type="spellStart"/>
      <w:r>
        <w:t>Kolb</w:t>
      </w:r>
      <w:proofErr w:type="spellEnd"/>
      <w:r>
        <w:t xml:space="preserve"> (1984) definuje teóriu zážitkového učenia (</w:t>
      </w:r>
      <w:proofErr w:type="spellStart"/>
      <w:r>
        <w:t>Experiential</w:t>
      </w:r>
      <w:proofErr w:type="spellEnd"/>
      <w:r>
        <w:t xml:space="preserve"> </w:t>
      </w:r>
      <w:proofErr w:type="spellStart"/>
      <w:r>
        <w:t>Learning</w:t>
      </w:r>
      <w:proofErr w:type="spellEnd"/>
      <w:r>
        <w:t xml:space="preserve"> </w:t>
      </w:r>
      <w:proofErr w:type="spellStart"/>
      <w:r>
        <w:t>Theory</w:t>
      </w:r>
      <w:proofErr w:type="spellEnd"/>
      <w:r>
        <w:t xml:space="preserve">) ako holistický adaptívny proces učenia, ktorý spája skúsenosti, vnímanie, poznávanie a správanie. Ide o </w:t>
      </w:r>
      <w:proofErr w:type="spellStart"/>
      <w:r>
        <w:t>multilineárny</w:t>
      </w:r>
      <w:proofErr w:type="spellEnd"/>
      <w:r>
        <w:t xml:space="preserve"> model rozvoja dospelých, ktorý je v súlade s tým, čo vieme o tom, ako sa ľudia učia, rastú a rozvíjajú. Teórii sa hovorí zážitkové učenie, aby sa zdôraznila ústredná rola, ktorú hrajú skúsenosti v procese učenia. Podľa Kolba (1984, S. 41) možno tento typ učenia definovať ako proces, pri ktorom sa vedomosti vytvárajú transformáciou skúseností. Vedomosti sú výsledkom kombinácií uchopenia a transformácie zážitku. Pojem zážitkový sa používa na odlíšenie teórie zážitkového učenia od kognitívnych teórií učenia, ktoré popierajú akúkoľvek rolu subjektívnych skúseností v procese učenia. Predchádzajúce výskumy ukázali, že štýly učenia sú ovplyvnené typom osobnosti, vzdelávacou špecializáciou, voľbou povolania, aktuálnou úlohou a úlohami v zamestnaní a kultúrnymi vplyvmi.</w:t>
      </w:r>
    </w:p>
    <w:p w14:paraId="6D185D8A" w14:textId="77777777" w:rsidR="00304761" w:rsidRDefault="008019C2">
      <w:pPr>
        <w:spacing w:before="240"/>
        <w:jc w:val="both"/>
      </w:pPr>
      <w:r>
        <w:rPr>
          <w:b/>
        </w:rPr>
        <w:t>Cyklus zážitkového učenia</w:t>
      </w:r>
    </w:p>
    <w:p w14:paraId="5AC97011" w14:textId="15C29010" w:rsidR="00304761" w:rsidRDefault="008019C2">
      <w:pPr>
        <w:spacing w:before="240"/>
        <w:jc w:val="both"/>
        <w:rPr>
          <w:b/>
        </w:rPr>
      </w:pPr>
      <w:proofErr w:type="spellStart"/>
      <w:r>
        <w:t>Kolb</w:t>
      </w:r>
      <w:proofErr w:type="spellEnd"/>
      <w:r>
        <w:t xml:space="preserve"> (1984) graficky zobrazuje proces učenia v cyklickom modeli obsahujúcom štyri rôzne štýly učenia odvodené z dvoch bipolárnych dimenzií: konkrétno-abstraktný a reflexne-aktívny. Model zážitkového učenia je cyklický proces zážitkov z učenia a aby sa efektívne učenie prejavilo, musí učiaci sa absolvovať celý cyklus. Štvorstupňový model zážitkového učenia teda predstavuje dva súvisiace režimy uchopenia zážitku - konkrétne skúsenosti a abstraktnú konceptualizáciu - a dva príbuzné spôsoby transformácie zážitku - reflexívne pozorovanie a aktívne experimentovanie. (</w:t>
      </w:r>
      <w:proofErr w:type="spellStart"/>
      <w:r>
        <w:t>Kolb</w:t>
      </w:r>
      <w:proofErr w:type="spellEnd"/>
      <w:r>
        <w:t xml:space="preserve"> </w:t>
      </w:r>
      <w:r>
        <w:rPr>
          <w:highlight w:val="white"/>
        </w:rPr>
        <w:t xml:space="preserve"> &amp; </w:t>
      </w:r>
      <w:proofErr w:type="spellStart"/>
      <w:r>
        <w:rPr>
          <w:highlight w:val="white"/>
        </w:rPr>
        <w:t>Kolb</w:t>
      </w:r>
      <w:proofErr w:type="spellEnd"/>
      <w:r>
        <w:rPr>
          <w:highlight w:val="white"/>
        </w:rPr>
        <w:t xml:space="preserve"> 2005, S. 194).</w:t>
      </w:r>
      <w:r w:rsidR="009664D2">
        <w:t xml:space="preserve"> </w:t>
      </w:r>
      <w:r>
        <w:t xml:space="preserve">Zážitkové učenie je proces budovania vedomostí, ktorý zahŕňa tvorivé napätie medzi štyrmi schopnosťami učenia sa. Učiaci sa si musí neustále vyberať, ktorý súbor učebných schopností použije v konkrétnej učebnej situácii. Tento proces je zobrazený ako idealizovaný učebný cyklus alebo špirála, v ktorej učiaci sa musí prejsť každou etapou - prežívaním, reflexiou, myslením a konaním. V rámci </w:t>
      </w:r>
      <w:proofErr w:type="spellStart"/>
      <w:r>
        <w:t>uchopovacej</w:t>
      </w:r>
      <w:proofErr w:type="spellEnd"/>
      <w:r>
        <w:t xml:space="preserve"> skúsenosti môže učiaca sa osoba vnímať nové informácie prostredníctvom prežívania konkrétnych, hmatateľných a pociťovaných situácií, spoliehaním sa na svoje zmysly a ponorením sa do konkrétnej reality. Alebo môže učiaci sa zažiť opačnú, abstraktnú koncepciu. Tento učebný štýl zahrňuje tendenciu vnímať alebo uchytiť nové informácie prostredníctvom symbolického znázornenia premýšľania, analýzy alebo systematického plánovania. Okamžité alebo konkrétne skúsenosti sú základom pre pozorovania a úvahy. Tieto úvahy sú asimilované do abstraktných konceptov, z ktorých možno vyvodiť nové dôsledky pre činnosť. Tieto dôsledky je možné aktívne testovať a slúžiť ako sprievodcovia pri vytváraní nových skúseností. V transformujúcej sa skúsenosti má osoba možnosť reflexívneho pozorovania ostatných, ktorí sa na zážitku podieľajú, a premýšľať o tom, čo sa deje, zatiaľ čo fáza aktívneho experimentovania uprednostňuje vstúpenie do danej situácie a </w:t>
      </w:r>
      <w:r>
        <w:lastRenderedPageBreak/>
        <w:t>začatie vecí. Je dôležité poznamenať, že učiaca sa osoba môže vstúpiť do modelu v ktorejkoľvek fáze (</w:t>
      </w:r>
      <w:proofErr w:type="spellStart"/>
      <w:r w:rsidR="009664D2">
        <w:t>Kolb</w:t>
      </w:r>
      <w:proofErr w:type="spellEnd"/>
      <w:r w:rsidR="009664D2">
        <w:t xml:space="preserve"> </w:t>
      </w:r>
      <w:r w:rsidR="009664D2">
        <w:rPr>
          <w:highlight w:val="white"/>
        </w:rPr>
        <w:t xml:space="preserve"> &amp; </w:t>
      </w:r>
      <w:proofErr w:type="spellStart"/>
      <w:r w:rsidR="009664D2">
        <w:rPr>
          <w:highlight w:val="white"/>
        </w:rPr>
        <w:t>Kolb</w:t>
      </w:r>
      <w:proofErr w:type="spellEnd"/>
      <w:r w:rsidR="009664D2">
        <w:rPr>
          <w:highlight w:val="white"/>
        </w:rPr>
        <w:t xml:space="preserve"> 2005, S. 194</w:t>
      </w:r>
      <w:r w:rsidR="009664D2">
        <w:t xml:space="preserve">; </w:t>
      </w:r>
      <w:proofErr w:type="spellStart"/>
      <w:r>
        <w:rPr>
          <w:color w:val="222222"/>
          <w:highlight w:val="white"/>
        </w:rPr>
        <w:t>Healey</w:t>
      </w:r>
      <w:proofErr w:type="spellEnd"/>
      <w:r>
        <w:rPr>
          <w:color w:val="222222"/>
          <w:highlight w:val="white"/>
        </w:rPr>
        <w:t xml:space="preserve"> &amp; </w:t>
      </w:r>
      <w:proofErr w:type="spellStart"/>
      <w:r>
        <w:rPr>
          <w:color w:val="222222"/>
          <w:highlight w:val="white"/>
        </w:rPr>
        <w:t>Jenkins</w:t>
      </w:r>
      <w:proofErr w:type="spellEnd"/>
      <w:r>
        <w:rPr>
          <w:color w:val="222222"/>
          <w:highlight w:val="white"/>
        </w:rPr>
        <w:t xml:space="preserve"> 2000, S. 186 </w:t>
      </w:r>
      <w:proofErr w:type="spellStart"/>
      <w:r>
        <w:rPr>
          <w:color w:val="222222"/>
          <w:highlight w:val="white"/>
        </w:rPr>
        <w:t>ff</w:t>
      </w:r>
      <w:proofErr w:type="spellEnd"/>
      <w:r>
        <w:rPr>
          <w:color w:val="222222"/>
          <w:highlight w:val="white"/>
        </w:rPr>
        <w:t xml:space="preserve">.). </w:t>
      </w:r>
    </w:p>
    <w:p w14:paraId="7CDD1C9B" w14:textId="77777777" w:rsidR="00304761" w:rsidRDefault="008019C2">
      <w:pPr>
        <w:spacing w:before="200"/>
        <w:rPr>
          <w:b/>
        </w:rPr>
      </w:pPr>
      <w:r>
        <w:rPr>
          <w:b/>
        </w:rPr>
        <w:t>Schéma č. 1: Cyklus zážitkového učenia</w:t>
      </w:r>
    </w:p>
    <w:p w14:paraId="499F5DBE" w14:textId="77777777" w:rsidR="00304761" w:rsidRDefault="008019C2">
      <w:pPr>
        <w:spacing w:before="240"/>
      </w:pPr>
      <w:r>
        <w:rPr>
          <w:noProof/>
        </w:rPr>
        <w:drawing>
          <wp:inline distT="114300" distB="114300" distL="114300" distR="114300" wp14:anchorId="2FB98EB0" wp14:editId="7CA3BD44">
            <wp:extent cx="4410393" cy="3253426"/>
            <wp:effectExtent l="0" t="0" r="0" b="0"/>
            <wp:docPr id="65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4"/>
                    <a:srcRect/>
                    <a:stretch>
                      <a:fillRect/>
                    </a:stretch>
                  </pic:blipFill>
                  <pic:spPr>
                    <a:xfrm>
                      <a:off x="0" y="0"/>
                      <a:ext cx="4410393" cy="3253426"/>
                    </a:xfrm>
                    <a:prstGeom prst="rect">
                      <a:avLst/>
                    </a:prstGeom>
                    <a:ln/>
                  </pic:spPr>
                </pic:pic>
              </a:graphicData>
            </a:graphic>
          </wp:inline>
        </w:drawing>
      </w:r>
    </w:p>
    <w:p w14:paraId="01DC308C" w14:textId="77777777" w:rsidR="00304761" w:rsidRDefault="008019C2">
      <w:pPr>
        <w:spacing w:before="240" w:after="240"/>
        <w:rPr>
          <w:sz w:val="28"/>
          <w:szCs w:val="28"/>
          <w:u w:val="single"/>
        </w:rPr>
      </w:pPr>
      <w:r>
        <w:rPr>
          <w:i/>
        </w:rPr>
        <w:t xml:space="preserve">Zdroj: vlastné spracovanie podľa: </w:t>
      </w:r>
      <w:proofErr w:type="spellStart"/>
      <w:r>
        <w:rPr>
          <w:i/>
          <w:color w:val="222222"/>
          <w:highlight w:val="white"/>
        </w:rPr>
        <w:t>Holman</w:t>
      </w:r>
      <w:proofErr w:type="spellEnd"/>
      <w:r>
        <w:rPr>
          <w:i/>
          <w:color w:val="222222"/>
          <w:highlight w:val="white"/>
        </w:rPr>
        <w:t xml:space="preserve"> et al. (1997), S. 137/ </w:t>
      </w:r>
      <w:proofErr w:type="spellStart"/>
      <w:r>
        <w:rPr>
          <w:color w:val="222222"/>
          <w:highlight w:val="white"/>
        </w:rPr>
        <w:t>Healey</w:t>
      </w:r>
      <w:proofErr w:type="spellEnd"/>
      <w:r>
        <w:rPr>
          <w:color w:val="222222"/>
          <w:highlight w:val="white"/>
        </w:rPr>
        <w:t xml:space="preserve"> &amp; </w:t>
      </w:r>
      <w:proofErr w:type="spellStart"/>
      <w:r>
        <w:rPr>
          <w:color w:val="222222"/>
          <w:highlight w:val="white"/>
        </w:rPr>
        <w:t>Jenkins</w:t>
      </w:r>
      <w:proofErr w:type="spellEnd"/>
      <w:r>
        <w:rPr>
          <w:color w:val="222222"/>
          <w:highlight w:val="white"/>
        </w:rPr>
        <w:t xml:space="preserve"> (2000), S. 187</w:t>
      </w:r>
    </w:p>
    <w:p w14:paraId="773F1B43" w14:textId="77777777" w:rsidR="00304761" w:rsidRDefault="008019C2">
      <w:pPr>
        <w:spacing w:after="0" w:line="276" w:lineRule="auto"/>
        <w:jc w:val="both"/>
      </w:pPr>
      <w:r>
        <w:rPr>
          <w:u w:val="single"/>
        </w:rPr>
        <w:t>Konkrétna skúsenosť</w:t>
      </w:r>
      <w:r>
        <w:t xml:space="preserve"> - kde učiaci sa (študent) aktívne prežíva aktivitu (napr. lekcia v teréne alebo v laboratóriu)</w:t>
      </w:r>
    </w:p>
    <w:p w14:paraId="4B05C038" w14:textId="77777777" w:rsidR="00304761" w:rsidRDefault="008019C2">
      <w:pPr>
        <w:spacing w:after="0" w:line="276" w:lineRule="auto"/>
        <w:jc w:val="both"/>
      </w:pPr>
      <w:r>
        <w:rPr>
          <w:u w:val="single"/>
        </w:rPr>
        <w:t>Reflexné pozorovanie</w:t>
      </w:r>
      <w:r>
        <w:t xml:space="preserve"> - tam, kde sa študent vedome odráža späť na túto skúsenosť</w:t>
      </w:r>
    </w:p>
    <w:p w14:paraId="36ABFDE2" w14:textId="77777777" w:rsidR="00304761" w:rsidRDefault="008019C2">
      <w:pPr>
        <w:spacing w:after="0" w:line="276" w:lineRule="auto"/>
        <w:jc w:val="both"/>
      </w:pPr>
      <w:r>
        <w:rPr>
          <w:u w:val="single"/>
        </w:rPr>
        <w:t>Abstraktná konceptualizácia</w:t>
      </w:r>
      <w:r>
        <w:t xml:space="preserve"> - keď sa študentovi predkladá / alebo sa pokúša </w:t>
      </w:r>
      <w:proofErr w:type="spellStart"/>
      <w:r>
        <w:t>konceptualizovať</w:t>
      </w:r>
      <w:proofErr w:type="spellEnd"/>
      <w:r>
        <w:t xml:space="preserve"> teória alebo model toho, čo je (má byť) pozorované</w:t>
      </w:r>
    </w:p>
    <w:p w14:paraId="7F37A343" w14:textId="77777777" w:rsidR="00304761" w:rsidRDefault="008019C2">
      <w:pPr>
        <w:spacing w:after="0" w:line="276" w:lineRule="auto"/>
        <w:jc w:val="both"/>
      </w:pPr>
      <w:r>
        <w:rPr>
          <w:u w:val="single"/>
        </w:rPr>
        <w:t>Aktívne experimentovanie</w:t>
      </w:r>
      <w:r>
        <w:t xml:space="preserve"> - kde sa študent snaží naplánovať, ako testovať model alebo teóriu alebo plánovať nadchádzajúcu skúsenosť (</w:t>
      </w:r>
      <w:proofErr w:type="spellStart"/>
      <w:r>
        <w:rPr>
          <w:i/>
          <w:color w:val="222222"/>
          <w:highlight w:val="white"/>
        </w:rPr>
        <w:t>Holman</w:t>
      </w:r>
      <w:proofErr w:type="spellEnd"/>
      <w:r>
        <w:rPr>
          <w:i/>
          <w:color w:val="222222"/>
          <w:highlight w:val="white"/>
        </w:rPr>
        <w:t xml:space="preserve"> et al. 1997, S. 137; </w:t>
      </w:r>
      <w:proofErr w:type="spellStart"/>
      <w:r>
        <w:rPr>
          <w:color w:val="222222"/>
          <w:highlight w:val="white"/>
        </w:rPr>
        <w:t>Healey</w:t>
      </w:r>
      <w:proofErr w:type="spellEnd"/>
      <w:r>
        <w:rPr>
          <w:color w:val="222222"/>
          <w:highlight w:val="white"/>
        </w:rPr>
        <w:t xml:space="preserve"> &amp; </w:t>
      </w:r>
      <w:proofErr w:type="spellStart"/>
      <w:r>
        <w:rPr>
          <w:color w:val="222222"/>
          <w:highlight w:val="white"/>
        </w:rPr>
        <w:t>Jenkins</w:t>
      </w:r>
      <w:proofErr w:type="spellEnd"/>
      <w:r>
        <w:rPr>
          <w:color w:val="222222"/>
          <w:highlight w:val="white"/>
        </w:rPr>
        <w:t xml:space="preserve"> 2000, S. 187</w:t>
      </w:r>
      <w:r>
        <w:rPr>
          <w:i/>
          <w:color w:val="222222"/>
          <w:highlight w:val="white"/>
        </w:rPr>
        <w:t>)</w:t>
      </w:r>
    </w:p>
    <w:p w14:paraId="147F2B37" w14:textId="77777777" w:rsidR="00304761" w:rsidRDefault="008019C2">
      <w:pPr>
        <w:spacing w:before="240"/>
        <w:jc w:val="both"/>
        <w:rPr>
          <w:b/>
        </w:rPr>
      </w:pPr>
      <w:r>
        <w:rPr>
          <w:b/>
        </w:rPr>
        <w:t xml:space="preserve">Súčasné nástroje vzdelávania manažérov formou zážitkového učenia </w:t>
      </w:r>
    </w:p>
    <w:p w14:paraId="6DA9A9C8" w14:textId="77777777" w:rsidR="00304761" w:rsidRDefault="008019C2">
      <w:pPr>
        <w:spacing w:before="240"/>
        <w:jc w:val="both"/>
      </w:pPr>
      <w:r>
        <w:t xml:space="preserve">V rámci práce sme sa rozhodli predstaviť dve súčasné formy resp. nástroje zážitkového učenia - </w:t>
      </w:r>
      <w:proofErr w:type="spellStart"/>
      <w:r>
        <w:t>outdoor</w:t>
      </w:r>
      <w:proofErr w:type="spellEnd"/>
      <w:r>
        <w:t xml:space="preserve"> tréning (</w:t>
      </w:r>
      <w:proofErr w:type="spellStart"/>
      <w:r>
        <w:t>outdoor</w:t>
      </w:r>
      <w:proofErr w:type="spellEnd"/>
      <w:r>
        <w:t xml:space="preserve"> </w:t>
      </w:r>
      <w:proofErr w:type="spellStart"/>
      <w:r>
        <w:t>training</w:t>
      </w:r>
      <w:proofErr w:type="spellEnd"/>
      <w:r>
        <w:t>) a aktívne učenie (</w:t>
      </w:r>
      <w:proofErr w:type="spellStart"/>
      <w:r>
        <w:t>action</w:t>
      </w:r>
      <w:proofErr w:type="spellEnd"/>
      <w:r>
        <w:t xml:space="preserve"> </w:t>
      </w:r>
      <w:proofErr w:type="spellStart"/>
      <w:r>
        <w:t>learning</w:t>
      </w:r>
      <w:proofErr w:type="spellEnd"/>
      <w:r>
        <w:t>/</w:t>
      </w:r>
      <w:proofErr w:type="spellStart"/>
      <w:r>
        <w:t>active</w:t>
      </w:r>
      <w:proofErr w:type="spellEnd"/>
      <w:r>
        <w:t xml:space="preserve"> </w:t>
      </w:r>
      <w:proofErr w:type="spellStart"/>
      <w:r>
        <w:t>learning</w:t>
      </w:r>
      <w:proofErr w:type="spellEnd"/>
      <w:r>
        <w:t xml:space="preserve">). Z dôvodu obmedzenia rozsahu práce sme vybrali len tieto dva nástroje, ktoré sa aj zväčša spájajú a sú aj najmä diskutované s témou zážitkového učenia. </w:t>
      </w:r>
    </w:p>
    <w:p w14:paraId="20E33E77" w14:textId="77777777" w:rsidR="00304761" w:rsidRDefault="008019C2">
      <w:pPr>
        <w:spacing w:before="240"/>
        <w:jc w:val="both"/>
      </w:pPr>
      <w:proofErr w:type="spellStart"/>
      <w:r>
        <w:t>Outdoor</w:t>
      </w:r>
      <w:proofErr w:type="spellEnd"/>
      <w:r>
        <w:t xml:space="preserve"> tréning je jedna z metód vzdelávania mimo pracoviska. Ide o vzdelávaciu praktiku využívajúcu pohybové aktivity v prírode. Je založená zážitku poznania a situácií a na zmyslových skúsenostiach, teda na zážitkovom učení. </w:t>
      </w:r>
      <w:proofErr w:type="spellStart"/>
      <w:r>
        <w:t>Outdoor</w:t>
      </w:r>
      <w:proofErr w:type="spellEnd"/>
      <w:r>
        <w:t xml:space="preserve"> tréning </w:t>
      </w:r>
      <w:r>
        <w:lastRenderedPageBreak/>
        <w:t xml:space="preserve">je zameraný na vývoj techník na zlepšenie integrácie, schopnosti osôb viesť ostatných a taktiež je zameraný na zdokonalení komunikácie a zvýšenie motivácie zúčastnených (del Val </w:t>
      </w:r>
      <w:proofErr w:type="spellStart"/>
      <w:r>
        <w:t>Núñez</w:t>
      </w:r>
      <w:proofErr w:type="spellEnd"/>
      <w:r>
        <w:t xml:space="preserve"> et al. 2018, S. 677). Podľa </w:t>
      </w:r>
      <w:proofErr w:type="spellStart"/>
      <w:r>
        <w:t>Svatoša</w:t>
      </w:r>
      <w:proofErr w:type="spellEnd"/>
      <w:r>
        <w:t xml:space="preserve"> a </w:t>
      </w:r>
      <w:proofErr w:type="spellStart"/>
      <w:r>
        <w:t>Lebedu</w:t>
      </w:r>
      <w:proofErr w:type="spellEnd"/>
      <w:r>
        <w:t xml:space="preserve"> (2005, S. 20-21) sa </w:t>
      </w:r>
      <w:proofErr w:type="spellStart"/>
      <w:r>
        <w:t>outdoorových</w:t>
      </w:r>
      <w:proofErr w:type="spellEnd"/>
      <w:r>
        <w:t xml:space="preserve"> kurzov pre firemné </w:t>
      </w:r>
      <w:proofErr w:type="spellStart"/>
      <w:r>
        <w:t>týmy</w:t>
      </w:r>
      <w:proofErr w:type="spellEnd"/>
      <w:r>
        <w:t xml:space="preserve"> zúčastňujú dospelí ľudia rôzneho veku, často manažéri stredných a vyšších úrovní i generálni riaditelia. Väčšinou už majú za sebou štúdium na vysokej škole, vstúpili do </w:t>
      </w:r>
      <w:proofErr w:type="spellStart"/>
      <w:r>
        <w:t>profesnej</w:t>
      </w:r>
      <w:proofErr w:type="spellEnd"/>
      <w:r>
        <w:t xml:space="preserve"> praxe, odviedli nejaký podiel práce a dosiahli istých výsledkov a postavenia. Týchto kurzov sa zväčša zúčastňujú z popudu zamestnávateľa a často im zasahujú aj do súkromného voľného času. Napriek tomu, sú však príležitosťou k vzdelávaniu a osobnému rozvoju “trochu zábavnou formou”. Pre samotný úspech takéhoto kurzu je však dôležitá motivácia účastníkov, pretože pri nulovej motivácii im ani vynikajúci program a najlepší lektor nič neprinesie. </w:t>
      </w:r>
    </w:p>
    <w:p w14:paraId="48E028C8" w14:textId="77777777" w:rsidR="00304761" w:rsidRDefault="008019C2">
      <w:pPr>
        <w:spacing w:before="240" w:after="0"/>
        <w:jc w:val="both"/>
        <w:rPr>
          <w:i/>
        </w:rPr>
      </w:pPr>
      <w:r>
        <w:t>V podnikovom prostredí sa spoločnosti čoraz viac obracajú k učeniu sa v akcií alebo inak k aktívnemu učeniu, ktoré umožňuje účastníkom využiť to, čo sa naučia, na riešenie prioritných problémov v rámci svojich spoločností za skutočných pracovných podmienok. Aktívne učenie je spoločenský proces na riešenie problémov, s ktorými sa manažéri čoraz viac stretávajú, pri ktorých im historické poznatky neposkytujú žiadne riešenie. Aktívne učenie je vo svojom jadre systematický proces, ktorý zvyšuje organizačné učenie účastníkov s cieľom pomôcť im efektívnejšie reagovať na zmeny (</w:t>
      </w:r>
      <w:proofErr w:type="spellStart"/>
      <w:r>
        <w:t>Lewis</w:t>
      </w:r>
      <w:proofErr w:type="spellEnd"/>
      <w:r>
        <w:t xml:space="preserve"> &amp; </w:t>
      </w:r>
      <w:proofErr w:type="spellStart"/>
      <w:r>
        <w:t>Williams</w:t>
      </w:r>
      <w:proofErr w:type="spellEnd"/>
      <w:r>
        <w:t xml:space="preserve"> 1994, S. 10). Toto zistenie </w:t>
      </w:r>
      <w:proofErr w:type="spellStart"/>
      <w:r>
        <w:t>opisujü</w:t>
      </w:r>
      <w:proofErr w:type="spellEnd"/>
      <w:r>
        <w:t xml:space="preserve"> aj </w:t>
      </w:r>
      <w:proofErr w:type="spellStart"/>
      <w:r>
        <w:t>O’Neil</w:t>
      </w:r>
      <w:proofErr w:type="spellEnd"/>
      <w:r>
        <w:t xml:space="preserve"> &amp; </w:t>
      </w:r>
      <w:proofErr w:type="spellStart"/>
      <w:r>
        <w:t>Marsick</w:t>
      </w:r>
      <w:proofErr w:type="spellEnd"/>
      <w:r>
        <w:t xml:space="preserve"> (2014, S. 203), podľa ktorých existuje hneď niekoľko dôvodov, prečo sa organizácia môže rozhodnúť použiť aktívne učenie na rozvoj vodcovských schopností a riadenia. Patrí sem uznanie, že aktívne učenie môže pomôcť organizácii udržať krok s rýchlo sa meniacim globálnym pracovným prostredím, túžbu organizácie kombinovať vývoj s produkciou hmatateľných výsledkov a uznanie, že ľudia sú motivovaní učiť sa, keď vidia význam medzi skúsenosťami z učenia a ich životom. Aktívne učenie je založené na základnom predpoklade, že neexistuje učenie bez konania a žiadne konanie bez učenia (</w:t>
      </w:r>
      <w:proofErr w:type="spellStart"/>
      <w:r>
        <w:t>Lewis</w:t>
      </w:r>
      <w:proofErr w:type="spellEnd"/>
      <w:r>
        <w:t xml:space="preserve"> &amp; </w:t>
      </w:r>
      <w:proofErr w:type="spellStart"/>
      <w:r>
        <w:t>Williams</w:t>
      </w:r>
      <w:proofErr w:type="spellEnd"/>
      <w:r>
        <w:t xml:space="preserve"> 1994, S. 10). </w:t>
      </w:r>
    </w:p>
    <w:p w14:paraId="5A895A6B" w14:textId="72F8493E" w:rsidR="00304761" w:rsidRDefault="008019C2" w:rsidP="001825BE">
      <w:pPr>
        <w:pStyle w:val="berschrift3"/>
      </w:pPr>
      <w:r>
        <w:t>Vý</w:t>
      </w:r>
      <w:r w:rsidR="009664D2">
        <w:t>s</w:t>
      </w:r>
      <w:r>
        <w:t>kumné met</w:t>
      </w:r>
      <w:r w:rsidR="009664D2">
        <w:t>ó</w:t>
      </w:r>
      <w:r>
        <w:t>dy a d</w:t>
      </w:r>
      <w:r w:rsidR="009664D2">
        <w:t>á</w:t>
      </w:r>
      <w:r>
        <w:t>ta</w:t>
      </w:r>
    </w:p>
    <w:p w14:paraId="625EABF0" w14:textId="5DA16BCC" w:rsidR="00304761" w:rsidRDefault="008019C2">
      <w:pPr>
        <w:jc w:val="both"/>
      </w:pPr>
      <w:del w:id="9" w:author="Microsoft Office-Benutzer" w:date="2021-01-08T07:11:00Z">
        <w:r w:rsidDel="00AF5F4D">
          <w:delText xml:space="preserve">Ako už bolo zmienené, cieľom seminárnej práce je zhodnotenie vhodnosti využitia teórie zážitkového učenia a jej aplikácií pri rozvoji a vzdelávaní pracovníkov vo vedúcich pozíciách. </w:delText>
        </w:r>
      </w:del>
      <w:r>
        <w:t xml:space="preserve">Práca je písaná formou systematickej literárnej rešerše, na základe ktorej sú zodpovedané otázky týkajúce sa danej problematiky a posúdené poznatky rozličných autorov. Použitými zdrojmi sú prípadové štúdie a vedecké články, ktoré sú doplnené literárnymi zdrojmi pre lepšie pochopenie problematiky. Snažili sme sa vyhľadať čo najaktuálnejšie články a prípadové štúdie k danej téme. Keďže však </w:t>
      </w:r>
      <w:proofErr w:type="spellStart"/>
      <w:r>
        <w:t>teóriá</w:t>
      </w:r>
      <w:proofErr w:type="spellEnd"/>
      <w:r>
        <w:t xml:space="preserve"> zážitkového učenia je starším konceptom, ktorý sa vyvíjal najmä v 70. rokoch 20. storočia, kedy David A. </w:t>
      </w:r>
      <w:proofErr w:type="spellStart"/>
      <w:r>
        <w:t>Kolb</w:t>
      </w:r>
      <w:proofErr w:type="spellEnd"/>
      <w:r>
        <w:t xml:space="preserve"> pomáhal modernizovať túto teóriu, najviac výskumu vzniklo v tomto čase. Z tohto dôvodu je pri teoretických východiskách táto metóda opísaná zo základných zdrojov tohto vývoja. Okrem použitia základných prameňov k danej teórií už bol ďalej v práci pri výsledkoch kladený dôraz na aktuálnejšie články a prípadové štúdie.</w:t>
      </w:r>
    </w:p>
    <w:p w14:paraId="64F6F3B2" w14:textId="77777777" w:rsidR="00304761" w:rsidRDefault="008019C2">
      <w:pPr>
        <w:jc w:val="both"/>
      </w:pPr>
      <w:r>
        <w:lastRenderedPageBreak/>
        <w:t xml:space="preserve">Spomenuté zdroje pre vypracovanie seminárnej práce sme získali najmä pomocou webového vyhľadávacieho nástroja Google </w:t>
      </w:r>
      <w:proofErr w:type="spellStart"/>
      <w:r>
        <w:t>Scholar</w:t>
      </w:r>
      <w:proofErr w:type="spellEnd"/>
      <w:r>
        <w:t xml:space="preserve">. V menšej miere sme využili taktiež Web of </w:t>
      </w:r>
      <w:proofErr w:type="spellStart"/>
      <w:r>
        <w:t>Science</w:t>
      </w:r>
      <w:proofErr w:type="spellEnd"/>
      <w:r>
        <w:t xml:space="preserve"> a </w:t>
      </w:r>
      <w:proofErr w:type="spellStart"/>
      <w:r>
        <w:t>Mendeley</w:t>
      </w:r>
      <w:proofErr w:type="spellEnd"/>
      <w:r>
        <w:t xml:space="preserve">. </w:t>
      </w:r>
    </w:p>
    <w:p w14:paraId="44067C80" w14:textId="77777777" w:rsidR="009664D2" w:rsidRDefault="009664D2" w:rsidP="009664D2">
      <w:pPr>
        <w:jc w:val="both"/>
      </w:pPr>
      <w:r>
        <w:t xml:space="preserve">Nepodarilo sa nám nájsť konkrétne články, ktoré by sa venovali priamo našej téme - teda rozvoju a vzdelávaniu pracovníkov pomocou využitia teórie zážitkového učenia. Jednotlivé články a publikácie sa venujú využitiu teórie zážitkového učenia najmä v školskom a univerzitnom prostredí. Snažili sme sa preto objektívne integrovať témy, ktoré súviseli s naším cieľom aspoň okrajovo.  </w:t>
      </w:r>
    </w:p>
    <w:p w14:paraId="70EFE7E0" w14:textId="06980AE4" w:rsidR="00304761" w:rsidRDefault="008019C2">
      <w:pPr>
        <w:jc w:val="both"/>
      </w:pPr>
      <w:r>
        <w:t>Pri vyhľadávaní relevantných zdrojov pre našu prácu sme využili kľúčové slová ako “</w:t>
      </w:r>
      <w:proofErr w:type="spellStart"/>
      <w:r>
        <w:t>experiential</w:t>
      </w:r>
      <w:proofErr w:type="spellEnd"/>
      <w:r>
        <w:t xml:space="preserve"> </w:t>
      </w:r>
      <w:proofErr w:type="spellStart"/>
      <w:r>
        <w:t>learning</w:t>
      </w:r>
      <w:proofErr w:type="spellEnd"/>
      <w:r>
        <w:t xml:space="preserve"> </w:t>
      </w:r>
      <w:proofErr w:type="spellStart"/>
      <w:r>
        <w:t>theory</w:t>
      </w:r>
      <w:proofErr w:type="spellEnd"/>
      <w:r>
        <w:t>”, “</w:t>
      </w:r>
      <w:proofErr w:type="spellStart"/>
      <w:r>
        <w:t>experiential</w:t>
      </w:r>
      <w:proofErr w:type="spellEnd"/>
      <w:r>
        <w:t xml:space="preserve"> </w:t>
      </w:r>
      <w:proofErr w:type="spellStart"/>
      <w:r>
        <w:t>learning</w:t>
      </w:r>
      <w:proofErr w:type="spellEnd"/>
      <w:r>
        <w:t>”, “management”, “manager”, “</w:t>
      </w:r>
      <w:proofErr w:type="spellStart"/>
      <w:r>
        <w:t>leader</w:t>
      </w:r>
      <w:proofErr w:type="spellEnd"/>
      <w:r>
        <w:t>”, “</w:t>
      </w:r>
      <w:proofErr w:type="spellStart"/>
      <w:r>
        <w:t>training</w:t>
      </w:r>
      <w:proofErr w:type="spellEnd"/>
      <w:r>
        <w:t>”, “</w:t>
      </w:r>
      <w:proofErr w:type="spellStart"/>
      <w:r>
        <w:t>outdoor</w:t>
      </w:r>
      <w:proofErr w:type="spellEnd"/>
      <w:r>
        <w:t xml:space="preserve"> </w:t>
      </w:r>
      <w:proofErr w:type="spellStart"/>
      <w:r>
        <w:t>training</w:t>
      </w:r>
      <w:proofErr w:type="spellEnd"/>
      <w:r>
        <w:t>” “</w:t>
      </w:r>
      <w:proofErr w:type="spellStart"/>
      <w:r>
        <w:t>action</w:t>
      </w:r>
      <w:proofErr w:type="spellEnd"/>
      <w:r>
        <w:t xml:space="preserve"> </w:t>
      </w:r>
      <w:proofErr w:type="spellStart"/>
      <w:r>
        <w:t>learning</w:t>
      </w:r>
      <w:proofErr w:type="spellEnd"/>
      <w:r>
        <w:t>” a iné, ktoré zapadali do kontextu práce.</w:t>
      </w:r>
      <w:r w:rsidR="009664D2">
        <w:t xml:space="preserve"> Potom sme si upresnili ďalšie kritéria vyhľadávania a k nájdeniu vhodných článkov a prípadových štúdií nám pomohlo preštudovanie si abstraktov. Po dostatočnej analýze dát sme začali s literárnou </w:t>
      </w:r>
      <w:proofErr w:type="spellStart"/>
      <w:r w:rsidR="009664D2">
        <w:t>rešeršov</w:t>
      </w:r>
      <w:commentRangeStart w:id="10"/>
      <w:proofErr w:type="spellEnd"/>
      <w:r w:rsidR="009664D2">
        <w:t>.</w:t>
      </w:r>
      <w:commentRangeEnd w:id="10"/>
      <w:r w:rsidR="00AF5F4D">
        <w:rPr>
          <w:rStyle w:val="Kommentarzeichen"/>
        </w:rPr>
        <w:commentReference w:id="10"/>
      </w:r>
    </w:p>
    <w:p w14:paraId="4A4C48E9" w14:textId="77777777" w:rsidR="009664D2" w:rsidRDefault="009664D2">
      <w:pPr>
        <w:jc w:val="both"/>
      </w:pPr>
    </w:p>
    <w:p w14:paraId="05E5BDD3" w14:textId="77777777" w:rsidR="00304761" w:rsidRDefault="008019C2" w:rsidP="001825BE">
      <w:pPr>
        <w:pStyle w:val="berschrift3"/>
      </w:pPr>
      <w:r>
        <w:t>Výsledky</w:t>
      </w:r>
    </w:p>
    <w:p w14:paraId="59B00E3C" w14:textId="77777777" w:rsidR="00304761" w:rsidRDefault="008019C2">
      <w:pPr>
        <w:spacing w:before="240" w:after="240" w:line="276" w:lineRule="auto"/>
        <w:jc w:val="both"/>
      </w:pPr>
      <w:r>
        <w:t xml:space="preserve">Pre objektívne zhodnotenie využitia zážitkového učenia pri vzdelávaní a rozvoji vedúcich pracovníkov a naplnenie cieľa tejto práce, sme sa rozhodli zamerať  sa konkrétne na dva nástroje, ktoré hrajú pri zážitkovom učení dôležitú rolu a po preštudovaní vybraných vedeckých článkov sa javia ako kľúčové pre naplnenie cieľa práce. Tieto nástroje budú teraz detailnejšie zhodnotené a analyzované s určitým prepojením na </w:t>
      </w:r>
      <w:proofErr w:type="spellStart"/>
      <w:r>
        <w:t>Kolbov</w:t>
      </w:r>
      <w:proofErr w:type="spellEnd"/>
      <w:r>
        <w:t xml:space="preserve"> cyklus učenia sa zážitkom.</w:t>
      </w:r>
    </w:p>
    <w:p w14:paraId="521EF1AE" w14:textId="77777777" w:rsidR="00304761" w:rsidRDefault="008019C2">
      <w:pPr>
        <w:spacing w:before="240" w:after="240" w:line="276" w:lineRule="auto"/>
        <w:jc w:val="both"/>
      </w:pPr>
      <w:r>
        <w:t xml:space="preserve">Pre podnikové sektory je niekedy ťažké ospravedlniť vysoké sumy finančných prostriedkov vynaložených na vzdelávanie a odbornú prípravu, pretože je zložité posúdiť prenos odbornej prípravy na pracovné miesto. Podľa </w:t>
      </w:r>
      <w:proofErr w:type="spellStart"/>
      <w:r>
        <w:t>Lewis</w:t>
      </w:r>
      <w:proofErr w:type="spellEnd"/>
      <w:r>
        <w:t xml:space="preserve"> &amp; </w:t>
      </w:r>
      <w:proofErr w:type="spellStart"/>
      <w:r>
        <w:t>Williams</w:t>
      </w:r>
      <w:proofErr w:type="spellEnd"/>
      <w:r>
        <w:t xml:space="preserve"> (1994, S. 5-6) sa zážitkové prístupy javia ako efektívnejšie pri rozvoji zručností, ktoré zamestnávatelia vyhľadávajú, napríklad komunikačné schopnosti, schopnosť pracovať v tímoch a gramotnosť na pracovisku. Zážitkové modely sa v podnikaní uplatňujú čoraz viac ako kedykoľvek predtým, pretože zážitkové učenie legitimizuje získanie sebapoznania. Študenti (v našom prípade manažéri) majú teraz možnosť vidieť, spoznávať a skúmať svoje vlastné jedinečné situácie v praxi pri interakcii s ostatnými v práci (</w:t>
      </w:r>
      <w:proofErr w:type="spellStart"/>
      <w:r>
        <w:t>Lewis</w:t>
      </w:r>
      <w:proofErr w:type="spellEnd"/>
      <w:r>
        <w:t xml:space="preserve"> &amp; </w:t>
      </w:r>
      <w:proofErr w:type="spellStart"/>
      <w:r>
        <w:t>Williams</w:t>
      </w:r>
      <w:proofErr w:type="spellEnd"/>
      <w:r>
        <w:t xml:space="preserve"> 1994, S.10).</w:t>
      </w:r>
    </w:p>
    <w:p w14:paraId="082A90E8" w14:textId="77777777" w:rsidR="00304761" w:rsidRDefault="008019C2">
      <w:pPr>
        <w:spacing w:before="240" w:after="240" w:line="276" w:lineRule="auto"/>
        <w:jc w:val="both"/>
      </w:pPr>
      <w:r>
        <w:t xml:space="preserve">Nástroje zážitkového učenia, ktoré sú v nájdených článkoch prevažne diskutované autormi v spojení so zážitkovým učením a ktoré sme sa aj my rozhodli do práce zakomponovať sú </w:t>
      </w:r>
      <w:proofErr w:type="spellStart"/>
      <w:r>
        <w:t>outdoor</w:t>
      </w:r>
      <w:proofErr w:type="spellEnd"/>
      <w:r>
        <w:t xml:space="preserve"> </w:t>
      </w:r>
      <w:proofErr w:type="spellStart"/>
      <w:r>
        <w:t>training</w:t>
      </w:r>
      <w:proofErr w:type="spellEnd"/>
      <w:r>
        <w:t xml:space="preserve"> a </w:t>
      </w:r>
      <w:proofErr w:type="spellStart"/>
      <w:r>
        <w:t>action</w:t>
      </w:r>
      <w:proofErr w:type="spellEnd"/>
      <w:r>
        <w:t xml:space="preserve"> </w:t>
      </w:r>
      <w:proofErr w:type="spellStart"/>
      <w:r>
        <w:t>learning</w:t>
      </w:r>
      <w:proofErr w:type="spellEnd"/>
      <w:r>
        <w:t xml:space="preserve">. Samozrejme existuje viac nástrojov, ktoré sú využívané pri zážitkovom učení, no kvôli rozsahu práce sme sa však rozhodli v krátkosti spomenúť len tieto dva príklady. Z tohto dôvodu sú v nasledujúcej sekcii popísané dve </w:t>
      </w:r>
      <w:proofErr w:type="spellStart"/>
      <w:r>
        <w:t>najpopulárne</w:t>
      </w:r>
      <w:proofErr w:type="spellEnd"/>
      <w:r>
        <w:t xml:space="preserve"> formy zážitkového učenia - </w:t>
      </w:r>
      <w:proofErr w:type="spellStart"/>
      <w:r>
        <w:t>outdoorový</w:t>
      </w:r>
      <w:proofErr w:type="spellEnd"/>
      <w:r>
        <w:t xml:space="preserve"> tréning a aktívne učenie. Každá z týchto súčasných aplikácií vyžaduje, </w:t>
      </w:r>
      <w:r>
        <w:lastRenderedPageBreak/>
        <w:t xml:space="preserve">aby sa študenti zapojili do štyroch typov učenia, ktoré určil </w:t>
      </w:r>
      <w:proofErr w:type="spellStart"/>
      <w:r>
        <w:t>Kolb</w:t>
      </w:r>
      <w:proofErr w:type="spellEnd"/>
      <w:r>
        <w:t>: (1) plne a otvorene sa zapojiť do nových skúseností; (2) uvažovať o týchto skúsenostiach a interpretovať ich z rôznych hľadísk; (3) vytvárať koncepty a nápady na logickú integráciu svojich pozorovaní; a (4) využívať svoje učenie a novo odvodené teórie na rozhodovanie, riešenie problémov a plnenie nových výziev (</w:t>
      </w:r>
      <w:proofErr w:type="spellStart"/>
      <w:r>
        <w:t>Lewis</w:t>
      </w:r>
      <w:proofErr w:type="spellEnd"/>
      <w:r>
        <w:t xml:space="preserve"> &amp; </w:t>
      </w:r>
      <w:proofErr w:type="spellStart"/>
      <w:r>
        <w:t>Williams</w:t>
      </w:r>
      <w:proofErr w:type="spellEnd"/>
      <w:r>
        <w:t xml:space="preserve"> 1994, S.10).</w:t>
      </w:r>
    </w:p>
    <w:p w14:paraId="6405CEF3" w14:textId="77777777" w:rsidR="00304761" w:rsidRDefault="008019C2">
      <w:pPr>
        <w:rPr>
          <w:b/>
        </w:rPr>
      </w:pPr>
      <w:r>
        <w:rPr>
          <w:b/>
        </w:rPr>
        <w:t xml:space="preserve">Schéma č. 2: Modifikovaný </w:t>
      </w:r>
      <w:proofErr w:type="spellStart"/>
      <w:r>
        <w:rPr>
          <w:b/>
        </w:rPr>
        <w:t>Kolbov</w:t>
      </w:r>
      <w:proofErr w:type="spellEnd"/>
      <w:r>
        <w:rPr>
          <w:b/>
        </w:rPr>
        <w:t xml:space="preserve"> cyklus učenia sa zážitkom</w:t>
      </w:r>
    </w:p>
    <w:p w14:paraId="4DE122BC" w14:textId="77777777" w:rsidR="00304761" w:rsidRDefault="008019C2">
      <w:r>
        <w:rPr>
          <w:i/>
          <w:noProof/>
        </w:rPr>
        <w:drawing>
          <wp:inline distT="114300" distB="114300" distL="114300" distR="114300" wp14:anchorId="30A0D6E9" wp14:editId="25617034">
            <wp:extent cx="4057968" cy="2787390"/>
            <wp:effectExtent l="0" t="0" r="0" b="0"/>
            <wp:docPr id="65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4057968" cy="2787390"/>
                    </a:xfrm>
                    <a:prstGeom prst="rect">
                      <a:avLst/>
                    </a:prstGeom>
                    <a:ln/>
                  </pic:spPr>
                </pic:pic>
              </a:graphicData>
            </a:graphic>
          </wp:inline>
        </w:drawing>
      </w:r>
    </w:p>
    <w:p w14:paraId="50FE53B2" w14:textId="77777777" w:rsidR="00304761" w:rsidRDefault="008019C2">
      <w:pPr>
        <w:spacing w:before="240" w:after="0"/>
        <w:jc w:val="both"/>
        <w:rPr>
          <w:i/>
        </w:rPr>
      </w:pPr>
      <w:r>
        <w:rPr>
          <w:i/>
        </w:rPr>
        <w:t xml:space="preserve">Zdroj: vlastné spracovanie podľa: SVATOŠ, V., LEBEDA, P.: </w:t>
      </w:r>
      <w:proofErr w:type="spellStart"/>
      <w:r>
        <w:rPr>
          <w:i/>
        </w:rPr>
        <w:t>Outdoor</w:t>
      </w:r>
      <w:proofErr w:type="spellEnd"/>
      <w:r>
        <w:rPr>
          <w:i/>
        </w:rPr>
        <w:t xml:space="preserve"> </w:t>
      </w:r>
      <w:proofErr w:type="spellStart"/>
      <w:r>
        <w:rPr>
          <w:i/>
        </w:rPr>
        <w:t>trénink</w:t>
      </w:r>
      <w:proofErr w:type="spellEnd"/>
      <w:r>
        <w:rPr>
          <w:i/>
        </w:rPr>
        <w:t xml:space="preserve"> pro </w:t>
      </w:r>
      <w:proofErr w:type="spellStart"/>
      <w:r>
        <w:rPr>
          <w:i/>
        </w:rPr>
        <w:t>manažery</w:t>
      </w:r>
      <w:proofErr w:type="spellEnd"/>
      <w:r>
        <w:rPr>
          <w:i/>
        </w:rPr>
        <w:t xml:space="preserve"> a firemní </w:t>
      </w:r>
      <w:proofErr w:type="spellStart"/>
      <w:r>
        <w:rPr>
          <w:i/>
        </w:rPr>
        <w:t>týmy</w:t>
      </w:r>
      <w:proofErr w:type="spellEnd"/>
      <w:r>
        <w:rPr>
          <w:i/>
        </w:rPr>
        <w:t xml:space="preserve">, Praha: </w:t>
      </w:r>
      <w:proofErr w:type="spellStart"/>
      <w:r>
        <w:rPr>
          <w:i/>
        </w:rPr>
        <w:t>Grada</w:t>
      </w:r>
      <w:proofErr w:type="spellEnd"/>
      <w:r>
        <w:rPr>
          <w:i/>
        </w:rPr>
        <w:t xml:space="preserve"> </w:t>
      </w:r>
      <w:proofErr w:type="spellStart"/>
      <w:r>
        <w:rPr>
          <w:i/>
        </w:rPr>
        <w:t>Publishing</w:t>
      </w:r>
      <w:proofErr w:type="spellEnd"/>
      <w:r>
        <w:rPr>
          <w:i/>
        </w:rPr>
        <w:t>, 2005, S. 18</w:t>
      </w:r>
    </w:p>
    <w:p w14:paraId="47DDC5DB" w14:textId="77777777" w:rsidR="00304761" w:rsidRDefault="008019C2">
      <w:pPr>
        <w:spacing w:before="240" w:after="0"/>
        <w:jc w:val="both"/>
        <w:rPr>
          <w:b/>
        </w:rPr>
      </w:pPr>
      <w:proofErr w:type="spellStart"/>
      <w:r>
        <w:rPr>
          <w:b/>
        </w:rPr>
        <w:t>Outdoorový</w:t>
      </w:r>
      <w:proofErr w:type="spellEnd"/>
      <w:r>
        <w:rPr>
          <w:b/>
        </w:rPr>
        <w:t xml:space="preserve"> tréning</w:t>
      </w:r>
    </w:p>
    <w:p w14:paraId="21FC3582" w14:textId="77777777" w:rsidR="00304761" w:rsidRDefault="008019C2">
      <w:pPr>
        <w:spacing w:before="240" w:after="0"/>
        <w:jc w:val="both"/>
      </w:pPr>
      <w:r>
        <w:t xml:space="preserve">Del Val </w:t>
      </w:r>
      <w:proofErr w:type="spellStart"/>
      <w:r>
        <w:t>Núñez</w:t>
      </w:r>
      <w:proofErr w:type="spellEnd"/>
      <w:r>
        <w:t xml:space="preserve"> et al. (2018, S. 676) predstavili </w:t>
      </w:r>
      <w:proofErr w:type="spellStart"/>
      <w:r>
        <w:t>výsleky</w:t>
      </w:r>
      <w:proofErr w:type="spellEnd"/>
      <w:r>
        <w:t xml:space="preserve"> </w:t>
      </w:r>
      <w:proofErr w:type="spellStart"/>
      <w:r>
        <w:t>aplkácie</w:t>
      </w:r>
      <w:proofErr w:type="spellEnd"/>
      <w:r>
        <w:t xml:space="preserve"> tejto metódy na vzorke 97 účastníkov (49 zamestnancov a 48 študentov magisterského a vysokoškolského štúdia). Pomocou dotazníkov o kompetenciách hodnotili účastníkov manažéri a tútori. Podľa del Val </w:t>
      </w:r>
      <w:proofErr w:type="spellStart"/>
      <w:r>
        <w:t>Núñez</w:t>
      </w:r>
      <w:proofErr w:type="spellEnd"/>
      <w:r>
        <w:t xml:space="preserve"> et al. (2018, S. 677) </w:t>
      </w:r>
      <w:proofErr w:type="spellStart"/>
      <w:r>
        <w:t>outdoorový</w:t>
      </w:r>
      <w:proofErr w:type="spellEnd"/>
      <w:r>
        <w:t xml:space="preserve"> tréning pozostáva zo zážitkového učenia, pretože účastníci žijú skúsenosťami a dostávajú spätnú väzbu o svojom správaní a vplyve na okolité prostredie. </w:t>
      </w:r>
      <w:proofErr w:type="spellStart"/>
      <w:r>
        <w:t>Outdoorový</w:t>
      </w:r>
      <w:proofErr w:type="spellEnd"/>
      <w:r>
        <w:t xml:space="preserve"> tréning ma podľa del Val </w:t>
      </w:r>
      <w:proofErr w:type="spellStart"/>
      <w:r>
        <w:t>Núñez</w:t>
      </w:r>
      <w:proofErr w:type="spellEnd"/>
      <w:r>
        <w:t xml:space="preserve"> et al. (2018) podporovať integráciu, tímovú prácu a súdržnosť skupín a podporovať motiváciu, profesionálnu konkurencieschopnosť a orientáciu na výsledky. Nástroj má pomôcť manažérom naučiť sa prekonať prekážky, ktorým môžu vo svojom bežnom  prostredí plnom neistôt čeliť. </w:t>
      </w:r>
      <w:proofErr w:type="spellStart"/>
      <w:r>
        <w:t>Outdoorový</w:t>
      </w:r>
      <w:proofErr w:type="spellEnd"/>
      <w:r>
        <w:t xml:space="preserve"> tréning preto ponúka dynamický, zreteľný a inovatívny spôsob poskytovania školenia na rozvoj pracovníkov vo vyšších pozíciách so silnou schopnosťou inovácie a tvorivosti. Na druhej strane však nejde o lacnú formu zážitkového učenia z pohľadu podnikov.</w:t>
      </w:r>
    </w:p>
    <w:p w14:paraId="639D729F" w14:textId="77777777" w:rsidR="00304761" w:rsidRDefault="008019C2">
      <w:pPr>
        <w:spacing w:before="240" w:after="0"/>
        <w:jc w:val="both"/>
      </w:pPr>
      <w:r>
        <w:t xml:space="preserve">Taktiež </w:t>
      </w:r>
      <w:proofErr w:type="spellStart"/>
      <w:r>
        <w:t>Meyer</w:t>
      </w:r>
      <w:proofErr w:type="spellEnd"/>
      <w:r>
        <w:t xml:space="preserve"> (2003, S. 352) spája využitie zážitkové učenia so značnými výhodami, najmä pri praktizovaný </w:t>
      </w:r>
      <w:proofErr w:type="spellStart"/>
      <w:r>
        <w:t>outdoorových</w:t>
      </w:r>
      <w:proofErr w:type="spellEnd"/>
      <w:r>
        <w:t xml:space="preserve"> tréningov, ktoré pomáhajú </w:t>
      </w:r>
      <w:r>
        <w:lastRenderedPageBreak/>
        <w:t xml:space="preserve">zvládnuť výzvu konania a uvažovania o tomto konaní. Podľa </w:t>
      </w:r>
      <w:proofErr w:type="spellStart"/>
      <w:r>
        <w:t>Meyera</w:t>
      </w:r>
      <w:proofErr w:type="spellEnd"/>
      <w:r>
        <w:t xml:space="preserve"> (2003, S.361) sa </w:t>
      </w:r>
      <w:proofErr w:type="spellStart"/>
      <w:r>
        <w:t>outdoorové</w:t>
      </w:r>
      <w:proofErr w:type="spellEnd"/>
      <w:r>
        <w:t xml:space="preserve"> tréningy stali užitočným prístupom k prekonaniu priepasti medzi teóriou riadenia a praxou. Avšak medzi najnáročnejšie prekážky zážitkového učenia patrí podľa </w:t>
      </w:r>
      <w:proofErr w:type="spellStart"/>
      <w:r>
        <w:t>Meyera</w:t>
      </w:r>
      <w:proofErr w:type="spellEnd"/>
      <w:r>
        <w:t xml:space="preserve"> schopnosť vidieť dôležitosť týchto aktivít z pohľadu školiacich sa pre dôležité organizačné princípy a s tým spojený prenos znalostí z daného školenia späť do organizačného nastavenia. </w:t>
      </w:r>
      <w:proofErr w:type="spellStart"/>
      <w:r>
        <w:t>Meyer</w:t>
      </w:r>
      <w:proofErr w:type="spellEnd"/>
      <w:r>
        <w:t xml:space="preserve"> (2003, S. 356-361) preto navrhol spôsob, akým zvýšiť hodnotu </w:t>
      </w:r>
      <w:proofErr w:type="spellStart"/>
      <w:r>
        <w:t>outdoorového</w:t>
      </w:r>
      <w:proofErr w:type="spellEnd"/>
      <w:r>
        <w:t xml:space="preserve"> zážitkového učenia v rámci organizačných tréningov a </w:t>
      </w:r>
      <w:proofErr w:type="spellStart"/>
      <w:r>
        <w:t>úsilií</w:t>
      </w:r>
      <w:proofErr w:type="spellEnd"/>
      <w:r>
        <w:t xml:space="preserve"> rozvoja prostredníctvom prístupu, ktorý poskytuje v praxi štyri oblasti organizačných skúseností - implementáciu, hodnotenie, víziu a </w:t>
      </w:r>
      <w:proofErr w:type="spellStart"/>
      <w:r>
        <w:t>strategizáciu</w:t>
      </w:r>
      <w:proofErr w:type="spellEnd"/>
      <w:r>
        <w:t xml:space="preserve"> - holistické povedomie ktorých je rozhodujúce pre individuálne učenie a organizačnú transformáciu. Pri implementácií sa členovia organizácie zúčastňujú zážitkových aktivít. Pri hodnotení sa koná reflexia týchto aktivít. Pri vízií je predstavená a vyjadrená lepšia organizačná budúcnosť. A nakoniec pri stratégií sa rozvíjajú plány na uskutočnenie týchto nových vízií.</w:t>
      </w:r>
    </w:p>
    <w:p w14:paraId="2A433905" w14:textId="77777777" w:rsidR="00304761" w:rsidRDefault="008019C2">
      <w:pPr>
        <w:spacing w:before="240" w:after="0"/>
        <w:jc w:val="both"/>
        <w:rPr>
          <w:b/>
        </w:rPr>
      </w:pPr>
      <w:r>
        <w:rPr>
          <w:b/>
        </w:rPr>
        <w:t>Aktívne učenie</w:t>
      </w:r>
    </w:p>
    <w:p w14:paraId="6FEF46EF" w14:textId="77777777" w:rsidR="00304761" w:rsidRDefault="008019C2">
      <w:pPr>
        <w:spacing w:before="240" w:after="0"/>
        <w:jc w:val="both"/>
      </w:pPr>
      <w:r>
        <w:t xml:space="preserve">Druhým nástrojom, ktorému chceme venovať pozornosť z dôvodu </w:t>
      </w:r>
      <w:proofErr w:type="spellStart"/>
      <w:r>
        <w:t>zistenií</w:t>
      </w:r>
      <w:proofErr w:type="spellEnd"/>
      <w:r>
        <w:t xml:space="preserve"> prepojenia na zážitkové učenie je už spomínané </w:t>
      </w:r>
      <w:proofErr w:type="spellStart"/>
      <w:r>
        <w:t>action</w:t>
      </w:r>
      <w:proofErr w:type="spellEnd"/>
      <w:r>
        <w:t xml:space="preserve"> </w:t>
      </w:r>
      <w:proofErr w:type="spellStart"/>
      <w:r>
        <w:t>learning</w:t>
      </w:r>
      <w:proofErr w:type="spellEnd"/>
      <w:r>
        <w:t xml:space="preserve"> alebo inak aktívne učenie. </w:t>
      </w:r>
      <w:proofErr w:type="spellStart"/>
      <w:r>
        <w:t>O’Neil</w:t>
      </w:r>
      <w:proofErr w:type="spellEnd"/>
      <w:r>
        <w:t xml:space="preserve"> &amp; </w:t>
      </w:r>
      <w:proofErr w:type="spellStart"/>
      <w:r>
        <w:t>Marsick</w:t>
      </w:r>
      <w:proofErr w:type="spellEnd"/>
      <w:r>
        <w:t xml:space="preserve"> (2014, S. 204) vo svojej štúdií vychádzajú zo zistenia, že aktívne učenie prebieha učením sa zo skúseností a učením sa prostredníctvom kritickej reflexie. Odborníci v odbore aktívneho alebo inak akčného učenia vidia </w:t>
      </w:r>
      <w:proofErr w:type="spellStart"/>
      <w:r>
        <w:t>Kolbov</w:t>
      </w:r>
      <w:proofErr w:type="spellEnd"/>
      <w:r>
        <w:t xml:space="preserve"> vzdelávací cyklus ako základ tohto učenia. </w:t>
      </w:r>
      <w:proofErr w:type="spellStart"/>
      <w:r>
        <w:t>Smart</w:t>
      </w:r>
      <w:proofErr w:type="spellEnd"/>
      <w:r>
        <w:t xml:space="preserve"> &amp; </w:t>
      </w:r>
      <w:proofErr w:type="spellStart"/>
      <w:r>
        <w:t>Csapo</w:t>
      </w:r>
      <w:proofErr w:type="spellEnd"/>
      <w:r>
        <w:t xml:space="preserve"> (2007) vo svojom diele opisujú, že zážitkové učenie formou aktívneho učenia, interaktívneho učenie alebo učenia sa činnosťou/akciou vedie k pozitívnym výsledkom. Väčšina odborníkov súhlasí s tým, že keď sa študenti aktívne podieľajú na procese výučby, výučba sa optimalizuje. Akčné učenie má podľa </w:t>
      </w:r>
      <w:proofErr w:type="spellStart"/>
      <w:r>
        <w:t>Smart</w:t>
      </w:r>
      <w:proofErr w:type="spellEnd"/>
      <w:r>
        <w:t xml:space="preserve"> &amp; </w:t>
      </w:r>
      <w:proofErr w:type="spellStart"/>
      <w:r>
        <w:t>Csapo</w:t>
      </w:r>
      <w:proofErr w:type="spellEnd"/>
      <w:r>
        <w:t xml:space="preserve"> (2007, S. 12) mnoho výhod. Účastníci nielen získajú </w:t>
      </w:r>
      <w:proofErr w:type="spellStart"/>
      <w:r>
        <w:t>sebapochopenie</w:t>
      </w:r>
      <w:proofErr w:type="spellEnd"/>
      <w:r>
        <w:t xml:space="preserve"> a zručnosti, ale aj odhalia skutočné dôvody, ktoré stoja v pozadí existujúcich problémov. Pretože sa organizácie, inštitúcie a podniky usilujú riadiť neustále zmeny, aktívne učenie by sa malo považovať za významný nástroj, ktorý má neobmedzený potenciál. </w:t>
      </w:r>
      <w:proofErr w:type="spellStart"/>
      <w:r>
        <w:t>Volz-Peacock</w:t>
      </w:r>
      <w:proofErr w:type="spellEnd"/>
      <w:r>
        <w:t xml:space="preserve"> et al. (2016) publikovali štúdiu, kde zhromaždili informácie zo 139 prípadových štúdií. Najvýznamnejšie závery vyvodené z preskúmania týchto 139 štúdií sú podľa </w:t>
      </w:r>
      <w:proofErr w:type="spellStart"/>
      <w:r>
        <w:t>Volz-Peacock</w:t>
      </w:r>
      <w:proofErr w:type="spellEnd"/>
      <w:r>
        <w:t xml:space="preserve"> et al. (2016, S. 329): 1) akčné učenie poskytuje bezpečné, sociálne a </w:t>
      </w:r>
      <w:proofErr w:type="spellStart"/>
      <w:r>
        <w:t>kolaboratívne</w:t>
      </w:r>
      <w:proofErr w:type="spellEnd"/>
      <w:r>
        <w:t xml:space="preserve"> prostredie pre rozvíjajúcich sa pracovníkov vo vedúcich pozíciách po celom svete vo verejnom a súkromnom sektore; 2) akčné učenie umožňuje účastníkom možnosť precvičiť si vodcovské schopnosti, získať okamžitú spätnú väzbu a ľahko preniesť zručnosti na pracovisko; a (3) akčné učenie sa ľahko implementuje a zameriava sa na učenie pri práci na prelomovom riešení problémov a rozvoji vodcovstva. Z ich štúdie vyplýva, že akčné učenie poskytuje výhodu integrácie učenia sa akciou pre podnik z dlhodobého hľadiska. Dôvodom je, že vedúci pracovníci pracujú pri akčnom učení na organizačných problémoch a zároveň sa učia riešiť tieto problémy, a tým si zároveň zlepšujú svoje vodcovské schopnosti. Organizácia alebo podnik tak ďalej profituje z riešenia dlhodobých problémov pomocou kreatívnych riešení vedúcich školiacich sa pracovníkov. </w:t>
      </w:r>
    </w:p>
    <w:p w14:paraId="49814206" w14:textId="77777777" w:rsidR="00304761" w:rsidRDefault="008019C2">
      <w:pPr>
        <w:spacing w:before="240" w:after="0"/>
        <w:jc w:val="both"/>
      </w:pPr>
      <w:proofErr w:type="spellStart"/>
      <w:r>
        <w:lastRenderedPageBreak/>
        <w:t>Kolb</w:t>
      </w:r>
      <w:proofErr w:type="spellEnd"/>
      <w:r>
        <w:t xml:space="preserve"> &amp; </w:t>
      </w:r>
      <w:proofErr w:type="spellStart"/>
      <w:r>
        <w:t>Kolb</w:t>
      </w:r>
      <w:proofErr w:type="spellEnd"/>
      <w:r>
        <w:t xml:space="preserve"> (2005) sa v ich štúdií venujú zážitkovému učeniu vo vysokoškolskom vzdelávaní, avšak opísané poznatky možno aplikovať aj v sfére vzdelávania manažérov. </w:t>
      </w:r>
      <w:proofErr w:type="spellStart"/>
      <w:r>
        <w:t>Kolb</w:t>
      </w:r>
      <w:proofErr w:type="spellEnd"/>
      <w:r>
        <w:t xml:space="preserve"> &amp; </w:t>
      </w:r>
      <w:proofErr w:type="spellStart"/>
      <w:r>
        <w:t>Kolb</w:t>
      </w:r>
      <w:proofErr w:type="spellEnd"/>
      <w:r>
        <w:t xml:space="preserve"> (2005, S. 207) zdôraznili, že rozvojové znalosti učiacich sa nie sú výsledkom len skúsenosti súvisiacej s témou učenia, ale taktiež súvisia s životným a pracovným priestorom učiaceho sa. Vo svojej štúdií tvrdia, že „nesprávne vzdelávacie“ učebné prostredie, kde sa študenti cítia odcudzení, osamotení a znehodnotení, je problematické aj pre tie najlepšie vzdelávacie inštitúcie. Preto je dôležité, aby sa organizácie školiace svojich budúcich manažérov zamerali aj na tento fakt, inak by aplikácia daného nástroja nemusela priniesť želané očakávania a pozitívne výsledky v podnikovom prostredí. Podstatným faktorom pri týchto formách zážitkového učenia sú tiež podľa </w:t>
      </w:r>
      <w:proofErr w:type="spellStart"/>
      <w:r>
        <w:t>Kolb</w:t>
      </w:r>
      <w:proofErr w:type="spellEnd"/>
      <w:r>
        <w:t xml:space="preserve"> &amp; </w:t>
      </w:r>
      <w:proofErr w:type="spellStart"/>
      <w:r>
        <w:t>Kolb</w:t>
      </w:r>
      <w:proofErr w:type="spellEnd"/>
      <w:r>
        <w:t xml:space="preserve"> (2005, S. 208) prežívané emócie zúčastnených. Negatívne emócie ako strach a úzkosť môžu blokovať učenie a naopak pre učenie môžu byť nevyhnutné pozitívne pocity príťažlivosti a záujmu.</w:t>
      </w:r>
    </w:p>
    <w:p w14:paraId="7ECEBC1D" w14:textId="77777777" w:rsidR="00304761" w:rsidRDefault="008019C2" w:rsidP="001825BE">
      <w:pPr>
        <w:pStyle w:val="berschrift3"/>
      </w:pPr>
      <w:commentRangeStart w:id="11"/>
      <w:r>
        <w:t>Diskusia</w:t>
      </w:r>
      <w:commentRangeEnd w:id="11"/>
      <w:r w:rsidR="007C670F">
        <w:rPr>
          <w:rStyle w:val="Kommentarzeichen"/>
          <w:rFonts w:ascii="Century Schoolbook" w:eastAsia="Century Schoolbook" w:hAnsi="Century Schoolbook" w:cs="Century Schoolbook"/>
          <w:b w:val="0"/>
          <w:bCs w:val="0"/>
          <w:color w:val="auto"/>
        </w:rPr>
        <w:commentReference w:id="11"/>
      </w:r>
    </w:p>
    <w:p w14:paraId="5C139FDE" w14:textId="77777777" w:rsidR="00304761" w:rsidRDefault="008019C2">
      <w:pPr>
        <w:spacing w:before="240" w:after="0"/>
        <w:jc w:val="both"/>
      </w:pPr>
      <w:r>
        <w:t xml:space="preserve">Cieľom práce napísanej formou systematickej literárnej rešerše bolo zistiť využitie zážitkového učenia pri vzdelávaní a rozvoji vedúcich pracovníkov, analyzovať jeho vhodnosť a formy v akej sa v podnikovom sektore využíva. Síce sa nájdené zdroje nevenovali konkrétne nami zvolenej téme, dokázali sme z článkov extrahovať pre našu tému týkajúce sa informácie a aplikovať ich v našej práci. Zistili sme, že zážitkové učenie má svoje uplatnenie respektíve je táto téma spätá najmä s vzdelávaním na školách. Zo zistení však vyplýva, že zážitkové učenie sa v rôznych formách využíva aj pri vzdelávaní manažérov - konkrétne nami opísané formy sú </w:t>
      </w:r>
      <w:proofErr w:type="spellStart"/>
      <w:r>
        <w:t>outdoorový</w:t>
      </w:r>
      <w:proofErr w:type="spellEnd"/>
      <w:r>
        <w:t xml:space="preserve"> tréning a aktívne učenie. </w:t>
      </w:r>
    </w:p>
    <w:p w14:paraId="3C084B1E" w14:textId="3A1EBAD2" w:rsidR="00304761" w:rsidRDefault="008019C2" w:rsidP="009664D2">
      <w:pPr>
        <w:spacing w:before="240" w:after="0"/>
        <w:jc w:val="both"/>
      </w:pPr>
      <w:r>
        <w:t xml:space="preserve">V rámci niekoľkých štúdií, ktoré sme analyzovali, bola viacerými autormi zdôraznená výhoda zážitkového učenia v jeho moderných formách pri vzdelávaní vedúcich pracovníkov. Veľkou výhodou je hlavne prekonávanie priepasti medzi teóriou a praxou. Predstavené formy zážitkového učenia však predpokladajú zapojenia študenta/vedúceho pracovníka do štyroch fáz učenia, ktoré boli znázornené v </w:t>
      </w:r>
      <w:proofErr w:type="spellStart"/>
      <w:r>
        <w:t>Kolbovom</w:t>
      </w:r>
      <w:proofErr w:type="spellEnd"/>
      <w:r>
        <w:t xml:space="preserve"> cykle zážitkového učenia: otvorené sa zapojenie do nových skúseností; uvažovanie o týchto skúsenostiach a interpretácia ich z rôznych hľadísk; vytváranie konceptov a nápadov na logickú integráciu svojich pozorovaní; a využívanie svojho učenia a novo odvodených teórií na rozhodovanie, riešenie problémov a plnenie nových výziev.</w:t>
      </w:r>
    </w:p>
    <w:p w14:paraId="2536920B" w14:textId="47E316A9" w:rsidR="00304761" w:rsidRDefault="008019C2">
      <w:pPr>
        <w:spacing w:before="240" w:after="0"/>
        <w:jc w:val="both"/>
      </w:pPr>
      <w:r>
        <w:t xml:space="preserve">Pri </w:t>
      </w:r>
      <w:proofErr w:type="spellStart"/>
      <w:r>
        <w:t>outdoorovom</w:t>
      </w:r>
      <w:proofErr w:type="spellEnd"/>
      <w:r>
        <w:t xml:space="preserve"> tréningu účastníci dostávajú najmä spätnú väzbu o svojom správaní. </w:t>
      </w:r>
      <w:proofErr w:type="spellStart"/>
      <w:r>
        <w:t>Outdoorový</w:t>
      </w:r>
      <w:proofErr w:type="spellEnd"/>
      <w:r>
        <w:t xml:space="preserve"> tréning prináša výhody vo forme podpory integrácie, tímovej práce, motivácie a hlavne orientácie na výsledky. Nástroj má pomôcť manažérom naučiť sa prekonať prekážky, ktorým môžu vo svojom bežnom prostredí plnom neistôt čeliť. </w:t>
      </w:r>
      <w:proofErr w:type="spellStart"/>
      <w:r>
        <w:t>Outdoorový</w:t>
      </w:r>
      <w:proofErr w:type="spellEnd"/>
      <w:r>
        <w:t xml:space="preserve"> tréning preto podľa zistení ponúka inovatívny spôsob poskytovania školenia na rozvoj pracovníkov vo vyšších pozíciách so silnou schopnosťou inovácie a tvorivosti. Na čo však netreba zabúdať pri tejto forme je nutná schopnosť vidieť dôležitosť týchto aktivít z pohľadu školiacich sa pre dôležité </w:t>
      </w:r>
      <w:r>
        <w:lastRenderedPageBreak/>
        <w:t xml:space="preserve">organizačné princípy a s tým spojený prenos znalostí z daného školenia späť do organizačného nastavenia. </w:t>
      </w:r>
    </w:p>
    <w:p w14:paraId="398D8929" w14:textId="77777777" w:rsidR="00304761" w:rsidRDefault="008019C2">
      <w:pPr>
        <w:spacing w:before="240" w:after="0"/>
        <w:jc w:val="both"/>
      </w:pPr>
      <w:r>
        <w:t xml:space="preserve">Pretože sa podniky snažia riadiť neustále zmeny, najmä aktívne učenie by sa malo považovať za významný nástroj, ktorý má neobmedzený potenciál uľahčiť zavádzanie týchto zmien. Pre účastníkov prináša výhody v podobe </w:t>
      </w:r>
      <w:proofErr w:type="spellStart"/>
      <w:r>
        <w:t>sebapochopenia</w:t>
      </w:r>
      <w:proofErr w:type="spellEnd"/>
      <w:r>
        <w:t xml:space="preserve"> a zručností, ale taktiež odhaľuje skutočné dôvody, ktoré stoja v pozadí existujúcich problémov. Má podstatné využitie pri rozvoji vedúcich pracovníkov, pretože si vďaka tomuto nástroju precvičujú zručnosti a dostávajú okamžitú spätnú väzbu, aby boli schopní vidieť okamžitý prínos nového správania pri tomto učení. Taktiež je vidieť že, vodcovské schopnosti, ktoré sa účastníci naučili prostredníctvom akčného učenia, sú prenosné na pracovisko, čo je veľkou výhodou oproti </w:t>
      </w:r>
      <w:proofErr w:type="spellStart"/>
      <w:r>
        <w:t>outdoorovému</w:t>
      </w:r>
      <w:proofErr w:type="spellEnd"/>
      <w:r>
        <w:t xml:space="preserve"> tréningu, pri ktorom to nie je samozrejmé. A podstatnou výhodou pre podnik je prospech z riešenia dlhotrvajúcich problémov pomocou kreatívnych riešení vedúcich pracovníkov. </w:t>
      </w:r>
    </w:p>
    <w:p w14:paraId="05D3C995" w14:textId="77777777" w:rsidR="00304761" w:rsidRDefault="008019C2">
      <w:pPr>
        <w:spacing w:before="240" w:after="0"/>
        <w:jc w:val="both"/>
      </w:pPr>
      <w:r>
        <w:t xml:space="preserve">Avšak podstatný problém alebo prekážku pri spomenutých formách zážitkového učenia môže predstavovať prostredie, v akom sa školiaci sa nachádzajú a taktiež ich “emocionálne” prostredie. Pretože negatívne emócie a pocity neistoty z prostredia môžu vytvoriť prekážku pri učení sa zo spomenutých foriem zážitkového učenia aj pri tých najlepších inštitúciách pre vzdelávanie respektíve v tomto prípade pri podnikoch ponúkajúcich výborné podmienky pre rozvoj svojich zamestnancov. </w:t>
      </w:r>
    </w:p>
    <w:p w14:paraId="28E90AE2" w14:textId="77777777" w:rsidR="00304761" w:rsidRDefault="008019C2">
      <w:pPr>
        <w:spacing w:before="240" w:after="0"/>
        <w:jc w:val="both"/>
      </w:pPr>
      <w:r>
        <w:t xml:space="preserve">Akčné učenie a </w:t>
      </w:r>
      <w:proofErr w:type="spellStart"/>
      <w:r>
        <w:t>outdoorový</w:t>
      </w:r>
      <w:proofErr w:type="spellEnd"/>
      <w:r>
        <w:t xml:space="preserve"> tréning spájajú myslenie a činnosť s reflexiou. Aj keď reflexná prax ovplyvňuje profesionálny rast, zážitkové stratégie sú často nákladné (najmä </w:t>
      </w:r>
      <w:proofErr w:type="spellStart"/>
      <w:r>
        <w:t>outdoorový</w:t>
      </w:r>
      <w:proofErr w:type="spellEnd"/>
      <w:r>
        <w:t xml:space="preserve"> tréning), časovo náročné a zahŕňajú rôzne stupne osobného rizika.</w:t>
      </w:r>
      <w:r>
        <w:rPr>
          <w:color w:val="999999"/>
        </w:rPr>
        <w:t xml:space="preserve"> </w:t>
      </w:r>
      <w:r>
        <w:t>Keď sa učiaci zapájajú do nejednoznačných a zložitých učebných situácií, čelia protichodným hodnotám a rozdielom medzi teóriou a praxou. Potenciálne narušenia a neistota, aký postup je potrebné podniknúť, navyše často odrádzajú aj skúsených profesionálov od používania zážitkových metód.</w:t>
      </w:r>
      <w:r>
        <w:rPr>
          <w:color w:val="999999"/>
        </w:rPr>
        <w:t xml:space="preserve"> </w:t>
      </w:r>
      <w:r>
        <w:t xml:space="preserve">Viac ako kedykoľvek predtým je dôležité implementovať zážitkové vzory, ktoré povzbudia jednotlivcov k tomu, aby sa neustále učili, aby zo svojich skúseností vyťažili maximum a odovzdali učenie v kontexte spolupráce s danou organizáciou. Nestačí iba vyžadovať od školiacich sa, aby sa zapojili do skúseností. Skúsenosti, či už </w:t>
      </w:r>
      <w:proofErr w:type="spellStart"/>
      <w:r>
        <w:t>outdoorové</w:t>
      </w:r>
      <w:proofErr w:type="spellEnd"/>
      <w:r>
        <w:t xml:space="preserve"> alebo priamo z práce, musia byť spracované reflexiou a zhrnutím, aby sa maximalizovala ich hodnota.   </w:t>
      </w:r>
    </w:p>
    <w:p w14:paraId="0F534AF5" w14:textId="77777777" w:rsidR="00304761" w:rsidRDefault="008019C2">
      <w:pPr>
        <w:spacing w:before="240" w:after="0"/>
        <w:jc w:val="both"/>
      </w:pPr>
      <w:r>
        <w:t xml:space="preserve">Podľa toho, čo sme zistili, stále pretrváva potreba lepšieho výskumu problematiky zážitkového učenia. Väčšina publikovaných článkov o zážitkovom učení má len popisný charakter. Väčšina publikácií neponúka dôkazy o tom, či študenti tohto učenia skutočne naozaj získavajú cielené zručnosti. Účinné budú nástroje zážitkového učenia, iba ak majú jasné ciele, a to je zlepšenie kvalifikácie vedúcich pracovníkov a ich dôveryhodné hodnotenie. Spoločnosti budú ochotné investovať </w:t>
      </w:r>
      <w:r>
        <w:lastRenderedPageBreak/>
        <w:t xml:space="preserve">do drahých zážitkových vzdelávacích procesov, iba ak budú hodnoverne preukázané výsledky o ich zmysluplnom splnení vzdelávania. </w:t>
      </w:r>
    </w:p>
    <w:p w14:paraId="096F5E17" w14:textId="05EE0B6A" w:rsidR="00304761" w:rsidRDefault="008019C2" w:rsidP="001825BE">
      <w:pPr>
        <w:pStyle w:val="berschrift3"/>
      </w:pPr>
      <w:r>
        <w:t>Záv</w:t>
      </w:r>
      <w:r w:rsidR="009664D2">
        <w:t>e</w:t>
      </w:r>
      <w:r>
        <w:t>r</w:t>
      </w:r>
    </w:p>
    <w:p w14:paraId="10795DF8" w14:textId="77777777" w:rsidR="00304761" w:rsidRDefault="008019C2">
      <w:pPr>
        <w:spacing w:before="240" w:after="0"/>
        <w:jc w:val="both"/>
      </w:pPr>
      <w:r>
        <w:t xml:space="preserve">Cieľom tejto práce bolo zistiť v akej forme sa zážitkové učenie podieľa pri vzdelávaní a rozvoji vedúcich pracovníkov. Práca bola písaná formou systematickej literárnej rešerše, v ktorej sme sa pomocou odborných zdrojov a prípadových štúdii venovali zvolenej problematike. Teórii zážitkového učenia sa síce venuje množstvo publikácii a článkov, no zväčša je táto teória spájaná so vzdelávaním na školách. Preto bolo miestami náročné nájsť zdroje, ktoré by sa priamo týkali nami zvolenej témy. Táto teória je však skutočne využívaná aj pri vzdelávaní manažérov, a to vo forme </w:t>
      </w:r>
      <w:proofErr w:type="spellStart"/>
      <w:r>
        <w:t>outdoorového</w:t>
      </w:r>
      <w:proofErr w:type="spellEnd"/>
      <w:r>
        <w:t xml:space="preserve"> tréningu a aktívneho učenia. </w:t>
      </w:r>
    </w:p>
    <w:p w14:paraId="1B169CC2" w14:textId="77777777" w:rsidR="00304761" w:rsidRDefault="008019C2">
      <w:pPr>
        <w:spacing w:before="240" w:after="0"/>
        <w:jc w:val="both"/>
      </w:pPr>
      <w:proofErr w:type="spellStart"/>
      <w:r>
        <w:t>Outdoorový</w:t>
      </w:r>
      <w:proofErr w:type="spellEnd"/>
      <w:r>
        <w:t xml:space="preserve"> tréning a aktívne učenie spájajú teóriu s praxou a zároveň poskytujú účastníkom spätnú väzbu. Vedúci pracovníci si precvičujú svoje schopnosti a sú schopní pomocou spätnej väzby vidieť prínos svojho správania. Veľmi dôležitá je však aj motivácia, ktorú ak účastníci nemajú, nemusí mať pre nich takéto školenie žiaden prínos. </w:t>
      </w:r>
    </w:p>
    <w:p w14:paraId="4D8871A7" w14:textId="3FA11757" w:rsidR="00304761" w:rsidRDefault="008019C2">
      <w:pPr>
        <w:spacing w:before="240" w:after="0"/>
        <w:jc w:val="both"/>
      </w:pPr>
      <w:r>
        <w:t xml:space="preserve">Teória zážitkového učenia môže pozitívne ovplyvniť kariérny rast účastníkov. Takáto forma vzdelávania je ale častokrát časovo náročná pre školiacich sa a finančne môže byť náročná aj pre samotný podnik, ktorý sa rozhodne ju použiť pre vzdelávanie svojich vedúcich zamestnancov. Je teda vhodné aby podnik zvážil, či majú manažéri ochotu a náklonnosť absolvovať takúto formu vzdelávania, ktorá by bola prospešná </w:t>
      </w:r>
      <w:r w:rsidR="009664D2">
        <w:t xml:space="preserve">ako aj pre vedúcich pracovníkov tak aj celkovo pre </w:t>
      </w:r>
      <w:r>
        <w:t>podnik.</w:t>
      </w:r>
    </w:p>
    <w:p w14:paraId="067CEFD5" w14:textId="77777777" w:rsidR="00304761" w:rsidRDefault="00304761"/>
    <w:p w14:paraId="020981E5" w14:textId="77777777" w:rsidR="00304761" w:rsidRDefault="00304761"/>
    <w:p w14:paraId="41C8D48E" w14:textId="77777777" w:rsidR="00304761" w:rsidRDefault="00304761"/>
    <w:p w14:paraId="508F256D" w14:textId="77777777" w:rsidR="00304761" w:rsidRDefault="00304761"/>
    <w:p w14:paraId="1E9BAF46" w14:textId="77777777" w:rsidR="00304761" w:rsidRDefault="00304761"/>
    <w:p w14:paraId="559FE0C0" w14:textId="77777777" w:rsidR="00304761" w:rsidRDefault="00304761"/>
    <w:p w14:paraId="717E1B29" w14:textId="47F1E853" w:rsidR="00304761" w:rsidRDefault="00304761"/>
    <w:p w14:paraId="266A906B" w14:textId="613331A9" w:rsidR="009664D2" w:rsidRDefault="009664D2"/>
    <w:p w14:paraId="0405039B" w14:textId="4F67F14D" w:rsidR="009664D2" w:rsidRDefault="009664D2"/>
    <w:p w14:paraId="61A10650" w14:textId="77777777" w:rsidR="009664D2" w:rsidRDefault="009664D2"/>
    <w:p w14:paraId="0DE4E5F0" w14:textId="77777777" w:rsidR="00304761" w:rsidRDefault="00304761"/>
    <w:p w14:paraId="2155ED59" w14:textId="77777777" w:rsidR="00304761" w:rsidRDefault="00304761"/>
    <w:p w14:paraId="787F3BE8" w14:textId="2B1BE6CF" w:rsidR="00304761" w:rsidRDefault="008019C2" w:rsidP="001825BE">
      <w:pPr>
        <w:pStyle w:val="berschrift3"/>
        <w:numPr>
          <w:ilvl w:val="0"/>
          <w:numId w:val="0"/>
        </w:numPr>
        <w:ind w:left="720" w:hanging="720"/>
      </w:pPr>
      <w:r>
        <w:lastRenderedPageBreak/>
        <w:t>Literat</w:t>
      </w:r>
      <w:r w:rsidR="009664D2">
        <w:t>ú</w:t>
      </w:r>
      <w:r>
        <w:t>ra</w:t>
      </w:r>
    </w:p>
    <w:p w14:paraId="442A258C" w14:textId="77777777" w:rsidR="00304761" w:rsidRDefault="008019C2">
      <w:pPr>
        <w:spacing w:before="240"/>
        <w:jc w:val="both"/>
        <w:rPr>
          <w:color w:val="222222"/>
          <w:highlight w:val="white"/>
        </w:rPr>
      </w:pPr>
      <w:proofErr w:type="spellStart"/>
      <w:r>
        <w:rPr>
          <w:color w:val="222222"/>
          <w:highlight w:val="white"/>
        </w:rPr>
        <w:t>Bergsteiner</w:t>
      </w:r>
      <w:proofErr w:type="spellEnd"/>
      <w:r>
        <w:rPr>
          <w:color w:val="222222"/>
          <w:highlight w:val="white"/>
        </w:rPr>
        <w:t xml:space="preserve">, H., </w:t>
      </w:r>
      <w:proofErr w:type="spellStart"/>
      <w:r>
        <w:rPr>
          <w:color w:val="222222"/>
          <w:highlight w:val="white"/>
        </w:rPr>
        <w:t>Avery</w:t>
      </w:r>
      <w:proofErr w:type="spellEnd"/>
      <w:r>
        <w:rPr>
          <w:color w:val="222222"/>
          <w:highlight w:val="white"/>
        </w:rPr>
        <w:t xml:space="preserve">, G. C., &amp; </w:t>
      </w:r>
      <w:proofErr w:type="spellStart"/>
      <w:r>
        <w:rPr>
          <w:color w:val="222222"/>
          <w:highlight w:val="white"/>
        </w:rPr>
        <w:t>Neumann</w:t>
      </w:r>
      <w:proofErr w:type="spellEnd"/>
      <w:r>
        <w:rPr>
          <w:color w:val="222222"/>
          <w:highlight w:val="white"/>
        </w:rPr>
        <w:t xml:space="preserve">, R. (2010). </w:t>
      </w:r>
      <w:proofErr w:type="spellStart"/>
      <w:r>
        <w:rPr>
          <w:color w:val="222222"/>
          <w:highlight w:val="white"/>
        </w:rPr>
        <w:t>Kolb's</w:t>
      </w:r>
      <w:proofErr w:type="spellEnd"/>
      <w:r>
        <w:rPr>
          <w:color w:val="222222"/>
          <w:highlight w:val="white"/>
        </w:rPr>
        <w:t xml:space="preserve"> </w:t>
      </w:r>
      <w:proofErr w:type="spellStart"/>
      <w:r>
        <w:rPr>
          <w:color w:val="222222"/>
          <w:highlight w:val="white"/>
        </w:rPr>
        <w:t>experiential</w:t>
      </w:r>
      <w:proofErr w:type="spellEnd"/>
      <w:r>
        <w:rPr>
          <w:color w:val="222222"/>
          <w:highlight w:val="white"/>
        </w:rPr>
        <w:t xml:space="preserve"> </w:t>
      </w:r>
      <w:proofErr w:type="spellStart"/>
      <w:r>
        <w:rPr>
          <w:color w:val="222222"/>
          <w:highlight w:val="white"/>
        </w:rPr>
        <w:t>learning</w:t>
      </w:r>
      <w:proofErr w:type="spellEnd"/>
      <w:r>
        <w:rPr>
          <w:color w:val="222222"/>
          <w:highlight w:val="white"/>
        </w:rPr>
        <w:t xml:space="preserve"> model: </w:t>
      </w:r>
      <w:proofErr w:type="spellStart"/>
      <w:r>
        <w:rPr>
          <w:color w:val="222222"/>
          <w:highlight w:val="white"/>
        </w:rPr>
        <w:t>critique</w:t>
      </w:r>
      <w:proofErr w:type="spellEnd"/>
      <w:r>
        <w:rPr>
          <w:color w:val="222222"/>
          <w:highlight w:val="white"/>
        </w:rPr>
        <w:t xml:space="preserve"> </w:t>
      </w:r>
      <w:proofErr w:type="spellStart"/>
      <w:r>
        <w:rPr>
          <w:color w:val="222222"/>
          <w:highlight w:val="white"/>
        </w:rPr>
        <w:t>from</w:t>
      </w:r>
      <w:proofErr w:type="spellEnd"/>
      <w:r>
        <w:rPr>
          <w:color w:val="222222"/>
          <w:highlight w:val="white"/>
        </w:rPr>
        <w:t xml:space="preserve"> a </w:t>
      </w:r>
      <w:proofErr w:type="spellStart"/>
      <w:r>
        <w:rPr>
          <w:color w:val="222222"/>
          <w:highlight w:val="white"/>
        </w:rPr>
        <w:t>modelling</w:t>
      </w:r>
      <w:proofErr w:type="spellEnd"/>
      <w:r>
        <w:rPr>
          <w:color w:val="222222"/>
          <w:highlight w:val="white"/>
        </w:rPr>
        <w:t xml:space="preserve"> </w:t>
      </w:r>
      <w:proofErr w:type="spellStart"/>
      <w:r>
        <w:rPr>
          <w:color w:val="222222"/>
          <w:highlight w:val="white"/>
        </w:rPr>
        <w:t>perspective</w:t>
      </w:r>
      <w:proofErr w:type="spellEnd"/>
      <w:r>
        <w:rPr>
          <w:color w:val="222222"/>
          <w:highlight w:val="white"/>
        </w:rPr>
        <w:t xml:space="preserve">. </w:t>
      </w:r>
      <w:proofErr w:type="spellStart"/>
      <w:r>
        <w:rPr>
          <w:i/>
          <w:color w:val="222222"/>
          <w:highlight w:val="white"/>
        </w:rPr>
        <w:t>Studies</w:t>
      </w:r>
      <w:proofErr w:type="spellEnd"/>
      <w:r>
        <w:rPr>
          <w:i/>
          <w:color w:val="222222"/>
          <w:highlight w:val="white"/>
        </w:rPr>
        <w:t xml:space="preserve"> in </w:t>
      </w:r>
      <w:proofErr w:type="spellStart"/>
      <w:r>
        <w:rPr>
          <w:i/>
          <w:color w:val="222222"/>
          <w:highlight w:val="white"/>
        </w:rPr>
        <w:t>Continuing</w:t>
      </w:r>
      <w:proofErr w:type="spellEnd"/>
      <w:r>
        <w:rPr>
          <w:i/>
          <w:color w:val="222222"/>
          <w:highlight w:val="white"/>
        </w:rPr>
        <w:t xml:space="preserve"> </w:t>
      </w:r>
      <w:proofErr w:type="spellStart"/>
      <w:r>
        <w:rPr>
          <w:i/>
          <w:color w:val="222222"/>
          <w:highlight w:val="white"/>
        </w:rPr>
        <w:t>Education</w:t>
      </w:r>
      <w:proofErr w:type="spellEnd"/>
      <w:r>
        <w:rPr>
          <w:color w:val="222222"/>
          <w:highlight w:val="white"/>
        </w:rPr>
        <w:t xml:space="preserve">, </w:t>
      </w:r>
      <w:r>
        <w:rPr>
          <w:i/>
          <w:color w:val="222222"/>
          <w:highlight w:val="white"/>
        </w:rPr>
        <w:t>32</w:t>
      </w:r>
      <w:r>
        <w:rPr>
          <w:color w:val="222222"/>
          <w:highlight w:val="white"/>
        </w:rPr>
        <w:t>(1), 29-46.</w:t>
      </w:r>
    </w:p>
    <w:p w14:paraId="1FEF45DA" w14:textId="77777777" w:rsidR="00304761" w:rsidRDefault="008019C2">
      <w:pPr>
        <w:spacing w:before="240"/>
        <w:jc w:val="both"/>
        <w:rPr>
          <w:color w:val="222222"/>
          <w:highlight w:val="white"/>
        </w:rPr>
      </w:pPr>
      <w:proofErr w:type="spellStart"/>
      <w:r>
        <w:rPr>
          <w:color w:val="222222"/>
          <w:highlight w:val="white"/>
        </w:rPr>
        <w:t>Coffield</w:t>
      </w:r>
      <w:proofErr w:type="spellEnd"/>
      <w:r>
        <w:rPr>
          <w:color w:val="222222"/>
          <w:highlight w:val="white"/>
        </w:rPr>
        <w:t xml:space="preserve">, F., </w:t>
      </w:r>
      <w:proofErr w:type="spellStart"/>
      <w:r>
        <w:rPr>
          <w:color w:val="222222"/>
          <w:highlight w:val="white"/>
        </w:rPr>
        <w:t>Moseley</w:t>
      </w:r>
      <w:proofErr w:type="spellEnd"/>
      <w:r>
        <w:rPr>
          <w:color w:val="222222"/>
          <w:highlight w:val="white"/>
        </w:rPr>
        <w:t xml:space="preserve">, D., </w:t>
      </w:r>
      <w:proofErr w:type="spellStart"/>
      <w:r>
        <w:rPr>
          <w:color w:val="222222"/>
          <w:highlight w:val="white"/>
        </w:rPr>
        <w:t>Hall</w:t>
      </w:r>
      <w:proofErr w:type="spellEnd"/>
      <w:r>
        <w:rPr>
          <w:color w:val="222222"/>
          <w:highlight w:val="white"/>
        </w:rPr>
        <w:t xml:space="preserve">, E., &amp; </w:t>
      </w:r>
      <w:proofErr w:type="spellStart"/>
      <w:r>
        <w:rPr>
          <w:color w:val="222222"/>
          <w:highlight w:val="white"/>
        </w:rPr>
        <w:t>Learning</w:t>
      </w:r>
      <w:proofErr w:type="spellEnd"/>
      <w:r>
        <w:rPr>
          <w:color w:val="222222"/>
          <w:highlight w:val="white"/>
        </w:rPr>
        <w:t xml:space="preserve"> and </w:t>
      </w:r>
      <w:proofErr w:type="spellStart"/>
      <w:r>
        <w:rPr>
          <w:color w:val="222222"/>
          <w:highlight w:val="white"/>
        </w:rPr>
        <w:t>Skills</w:t>
      </w:r>
      <w:proofErr w:type="spellEnd"/>
      <w:r>
        <w:rPr>
          <w:color w:val="222222"/>
          <w:highlight w:val="white"/>
        </w:rPr>
        <w:t xml:space="preserve"> </w:t>
      </w:r>
      <w:proofErr w:type="spellStart"/>
      <w:r>
        <w:rPr>
          <w:color w:val="222222"/>
          <w:highlight w:val="white"/>
        </w:rPr>
        <w:t>Research</w:t>
      </w:r>
      <w:proofErr w:type="spellEnd"/>
      <w:r>
        <w:rPr>
          <w:color w:val="222222"/>
          <w:highlight w:val="white"/>
        </w:rPr>
        <w:t xml:space="preserve"> Centre (Great </w:t>
      </w:r>
      <w:proofErr w:type="spellStart"/>
      <w:r>
        <w:rPr>
          <w:color w:val="222222"/>
          <w:highlight w:val="white"/>
        </w:rPr>
        <w:t>Britain</w:t>
      </w:r>
      <w:proofErr w:type="spellEnd"/>
      <w:r>
        <w:rPr>
          <w:color w:val="222222"/>
          <w:highlight w:val="white"/>
        </w:rPr>
        <w:t xml:space="preserve">)(LSRC). (2004). </w:t>
      </w:r>
      <w:proofErr w:type="spellStart"/>
      <w:r>
        <w:rPr>
          <w:color w:val="222222"/>
          <w:highlight w:val="white"/>
        </w:rPr>
        <w:t>Learning</w:t>
      </w:r>
      <w:proofErr w:type="spellEnd"/>
      <w:r>
        <w:rPr>
          <w:color w:val="222222"/>
          <w:highlight w:val="white"/>
        </w:rPr>
        <w:t xml:space="preserve"> </w:t>
      </w:r>
      <w:proofErr w:type="spellStart"/>
      <w:r>
        <w:rPr>
          <w:color w:val="222222"/>
          <w:highlight w:val="white"/>
        </w:rPr>
        <w:t>styles</w:t>
      </w:r>
      <w:proofErr w:type="spellEnd"/>
      <w:r>
        <w:rPr>
          <w:color w:val="222222"/>
          <w:highlight w:val="white"/>
        </w:rPr>
        <w:t xml:space="preserve"> and </w:t>
      </w:r>
      <w:proofErr w:type="spellStart"/>
      <w:r>
        <w:rPr>
          <w:color w:val="222222"/>
          <w:highlight w:val="white"/>
        </w:rPr>
        <w:t>pedagogy</w:t>
      </w:r>
      <w:proofErr w:type="spellEnd"/>
      <w:r>
        <w:rPr>
          <w:color w:val="222222"/>
          <w:highlight w:val="white"/>
        </w:rPr>
        <w:t xml:space="preserve"> in post-16 </w:t>
      </w:r>
      <w:proofErr w:type="spellStart"/>
      <w:r>
        <w:rPr>
          <w:color w:val="222222"/>
          <w:highlight w:val="white"/>
        </w:rPr>
        <w:t>learning</w:t>
      </w:r>
      <w:proofErr w:type="spellEnd"/>
      <w:r>
        <w:rPr>
          <w:color w:val="222222"/>
          <w:highlight w:val="white"/>
        </w:rPr>
        <w:t xml:space="preserve">: a </w:t>
      </w:r>
      <w:proofErr w:type="spellStart"/>
      <w:r>
        <w:rPr>
          <w:color w:val="222222"/>
          <w:highlight w:val="white"/>
        </w:rPr>
        <w:t>systematic</w:t>
      </w:r>
      <w:proofErr w:type="spellEnd"/>
      <w:r>
        <w:rPr>
          <w:color w:val="222222"/>
          <w:highlight w:val="white"/>
        </w:rPr>
        <w:t xml:space="preserve"> and </w:t>
      </w:r>
      <w:proofErr w:type="spellStart"/>
      <w:r>
        <w:rPr>
          <w:color w:val="222222"/>
          <w:highlight w:val="white"/>
        </w:rPr>
        <w:t>critical</w:t>
      </w:r>
      <w:proofErr w:type="spellEnd"/>
      <w:r>
        <w:rPr>
          <w:color w:val="222222"/>
          <w:highlight w:val="white"/>
        </w:rPr>
        <w:t xml:space="preserve"> </w:t>
      </w:r>
      <w:proofErr w:type="spellStart"/>
      <w:r>
        <w:rPr>
          <w:color w:val="222222"/>
          <w:highlight w:val="white"/>
        </w:rPr>
        <w:t>review</w:t>
      </w:r>
      <w:proofErr w:type="spellEnd"/>
      <w:r>
        <w:rPr>
          <w:color w:val="222222"/>
          <w:highlight w:val="white"/>
        </w:rPr>
        <w:t>.</w:t>
      </w:r>
    </w:p>
    <w:p w14:paraId="39577571" w14:textId="7F75512F" w:rsidR="00304761" w:rsidRDefault="008019C2">
      <w:pPr>
        <w:spacing w:before="240"/>
        <w:jc w:val="both"/>
        <w:rPr>
          <w:color w:val="222222"/>
          <w:sz w:val="28"/>
          <w:szCs w:val="28"/>
          <w:highlight w:val="white"/>
        </w:rPr>
      </w:pPr>
      <w:proofErr w:type="spellStart"/>
      <w:r>
        <w:rPr>
          <w:color w:val="222222"/>
          <w:highlight w:val="white"/>
        </w:rPr>
        <w:t>Healey</w:t>
      </w:r>
      <w:proofErr w:type="spellEnd"/>
      <w:r>
        <w:rPr>
          <w:color w:val="222222"/>
          <w:highlight w:val="white"/>
        </w:rPr>
        <w:t xml:space="preserve">, M., &amp; </w:t>
      </w:r>
      <w:proofErr w:type="spellStart"/>
      <w:r>
        <w:rPr>
          <w:color w:val="222222"/>
          <w:highlight w:val="white"/>
        </w:rPr>
        <w:t>Jenkins</w:t>
      </w:r>
      <w:proofErr w:type="spellEnd"/>
      <w:r>
        <w:rPr>
          <w:color w:val="222222"/>
          <w:highlight w:val="white"/>
        </w:rPr>
        <w:t xml:space="preserve">, A. (2000). </w:t>
      </w:r>
      <w:proofErr w:type="spellStart"/>
      <w:r>
        <w:rPr>
          <w:color w:val="222222"/>
          <w:highlight w:val="white"/>
        </w:rPr>
        <w:t>Kolb's</w:t>
      </w:r>
      <w:proofErr w:type="spellEnd"/>
      <w:r>
        <w:rPr>
          <w:color w:val="222222"/>
          <w:highlight w:val="white"/>
        </w:rPr>
        <w:t xml:space="preserve"> </w:t>
      </w:r>
      <w:proofErr w:type="spellStart"/>
      <w:r>
        <w:rPr>
          <w:color w:val="222222"/>
          <w:highlight w:val="white"/>
        </w:rPr>
        <w:t>experiential</w:t>
      </w:r>
      <w:proofErr w:type="spellEnd"/>
      <w:r>
        <w:rPr>
          <w:color w:val="222222"/>
          <w:highlight w:val="white"/>
        </w:rPr>
        <w:t xml:space="preserve"> </w:t>
      </w:r>
      <w:proofErr w:type="spellStart"/>
      <w:r>
        <w:rPr>
          <w:color w:val="222222"/>
          <w:highlight w:val="white"/>
        </w:rPr>
        <w:t>learning</w:t>
      </w:r>
      <w:proofErr w:type="spellEnd"/>
      <w:r>
        <w:rPr>
          <w:color w:val="222222"/>
          <w:highlight w:val="white"/>
        </w:rPr>
        <w:t xml:space="preserve"> </w:t>
      </w:r>
      <w:proofErr w:type="spellStart"/>
      <w:r>
        <w:rPr>
          <w:color w:val="222222"/>
          <w:highlight w:val="white"/>
        </w:rPr>
        <w:t>theory</w:t>
      </w:r>
      <w:proofErr w:type="spellEnd"/>
      <w:r>
        <w:rPr>
          <w:color w:val="222222"/>
          <w:highlight w:val="white"/>
        </w:rPr>
        <w:t xml:space="preserve"> and </w:t>
      </w:r>
      <w:proofErr w:type="spellStart"/>
      <w:r>
        <w:rPr>
          <w:color w:val="222222"/>
          <w:highlight w:val="white"/>
        </w:rPr>
        <w:t>its</w:t>
      </w:r>
      <w:proofErr w:type="spellEnd"/>
      <w:r>
        <w:rPr>
          <w:color w:val="222222"/>
          <w:highlight w:val="white"/>
        </w:rPr>
        <w:t xml:space="preserve"> </w:t>
      </w:r>
      <w:proofErr w:type="spellStart"/>
      <w:r>
        <w:rPr>
          <w:color w:val="222222"/>
          <w:highlight w:val="white"/>
        </w:rPr>
        <w:t>application</w:t>
      </w:r>
      <w:proofErr w:type="spellEnd"/>
      <w:r>
        <w:rPr>
          <w:color w:val="222222"/>
          <w:highlight w:val="white"/>
        </w:rPr>
        <w:t xml:space="preserve"> in </w:t>
      </w:r>
      <w:proofErr w:type="spellStart"/>
      <w:r>
        <w:rPr>
          <w:color w:val="222222"/>
          <w:highlight w:val="white"/>
        </w:rPr>
        <w:t>geography</w:t>
      </w:r>
      <w:proofErr w:type="spellEnd"/>
      <w:r>
        <w:rPr>
          <w:color w:val="222222"/>
          <w:highlight w:val="white"/>
        </w:rPr>
        <w:t xml:space="preserve"> in </w:t>
      </w:r>
      <w:proofErr w:type="spellStart"/>
      <w:r>
        <w:rPr>
          <w:color w:val="222222"/>
          <w:highlight w:val="white"/>
        </w:rPr>
        <w:t>higher</w:t>
      </w:r>
      <w:proofErr w:type="spellEnd"/>
      <w:r>
        <w:rPr>
          <w:color w:val="222222"/>
          <w:highlight w:val="white"/>
        </w:rPr>
        <w:t xml:space="preserve"> </w:t>
      </w:r>
      <w:proofErr w:type="spellStart"/>
      <w:r>
        <w:rPr>
          <w:color w:val="222222"/>
          <w:highlight w:val="white"/>
        </w:rPr>
        <w:t>education</w:t>
      </w:r>
      <w:proofErr w:type="spellEnd"/>
      <w:r>
        <w:rPr>
          <w:color w:val="222222"/>
          <w:highlight w:val="white"/>
        </w:rPr>
        <w:t xml:space="preserve">. </w:t>
      </w:r>
      <w:proofErr w:type="spellStart"/>
      <w:r>
        <w:rPr>
          <w:i/>
          <w:color w:val="222222"/>
          <w:highlight w:val="white"/>
        </w:rPr>
        <w:t>Journal</w:t>
      </w:r>
      <w:proofErr w:type="spellEnd"/>
      <w:r>
        <w:rPr>
          <w:i/>
          <w:color w:val="222222"/>
          <w:highlight w:val="white"/>
        </w:rPr>
        <w:t xml:space="preserve"> of </w:t>
      </w:r>
      <w:proofErr w:type="spellStart"/>
      <w:ins w:id="12" w:author="Microsoft Office-Benutzer" w:date="2021-01-08T07:14:00Z">
        <w:r w:rsidR="00AF5F4D">
          <w:rPr>
            <w:i/>
            <w:color w:val="222222"/>
            <w:highlight w:val="white"/>
          </w:rPr>
          <w:t>G</w:t>
        </w:r>
      </w:ins>
      <w:del w:id="13" w:author="Microsoft Office-Benutzer" w:date="2021-01-08T07:14:00Z">
        <w:r w:rsidDel="00AF5F4D">
          <w:rPr>
            <w:i/>
            <w:color w:val="222222"/>
            <w:highlight w:val="white"/>
          </w:rPr>
          <w:delText>g</w:delText>
        </w:r>
      </w:del>
      <w:r>
        <w:rPr>
          <w:i/>
          <w:color w:val="222222"/>
          <w:highlight w:val="white"/>
        </w:rPr>
        <w:t>eography</w:t>
      </w:r>
      <w:proofErr w:type="spellEnd"/>
      <w:r>
        <w:rPr>
          <w:color w:val="222222"/>
          <w:highlight w:val="white"/>
        </w:rPr>
        <w:t xml:space="preserve">, </w:t>
      </w:r>
      <w:r>
        <w:rPr>
          <w:i/>
          <w:color w:val="222222"/>
          <w:highlight w:val="white"/>
        </w:rPr>
        <w:t>99</w:t>
      </w:r>
      <w:r>
        <w:rPr>
          <w:color w:val="222222"/>
          <w:highlight w:val="white"/>
        </w:rPr>
        <w:t>(5), 185-195.</w:t>
      </w:r>
    </w:p>
    <w:p w14:paraId="6B414132" w14:textId="02FB5840" w:rsidR="00304761" w:rsidRDefault="008019C2">
      <w:pPr>
        <w:spacing w:before="240"/>
        <w:jc w:val="both"/>
        <w:rPr>
          <w:color w:val="222222"/>
          <w:sz w:val="28"/>
          <w:szCs w:val="28"/>
          <w:highlight w:val="white"/>
        </w:rPr>
      </w:pPr>
      <w:proofErr w:type="spellStart"/>
      <w:r>
        <w:rPr>
          <w:color w:val="222222"/>
          <w:highlight w:val="white"/>
        </w:rPr>
        <w:t>Holman</w:t>
      </w:r>
      <w:proofErr w:type="spellEnd"/>
      <w:r>
        <w:rPr>
          <w:color w:val="222222"/>
          <w:highlight w:val="white"/>
        </w:rPr>
        <w:t xml:space="preserve">, D., </w:t>
      </w:r>
      <w:proofErr w:type="spellStart"/>
      <w:r>
        <w:rPr>
          <w:color w:val="222222"/>
          <w:highlight w:val="white"/>
        </w:rPr>
        <w:t>Pavlica</w:t>
      </w:r>
      <w:proofErr w:type="spellEnd"/>
      <w:r>
        <w:rPr>
          <w:color w:val="222222"/>
          <w:highlight w:val="white"/>
        </w:rPr>
        <w:t xml:space="preserve">, K., &amp; </w:t>
      </w:r>
      <w:proofErr w:type="spellStart"/>
      <w:r>
        <w:rPr>
          <w:color w:val="222222"/>
          <w:highlight w:val="white"/>
        </w:rPr>
        <w:t>Thorpe</w:t>
      </w:r>
      <w:proofErr w:type="spellEnd"/>
      <w:r>
        <w:rPr>
          <w:color w:val="222222"/>
          <w:highlight w:val="white"/>
        </w:rPr>
        <w:t xml:space="preserve">, R. (1997). </w:t>
      </w:r>
      <w:proofErr w:type="spellStart"/>
      <w:r>
        <w:rPr>
          <w:color w:val="222222"/>
          <w:highlight w:val="white"/>
        </w:rPr>
        <w:t>Rethinking</w:t>
      </w:r>
      <w:proofErr w:type="spellEnd"/>
      <w:r>
        <w:rPr>
          <w:color w:val="222222"/>
          <w:highlight w:val="white"/>
        </w:rPr>
        <w:t xml:space="preserve"> </w:t>
      </w:r>
      <w:proofErr w:type="spellStart"/>
      <w:r>
        <w:rPr>
          <w:color w:val="222222"/>
          <w:highlight w:val="white"/>
        </w:rPr>
        <w:t>Kolb's</w:t>
      </w:r>
      <w:proofErr w:type="spellEnd"/>
      <w:r>
        <w:rPr>
          <w:color w:val="222222"/>
          <w:highlight w:val="white"/>
        </w:rPr>
        <w:t xml:space="preserve"> </w:t>
      </w:r>
      <w:proofErr w:type="spellStart"/>
      <w:r>
        <w:rPr>
          <w:color w:val="222222"/>
          <w:highlight w:val="white"/>
        </w:rPr>
        <w:t>theory</w:t>
      </w:r>
      <w:proofErr w:type="spellEnd"/>
      <w:r>
        <w:rPr>
          <w:color w:val="222222"/>
          <w:highlight w:val="white"/>
        </w:rPr>
        <w:t xml:space="preserve"> of </w:t>
      </w:r>
      <w:proofErr w:type="spellStart"/>
      <w:r>
        <w:rPr>
          <w:color w:val="222222"/>
          <w:highlight w:val="white"/>
        </w:rPr>
        <w:t>experiential</w:t>
      </w:r>
      <w:proofErr w:type="spellEnd"/>
      <w:r>
        <w:rPr>
          <w:color w:val="222222"/>
          <w:highlight w:val="white"/>
        </w:rPr>
        <w:t xml:space="preserve"> </w:t>
      </w:r>
      <w:proofErr w:type="spellStart"/>
      <w:r>
        <w:rPr>
          <w:color w:val="222222"/>
          <w:highlight w:val="white"/>
        </w:rPr>
        <w:t>learning</w:t>
      </w:r>
      <w:proofErr w:type="spellEnd"/>
      <w:r>
        <w:rPr>
          <w:color w:val="222222"/>
          <w:highlight w:val="white"/>
        </w:rPr>
        <w:t xml:space="preserve"> in management </w:t>
      </w:r>
      <w:proofErr w:type="spellStart"/>
      <w:r>
        <w:rPr>
          <w:color w:val="222222"/>
          <w:highlight w:val="white"/>
        </w:rPr>
        <w:t>education</w:t>
      </w:r>
      <w:proofErr w:type="spellEnd"/>
      <w:r>
        <w:rPr>
          <w:color w:val="222222"/>
          <w:highlight w:val="white"/>
        </w:rPr>
        <w:t xml:space="preserve">: </w:t>
      </w:r>
      <w:proofErr w:type="spellStart"/>
      <w:r>
        <w:rPr>
          <w:color w:val="222222"/>
          <w:highlight w:val="white"/>
        </w:rPr>
        <w:t>The</w:t>
      </w:r>
      <w:proofErr w:type="spellEnd"/>
      <w:r>
        <w:rPr>
          <w:color w:val="222222"/>
          <w:highlight w:val="white"/>
        </w:rPr>
        <w:t xml:space="preserve"> </w:t>
      </w:r>
      <w:proofErr w:type="spellStart"/>
      <w:r>
        <w:rPr>
          <w:color w:val="222222"/>
          <w:highlight w:val="white"/>
        </w:rPr>
        <w:t>contribution</w:t>
      </w:r>
      <w:proofErr w:type="spellEnd"/>
      <w:r>
        <w:rPr>
          <w:color w:val="222222"/>
          <w:highlight w:val="white"/>
        </w:rPr>
        <w:t xml:space="preserve"> of </w:t>
      </w:r>
      <w:proofErr w:type="spellStart"/>
      <w:r>
        <w:rPr>
          <w:color w:val="222222"/>
          <w:highlight w:val="white"/>
        </w:rPr>
        <w:t>social</w:t>
      </w:r>
      <w:proofErr w:type="spellEnd"/>
      <w:r>
        <w:rPr>
          <w:color w:val="222222"/>
          <w:highlight w:val="white"/>
        </w:rPr>
        <w:t xml:space="preserve"> </w:t>
      </w:r>
      <w:proofErr w:type="spellStart"/>
      <w:r>
        <w:rPr>
          <w:color w:val="222222"/>
          <w:highlight w:val="white"/>
        </w:rPr>
        <w:t>constructionism</w:t>
      </w:r>
      <w:proofErr w:type="spellEnd"/>
      <w:r>
        <w:rPr>
          <w:color w:val="222222"/>
          <w:highlight w:val="white"/>
        </w:rPr>
        <w:t xml:space="preserve"> and </w:t>
      </w:r>
      <w:proofErr w:type="spellStart"/>
      <w:r>
        <w:rPr>
          <w:color w:val="222222"/>
          <w:highlight w:val="white"/>
        </w:rPr>
        <w:t>activity</w:t>
      </w:r>
      <w:proofErr w:type="spellEnd"/>
      <w:r>
        <w:rPr>
          <w:color w:val="222222"/>
          <w:highlight w:val="white"/>
        </w:rPr>
        <w:t xml:space="preserve"> </w:t>
      </w:r>
      <w:proofErr w:type="spellStart"/>
      <w:r>
        <w:rPr>
          <w:color w:val="222222"/>
          <w:highlight w:val="white"/>
        </w:rPr>
        <w:t>theory</w:t>
      </w:r>
      <w:proofErr w:type="spellEnd"/>
      <w:r>
        <w:rPr>
          <w:color w:val="222222"/>
          <w:highlight w:val="white"/>
        </w:rPr>
        <w:t xml:space="preserve">. </w:t>
      </w:r>
      <w:r>
        <w:rPr>
          <w:i/>
          <w:color w:val="222222"/>
          <w:highlight w:val="white"/>
        </w:rPr>
        <w:t xml:space="preserve">Management </w:t>
      </w:r>
      <w:proofErr w:type="spellStart"/>
      <w:ins w:id="14" w:author="Microsoft Office-Benutzer" w:date="2021-01-08T07:14:00Z">
        <w:r w:rsidR="00AF5F4D">
          <w:rPr>
            <w:i/>
            <w:color w:val="222222"/>
            <w:highlight w:val="white"/>
          </w:rPr>
          <w:t>L</w:t>
        </w:r>
      </w:ins>
      <w:del w:id="15" w:author="Microsoft Office-Benutzer" w:date="2021-01-08T07:14:00Z">
        <w:r w:rsidDel="00AF5F4D">
          <w:rPr>
            <w:i/>
            <w:color w:val="222222"/>
            <w:highlight w:val="white"/>
          </w:rPr>
          <w:delText>l</w:delText>
        </w:r>
      </w:del>
      <w:r>
        <w:rPr>
          <w:i/>
          <w:color w:val="222222"/>
          <w:highlight w:val="white"/>
        </w:rPr>
        <w:t>earning</w:t>
      </w:r>
      <w:proofErr w:type="spellEnd"/>
      <w:r>
        <w:rPr>
          <w:color w:val="222222"/>
          <w:highlight w:val="white"/>
        </w:rPr>
        <w:t xml:space="preserve">, </w:t>
      </w:r>
      <w:r>
        <w:rPr>
          <w:i/>
          <w:color w:val="222222"/>
          <w:highlight w:val="white"/>
        </w:rPr>
        <w:t>28</w:t>
      </w:r>
      <w:r>
        <w:rPr>
          <w:color w:val="222222"/>
          <w:highlight w:val="white"/>
        </w:rPr>
        <w:t>(2), 135-148.</w:t>
      </w:r>
    </w:p>
    <w:p w14:paraId="416F1081" w14:textId="2740FB74" w:rsidR="00304761" w:rsidRDefault="008019C2">
      <w:pPr>
        <w:jc w:val="both"/>
        <w:rPr>
          <w:sz w:val="28"/>
          <w:szCs w:val="28"/>
          <w:highlight w:val="white"/>
        </w:rPr>
      </w:pPr>
      <w:proofErr w:type="spellStart"/>
      <w:r>
        <w:rPr>
          <w:highlight w:val="white"/>
        </w:rPr>
        <w:t>Kolb</w:t>
      </w:r>
      <w:proofErr w:type="spellEnd"/>
      <w:r>
        <w:rPr>
          <w:highlight w:val="white"/>
        </w:rPr>
        <w:t xml:space="preserve">, A. Y., &amp; </w:t>
      </w:r>
      <w:proofErr w:type="spellStart"/>
      <w:r>
        <w:rPr>
          <w:highlight w:val="white"/>
        </w:rPr>
        <w:t>Kolb</w:t>
      </w:r>
      <w:proofErr w:type="spellEnd"/>
      <w:r>
        <w:rPr>
          <w:highlight w:val="white"/>
        </w:rPr>
        <w:t xml:space="preserve">, D. A. (2005). </w:t>
      </w:r>
      <w:proofErr w:type="spellStart"/>
      <w:r>
        <w:rPr>
          <w:highlight w:val="white"/>
        </w:rPr>
        <w:t>Learning</w:t>
      </w:r>
      <w:proofErr w:type="spellEnd"/>
      <w:r>
        <w:rPr>
          <w:highlight w:val="white"/>
        </w:rPr>
        <w:t xml:space="preserve"> </w:t>
      </w:r>
      <w:proofErr w:type="spellStart"/>
      <w:r>
        <w:rPr>
          <w:highlight w:val="white"/>
        </w:rPr>
        <w:t>styles</w:t>
      </w:r>
      <w:proofErr w:type="spellEnd"/>
      <w:r>
        <w:rPr>
          <w:highlight w:val="white"/>
        </w:rPr>
        <w:t xml:space="preserve"> and </w:t>
      </w:r>
      <w:proofErr w:type="spellStart"/>
      <w:r>
        <w:rPr>
          <w:highlight w:val="white"/>
        </w:rPr>
        <w:t>learning</w:t>
      </w:r>
      <w:proofErr w:type="spellEnd"/>
      <w:r>
        <w:rPr>
          <w:highlight w:val="white"/>
        </w:rPr>
        <w:t xml:space="preserve"> </w:t>
      </w:r>
      <w:proofErr w:type="spellStart"/>
      <w:r>
        <w:rPr>
          <w:highlight w:val="white"/>
        </w:rPr>
        <w:t>spaces</w:t>
      </w:r>
      <w:proofErr w:type="spellEnd"/>
      <w:r>
        <w:rPr>
          <w:highlight w:val="white"/>
        </w:rPr>
        <w:t xml:space="preserve">: </w:t>
      </w:r>
      <w:proofErr w:type="spellStart"/>
      <w:r>
        <w:rPr>
          <w:highlight w:val="white"/>
        </w:rPr>
        <w:t>Enhancing</w:t>
      </w:r>
      <w:proofErr w:type="spellEnd"/>
      <w:r>
        <w:rPr>
          <w:highlight w:val="white"/>
        </w:rPr>
        <w:t xml:space="preserve"> </w:t>
      </w:r>
      <w:proofErr w:type="spellStart"/>
      <w:r>
        <w:rPr>
          <w:highlight w:val="white"/>
        </w:rPr>
        <w:t>experiential</w:t>
      </w:r>
      <w:proofErr w:type="spellEnd"/>
      <w:r>
        <w:rPr>
          <w:highlight w:val="white"/>
        </w:rPr>
        <w:t xml:space="preserve"> </w:t>
      </w:r>
      <w:proofErr w:type="spellStart"/>
      <w:r>
        <w:rPr>
          <w:highlight w:val="white"/>
        </w:rPr>
        <w:t>learning</w:t>
      </w:r>
      <w:proofErr w:type="spellEnd"/>
      <w:r>
        <w:rPr>
          <w:highlight w:val="white"/>
        </w:rPr>
        <w:t xml:space="preserve"> in </w:t>
      </w:r>
      <w:proofErr w:type="spellStart"/>
      <w:r>
        <w:rPr>
          <w:highlight w:val="white"/>
        </w:rPr>
        <w:t>higher</w:t>
      </w:r>
      <w:proofErr w:type="spellEnd"/>
      <w:r>
        <w:rPr>
          <w:highlight w:val="white"/>
        </w:rPr>
        <w:t xml:space="preserve"> </w:t>
      </w:r>
      <w:proofErr w:type="spellStart"/>
      <w:r>
        <w:rPr>
          <w:highlight w:val="white"/>
        </w:rPr>
        <w:t>education</w:t>
      </w:r>
      <w:proofErr w:type="spellEnd"/>
      <w:r>
        <w:rPr>
          <w:highlight w:val="white"/>
        </w:rPr>
        <w:t xml:space="preserve">. </w:t>
      </w:r>
      <w:proofErr w:type="spellStart"/>
      <w:r>
        <w:rPr>
          <w:i/>
          <w:highlight w:val="white"/>
        </w:rPr>
        <w:t>Academy</w:t>
      </w:r>
      <w:proofErr w:type="spellEnd"/>
      <w:r>
        <w:rPr>
          <w:i/>
          <w:highlight w:val="white"/>
        </w:rPr>
        <w:t xml:space="preserve"> of </w:t>
      </w:r>
      <w:ins w:id="16" w:author="Microsoft Office-Benutzer" w:date="2021-01-08T07:14:00Z">
        <w:r w:rsidR="00AF5F4D">
          <w:rPr>
            <w:i/>
            <w:highlight w:val="white"/>
          </w:rPr>
          <w:t>M</w:t>
        </w:r>
      </w:ins>
      <w:del w:id="17" w:author="Microsoft Office-Benutzer" w:date="2021-01-08T07:14:00Z">
        <w:r w:rsidDel="00AF5F4D">
          <w:rPr>
            <w:i/>
            <w:highlight w:val="white"/>
          </w:rPr>
          <w:delText>m</w:delText>
        </w:r>
      </w:del>
      <w:r>
        <w:rPr>
          <w:i/>
          <w:highlight w:val="white"/>
        </w:rPr>
        <w:t xml:space="preserve">anagement </w:t>
      </w:r>
      <w:proofErr w:type="spellStart"/>
      <w:ins w:id="18" w:author="Microsoft Office-Benutzer" w:date="2021-01-08T07:14:00Z">
        <w:r w:rsidR="00AF5F4D">
          <w:rPr>
            <w:i/>
            <w:highlight w:val="white"/>
          </w:rPr>
          <w:t>L</w:t>
        </w:r>
      </w:ins>
      <w:del w:id="19" w:author="Microsoft Office-Benutzer" w:date="2021-01-08T07:14:00Z">
        <w:r w:rsidDel="00AF5F4D">
          <w:rPr>
            <w:i/>
            <w:highlight w:val="white"/>
          </w:rPr>
          <w:delText>l</w:delText>
        </w:r>
      </w:del>
      <w:r>
        <w:rPr>
          <w:i/>
          <w:highlight w:val="white"/>
        </w:rPr>
        <w:t>earning</w:t>
      </w:r>
      <w:proofErr w:type="spellEnd"/>
      <w:r>
        <w:rPr>
          <w:i/>
          <w:highlight w:val="white"/>
        </w:rPr>
        <w:t xml:space="preserve"> &amp; </w:t>
      </w:r>
      <w:proofErr w:type="spellStart"/>
      <w:ins w:id="20" w:author="Microsoft Office-Benutzer" w:date="2021-01-08T07:14:00Z">
        <w:r w:rsidR="00AF5F4D">
          <w:rPr>
            <w:i/>
            <w:highlight w:val="white"/>
          </w:rPr>
          <w:t>E</w:t>
        </w:r>
      </w:ins>
      <w:del w:id="21" w:author="Microsoft Office-Benutzer" w:date="2021-01-08T07:14:00Z">
        <w:r w:rsidDel="00AF5F4D">
          <w:rPr>
            <w:i/>
            <w:highlight w:val="white"/>
          </w:rPr>
          <w:delText>e</w:delText>
        </w:r>
      </w:del>
      <w:r>
        <w:rPr>
          <w:i/>
          <w:highlight w:val="white"/>
        </w:rPr>
        <w:t>ducation</w:t>
      </w:r>
      <w:proofErr w:type="spellEnd"/>
      <w:r>
        <w:rPr>
          <w:highlight w:val="white"/>
        </w:rPr>
        <w:t xml:space="preserve">, </w:t>
      </w:r>
      <w:r>
        <w:rPr>
          <w:i/>
          <w:highlight w:val="white"/>
        </w:rPr>
        <w:t>4</w:t>
      </w:r>
      <w:r>
        <w:rPr>
          <w:highlight w:val="white"/>
        </w:rPr>
        <w:t>(2), 193-212.</w:t>
      </w:r>
    </w:p>
    <w:p w14:paraId="5CD8E9B9" w14:textId="77777777" w:rsidR="00304761" w:rsidRDefault="008019C2">
      <w:pPr>
        <w:spacing w:before="240"/>
        <w:jc w:val="both"/>
      </w:pPr>
      <w:proofErr w:type="spellStart"/>
      <w:r>
        <w:rPr>
          <w:highlight w:val="white"/>
        </w:rPr>
        <w:t>Kolb</w:t>
      </w:r>
      <w:proofErr w:type="spellEnd"/>
      <w:r>
        <w:rPr>
          <w:highlight w:val="white"/>
        </w:rPr>
        <w:t xml:space="preserve">, D. A. (1984). </w:t>
      </w:r>
      <w:proofErr w:type="spellStart"/>
      <w:r>
        <w:rPr>
          <w:i/>
          <w:highlight w:val="white"/>
        </w:rPr>
        <w:t>Experiential</w:t>
      </w:r>
      <w:proofErr w:type="spellEnd"/>
      <w:r>
        <w:rPr>
          <w:i/>
          <w:highlight w:val="white"/>
        </w:rPr>
        <w:t xml:space="preserve"> </w:t>
      </w:r>
      <w:proofErr w:type="spellStart"/>
      <w:r>
        <w:rPr>
          <w:i/>
          <w:highlight w:val="white"/>
        </w:rPr>
        <w:t>Learning</w:t>
      </w:r>
      <w:proofErr w:type="spellEnd"/>
      <w:r>
        <w:rPr>
          <w:i/>
          <w:highlight w:val="white"/>
        </w:rPr>
        <w:t xml:space="preserve">: </w:t>
      </w:r>
      <w:proofErr w:type="spellStart"/>
      <w:r>
        <w:rPr>
          <w:i/>
          <w:highlight w:val="white"/>
        </w:rPr>
        <w:t>Experience</w:t>
      </w:r>
      <w:proofErr w:type="spellEnd"/>
      <w:r>
        <w:rPr>
          <w:i/>
          <w:highlight w:val="white"/>
        </w:rPr>
        <w:t xml:space="preserve"> as </w:t>
      </w:r>
      <w:proofErr w:type="spellStart"/>
      <w:r>
        <w:rPr>
          <w:i/>
          <w:highlight w:val="white"/>
        </w:rPr>
        <w:t>the</w:t>
      </w:r>
      <w:proofErr w:type="spellEnd"/>
      <w:r>
        <w:rPr>
          <w:i/>
          <w:highlight w:val="white"/>
        </w:rPr>
        <w:t xml:space="preserve"> </w:t>
      </w:r>
      <w:proofErr w:type="spellStart"/>
      <w:r>
        <w:rPr>
          <w:i/>
          <w:highlight w:val="white"/>
        </w:rPr>
        <w:t>Source</w:t>
      </w:r>
      <w:proofErr w:type="spellEnd"/>
      <w:r>
        <w:rPr>
          <w:i/>
          <w:highlight w:val="white"/>
        </w:rPr>
        <w:t xml:space="preserve"> of </w:t>
      </w:r>
      <w:proofErr w:type="spellStart"/>
      <w:r>
        <w:rPr>
          <w:i/>
          <w:highlight w:val="white"/>
        </w:rPr>
        <w:t>Learning</w:t>
      </w:r>
      <w:proofErr w:type="spellEnd"/>
      <w:r>
        <w:rPr>
          <w:i/>
          <w:highlight w:val="white"/>
        </w:rPr>
        <w:t xml:space="preserve"> and </w:t>
      </w:r>
      <w:proofErr w:type="spellStart"/>
      <w:r>
        <w:rPr>
          <w:i/>
          <w:highlight w:val="white"/>
        </w:rPr>
        <w:t>Development</w:t>
      </w:r>
      <w:proofErr w:type="spellEnd"/>
      <w:r>
        <w:rPr>
          <w:highlight w:val="white"/>
        </w:rPr>
        <w:t xml:space="preserve">. </w:t>
      </w:r>
      <w:proofErr w:type="spellStart"/>
      <w:r>
        <w:rPr>
          <w:highlight w:val="white"/>
        </w:rPr>
        <w:t>Englewood</w:t>
      </w:r>
      <w:proofErr w:type="spellEnd"/>
      <w:r>
        <w:rPr>
          <w:highlight w:val="white"/>
        </w:rPr>
        <w:t xml:space="preserve"> </w:t>
      </w:r>
      <w:proofErr w:type="spellStart"/>
      <w:r>
        <w:rPr>
          <w:highlight w:val="white"/>
        </w:rPr>
        <w:t>Cliffs</w:t>
      </w:r>
      <w:proofErr w:type="spellEnd"/>
      <w:r>
        <w:rPr>
          <w:highlight w:val="white"/>
        </w:rPr>
        <w:t xml:space="preserve">, New Jersey: </w:t>
      </w:r>
      <w:proofErr w:type="spellStart"/>
      <w:r>
        <w:rPr>
          <w:highlight w:val="white"/>
        </w:rPr>
        <w:t>Prentice</w:t>
      </w:r>
      <w:proofErr w:type="spellEnd"/>
      <w:r>
        <w:rPr>
          <w:highlight w:val="white"/>
        </w:rPr>
        <w:t xml:space="preserve"> </w:t>
      </w:r>
      <w:proofErr w:type="spellStart"/>
      <w:r>
        <w:rPr>
          <w:highlight w:val="white"/>
        </w:rPr>
        <w:t>Hall</w:t>
      </w:r>
      <w:proofErr w:type="spellEnd"/>
      <w:r>
        <w:rPr>
          <w:highlight w:val="white"/>
        </w:rPr>
        <w:t>. S. 41</w:t>
      </w:r>
    </w:p>
    <w:p w14:paraId="088B3547" w14:textId="77777777" w:rsidR="00304761" w:rsidRDefault="008019C2">
      <w:pPr>
        <w:jc w:val="both"/>
        <w:rPr>
          <w:highlight w:val="white"/>
        </w:rPr>
      </w:pPr>
      <w:proofErr w:type="spellStart"/>
      <w:r>
        <w:rPr>
          <w:highlight w:val="white"/>
        </w:rPr>
        <w:t>Lewis</w:t>
      </w:r>
      <w:proofErr w:type="spellEnd"/>
      <w:r>
        <w:rPr>
          <w:highlight w:val="white"/>
        </w:rPr>
        <w:t xml:space="preserve">, L. H., &amp; </w:t>
      </w:r>
      <w:proofErr w:type="spellStart"/>
      <w:r>
        <w:rPr>
          <w:highlight w:val="white"/>
        </w:rPr>
        <w:t>Williams</w:t>
      </w:r>
      <w:proofErr w:type="spellEnd"/>
      <w:r>
        <w:rPr>
          <w:highlight w:val="white"/>
        </w:rPr>
        <w:t xml:space="preserve">, C. J. (1994). </w:t>
      </w:r>
      <w:proofErr w:type="spellStart"/>
      <w:r>
        <w:rPr>
          <w:highlight w:val="white"/>
        </w:rPr>
        <w:t>Experiential</w:t>
      </w:r>
      <w:proofErr w:type="spellEnd"/>
      <w:r>
        <w:rPr>
          <w:highlight w:val="white"/>
        </w:rPr>
        <w:t xml:space="preserve"> </w:t>
      </w:r>
      <w:proofErr w:type="spellStart"/>
      <w:r>
        <w:rPr>
          <w:highlight w:val="white"/>
        </w:rPr>
        <w:t>learning</w:t>
      </w:r>
      <w:proofErr w:type="spellEnd"/>
      <w:r>
        <w:rPr>
          <w:highlight w:val="white"/>
        </w:rPr>
        <w:t xml:space="preserve">: </w:t>
      </w:r>
      <w:proofErr w:type="spellStart"/>
      <w:r>
        <w:rPr>
          <w:highlight w:val="white"/>
        </w:rPr>
        <w:t>Past</w:t>
      </w:r>
      <w:proofErr w:type="spellEnd"/>
      <w:r>
        <w:rPr>
          <w:highlight w:val="white"/>
        </w:rPr>
        <w:t xml:space="preserve"> and </w:t>
      </w:r>
      <w:proofErr w:type="spellStart"/>
      <w:r>
        <w:rPr>
          <w:highlight w:val="white"/>
        </w:rPr>
        <w:t>present</w:t>
      </w:r>
      <w:proofErr w:type="spellEnd"/>
      <w:r>
        <w:rPr>
          <w:highlight w:val="white"/>
        </w:rPr>
        <w:t xml:space="preserve">. New </w:t>
      </w:r>
      <w:proofErr w:type="spellStart"/>
      <w:r>
        <w:rPr>
          <w:highlight w:val="white"/>
        </w:rPr>
        <w:t>directions</w:t>
      </w:r>
      <w:proofErr w:type="spellEnd"/>
      <w:r>
        <w:rPr>
          <w:highlight w:val="white"/>
        </w:rPr>
        <w:t xml:space="preserve"> </w:t>
      </w:r>
      <w:proofErr w:type="spellStart"/>
      <w:r>
        <w:rPr>
          <w:highlight w:val="white"/>
        </w:rPr>
        <w:t>for</w:t>
      </w:r>
      <w:proofErr w:type="spellEnd"/>
      <w:r>
        <w:rPr>
          <w:highlight w:val="white"/>
        </w:rPr>
        <w:t xml:space="preserve"> </w:t>
      </w:r>
      <w:proofErr w:type="spellStart"/>
      <w:r>
        <w:rPr>
          <w:highlight w:val="white"/>
        </w:rPr>
        <w:t>adult</w:t>
      </w:r>
      <w:proofErr w:type="spellEnd"/>
      <w:r>
        <w:rPr>
          <w:highlight w:val="white"/>
        </w:rPr>
        <w:t xml:space="preserve"> and </w:t>
      </w:r>
      <w:proofErr w:type="spellStart"/>
      <w:r>
        <w:rPr>
          <w:highlight w:val="white"/>
        </w:rPr>
        <w:t>continuing</w:t>
      </w:r>
      <w:proofErr w:type="spellEnd"/>
      <w:r>
        <w:rPr>
          <w:highlight w:val="white"/>
        </w:rPr>
        <w:t xml:space="preserve"> </w:t>
      </w:r>
      <w:proofErr w:type="spellStart"/>
      <w:r>
        <w:rPr>
          <w:highlight w:val="white"/>
        </w:rPr>
        <w:t>education</w:t>
      </w:r>
      <w:proofErr w:type="spellEnd"/>
      <w:r>
        <w:rPr>
          <w:highlight w:val="white"/>
        </w:rPr>
        <w:t>, 1994(62), 5-16.</w:t>
      </w:r>
    </w:p>
    <w:p w14:paraId="5F879AD1" w14:textId="77777777" w:rsidR="00304761" w:rsidRDefault="008019C2">
      <w:pPr>
        <w:jc w:val="both"/>
        <w:rPr>
          <w:highlight w:val="white"/>
        </w:rPr>
      </w:pPr>
      <w:proofErr w:type="spellStart"/>
      <w:r>
        <w:rPr>
          <w:highlight w:val="white"/>
        </w:rPr>
        <w:t>Núñez</w:t>
      </w:r>
      <w:proofErr w:type="spellEnd"/>
      <w:r>
        <w:rPr>
          <w:highlight w:val="white"/>
        </w:rPr>
        <w:t xml:space="preserve">, M. T. D. V., </w:t>
      </w:r>
      <w:proofErr w:type="spellStart"/>
      <w:r>
        <w:rPr>
          <w:highlight w:val="white"/>
        </w:rPr>
        <w:t>Romero</w:t>
      </w:r>
      <w:proofErr w:type="spellEnd"/>
      <w:r>
        <w:rPr>
          <w:highlight w:val="white"/>
        </w:rPr>
        <w:t xml:space="preserve">, F. J. C., </w:t>
      </w:r>
      <w:proofErr w:type="spellStart"/>
      <w:r>
        <w:rPr>
          <w:highlight w:val="white"/>
        </w:rPr>
        <w:t>Sánchez</w:t>
      </w:r>
      <w:proofErr w:type="spellEnd"/>
      <w:r>
        <w:rPr>
          <w:highlight w:val="white"/>
        </w:rPr>
        <w:t xml:space="preserve">, R. C., &amp; </w:t>
      </w:r>
      <w:proofErr w:type="spellStart"/>
      <w:r>
        <w:rPr>
          <w:highlight w:val="white"/>
        </w:rPr>
        <w:t>Aránega</w:t>
      </w:r>
      <w:proofErr w:type="spellEnd"/>
      <w:r>
        <w:rPr>
          <w:highlight w:val="white"/>
        </w:rPr>
        <w:t xml:space="preserve">, A. Y. (2018). </w:t>
      </w:r>
      <w:proofErr w:type="spellStart"/>
      <w:r>
        <w:rPr>
          <w:highlight w:val="white"/>
        </w:rPr>
        <w:t>Developing</w:t>
      </w:r>
      <w:proofErr w:type="spellEnd"/>
      <w:r>
        <w:rPr>
          <w:highlight w:val="white"/>
        </w:rPr>
        <w:t xml:space="preserve"> management </w:t>
      </w:r>
      <w:proofErr w:type="spellStart"/>
      <w:r>
        <w:rPr>
          <w:highlight w:val="white"/>
        </w:rPr>
        <w:t>skills</w:t>
      </w:r>
      <w:proofErr w:type="spellEnd"/>
      <w:r>
        <w:rPr>
          <w:highlight w:val="white"/>
        </w:rPr>
        <w:t xml:space="preserve"> </w:t>
      </w:r>
      <w:proofErr w:type="spellStart"/>
      <w:r>
        <w:rPr>
          <w:highlight w:val="white"/>
        </w:rPr>
        <w:t>through</w:t>
      </w:r>
      <w:proofErr w:type="spellEnd"/>
      <w:r>
        <w:rPr>
          <w:highlight w:val="white"/>
        </w:rPr>
        <w:t xml:space="preserve"> </w:t>
      </w:r>
      <w:proofErr w:type="spellStart"/>
      <w:r>
        <w:rPr>
          <w:highlight w:val="white"/>
        </w:rPr>
        <w:t>experiential</w:t>
      </w:r>
      <w:proofErr w:type="spellEnd"/>
      <w:r>
        <w:rPr>
          <w:highlight w:val="white"/>
        </w:rPr>
        <w:t xml:space="preserve"> </w:t>
      </w:r>
      <w:proofErr w:type="spellStart"/>
      <w:r>
        <w:rPr>
          <w:highlight w:val="white"/>
        </w:rPr>
        <w:t>learning</w:t>
      </w:r>
      <w:proofErr w:type="spellEnd"/>
      <w:r>
        <w:rPr>
          <w:highlight w:val="white"/>
        </w:rPr>
        <w:t xml:space="preserve">: </w:t>
      </w:r>
      <w:proofErr w:type="spellStart"/>
      <w:r>
        <w:rPr>
          <w:highlight w:val="white"/>
        </w:rPr>
        <w:t>the</w:t>
      </w:r>
      <w:proofErr w:type="spellEnd"/>
      <w:r>
        <w:rPr>
          <w:highlight w:val="white"/>
        </w:rPr>
        <w:t xml:space="preserve"> </w:t>
      </w:r>
      <w:proofErr w:type="spellStart"/>
      <w:r>
        <w:rPr>
          <w:highlight w:val="white"/>
        </w:rPr>
        <w:t>effectiveness</w:t>
      </w:r>
      <w:proofErr w:type="spellEnd"/>
      <w:r>
        <w:rPr>
          <w:highlight w:val="white"/>
        </w:rPr>
        <w:t xml:space="preserve"> of </w:t>
      </w:r>
      <w:proofErr w:type="spellStart"/>
      <w:r>
        <w:rPr>
          <w:highlight w:val="white"/>
        </w:rPr>
        <w:t>outdoor</w:t>
      </w:r>
      <w:proofErr w:type="spellEnd"/>
      <w:r>
        <w:rPr>
          <w:highlight w:val="white"/>
        </w:rPr>
        <w:t xml:space="preserve"> </w:t>
      </w:r>
      <w:proofErr w:type="spellStart"/>
      <w:r>
        <w:rPr>
          <w:highlight w:val="white"/>
        </w:rPr>
        <w:t>training</w:t>
      </w:r>
      <w:proofErr w:type="spellEnd"/>
      <w:r>
        <w:rPr>
          <w:highlight w:val="white"/>
        </w:rPr>
        <w:t xml:space="preserve"> and </w:t>
      </w:r>
      <w:proofErr w:type="spellStart"/>
      <w:r>
        <w:rPr>
          <w:highlight w:val="white"/>
        </w:rPr>
        <w:t>mindfulness</w:t>
      </w:r>
      <w:proofErr w:type="spellEnd"/>
      <w:r>
        <w:rPr>
          <w:highlight w:val="white"/>
        </w:rPr>
        <w:t xml:space="preserve">. </w:t>
      </w:r>
      <w:proofErr w:type="spellStart"/>
      <w:r w:rsidRPr="00AF5F4D">
        <w:rPr>
          <w:i/>
          <w:iCs/>
          <w:highlight w:val="white"/>
          <w:rPrChange w:id="22" w:author="Microsoft Office-Benutzer" w:date="2021-01-08T07:14:00Z">
            <w:rPr>
              <w:highlight w:val="white"/>
            </w:rPr>
          </w:rPrChange>
        </w:rPr>
        <w:t>European</w:t>
      </w:r>
      <w:proofErr w:type="spellEnd"/>
      <w:r w:rsidRPr="00AF5F4D">
        <w:rPr>
          <w:i/>
          <w:iCs/>
          <w:highlight w:val="white"/>
          <w:rPrChange w:id="23" w:author="Microsoft Office-Benutzer" w:date="2021-01-08T07:14:00Z">
            <w:rPr>
              <w:highlight w:val="white"/>
            </w:rPr>
          </w:rPrChange>
        </w:rPr>
        <w:t xml:space="preserve"> </w:t>
      </w:r>
      <w:proofErr w:type="spellStart"/>
      <w:r w:rsidRPr="00AF5F4D">
        <w:rPr>
          <w:i/>
          <w:iCs/>
          <w:highlight w:val="white"/>
          <w:rPrChange w:id="24" w:author="Microsoft Office-Benutzer" w:date="2021-01-08T07:14:00Z">
            <w:rPr>
              <w:highlight w:val="white"/>
            </w:rPr>
          </w:rPrChange>
        </w:rPr>
        <w:t>Journal</w:t>
      </w:r>
      <w:proofErr w:type="spellEnd"/>
      <w:r w:rsidRPr="00AF5F4D">
        <w:rPr>
          <w:i/>
          <w:iCs/>
          <w:highlight w:val="white"/>
          <w:rPrChange w:id="25" w:author="Microsoft Office-Benutzer" w:date="2021-01-08T07:14:00Z">
            <w:rPr>
              <w:highlight w:val="white"/>
            </w:rPr>
          </w:rPrChange>
        </w:rPr>
        <w:t xml:space="preserve"> of International Management, 12</w:t>
      </w:r>
      <w:r>
        <w:rPr>
          <w:highlight w:val="white"/>
        </w:rPr>
        <w:t>(5-6), 676-694.</w:t>
      </w:r>
    </w:p>
    <w:p w14:paraId="704B1C57" w14:textId="77777777" w:rsidR="00304761" w:rsidRDefault="008019C2">
      <w:pPr>
        <w:jc w:val="both"/>
        <w:rPr>
          <w:highlight w:val="white"/>
        </w:rPr>
      </w:pPr>
      <w:proofErr w:type="spellStart"/>
      <w:r>
        <w:rPr>
          <w:color w:val="222222"/>
          <w:highlight w:val="white"/>
        </w:rPr>
        <w:t>O’Neil</w:t>
      </w:r>
      <w:proofErr w:type="spellEnd"/>
      <w:r>
        <w:rPr>
          <w:color w:val="222222"/>
          <w:highlight w:val="white"/>
        </w:rPr>
        <w:t xml:space="preserve">, J., &amp; </w:t>
      </w:r>
      <w:proofErr w:type="spellStart"/>
      <w:r>
        <w:rPr>
          <w:color w:val="222222"/>
          <w:highlight w:val="white"/>
        </w:rPr>
        <w:t>Marsick</w:t>
      </w:r>
      <w:proofErr w:type="spellEnd"/>
      <w:r>
        <w:rPr>
          <w:color w:val="222222"/>
          <w:highlight w:val="white"/>
        </w:rPr>
        <w:t xml:space="preserve">, V. J. (2014). </w:t>
      </w:r>
      <w:proofErr w:type="spellStart"/>
      <w:r>
        <w:rPr>
          <w:color w:val="222222"/>
          <w:highlight w:val="white"/>
        </w:rPr>
        <w:t>Action</w:t>
      </w:r>
      <w:proofErr w:type="spellEnd"/>
      <w:r>
        <w:rPr>
          <w:color w:val="222222"/>
          <w:highlight w:val="white"/>
        </w:rPr>
        <w:t xml:space="preserve"> </w:t>
      </w:r>
      <w:proofErr w:type="spellStart"/>
      <w:r>
        <w:rPr>
          <w:color w:val="222222"/>
          <w:highlight w:val="white"/>
        </w:rPr>
        <w:t>learning</w:t>
      </w:r>
      <w:proofErr w:type="spellEnd"/>
      <w:r>
        <w:rPr>
          <w:color w:val="222222"/>
          <w:highlight w:val="white"/>
        </w:rPr>
        <w:t xml:space="preserve"> </w:t>
      </w:r>
      <w:proofErr w:type="spellStart"/>
      <w:r>
        <w:rPr>
          <w:color w:val="222222"/>
          <w:highlight w:val="white"/>
        </w:rPr>
        <w:t>coaching</w:t>
      </w:r>
      <w:proofErr w:type="spellEnd"/>
      <w:r>
        <w:rPr>
          <w:color w:val="222222"/>
          <w:highlight w:val="white"/>
        </w:rPr>
        <w:t xml:space="preserve">. </w:t>
      </w:r>
      <w:proofErr w:type="spellStart"/>
      <w:r>
        <w:rPr>
          <w:i/>
          <w:color w:val="222222"/>
          <w:highlight w:val="white"/>
        </w:rPr>
        <w:t>Advances</w:t>
      </w:r>
      <w:proofErr w:type="spellEnd"/>
      <w:r>
        <w:rPr>
          <w:i/>
          <w:color w:val="222222"/>
          <w:highlight w:val="white"/>
        </w:rPr>
        <w:t xml:space="preserve"> in </w:t>
      </w:r>
      <w:proofErr w:type="spellStart"/>
      <w:r>
        <w:rPr>
          <w:i/>
          <w:color w:val="222222"/>
          <w:highlight w:val="white"/>
        </w:rPr>
        <w:t>Developing</w:t>
      </w:r>
      <w:proofErr w:type="spellEnd"/>
      <w:r>
        <w:rPr>
          <w:i/>
          <w:color w:val="222222"/>
          <w:highlight w:val="white"/>
        </w:rPr>
        <w:t xml:space="preserve"> </w:t>
      </w:r>
      <w:proofErr w:type="spellStart"/>
      <w:r>
        <w:rPr>
          <w:i/>
          <w:color w:val="222222"/>
          <w:highlight w:val="white"/>
        </w:rPr>
        <w:t>Human</w:t>
      </w:r>
      <w:proofErr w:type="spellEnd"/>
      <w:r>
        <w:rPr>
          <w:i/>
          <w:color w:val="222222"/>
          <w:highlight w:val="white"/>
        </w:rPr>
        <w:t xml:space="preserve"> </w:t>
      </w:r>
      <w:proofErr w:type="spellStart"/>
      <w:r>
        <w:rPr>
          <w:i/>
          <w:color w:val="222222"/>
          <w:highlight w:val="white"/>
        </w:rPr>
        <w:t>Resources</w:t>
      </w:r>
      <w:proofErr w:type="spellEnd"/>
      <w:r>
        <w:rPr>
          <w:color w:val="222222"/>
          <w:highlight w:val="white"/>
        </w:rPr>
        <w:t xml:space="preserve">, </w:t>
      </w:r>
      <w:r>
        <w:rPr>
          <w:i/>
          <w:color w:val="222222"/>
          <w:highlight w:val="white"/>
        </w:rPr>
        <w:t>16</w:t>
      </w:r>
      <w:r>
        <w:rPr>
          <w:color w:val="222222"/>
          <w:highlight w:val="white"/>
        </w:rPr>
        <w:t>(2), 202-221.</w:t>
      </w:r>
    </w:p>
    <w:p w14:paraId="0C8B1C56" w14:textId="77777777" w:rsidR="00304761" w:rsidRDefault="008019C2">
      <w:pPr>
        <w:spacing w:before="240" w:after="200"/>
        <w:jc w:val="both"/>
        <w:rPr>
          <w:highlight w:val="white"/>
        </w:rPr>
      </w:pPr>
      <w:proofErr w:type="spellStart"/>
      <w:r>
        <w:rPr>
          <w:highlight w:val="white"/>
        </w:rPr>
        <w:t>Smart</w:t>
      </w:r>
      <w:proofErr w:type="spellEnd"/>
      <w:r>
        <w:rPr>
          <w:highlight w:val="white"/>
        </w:rPr>
        <w:t xml:space="preserve">, K. L., &amp; </w:t>
      </w:r>
      <w:proofErr w:type="spellStart"/>
      <w:r>
        <w:rPr>
          <w:highlight w:val="white"/>
        </w:rPr>
        <w:t>Csapo</w:t>
      </w:r>
      <w:proofErr w:type="spellEnd"/>
      <w:r>
        <w:rPr>
          <w:highlight w:val="white"/>
        </w:rPr>
        <w:t xml:space="preserve">, N. (2007). </w:t>
      </w:r>
      <w:proofErr w:type="spellStart"/>
      <w:r>
        <w:rPr>
          <w:highlight w:val="white"/>
        </w:rPr>
        <w:t>Learning</w:t>
      </w:r>
      <w:proofErr w:type="spellEnd"/>
      <w:r>
        <w:rPr>
          <w:highlight w:val="white"/>
        </w:rPr>
        <w:t xml:space="preserve"> by </w:t>
      </w:r>
      <w:proofErr w:type="spellStart"/>
      <w:r>
        <w:rPr>
          <w:highlight w:val="white"/>
        </w:rPr>
        <w:t>doing</w:t>
      </w:r>
      <w:proofErr w:type="spellEnd"/>
      <w:r>
        <w:rPr>
          <w:highlight w:val="white"/>
        </w:rPr>
        <w:t xml:space="preserve">: </w:t>
      </w:r>
      <w:proofErr w:type="spellStart"/>
      <w:r>
        <w:rPr>
          <w:highlight w:val="white"/>
        </w:rPr>
        <w:t>Engaging</w:t>
      </w:r>
      <w:proofErr w:type="spellEnd"/>
      <w:r>
        <w:rPr>
          <w:highlight w:val="white"/>
        </w:rPr>
        <w:t xml:space="preserve"> </w:t>
      </w:r>
      <w:proofErr w:type="spellStart"/>
      <w:r>
        <w:rPr>
          <w:highlight w:val="white"/>
        </w:rPr>
        <w:t>students</w:t>
      </w:r>
      <w:proofErr w:type="spellEnd"/>
      <w:r>
        <w:rPr>
          <w:highlight w:val="white"/>
        </w:rPr>
        <w:t xml:space="preserve"> </w:t>
      </w:r>
      <w:proofErr w:type="spellStart"/>
      <w:r>
        <w:rPr>
          <w:highlight w:val="white"/>
        </w:rPr>
        <w:t>through</w:t>
      </w:r>
      <w:proofErr w:type="spellEnd"/>
      <w:r>
        <w:rPr>
          <w:highlight w:val="white"/>
        </w:rPr>
        <w:t xml:space="preserve"> </w:t>
      </w:r>
      <w:proofErr w:type="spellStart"/>
      <w:r>
        <w:rPr>
          <w:highlight w:val="white"/>
        </w:rPr>
        <w:t>learner-centered</w:t>
      </w:r>
      <w:proofErr w:type="spellEnd"/>
      <w:r>
        <w:rPr>
          <w:highlight w:val="white"/>
        </w:rPr>
        <w:t xml:space="preserve"> </w:t>
      </w:r>
      <w:proofErr w:type="spellStart"/>
      <w:r>
        <w:rPr>
          <w:highlight w:val="white"/>
        </w:rPr>
        <w:t>activities</w:t>
      </w:r>
      <w:proofErr w:type="spellEnd"/>
      <w:r>
        <w:rPr>
          <w:highlight w:val="white"/>
        </w:rPr>
        <w:t xml:space="preserve">. </w:t>
      </w:r>
      <w:r>
        <w:rPr>
          <w:i/>
          <w:highlight w:val="white"/>
        </w:rPr>
        <w:t xml:space="preserve">Business </w:t>
      </w:r>
      <w:proofErr w:type="spellStart"/>
      <w:r>
        <w:rPr>
          <w:i/>
          <w:highlight w:val="white"/>
        </w:rPr>
        <w:t>Communication</w:t>
      </w:r>
      <w:proofErr w:type="spellEnd"/>
      <w:r>
        <w:rPr>
          <w:i/>
          <w:highlight w:val="white"/>
        </w:rPr>
        <w:t xml:space="preserve"> </w:t>
      </w:r>
      <w:proofErr w:type="spellStart"/>
      <w:r>
        <w:rPr>
          <w:i/>
          <w:highlight w:val="white"/>
        </w:rPr>
        <w:t>Quarterly</w:t>
      </w:r>
      <w:proofErr w:type="spellEnd"/>
      <w:r>
        <w:rPr>
          <w:highlight w:val="white"/>
        </w:rPr>
        <w:t xml:space="preserve">, </w:t>
      </w:r>
      <w:r>
        <w:rPr>
          <w:i/>
          <w:highlight w:val="white"/>
        </w:rPr>
        <w:t>70</w:t>
      </w:r>
      <w:r>
        <w:rPr>
          <w:highlight w:val="white"/>
        </w:rPr>
        <w:t>(4), 451-457.</w:t>
      </w:r>
    </w:p>
    <w:p w14:paraId="4FCAC3EB" w14:textId="77777777" w:rsidR="00304761" w:rsidRDefault="008019C2">
      <w:pPr>
        <w:jc w:val="both"/>
        <w:rPr>
          <w:color w:val="222222"/>
          <w:highlight w:val="white"/>
        </w:rPr>
      </w:pPr>
      <w:r>
        <w:rPr>
          <w:highlight w:val="white"/>
        </w:rPr>
        <w:t xml:space="preserve">SVATOŠ, V., LEBEDA, P.: </w:t>
      </w:r>
      <w:proofErr w:type="spellStart"/>
      <w:r>
        <w:rPr>
          <w:highlight w:val="white"/>
        </w:rPr>
        <w:t>Outdoor</w:t>
      </w:r>
      <w:proofErr w:type="spellEnd"/>
      <w:r>
        <w:rPr>
          <w:highlight w:val="white"/>
        </w:rPr>
        <w:t xml:space="preserve"> </w:t>
      </w:r>
      <w:proofErr w:type="spellStart"/>
      <w:r>
        <w:rPr>
          <w:highlight w:val="white"/>
        </w:rPr>
        <w:t>trénink</w:t>
      </w:r>
      <w:proofErr w:type="spellEnd"/>
      <w:r>
        <w:rPr>
          <w:highlight w:val="white"/>
        </w:rPr>
        <w:t xml:space="preserve"> pro </w:t>
      </w:r>
      <w:proofErr w:type="spellStart"/>
      <w:r>
        <w:rPr>
          <w:highlight w:val="white"/>
        </w:rPr>
        <w:t>manažery</w:t>
      </w:r>
      <w:proofErr w:type="spellEnd"/>
      <w:r>
        <w:rPr>
          <w:highlight w:val="white"/>
        </w:rPr>
        <w:t xml:space="preserve"> a firemní </w:t>
      </w:r>
      <w:proofErr w:type="spellStart"/>
      <w:r>
        <w:rPr>
          <w:highlight w:val="white"/>
        </w:rPr>
        <w:t>týmy</w:t>
      </w:r>
      <w:proofErr w:type="spellEnd"/>
      <w:r>
        <w:rPr>
          <w:highlight w:val="white"/>
        </w:rPr>
        <w:t xml:space="preserve">. Praha: </w:t>
      </w:r>
      <w:proofErr w:type="spellStart"/>
      <w:r>
        <w:rPr>
          <w:highlight w:val="white"/>
        </w:rPr>
        <w:t>Grada</w:t>
      </w:r>
      <w:proofErr w:type="spellEnd"/>
      <w:r>
        <w:rPr>
          <w:highlight w:val="white"/>
        </w:rPr>
        <w:t xml:space="preserve"> </w:t>
      </w:r>
      <w:proofErr w:type="spellStart"/>
      <w:r>
        <w:rPr>
          <w:highlight w:val="white"/>
        </w:rPr>
        <w:t>Publishing</w:t>
      </w:r>
      <w:proofErr w:type="spellEnd"/>
      <w:r>
        <w:rPr>
          <w:highlight w:val="white"/>
        </w:rPr>
        <w:t>, 2005. 192 s. ISBN 80-247-0318-1</w:t>
      </w:r>
    </w:p>
    <w:p w14:paraId="30CADC73" w14:textId="77777777" w:rsidR="00304761" w:rsidRDefault="008019C2">
      <w:pPr>
        <w:jc w:val="both"/>
        <w:rPr>
          <w:sz w:val="28"/>
          <w:szCs w:val="28"/>
          <w:highlight w:val="white"/>
        </w:rPr>
      </w:pPr>
      <w:proofErr w:type="spellStart"/>
      <w:r>
        <w:rPr>
          <w:color w:val="222222"/>
          <w:highlight w:val="white"/>
        </w:rPr>
        <w:t>Volz-Peacock</w:t>
      </w:r>
      <w:proofErr w:type="spellEnd"/>
      <w:r>
        <w:rPr>
          <w:color w:val="222222"/>
          <w:highlight w:val="white"/>
        </w:rPr>
        <w:t xml:space="preserve">, M., </w:t>
      </w:r>
      <w:proofErr w:type="spellStart"/>
      <w:r>
        <w:rPr>
          <w:color w:val="222222"/>
          <w:highlight w:val="white"/>
        </w:rPr>
        <w:t>Carson</w:t>
      </w:r>
      <w:proofErr w:type="spellEnd"/>
      <w:r>
        <w:rPr>
          <w:color w:val="222222"/>
          <w:highlight w:val="white"/>
        </w:rPr>
        <w:t xml:space="preserve">, B., &amp; </w:t>
      </w:r>
      <w:proofErr w:type="spellStart"/>
      <w:r>
        <w:rPr>
          <w:color w:val="222222"/>
          <w:highlight w:val="white"/>
        </w:rPr>
        <w:t>Marquardt</w:t>
      </w:r>
      <w:proofErr w:type="spellEnd"/>
      <w:r>
        <w:rPr>
          <w:color w:val="222222"/>
          <w:highlight w:val="white"/>
        </w:rPr>
        <w:t xml:space="preserve">, M. (2016). </w:t>
      </w:r>
      <w:proofErr w:type="spellStart"/>
      <w:r>
        <w:rPr>
          <w:color w:val="222222"/>
          <w:highlight w:val="white"/>
        </w:rPr>
        <w:t>Action</w:t>
      </w:r>
      <w:proofErr w:type="spellEnd"/>
      <w:r>
        <w:rPr>
          <w:color w:val="222222"/>
          <w:highlight w:val="white"/>
        </w:rPr>
        <w:t xml:space="preserve"> </w:t>
      </w:r>
      <w:proofErr w:type="spellStart"/>
      <w:r>
        <w:rPr>
          <w:color w:val="222222"/>
          <w:highlight w:val="white"/>
        </w:rPr>
        <w:t>learning</w:t>
      </w:r>
      <w:proofErr w:type="spellEnd"/>
      <w:r>
        <w:rPr>
          <w:color w:val="222222"/>
          <w:highlight w:val="white"/>
        </w:rPr>
        <w:t xml:space="preserve"> and </w:t>
      </w:r>
      <w:proofErr w:type="spellStart"/>
      <w:r>
        <w:rPr>
          <w:color w:val="222222"/>
          <w:highlight w:val="white"/>
        </w:rPr>
        <w:t>leadership</w:t>
      </w:r>
      <w:proofErr w:type="spellEnd"/>
      <w:r>
        <w:rPr>
          <w:color w:val="222222"/>
          <w:highlight w:val="white"/>
        </w:rPr>
        <w:t xml:space="preserve"> </w:t>
      </w:r>
      <w:proofErr w:type="spellStart"/>
      <w:r>
        <w:rPr>
          <w:color w:val="222222"/>
          <w:highlight w:val="white"/>
        </w:rPr>
        <w:t>development</w:t>
      </w:r>
      <w:proofErr w:type="spellEnd"/>
      <w:r>
        <w:rPr>
          <w:color w:val="222222"/>
          <w:highlight w:val="white"/>
        </w:rPr>
        <w:t xml:space="preserve">. </w:t>
      </w:r>
      <w:proofErr w:type="spellStart"/>
      <w:r>
        <w:rPr>
          <w:i/>
          <w:color w:val="222222"/>
          <w:highlight w:val="white"/>
        </w:rPr>
        <w:t>Advances</w:t>
      </w:r>
      <w:proofErr w:type="spellEnd"/>
      <w:r>
        <w:rPr>
          <w:i/>
          <w:color w:val="222222"/>
          <w:highlight w:val="white"/>
        </w:rPr>
        <w:t xml:space="preserve"> in </w:t>
      </w:r>
      <w:proofErr w:type="spellStart"/>
      <w:r>
        <w:rPr>
          <w:i/>
          <w:color w:val="222222"/>
          <w:highlight w:val="white"/>
        </w:rPr>
        <w:t>Developing</w:t>
      </w:r>
      <w:proofErr w:type="spellEnd"/>
      <w:r>
        <w:rPr>
          <w:i/>
          <w:color w:val="222222"/>
          <w:highlight w:val="white"/>
        </w:rPr>
        <w:t xml:space="preserve"> </w:t>
      </w:r>
      <w:proofErr w:type="spellStart"/>
      <w:r>
        <w:rPr>
          <w:i/>
          <w:color w:val="222222"/>
          <w:highlight w:val="white"/>
        </w:rPr>
        <w:t>Human</w:t>
      </w:r>
      <w:proofErr w:type="spellEnd"/>
      <w:r>
        <w:rPr>
          <w:i/>
          <w:color w:val="222222"/>
          <w:highlight w:val="white"/>
        </w:rPr>
        <w:t xml:space="preserve"> </w:t>
      </w:r>
      <w:proofErr w:type="spellStart"/>
      <w:r>
        <w:rPr>
          <w:i/>
          <w:color w:val="222222"/>
          <w:highlight w:val="white"/>
        </w:rPr>
        <w:t>Resources</w:t>
      </w:r>
      <w:proofErr w:type="spellEnd"/>
      <w:r>
        <w:rPr>
          <w:color w:val="222222"/>
          <w:highlight w:val="white"/>
        </w:rPr>
        <w:t xml:space="preserve">, </w:t>
      </w:r>
      <w:r>
        <w:rPr>
          <w:i/>
          <w:color w:val="222222"/>
          <w:highlight w:val="white"/>
        </w:rPr>
        <w:t>18</w:t>
      </w:r>
      <w:r>
        <w:rPr>
          <w:color w:val="222222"/>
          <w:highlight w:val="white"/>
        </w:rPr>
        <w:t>(3), 318-333.</w:t>
      </w:r>
    </w:p>
    <w:sectPr w:rsidR="00304761">
      <w:headerReference w:type="default" r:id="rId16"/>
      <w:headerReference w:type="first" r:id="rId17"/>
      <w:footerReference w:type="first" r:id="rId18"/>
      <w:pgSz w:w="11907" w:h="16839"/>
      <w:pgMar w:top="1417" w:right="1417" w:bottom="1417" w:left="1417" w:header="708" w:footer="708" w:gutter="0"/>
      <w:pgNumType w:start="1"/>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Microsoft Office-Benutzer" w:date="2021-01-08T07:13:00Z" w:initials="MO">
    <w:p w14:paraId="6EBED667" w14:textId="7737A1CD" w:rsidR="00AF5F4D" w:rsidRDefault="00AF5F4D">
      <w:pPr>
        <w:pStyle w:val="Kommentartext"/>
      </w:pPr>
      <w:r>
        <w:rPr>
          <w:rStyle w:val="Kommentarzeichen"/>
        </w:rPr>
        <w:annotationRef/>
      </w:r>
      <w:proofErr w:type="spellStart"/>
      <w:r>
        <w:t>Příliš</w:t>
      </w:r>
      <w:proofErr w:type="spellEnd"/>
      <w:r>
        <w:t xml:space="preserve"> </w:t>
      </w:r>
      <w:proofErr w:type="spellStart"/>
      <w:r>
        <w:t>dlouhý</w:t>
      </w:r>
      <w:proofErr w:type="spellEnd"/>
      <w:r>
        <w:t xml:space="preserve"> abstrakt. K </w:t>
      </w:r>
      <w:proofErr w:type="spellStart"/>
      <w:r>
        <w:t>přepracovaní</w:t>
      </w:r>
      <w:proofErr w:type="spellEnd"/>
      <w:r>
        <w:t xml:space="preserve"> </w:t>
      </w:r>
      <w:proofErr w:type="spellStart"/>
      <w:r>
        <w:t>doporučuji</w:t>
      </w:r>
      <w:proofErr w:type="spellEnd"/>
      <w:r>
        <w:t xml:space="preserve"> </w:t>
      </w:r>
      <w:proofErr w:type="spellStart"/>
      <w:r>
        <w:t>využít</w:t>
      </w:r>
      <w:proofErr w:type="spellEnd"/>
      <w:r>
        <w:t xml:space="preserve"> ZV u </w:t>
      </w:r>
      <w:proofErr w:type="spellStart"/>
      <w:r>
        <w:t>jiných</w:t>
      </w:r>
      <w:proofErr w:type="spellEnd"/>
      <w:r>
        <w:t xml:space="preserve"> </w:t>
      </w:r>
      <w:proofErr w:type="spellStart"/>
      <w:r>
        <w:t>nepřijatých</w:t>
      </w:r>
      <w:proofErr w:type="spellEnd"/>
      <w:r>
        <w:t xml:space="preserve"> prací nebo </w:t>
      </w:r>
      <w:proofErr w:type="spellStart"/>
      <w:r>
        <w:t>se</w:t>
      </w:r>
      <w:proofErr w:type="spellEnd"/>
      <w:r>
        <w:t xml:space="preserve"> </w:t>
      </w:r>
      <w:proofErr w:type="spellStart"/>
      <w:r>
        <w:t>inspirovat</w:t>
      </w:r>
      <w:proofErr w:type="spellEnd"/>
      <w:r>
        <w:t xml:space="preserve"> u prací </w:t>
      </w:r>
      <w:proofErr w:type="spellStart"/>
      <w:r>
        <w:t>přijatých</w:t>
      </w:r>
      <w:proofErr w:type="spellEnd"/>
      <w:r>
        <w:t xml:space="preserve"> </w:t>
      </w:r>
      <w:proofErr w:type="spellStart"/>
      <w:r>
        <w:t>ohledně</w:t>
      </w:r>
      <w:proofErr w:type="spellEnd"/>
      <w:r>
        <w:t xml:space="preserve"> podstatných náležitostí abstraktu</w:t>
      </w:r>
    </w:p>
  </w:comment>
  <w:comment w:id="6" w:author="Microsoft Office-Benutzer" w:date="2021-01-08T07:09:00Z" w:initials="MO">
    <w:p w14:paraId="54AD4AE8" w14:textId="77777777" w:rsidR="00113F83" w:rsidRDefault="00113F83">
      <w:pPr>
        <w:pStyle w:val="Kommentartext"/>
      </w:pPr>
      <w:r>
        <w:rPr>
          <w:rStyle w:val="Kommentarzeichen"/>
        </w:rPr>
        <w:annotationRef/>
      </w:r>
      <w:r>
        <w:t xml:space="preserve">Nutné </w:t>
      </w:r>
      <w:proofErr w:type="spellStart"/>
      <w:r>
        <w:t>rozdělit</w:t>
      </w:r>
      <w:proofErr w:type="spellEnd"/>
      <w:r>
        <w:t xml:space="preserve"> do </w:t>
      </w:r>
      <w:proofErr w:type="spellStart"/>
      <w:r>
        <w:t>dvou</w:t>
      </w:r>
      <w:proofErr w:type="spellEnd"/>
      <w:r>
        <w:t xml:space="preserve"> </w:t>
      </w:r>
      <w:proofErr w:type="spellStart"/>
      <w:r>
        <w:t>částí</w:t>
      </w:r>
      <w:proofErr w:type="spellEnd"/>
      <w:r>
        <w:t>.</w:t>
      </w:r>
    </w:p>
    <w:p w14:paraId="2E9CD5C5" w14:textId="77777777" w:rsidR="00113F83" w:rsidRDefault="00113F83">
      <w:pPr>
        <w:pStyle w:val="Kommentartext"/>
      </w:pPr>
    </w:p>
    <w:p w14:paraId="6281102E" w14:textId="36AEE61E" w:rsidR="00113F83" w:rsidRDefault="00113F83">
      <w:pPr>
        <w:pStyle w:val="Kommentartext"/>
      </w:pPr>
      <w:proofErr w:type="spellStart"/>
      <w:r>
        <w:t>Jake</w:t>
      </w:r>
      <w:proofErr w:type="spellEnd"/>
      <w:r>
        <w:t xml:space="preserve"> </w:t>
      </w:r>
      <w:proofErr w:type="spellStart"/>
      <w:r>
        <w:t>nalezitosti</w:t>
      </w:r>
      <w:proofErr w:type="spellEnd"/>
      <w:r>
        <w:t xml:space="preserve"> by mel </w:t>
      </w:r>
      <w:proofErr w:type="spellStart"/>
      <w:r>
        <w:t>mit</w:t>
      </w:r>
      <w:proofErr w:type="spellEnd"/>
      <w:r>
        <w:t xml:space="preserve"> </w:t>
      </w:r>
      <w:proofErr w:type="spellStart"/>
      <w:r>
        <w:t>uvod</w:t>
      </w:r>
      <w:proofErr w:type="spellEnd"/>
      <w:r w:rsidR="00AF5F4D">
        <w:t xml:space="preserve"> (</w:t>
      </w:r>
      <w:proofErr w:type="spellStart"/>
      <w:r w:rsidR="00AF5F4D">
        <w:t>vymezeni</w:t>
      </w:r>
      <w:proofErr w:type="spellEnd"/>
      <w:r w:rsidR="00AF5F4D">
        <w:t xml:space="preserve"> oblasti a problematiky, jasne </w:t>
      </w:r>
      <w:proofErr w:type="spellStart"/>
      <w:r w:rsidR="00AF5F4D">
        <w:t>vymezeny</w:t>
      </w:r>
      <w:proofErr w:type="spellEnd"/>
      <w:r w:rsidR="00AF5F4D">
        <w:t xml:space="preserve"> </w:t>
      </w:r>
      <w:proofErr w:type="spellStart"/>
      <w:r w:rsidR="00AF5F4D">
        <w:t>cil</w:t>
      </w:r>
      <w:proofErr w:type="spellEnd"/>
      <w:r w:rsidR="00AF5F4D">
        <w:t xml:space="preserve"> prace </w:t>
      </w:r>
      <w:proofErr w:type="spellStart"/>
      <w:r w:rsidR="00AF5F4D">
        <w:t>vcetne</w:t>
      </w:r>
      <w:proofErr w:type="spellEnd"/>
      <w:r w:rsidR="00AF5F4D">
        <w:t xml:space="preserve"> jeho </w:t>
      </w:r>
      <w:proofErr w:type="spellStart"/>
      <w:r w:rsidR="00AF5F4D">
        <w:t>operacionalizace</w:t>
      </w:r>
      <w:proofErr w:type="spellEnd"/>
      <w:r w:rsidR="00AF5F4D">
        <w:t xml:space="preserve"> do </w:t>
      </w:r>
      <w:proofErr w:type="spellStart"/>
      <w:r w:rsidR="00AF5F4D">
        <w:t>vyzkumne</w:t>
      </w:r>
      <w:proofErr w:type="spellEnd"/>
      <w:r w:rsidR="00AF5F4D">
        <w:t xml:space="preserve"> </w:t>
      </w:r>
      <w:proofErr w:type="spellStart"/>
      <w:r w:rsidR="00AF5F4D">
        <w:t>otazky</w:t>
      </w:r>
      <w:proofErr w:type="spellEnd"/>
      <w:r w:rsidR="00AF5F4D">
        <w:t xml:space="preserve">, </w:t>
      </w:r>
      <w:proofErr w:type="spellStart"/>
      <w:r w:rsidR="00AF5F4D">
        <w:t>predstaveni</w:t>
      </w:r>
      <w:proofErr w:type="spellEnd"/>
      <w:r w:rsidR="00AF5F4D">
        <w:t xml:space="preserve"> </w:t>
      </w:r>
      <w:proofErr w:type="spellStart"/>
      <w:r w:rsidR="00AF5F4D">
        <w:t>struktury</w:t>
      </w:r>
      <w:proofErr w:type="spellEnd"/>
      <w:r w:rsidR="00AF5F4D">
        <w:t xml:space="preserve"> prace apod.)</w:t>
      </w:r>
      <w:r>
        <w:t xml:space="preserve">, </w:t>
      </w:r>
      <w:proofErr w:type="spellStart"/>
      <w:r>
        <w:t>viz</w:t>
      </w:r>
      <w:proofErr w:type="spellEnd"/>
      <w:r>
        <w:t xml:space="preserve"> ZV u </w:t>
      </w:r>
      <w:proofErr w:type="spellStart"/>
      <w:r>
        <w:t>jinych</w:t>
      </w:r>
      <w:proofErr w:type="spellEnd"/>
      <w:r>
        <w:t xml:space="preserve"> </w:t>
      </w:r>
      <w:proofErr w:type="spellStart"/>
      <w:r>
        <w:t>neprijatych</w:t>
      </w:r>
      <w:proofErr w:type="spellEnd"/>
      <w:r>
        <w:t xml:space="preserve"> </w:t>
      </w:r>
      <w:proofErr w:type="spellStart"/>
      <w:r>
        <w:t>praci</w:t>
      </w:r>
      <w:proofErr w:type="spellEnd"/>
      <w:r>
        <w:t xml:space="preserve"> </w:t>
      </w:r>
      <w:proofErr w:type="spellStart"/>
      <w:r>
        <w:t>neb</w:t>
      </w:r>
      <w:proofErr w:type="spellEnd"/>
      <w:r>
        <w:t xml:space="preserve"> </w:t>
      </w:r>
      <w:proofErr w:type="spellStart"/>
      <w:r>
        <w:t>se</w:t>
      </w:r>
      <w:proofErr w:type="spellEnd"/>
      <w:r>
        <w:t xml:space="preserve"> jedna o </w:t>
      </w:r>
      <w:proofErr w:type="spellStart"/>
      <w:r>
        <w:t>casto</w:t>
      </w:r>
      <w:proofErr w:type="spellEnd"/>
      <w:r>
        <w:t xml:space="preserve"> opakovanou chybu</w:t>
      </w:r>
    </w:p>
  </w:comment>
  <w:comment w:id="10" w:author="Microsoft Office-Benutzer" w:date="2021-01-08T07:11:00Z" w:initials="MO">
    <w:p w14:paraId="14B15D02" w14:textId="43761A50" w:rsidR="00AF5F4D" w:rsidRDefault="00AF5F4D">
      <w:pPr>
        <w:pStyle w:val="Kommentartext"/>
      </w:pPr>
      <w:r>
        <w:rPr>
          <w:rStyle w:val="Kommentarzeichen"/>
        </w:rPr>
        <w:annotationRef/>
      </w:r>
      <w:proofErr w:type="spellStart"/>
      <w:r>
        <w:t>Flow</w:t>
      </w:r>
      <w:proofErr w:type="spellEnd"/>
      <w:r>
        <w:t xml:space="preserve"> diagram a </w:t>
      </w:r>
      <w:proofErr w:type="spellStart"/>
      <w:r>
        <w:t>prip</w:t>
      </w:r>
      <w:proofErr w:type="spellEnd"/>
      <w:r>
        <w:t xml:space="preserve">. </w:t>
      </w:r>
      <w:proofErr w:type="spellStart"/>
      <w:r>
        <w:t>take</w:t>
      </w:r>
      <w:proofErr w:type="spellEnd"/>
      <w:r>
        <w:t xml:space="preserve"> </w:t>
      </w:r>
      <w:proofErr w:type="spellStart"/>
      <w:r>
        <w:t>tabelarni</w:t>
      </w:r>
      <w:proofErr w:type="spellEnd"/>
      <w:r>
        <w:t xml:space="preserve"> </w:t>
      </w:r>
      <w:proofErr w:type="spellStart"/>
      <w:r>
        <w:t>prehled</w:t>
      </w:r>
      <w:proofErr w:type="spellEnd"/>
      <w:r>
        <w:t xml:space="preserve"> </w:t>
      </w:r>
      <w:proofErr w:type="spellStart"/>
      <w:r>
        <w:t>literatury</w:t>
      </w:r>
      <w:proofErr w:type="spellEnd"/>
      <w:r>
        <w:t xml:space="preserve"> vyselektovane pro </w:t>
      </w:r>
      <w:proofErr w:type="spellStart"/>
      <w:r>
        <w:t>analyzu</w:t>
      </w:r>
      <w:proofErr w:type="spellEnd"/>
      <w:r>
        <w:t xml:space="preserve"> nutne </w:t>
      </w:r>
      <w:proofErr w:type="spellStart"/>
      <w:r>
        <w:t>doplnit</w:t>
      </w:r>
      <w:proofErr w:type="spellEnd"/>
      <w:r>
        <w:t xml:space="preserve"> (</w:t>
      </w:r>
      <w:proofErr w:type="spellStart"/>
      <w:r>
        <w:t>viz</w:t>
      </w:r>
      <w:proofErr w:type="spellEnd"/>
      <w:r>
        <w:t xml:space="preserve"> napr. prijate prace nebo ZV u </w:t>
      </w:r>
      <w:proofErr w:type="spellStart"/>
      <w:r>
        <w:t>neprijatych</w:t>
      </w:r>
      <w:proofErr w:type="spellEnd"/>
      <w:r>
        <w:t xml:space="preserve"> </w:t>
      </w:r>
      <w:proofErr w:type="spellStart"/>
      <w:r>
        <w:t>praci</w:t>
      </w:r>
      <w:proofErr w:type="spellEnd"/>
      <w:r>
        <w:t>)</w:t>
      </w:r>
    </w:p>
  </w:comment>
  <w:comment w:id="11" w:author="Microsoft Office-Benutzer" w:date="2021-01-06T12:26:00Z" w:initials="MO">
    <w:p w14:paraId="5BAFA359" w14:textId="77777777" w:rsidR="007C670F" w:rsidRPr="00D07B44" w:rsidRDefault="007C670F" w:rsidP="007C670F">
      <w:pPr>
        <w:pStyle w:val="Kommentartext"/>
        <w:rPr>
          <w:rFonts w:ascii="Times" w:hAnsi="Times"/>
        </w:rPr>
      </w:pPr>
      <w:r>
        <w:rPr>
          <w:rStyle w:val="Kommentarzeichen"/>
        </w:rPr>
        <w:annotationRef/>
      </w:r>
      <w:r w:rsidRPr="00D07B44">
        <w:rPr>
          <w:rFonts w:ascii="Times" w:hAnsi="Times"/>
        </w:rPr>
        <w:t xml:space="preserve">Náležitosti </w:t>
      </w:r>
      <w:proofErr w:type="spellStart"/>
      <w:r w:rsidRPr="00D07B44">
        <w:rPr>
          <w:rFonts w:ascii="Times" w:hAnsi="Times"/>
        </w:rPr>
        <w:t>diskuze</w:t>
      </w:r>
      <w:proofErr w:type="spellEnd"/>
      <w:r w:rsidRPr="00D07B44">
        <w:rPr>
          <w:rFonts w:ascii="Times" w:hAnsi="Times"/>
        </w:rPr>
        <w:t>:</w:t>
      </w:r>
    </w:p>
    <w:p w14:paraId="7C1A7D59" w14:textId="77777777" w:rsidR="007C670F" w:rsidRPr="00D07B44" w:rsidRDefault="007C670F" w:rsidP="007C670F">
      <w:pPr>
        <w:pStyle w:val="Kommentartext"/>
        <w:rPr>
          <w:rFonts w:ascii="Times" w:hAnsi="Times"/>
        </w:rPr>
      </w:pPr>
    </w:p>
    <w:p w14:paraId="1F47AE61" w14:textId="77777777" w:rsidR="007C670F" w:rsidRPr="00D07B44" w:rsidRDefault="007C670F" w:rsidP="007C670F">
      <w:pPr>
        <w:pStyle w:val="StandardWeb"/>
        <w:numPr>
          <w:ilvl w:val="0"/>
          <w:numId w:val="3"/>
        </w:numPr>
        <w:rPr>
          <w:rFonts w:ascii="Times" w:hAnsi="Times"/>
          <w:sz w:val="20"/>
          <w:szCs w:val="20"/>
          <w:lang w:val="cs-CZ"/>
        </w:rPr>
      </w:pPr>
      <w:r w:rsidRPr="00D07B44">
        <w:rPr>
          <w:rFonts w:ascii="Times" w:hAnsi="Times" w:cs="Calibri"/>
          <w:sz w:val="20"/>
          <w:szCs w:val="20"/>
          <w:lang w:val="cs-CZ"/>
        </w:rPr>
        <w:t xml:space="preserve">Autoři </w:t>
      </w:r>
      <w:proofErr w:type="spellStart"/>
      <w:r w:rsidRPr="00D07B44">
        <w:rPr>
          <w:rFonts w:ascii="Times" w:hAnsi="Times" w:cs="Calibri"/>
          <w:sz w:val="20"/>
          <w:szCs w:val="20"/>
          <w:lang w:val="cs-CZ"/>
        </w:rPr>
        <w:t>předkládají</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základni</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námitky</w:t>
      </w:r>
      <w:proofErr w:type="spellEnd"/>
      <w:r w:rsidRPr="00D07B44">
        <w:rPr>
          <w:rFonts w:ascii="Times" w:hAnsi="Times" w:cs="Calibri"/>
          <w:sz w:val="20"/>
          <w:szCs w:val="20"/>
          <w:lang w:val="cs-CZ"/>
        </w:rPr>
        <w:t xml:space="preserve"> proti </w:t>
      </w:r>
      <w:proofErr w:type="spellStart"/>
      <w:r w:rsidRPr="00D07B44">
        <w:rPr>
          <w:rFonts w:ascii="Times" w:hAnsi="Times" w:cs="Calibri"/>
          <w:sz w:val="20"/>
          <w:szCs w:val="20"/>
          <w:lang w:val="cs-CZ"/>
        </w:rPr>
        <w:t>užitým</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předpokladům</w:t>
      </w:r>
      <w:proofErr w:type="spellEnd"/>
      <w:r w:rsidRPr="00D07B44">
        <w:rPr>
          <w:rFonts w:ascii="Times" w:hAnsi="Times" w:cs="Calibri"/>
          <w:sz w:val="20"/>
          <w:szCs w:val="20"/>
          <w:lang w:val="cs-CZ"/>
        </w:rPr>
        <w:t xml:space="preserve">, </w:t>
      </w:r>
      <w:r>
        <w:rPr>
          <w:rFonts w:ascii="Times" w:hAnsi="Times" w:cs="Calibri"/>
          <w:sz w:val="20"/>
          <w:szCs w:val="20"/>
          <w:lang w:val="cs-CZ"/>
        </w:rPr>
        <w:t xml:space="preserve">zvolené </w:t>
      </w:r>
      <w:r w:rsidRPr="00D07B44">
        <w:rPr>
          <w:rFonts w:ascii="Times" w:hAnsi="Times" w:cs="Calibri"/>
          <w:sz w:val="20"/>
          <w:szCs w:val="20"/>
          <w:lang w:val="cs-CZ"/>
        </w:rPr>
        <w:t>metod</w:t>
      </w:r>
      <w:r>
        <w:rPr>
          <w:rFonts w:ascii="Times" w:hAnsi="Times" w:cs="Calibri"/>
          <w:sz w:val="20"/>
          <w:szCs w:val="20"/>
          <w:lang w:val="cs-CZ"/>
        </w:rPr>
        <w:t>ě</w:t>
      </w:r>
      <w:r w:rsidRPr="00D07B44">
        <w:rPr>
          <w:rFonts w:ascii="Times" w:hAnsi="Times" w:cs="Calibri"/>
          <w:sz w:val="20"/>
          <w:szCs w:val="20"/>
          <w:lang w:val="cs-CZ"/>
        </w:rPr>
        <w:t xml:space="preserve">, postupu a </w:t>
      </w:r>
      <w:proofErr w:type="spellStart"/>
      <w:r w:rsidRPr="00D07B44">
        <w:rPr>
          <w:rFonts w:ascii="Times" w:hAnsi="Times" w:cs="Calibri"/>
          <w:sz w:val="20"/>
          <w:szCs w:val="20"/>
          <w:lang w:val="cs-CZ"/>
        </w:rPr>
        <w:t>výsledkům</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sve</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práce</w:t>
      </w:r>
      <w:proofErr w:type="spellEnd"/>
      <w:r w:rsidRPr="00D07B44">
        <w:rPr>
          <w:rFonts w:ascii="Times" w:hAnsi="Times" w:cs="Calibri"/>
          <w:sz w:val="20"/>
          <w:szCs w:val="20"/>
          <w:lang w:val="cs-CZ"/>
        </w:rPr>
        <w:t xml:space="preserve"> a </w:t>
      </w:r>
      <w:proofErr w:type="spellStart"/>
      <w:r w:rsidRPr="00D07B44">
        <w:rPr>
          <w:rFonts w:ascii="Times" w:hAnsi="Times" w:cs="Calibri"/>
          <w:sz w:val="20"/>
          <w:szCs w:val="20"/>
          <w:lang w:val="cs-CZ"/>
        </w:rPr>
        <w:t>vyrovnávají</w:t>
      </w:r>
      <w:proofErr w:type="spellEnd"/>
      <w:r w:rsidRPr="00D07B44">
        <w:rPr>
          <w:rFonts w:ascii="Times" w:hAnsi="Times" w:cs="Calibri"/>
          <w:sz w:val="20"/>
          <w:szCs w:val="20"/>
          <w:lang w:val="cs-CZ"/>
        </w:rPr>
        <w:t xml:space="preserve"> se s nimi. </w:t>
      </w:r>
    </w:p>
    <w:p w14:paraId="1BF97A36" w14:textId="77777777" w:rsidR="007C670F" w:rsidRPr="00D07B44" w:rsidRDefault="007C670F" w:rsidP="007C670F">
      <w:pPr>
        <w:pStyle w:val="StandardWeb"/>
        <w:numPr>
          <w:ilvl w:val="0"/>
          <w:numId w:val="3"/>
        </w:numPr>
        <w:rPr>
          <w:rFonts w:ascii="Times" w:hAnsi="Times"/>
          <w:sz w:val="20"/>
          <w:szCs w:val="20"/>
          <w:lang w:val="cs-CZ"/>
        </w:rPr>
      </w:pPr>
      <w:r>
        <w:rPr>
          <w:rFonts w:ascii="Times" w:hAnsi="Times" w:cs="Calibri"/>
          <w:sz w:val="20"/>
          <w:szCs w:val="20"/>
          <w:lang w:val="cs-CZ"/>
        </w:rPr>
        <w:t xml:space="preserve"> </w:t>
      </w:r>
      <w:proofErr w:type="gramStart"/>
      <w:r>
        <w:rPr>
          <w:rFonts w:ascii="Times" w:hAnsi="Times" w:cs="Calibri"/>
          <w:sz w:val="20"/>
          <w:szCs w:val="20"/>
          <w:lang w:val="cs-CZ"/>
        </w:rPr>
        <w:t>Diskuze</w:t>
      </w:r>
      <w:proofErr w:type="gramEnd"/>
      <w:r>
        <w:rPr>
          <w:rFonts w:ascii="Times" w:hAnsi="Times" w:cs="Calibri"/>
          <w:sz w:val="20"/>
          <w:szCs w:val="20"/>
          <w:lang w:val="cs-CZ"/>
        </w:rPr>
        <w:t xml:space="preserve"> zodpovídá na výzkumnou otázku. </w:t>
      </w:r>
      <w:proofErr w:type="spellStart"/>
      <w:r w:rsidRPr="00D07B44">
        <w:rPr>
          <w:rFonts w:ascii="Times" w:hAnsi="Times" w:cs="Calibri"/>
          <w:sz w:val="20"/>
          <w:szCs w:val="20"/>
          <w:lang w:val="cs-CZ"/>
        </w:rPr>
        <w:t>Výsledky</w:t>
      </w:r>
      <w:proofErr w:type="spellEnd"/>
      <w:r w:rsidRPr="00D07B44">
        <w:rPr>
          <w:rFonts w:ascii="Times" w:hAnsi="Times" w:cs="Calibri"/>
          <w:sz w:val="20"/>
          <w:szCs w:val="20"/>
          <w:lang w:val="cs-CZ"/>
        </w:rPr>
        <w:t xml:space="preserve"> jsou </w:t>
      </w:r>
      <w:proofErr w:type="spellStart"/>
      <w:r w:rsidRPr="00D07B44">
        <w:rPr>
          <w:rFonts w:ascii="Times" w:hAnsi="Times" w:cs="Calibri"/>
          <w:sz w:val="20"/>
          <w:szCs w:val="20"/>
          <w:lang w:val="cs-CZ"/>
        </w:rPr>
        <w:t>diskutovány</w:t>
      </w:r>
      <w:proofErr w:type="spellEnd"/>
      <w:r w:rsidRPr="00D07B44">
        <w:rPr>
          <w:rFonts w:ascii="Times" w:hAnsi="Times" w:cs="Calibri"/>
          <w:sz w:val="20"/>
          <w:szCs w:val="20"/>
          <w:lang w:val="cs-CZ"/>
        </w:rPr>
        <w:t xml:space="preserve"> s poznatky </w:t>
      </w:r>
      <w:proofErr w:type="spellStart"/>
      <w:r w:rsidRPr="00D07B44">
        <w:rPr>
          <w:rFonts w:ascii="Times" w:hAnsi="Times" w:cs="Calibri"/>
          <w:sz w:val="20"/>
          <w:szCs w:val="20"/>
          <w:lang w:val="cs-CZ"/>
        </w:rPr>
        <w:t>prezentovanými</w:t>
      </w:r>
      <w:proofErr w:type="spellEnd"/>
      <w:r w:rsidRPr="00D07B44">
        <w:rPr>
          <w:rFonts w:ascii="Times" w:hAnsi="Times" w:cs="Calibri"/>
          <w:sz w:val="20"/>
          <w:szCs w:val="20"/>
          <w:lang w:val="cs-CZ"/>
        </w:rPr>
        <w:t xml:space="preserve"> v </w:t>
      </w:r>
      <w:proofErr w:type="spellStart"/>
      <w:r w:rsidRPr="00D07B44">
        <w:rPr>
          <w:rFonts w:ascii="Times" w:hAnsi="Times" w:cs="Calibri"/>
          <w:sz w:val="20"/>
          <w:szCs w:val="20"/>
          <w:lang w:val="cs-CZ"/>
        </w:rPr>
        <w:t>literárni</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rešerši</w:t>
      </w:r>
      <w:proofErr w:type="spellEnd"/>
      <w:r w:rsidRPr="00D07B44">
        <w:rPr>
          <w:rFonts w:ascii="Times" w:hAnsi="Times" w:cs="Calibri"/>
          <w:sz w:val="20"/>
          <w:szCs w:val="20"/>
          <w:lang w:val="cs-CZ"/>
        </w:rPr>
        <w:t>.</w:t>
      </w:r>
      <w:r w:rsidRPr="00D07B44">
        <w:rPr>
          <w:rFonts w:ascii="Times" w:hAnsi="Times" w:cs="Calibri"/>
          <w:sz w:val="20"/>
          <w:szCs w:val="20"/>
          <w:lang w:val="cs-CZ"/>
        </w:rPr>
        <w:br/>
      </w:r>
      <w:r>
        <w:rPr>
          <w:rFonts w:ascii="Times" w:hAnsi="Times" w:cs="Calibri"/>
          <w:sz w:val="20"/>
          <w:szCs w:val="20"/>
          <w:lang w:val="cs-CZ"/>
        </w:rPr>
        <w:t xml:space="preserve">3. </w:t>
      </w:r>
      <w:proofErr w:type="gramStart"/>
      <w:r w:rsidRPr="00D07B44">
        <w:rPr>
          <w:rFonts w:ascii="Times" w:hAnsi="Times" w:cs="Calibri"/>
          <w:sz w:val="20"/>
          <w:szCs w:val="20"/>
          <w:lang w:val="cs-CZ"/>
        </w:rPr>
        <w:t>Diskuze</w:t>
      </w:r>
      <w:proofErr w:type="gramEnd"/>
      <w:r w:rsidRPr="00D07B44">
        <w:rPr>
          <w:rFonts w:ascii="Times" w:hAnsi="Times" w:cs="Calibri"/>
          <w:sz w:val="20"/>
          <w:szCs w:val="20"/>
          <w:lang w:val="cs-CZ"/>
        </w:rPr>
        <w:t xml:space="preserve"> obsahuje samostatnou </w:t>
      </w:r>
      <w:proofErr w:type="spellStart"/>
      <w:r w:rsidRPr="00D07B44">
        <w:rPr>
          <w:rFonts w:ascii="Times" w:hAnsi="Times" w:cs="Calibri"/>
          <w:sz w:val="20"/>
          <w:szCs w:val="20"/>
          <w:lang w:val="cs-CZ"/>
        </w:rPr>
        <w:t>pasáz</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věnovanou</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limitům</w:t>
      </w:r>
      <w:proofErr w:type="spellEnd"/>
      <w:r w:rsidRPr="00D07B44">
        <w:rPr>
          <w:rFonts w:ascii="Times" w:hAnsi="Times" w:cs="Calibri"/>
          <w:sz w:val="20"/>
          <w:szCs w:val="20"/>
          <w:lang w:val="cs-CZ"/>
        </w:rPr>
        <w:t xml:space="preserve"> a </w:t>
      </w:r>
      <w:proofErr w:type="spellStart"/>
      <w:r w:rsidRPr="00D07B44">
        <w:rPr>
          <w:rFonts w:ascii="Times" w:hAnsi="Times" w:cs="Calibri"/>
          <w:sz w:val="20"/>
          <w:szCs w:val="20"/>
          <w:lang w:val="cs-CZ"/>
        </w:rPr>
        <w:t>omezením</w:t>
      </w:r>
      <w:proofErr w:type="spellEnd"/>
      <w:r w:rsidRPr="00D07B44">
        <w:rPr>
          <w:rFonts w:ascii="Times" w:hAnsi="Times" w:cs="Calibri"/>
          <w:sz w:val="20"/>
          <w:szCs w:val="20"/>
          <w:lang w:val="cs-CZ"/>
        </w:rPr>
        <w:t xml:space="preserve">. </w:t>
      </w:r>
    </w:p>
    <w:p w14:paraId="2E4FC574" w14:textId="77777777" w:rsidR="007C670F" w:rsidRDefault="007C670F">
      <w:pPr>
        <w:pStyle w:val="Kommentartext"/>
      </w:pPr>
    </w:p>
    <w:p w14:paraId="2ADDAF11" w14:textId="77777777" w:rsidR="007C670F" w:rsidRDefault="007C670F">
      <w:pPr>
        <w:pStyle w:val="Kommentartext"/>
      </w:pPr>
    </w:p>
    <w:p w14:paraId="0BF1627E" w14:textId="67ED1A12" w:rsidR="007C670F" w:rsidRDefault="007C670F">
      <w:pPr>
        <w:pStyle w:val="Kommentartext"/>
      </w:pPr>
      <w:r>
        <w:t xml:space="preserve">Do </w:t>
      </w:r>
      <w:proofErr w:type="spellStart"/>
      <w:r>
        <w:t>jaké</w:t>
      </w:r>
      <w:proofErr w:type="spellEnd"/>
      <w:r>
        <w:t xml:space="preserve"> </w:t>
      </w:r>
      <w:proofErr w:type="spellStart"/>
      <w:r>
        <w:t>miry</w:t>
      </w:r>
      <w:proofErr w:type="spellEnd"/>
      <w:r>
        <w:t xml:space="preserve"> </w:t>
      </w:r>
      <w:proofErr w:type="spellStart"/>
      <w:r>
        <w:t>naplnuje</w:t>
      </w:r>
      <w:proofErr w:type="spellEnd"/>
      <w:r>
        <w:t xml:space="preserve"> </w:t>
      </w:r>
      <w:proofErr w:type="spellStart"/>
      <w:r>
        <w:t>Vase</w:t>
      </w:r>
      <w:proofErr w:type="spellEnd"/>
      <w:r>
        <w:t xml:space="preserve"> </w:t>
      </w:r>
      <w:proofErr w:type="spellStart"/>
      <w:r>
        <w:t>diskuze</w:t>
      </w:r>
      <w:proofErr w:type="spellEnd"/>
      <w:r>
        <w:t xml:space="preserve"> </w:t>
      </w:r>
      <w:proofErr w:type="spellStart"/>
      <w:r>
        <w:t>vyse</w:t>
      </w:r>
      <w:proofErr w:type="spellEnd"/>
      <w:r>
        <w:t xml:space="preserve"> uvedene </w:t>
      </w:r>
      <w:proofErr w:type="spellStart"/>
      <w:r>
        <w:t>parametry</w:t>
      </w:r>
      <w:proofErr w:type="spellEnd"/>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EBED667" w15:done="0"/>
  <w15:commentEx w15:paraId="6281102E" w15:done="0"/>
  <w15:commentEx w15:paraId="14B15D02" w15:done="0"/>
  <w15:commentEx w15:paraId="0BF1627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28493" w16cex:dateUtc="2021-01-08T06:13:00Z"/>
  <w16cex:commentExtensible w16cex:durableId="23A283C6" w16cex:dateUtc="2021-01-08T06:09:00Z"/>
  <w16cex:commentExtensible w16cex:durableId="23A2841F" w16cex:dateUtc="2021-01-08T06:11:00Z"/>
  <w16cex:commentExtensible w16cex:durableId="23A02AE5" w16cex:dateUtc="2021-01-06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EBED667" w16cid:durableId="23A28493"/>
  <w16cid:commentId w16cid:paraId="6281102E" w16cid:durableId="23A283C6"/>
  <w16cid:commentId w16cid:paraId="14B15D02" w16cid:durableId="23A2841F"/>
  <w16cid:commentId w16cid:paraId="0BF1627E" w16cid:durableId="23A02A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2A6A6B" w14:textId="77777777" w:rsidR="00F304A6" w:rsidRDefault="00F304A6">
      <w:pPr>
        <w:spacing w:after="0" w:line="240" w:lineRule="auto"/>
      </w:pPr>
      <w:r>
        <w:separator/>
      </w:r>
    </w:p>
  </w:endnote>
  <w:endnote w:type="continuationSeparator" w:id="0">
    <w:p w14:paraId="14C4772C" w14:textId="77777777" w:rsidR="00F304A6" w:rsidRDefault="00F304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altName w:val="Times"/>
    <w:panose1 w:val="0200050000000000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54B7B" w14:textId="77777777" w:rsidR="00304761" w:rsidRDefault="003047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99A71A" w14:textId="77777777" w:rsidR="00F304A6" w:rsidRDefault="00F304A6">
      <w:pPr>
        <w:spacing w:after="0" w:line="240" w:lineRule="auto"/>
      </w:pPr>
      <w:r>
        <w:separator/>
      </w:r>
    </w:p>
  </w:footnote>
  <w:footnote w:type="continuationSeparator" w:id="0">
    <w:p w14:paraId="69FDE0A4" w14:textId="77777777" w:rsidR="00F304A6" w:rsidRDefault="00F304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A9E97" w14:textId="77777777" w:rsidR="00304761" w:rsidRDefault="008019C2">
    <w:pPr>
      <w:pBdr>
        <w:top w:val="nil"/>
        <w:left w:val="nil"/>
        <w:bottom w:val="nil"/>
        <w:right w:val="nil"/>
        <w:between w:val="nil"/>
      </w:pBdr>
      <w:tabs>
        <w:tab w:val="center" w:pos="4536"/>
        <w:tab w:val="right" w:pos="9072"/>
      </w:tabs>
      <w:spacing w:after="0" w:line="240" w:lineRule="auto"/>
      <w:jc w:val="center"/>
      <w:rPr>
        <w:color w:val="000000"/>
        <w:sz w:val="20"/>
        <w:szCs w:val="20"/>
      </w:rPr>
    </w:pPr>
    <w:r>
      <w:rPr>
        <w:sz w:val="20"/>
        <w:szCs w:val="20"/>
      </w:rPr>
      <w:t>Bachratá</w:t>
    </w:r>
    <w:r>
      <w:rPr>
        <w:color w:val="000000"/>
        <w:sz w:val="20"/>
        <w:szCs w:val="20"/>
      </w:rPr>
      <w:t xml:space="preserve">, </w:t>
    </w:r>
    <w:r>
      <w:rPr>
        <w:sz w:val="20"/>
        <w:szCs w:val="20"/>
      </w:rPr>
      <w:t>Henrieta</w:t>
    </w:r>
    <w:r>
      <w:rPr>
        <w:color w:val="000000"/>
        <w:sz w:val="20"/>
        <w:szCs w:val="20"/>
      </w:rPr>
      <w:t xml:space="preserve">; </w:t>
    </w:r>
    <w:proofErr w:type="spellStart"/>
    <w:r>
      <w:rPr>
        <w:sz w:val="20"/>
        <w:szCs w:val="20"/>
      </w:rPr>
      <w:t>Lichnerová</w:t>
    </w:r>
    <w:proofErr w:type="spellEnd"/>
    <w:r>
      <w:rPr>
        <w:color w:val="000000"/>
        <w:sz w:val="20"/>
        <w:szCs w:val="20"/>
      </w:rPr>
      <w:t xml:space="preserve">, </w:t>
    </w:r>
    <w:proofErr w:type="spellStart"/>
    <w:r>
      <w:rPr>
        <w:color w:val="000000"/>
        <w:sz w:val="20"/>
        <w:szCs w:val="20"/>
      </w:rPr>
      <w:t>J</w:t>
    </w:r>
    <w:r>
      <w:rPr>
        <w:sz w:val="20"/>
        <w:szCs w:val="20"/>
      </w:rPr>
      <w:t>essica</w:t>
    </w:r>
    <w:proofErr w:type="spellEnd"/>
    <w:r>
      <w:rPr>
        <w:color w:val="000000"/>
        <w:sz w:val="20"/>
        <w:szCs w:val="20"/>
      </w:rPr>
      <w:t xml:space="preserve"> / </w:t>
    </w:r>
    <w:r>
      <w:rPr>
        <w:sz w:val="20"/>
        <w:szCs w:val="20"/>
      </w:rPr>
      <w:t xml:space="preserve">Zážitkové učenie a jeho využitie pri vzdelávaní a rozvoji vedúcich pracovníkov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86204" w14:textId="77777777" w:rsidR="00304761" w:rsidRDefault="003047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156DA7"/>
    <w:multiLevelType w:val="hybridMultilevel"/>
    <w:tmpl w:val="CBC87128"/>
    <w:lvl w:ilvl="0" w:tplc="FA20367E">
      <w:start w:val="1"/>
      <w:numFmt w:val="decimal"/>
      <w:lvlText w:val="%1."/>
      <w:lvlJc w:val="left"/>
      <w:pPr>
        <w:ind w:left="720" w:hanging="360"/>
      </w:pPr>
      <w:rPr>
        <w:rFonts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3386E2A"/>
    <w:multiLevelType w:val="multilevel"/>
    <w:tmpl w:val="4196A1F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728A56C0"/>
    <w:multiLevelType w:val="multilevel"/>
    <w:tmpl w:val="72D4B02C"/>
    <w:lvl w:ilvl="0">
      <w:start w:val="1"/>
      <w:numFmt w:val="decimal"/>
      <w:pStyle w:val="berschrift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761"/>
    <w:rsid w:val="00113F83"/>
    <w:rsid w:val="001825BE"/>
    <w:rsid w:val="00304761"/>
    <w:rsid w:val="00722686"/>
    <w:rsid w:val="007C670F"/>
    <w:rsid w:val="008019C2"/>
    <w:rsid w:val="009664D2"/>
    <w:rsid w:val="00AF5F4D"/>
    <w:rsid w:val="00BD6F82"/>
    <w:rsid w:val="00EF65B3"/>
    <w:rsid w:val="00F133A3"/>
    <w:rsid w:val="00F304A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8C85F"/>
  <w15:docId w15:val="{B55E6E1E-DC12-4AC6-AE7D-49531CC8A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Schoolbook" w:eastAsia="Century Schoolbook" w:hAnsi="Century Schoolbook" w:cs="Century Schoolbook"/>
        <w:sz w:val="24"/>
        <w:szCs w:val="24"/>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2"/>
      </w:numPr>
      <w:spacing w:before="200" w:after="0"/>
      <w:outlineLvl w:val="2"/>
    </w:pPr>
    <w:rPr>
      <w:rFonts w:asciiTheme="majorHAnsi" w:eastAsiaTheme="majorEastAsia" w:hAnsiTheme="majorHAnsi" w:cstheme="majorBidi"/>
      <w:b/>
      <w:bCs/>
      <w:color w:val="000000" w:themeColor="text1"/>
    </w:rPr>
  </w:style>
  <w:style w:type="paragraph" w:styleId="berschrift4">
    <w:name w:val="heading 4"/>
    <w:basedOn w:val="Standard"/>
    <w:next w:val="Standard"/>
    <w:uiPriority w:val="9"/>
    <w:semiHidden/>
    <w:unhideWhenUsed/>
    <w:qFormat/>
    <w:pPr>
      <w:keepNext/>
      <w:keepLines/>
      <w:spacing w:before="240" w:after="40"/>
      <w:outlineLvl w:val="3"/>
    </w:pPr>
    <w:rPr>
      <w:b/>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rPr>
  </w:style>
  <w:style w:type="character" w:styleId="Kommentarzeichen">
    <w:name w:val="annotation reference"/>
    <w:basedOn w:val="Absatz-Standardschriftart"/>
    <w:uiPriority w:val="99"/>
    <w:semiHidden/>
    <w:unhideWhenUsed/>
    <w:rsid w:val="007C670F"/>
    <w:rPr>
      <w:sz w:val="16"/>
      <w:szCs w:val="16"/>
    </w:rPr>
  </w:style>
  <w:style w:type="paragraph" w:styleId="Kommentartext">
    <w:name w:val="annotation text"/>
    <w:basedOn w:val="Standard"/>
    <w:link w:val="KommentartextZchn"/>
    <w:uiPriority w:val="99"/>
    <w:semiHidden/>
    <w:unhideWhenUsed/>
    <w:rsid w:val="007C670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C670F"/>
    <w:rPr>
      <w:sz w:val="20"/>
      <w:szCs w:val="20"/>
    </w:rPr>
  </w:style>
  <w:style w:type="paragraph" w:styleId="Kommentarthema">
    <w:name w:val="annotation subject"/>
    <w:basedOn w:val="Kommentartext"/>
    <w:next w:val="Kommentartext"/>
    <w:link w:val="KommentarthemaZchn"/>
    <w:uiPriority w:val="99"/>
    <w:semiHidden/>
    <w:unhideWhenUsed/>
    <w:rsid w:val="007C670F"/>
    <w:rPr>
      <w:b/>
      <w:bCs/>
    </w:rPr>
  </w:style>
  <w:style w:type="character" w:customStyle="1" w:styleId="KommentarthemaZchn">
    <w:name w:val="Kommentarthema Zchn"/>
    <w:basedOn w:val="KommentartextZchn"/>
    <w:link w:val="Kommentarthema"/>
    <w:uiPriority w:val="99"/>
    <w:semiHidden/>
    <w:rsid w:val="007C670F"/>
    <w:rPr>
      <w:b/>
      <w:bCs/>
      <w:sz w:val="20"/>
      <w:szCs w:val="20"/>
    </w:rPr>
  </w:style>
  <w:style w:type="paragraph" w:styleId="StandardWeb">
    <w:name w:val="Normal (Web)"/>
    <w:basedOn w:val="Standard"/>
    <w:uiPriority w:val="99"/>
    <w:semiHidden/>
    <w:unhideWhenUsed/>
    <w:rsid w:val="007C670F"/>
    <w:pPr>
      <w:spacing w:before="100" w:beforeAutospacing="1" w:after="100" w:afterAutospacing="1" w:line="240" w:lineRule="auto"/>
    </w:pPr>
    <w:rPr>
      <w:rFonts w:ascii="Times New Roman" w:eastAsia="Times New Roman" w:hAnsi="Times New Roman" w:cs="Times New Roman"/>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2.png"/></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WgR2K3kPLvQ+CDFH6otTRH2Viw==">AMUW2mXJRL+KXynnFJgueCkcMfaEnV1fYXNdONyhLgDFq66tIjxtoNrbkgO1/62y/TKz1bjlqHBxhAZYoASNSiVOnaIonTVylIIp0kY0t48hFD9nZ+F4XUx4CoF5xbD4ipBb/X7Em+Oj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4066</Words>
  <Characters>25616</Characters>
  <Application>Microsoft Office Word</Application>
  <DocSecurity>0</DocSecurity>
  <Lines>213</Lines>
  <Paragraphs>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4</cp:revision>
  <dcterms:created xsi:type="dcterms:W3CDTF">2021-01-02T20:01:00Z</dcterms:created>
  <dcterms:modified xsi:type="dcterms:W3CDTF">2021-01-08T06:16:00Z</dcterms:modified>
</cp:coreProperties>
</file>