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77620" w:rsidRDefault="00577620" w:rsidP="00577620"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1965D09" wp14:editId="007BCC3C">
            <wp:simplePos x="0" y="0"/>
            <wp:positionH relativeFrom="column">
              <wp:posOffset>10795</wp:posOffset>
            </wp:positionH>
            <wp:positionV relativeFrom="paragraph">
              <wp:posOffset>-332740</wp:posOffset>
            </wp:positionV>
            <wp:extent cx="2880360" cy="1151890"/>
            <wp:effectExtent l="0" t="0" r="0" b="0"/>
            <wp:wrapSquare wrapText="bothSides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con_stitek-uni_outline_c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620" w:rsidRDefault="00577620" w:rsidP="00577620"/>
    <w:p w:rsidR="00577620" w:rsidRPr="00577620" w:rsidRDefault="00577620" w:rsidP="00577620"/>
    <w:p w:rsidR="005A71FC" w:rsidRPr="00577620" w:rsidRDefault="007576C0" w:rsidP="00577620">
      <w:pPr>
        <w:pStyle w:val="Nadpis1"/>
        <w:jc w:val="both"/>
      </w:pPr>
      <w:r>
        <w:t>Podnikové univerzity (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universities</w:t>
      </w:r>
      <w:proofErr w:type="spellEnd"/>
      <w:r>
        <w:t>) a jejich význam pro rozvoj vedoucích pracovníků</w:t>
      </w:r>
    </w:p>
    <w:p w:rsidR="00066C99" w:rsidRPr="006A7EAA" w:rsidRDefault="007576C0" w:rsidP="006A7EAA">
      <w:pPr>
        <w:pStyle w:val="Nadpis2"/>
      </w:pPr>
      <w:bookmarkStart w:id="0" w:name="_Ref476046181"/>
      <w:r>
        <w:t>Machalová, Jana</w:t>
      </w:r>
      <w:bookmarkEnd w:id="0"/>
    </w:p>
    <w:p w:rsidR="00577620" w:rsidRDefault="00577620" w:rsidP="00577620"/>
    <w:p w:rsidR="00577620" w:rsidRDefault="00577620" w:rsidP="00577620">
      <w:r>
        <w:t xml:space="preserve">Klíčová slova: </w:t>
      </w:r>
      <w:proofErr w:type="spellStart"/>
      <w:r w:rsidR="009C0191">
        <w:t>corporate</w:t>
      </w:r>
      <w:proofErr w:type="spellEnd"/>
      <w:r w:rsidR="009C0191">
        <w:t xml:space="preserve"> university, </w:t>
      </w:r>
      <w:proofErr w:type="spellStart"/>
      <w:r w:rsidR="00021BFE">
        <w:t>company</w:t>
      </w:r>
      <w:proofErr w:type="spellEnd"/>
      <w:r w:rsidR="00021BFE">
        <w:t xml:space="preserve"> </w:t>
      </w:r>
      <w:proofErr w:type="spellStart"/>
      <w:r w:rsidR="00021BFE">
        <w:t>learning</w:t>
      </w:r>
      <w:proofErr w:type="spellEnd"/>
      <w:r w:rsidR="00021BFE">
        <w:t xml:space="preserve"> </w:t>
      </w:r>
      <w:proofErr w:type="spellStart"/>
      <w:r w:rsidR="00021BFE">
        <w:t>strategy</w:t>
      </w:r>
      <w:proofErr w:type="spellEnd"/>
      <w:r w:rsidR="00021BFE">
        <w:t xml:space="preserve">, </w:t>
      </w:r>
      <w:proofErr w:type="spellStart"/>
      <w:r w:rsidR="009C0191">
        <w:t>corporate</w:t>
      </w:r>
      <w:proofErr w:type="spellEnd"/>
      <w:r w:rsidR="009C0191">
        <w:t xml:space="preserve"> </w:t>
      </w:r>
      <w:proofErr w:type="spellStart"/>
      <w:r w:rsidR="00021BFE">
        <w:t>education</w:t>
      </w:r>
      <w:proofErr w:type="spellEnd"/>
      <w:r w:rsidR="009C0191">
        <w:t xml:space="preserve">, </w:t>
      </w:r>
      <w:proofErr w:type="spellStart"/>
      <w:r w:rsidR="009C0191">
        <w:t>human</w:t>
      </w:r>
      <w:proofErr w:type="spellEnd"/>
      <w:r w:rsidR="009C0191">
        <w:t xml:space="preserve"> </w:t>
      </w:r>
      <w:proofErr w:type="spellStart"/>
      <w:r w:rsidR="009C0191">
        <w:t>capital</w:t>
      </w:r>
      <w:proofErr w:type="spellEnd"/>
      <w:r w:rsidR="009C0191">
        <w:t xml:space="preserve"> </w:t>
      </w:r>
      <w:proofErr w:type="spellStart"/>
      <w:r w:rsidR="009C0191">
        <w:t>development</w:t>
      </w:r>
      <w:proofErr w:type="spellEnd"/>
      <w:r w:rsidR="009C0191">
        <w:t xml:space="preserve">, </w:t>
      </w:r>
      <w:proofErr w:type="spellStart"/>
      <w:r w:rsidR="009C0191">
        <w:t>corporate</w:t>
      </w:r>
      <w:proofErr w:type="spellEnd"/>
      <w:r w:rsidR="009C0191">
        <w:t xml:space="preserve"> </w:t>
      </w:r>
      <w:proofErr w:type="spellStart"/>
      <w:r w:rsidR="00021BFE">
        <w:t>learning</w:t>
      </w:r>
      <w:proofErr w:type="spellEnd"/>
    </w:p>
    <w:p w:rsidR="00577620" w:rsidRDefault="00E425C2" w:rsidP="00577620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108181</wp:posOffset>
                </wp:positionV>
                <wp:extent cx="5700156" cy="0"/>
                <wp:effectExtent l="0" t="0" r="1524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01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5pt,8.5pt" to="450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:rsidR="00657390" w:rsidRDefault="00657390" w:rsidP="00577620">
      <w:pPr>
        <w:pStyle w:val="Nadpis3"/>
        <w:numPr>
          <w:ilvl w:val="0"/>
          <w:numId w:val="0"/>
        </w:numPr>
        <w:ind w:left="360" w:hanging="360"/>
      </w:pPr>
      <w:r>
        <w:t>Abstrakt</w:t>
      </w:r>
    </w:p>
    <w:p w:rsidR="00657390" w:rsidRDefault="00E80D03" w:rsidP="00E80D03">
      <w:pPr>
        <w:jc w:val="both"/>
      </w:pPr>
      <w:r>
        <w:t>Podnikové univerzity jsou v některých publikacích zmiňovány jako fenomén konce minulého století. Jejich rozvoj byl započat v USA, ale postupem času se rozšířily po celém světě. Někteří autoři zmiňují jejich relativní úpadek v současné době, jiní jsou zastánci jejich přínosu. V této práci je blíže uvedeno kritické zhodnocení jejich přínosu se zaměřením na klíčové kompetence, které jsou pomocí nich rozvíjeny. Zahrnuty jsou rovněž poznatky vážící se ke klíčovým skupinám a jejich individuální náplni rozvoje, stejně tak i přínos a strategický význam existence podnikových univerzit pro organizace samotné. Pro srovnání jsou nastíněny i další směry současného podnikové vzdělávání.</w:t>
      </w:r>
    </w:p>
    <w:p w:rsidR="00E80D03" w:rsidRPr="00657390" w:rsidRDefault="00E80D03" w:rsidP="00657390"/>
    <w:p w:rsidR="009C0191" w:rsidRPr="009C0191" w:rsidRDefault="00577620" w:rsidP="00657390">
      <w:pPr>
        <w:pStyle w:val="Nadpis3"/>
        <w:numPr>
          <w:ilvl w:val="0"/>
          <w:numId w:val="0"/>
        </w:numPr>
        <w:ind w:left="360" w:hanging="360"/>
      </w:pPr>
      <w:r w:rsidRPr="00577620">
        <w:t>Úvod</w:t>
      </w:r>
    </w:p>
    <w:p w:rsidR="00657390" w:rsidRDefault="009C0191" w:rsidP="009C0191">
      <w:pPr>
        <w:jc w:val="both"/>
      </w:pPr>
      <w:r w:rsidRPr="009C0191">
        <w:t xml:space="preserve">V současné době je kladen stále větší důraz na vzdělávání a osobní rozvoj zaměstnanců napříč celou hierarchií organizací po celém světě. Největší očekávání jsou však zcela logicky kladena na profesní způsobilost a kompetence vedoucích pracovníků, kteří jsou hlavní hybnou silou všech podnikových procesů a změn a musí tak být co nejvíce kompetentní při předávání nejen vlastních zkušeností, ale i stále nových znalostí ostatním pracovníkům. Způsobů, jak nabýt potřebné znalosti pro výkon dané pozice je dozajista nespočet. </w:t>
      </w:r>
      <w:r w:rsidR="00657390">
        <w:t>K</w:t>
      </w:r>
      <w:r w:rsidRPr="009C0191">
        <w:t xml:space="preserve"> tě</w:t>
      </w:r>
      <w:r w:rsidR="00657390">
        <w:t>m</w:t>
      </w:r>
      <w:r w:rsidRPr="009C0191">
        <w:t xml:space="preserve"> </w:t>
      </w:r>
      <w:r w:rsidR="00657390">
        <w:t>nejtradičnějším patří</w:t>
      </w:r>
      <w:r w:rsidRPr="009C0191">
        <w:t xml:space="preserve"> interní zdroje vzdělávání organizované tréninkovými a vzdělávacími odděleními, jenž mají v mnoha organizacích již dlouholetou tradici. </w:t>
      </w:r>
    </w:p>
    <w:p w:rsidR="009C0191" w:rsidRDefault="009C0191" w:rsidP="009C0191">
      <w:pPr>
        <w:jc w:val="both"/>
      </w:pPr>
      <w:r w:rsidRPr="009C0191">
        <w:t xml:space="preserve">Novodobější a více progresivní metodou jsou podnikové univerzity, k jejichž masivnímu rozvoji došlo počátkem 90. let minulého století </w:t>
      </w:r>
      <w:r w:rsidR="00657390">
        <w:t>(</w:t>
      </w:r>
      <w:r w:rsidRPr="009C0191">
        <w:t xml:space="preserve">Margherita a </w:t>
      </w:r>
      <w:proofErr w:type="spellStart"/>
      <w:r w:rsidRPr="009C0191">
        <w:t>Secundo</w:t>
      </w:r>
      <w:proofErr w:type="spellEnd"/>
      <w:r w:rsidR="00657390">
        <w:t xml:space="preserve">, </w:t>
      </w:r>
      <w:r w:rsidRPr="009C0191">
        <w:t xml:space="preserve">2009, s. 176). V dnešní době jsou investice do lidského kapitálu na vrcholu žebříčku priorit velkého množství organizací, </w:t>
      </w:r>
      <w:r w:rsidR="00671954">
        <w:t>proto</w:t>
      </w:r>
      <w:r w:rsidRPr="009C0191">
        <w:t xml:space="preserve"> mohou být podnikové </w:t>
      </w:r>
      <w:r w:rsidRPr="009C0191">
        <w:lastRenderedPageBreak/>
        <w:t>univerzity klíčovým pomocníkem nejen pro zvýšení úrovně vzdělání, ale i pro získávání talentovaných pracovníků nebo budování image podniku.</w:t>
      </w:r>
    </w:p>
    <w:p w:rsidR="00657390" w:rsidRPr="009C0191" w:rsidRDefault="00657390" w:rsidP="009C0191">
      <w:pPr>
        <w:jc w:val="both"/>
      </w:pPr>
      <w:r>
        <w:t>V následující části práce bude provedena systematická literární rešerše, která bude mít za cíl blíže představit podnikové univerzity a zaměřit pozornost především na to, jaké klíčové kompetence rozvíjejí u vedoucích pracovníků.</w:t>
      </w:r>
    </w:p>
    <w:p w:rsidR="00577620" w:rsidRPr="00577620" w:rsidRDefault="00577620" w:rsidP="00577620"/>
    <w:p w:rsidR="00577620" w:rsidRDefault="00577620" w:rsidP="00577620">
      <w:pPr>
        <w:pStyle w:val="Nadpis3"/>
      </w:pPr>
      <w:r w:rsidRPr="00577620">
        <w:t>Teoretická východiska</w:t>
      </w:r>
    </w:p>
    <w:p w:rsidR="00657390" w:rsidRDefault="009C0191" w:rsidP="009C0191">
      <w:pPr>
        <w:jc w:val="both"/>
      </w:pPr>
      <w:r w:rsidRPr="009C0191">
        <w:t xml:space="preserve">Přechod ke globální ekonomice zvýšil konkurenci na trhu a připravil tak nové výzvy pro profesní vzdělávání.  Důležitost tkví v zohlednění potřeb moderní ekonomiky a organizací, které musí převzít iniciativu </w:t>
      </w:r>
      <w:r w:rsidR="00E80D03">
        <w:t>při</w:t>
      </w:r>
      <w:r w:rsidRPr="009C0191">
        <w:t xml:space="preserve"> školení zaměstnanců a posílit tím jejich vzdělání (</w:t>
      </w:r>
      <w:proofErr w:type="spellStart"/>
      <w:r w:rsidRPr="009C0191">
        <w:t>Lytovchenko</w:t>
      </w:r>
      <w:proofErr w:type="spellEnd"/>
      <w:r w:rsidRPr="009C0191">
        <w:t xml:space="preserve">, 2016, s. 35). </w:t>
      </w:r>
      <w:r w:rsidR="00671954">
        <w:t xml:space="preserve">Podnikové vzdělávání se v 21. století prosadilo jako rychle rostoucí sektor v oblasti rozvoje lidského kapitálu </w:t>
      </w:r>
      <w:r w:rsidR="00671954">
        <w:t>(</w:t>
      </w:r>
      <w:r w:rsidR="00671954" w:rsidRPr="009C0191">
        <w:t xml:space="preserve">Margherita a </w:t>
      </w:r>
      <w:proofErr w:type="spellStart"/>
      <w:r w:rsidR="00671954" w:rsidRPr="009C0191">
        <w:t>Secundo</w:t>
      </w:r>
      <w:proofErr w:type="spellEnd"/>
      <w:r w:rsidR="00671954">
        <w:t xml:space="preserve">, </w:t>
      </w:r>
      <w:r w:rsidR="00671954" w:rsidRPr="009C0191">
        <w:t>2009, s. 17</w:t>
      </w:r>
      <w:r w:rsidR="00671954">
        <w:t>7</w:t>
      </w:r>
      <w:r w:rsidR="00671954" w:rsidRPr="009C0191">
        <w:t>)</w:t>
      </w:r>
      <w:r w:rsidR="00671954">
        <w:t xml:space="preserve">. </w:t>
      </w:r>
      <w:r w:rsidR="00657390">
        <w:t>Této iniciativy by mohlo být</w:t>
      </w:r>
      <w:r w:rsidRPr="009C0191">
        <w:t xml:space="preserve"> dosažen</w:t>
      </w:r>
      <w:r w:rsidR="00657390">
        <w:t>o</w:t>
      </w:r>
      <w:r w:rsidRPr="009C0191">
        <w:t xml:space="preserve"> pomocí podnikových univerzit. Co se pod tímto pojmem konkrétně skrývá? </w:t>
      </w:r>
      <w:proofErr w:type="spellStart"/>
      <w:r w:rsidRPr="009C0191">
        <w:t>Alagaraja</w:t>
      </w:r>
      <w:proofErr w:type="spellEnd"/>
      <w:r w:rsidRPr="009C0191">
        <w:t xml:space="preserve"> a </w:t>
      </w:r>
      <w:proofErr w:type="spellStart"/>
      <w:r w:rsidRPr="009C0191">
        <w:t>Li</w:t>
      </w:r>
      <w:proofErr w:type="spellEnd"/>
      <w:r w:rsidRPr="009C0191">
        <w:t xml:space="preserve"> (2015, s. 5) sjednotily zhruba 20 definic od vývoje pojmu podniková univerzita (původně </w:t>
      </w:r>
      <w:proofErr w:type="spellStart"/>
      <w:r w:rsidRPr="009C0191">
        <w:rPr>
          <w:i/>
          <w:iCs/>
        </w:rPr>
        <w:t>corporate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college</w:t>
      </w:r>
      <w:proofErr w:type="spellEnd"/>
      <w:r w:rsidRPr="009C0191">
        <w:t xml:space="preserve">) až po nejnovější definice. Jedny z prvních definic zdůrazňují týmový trénink a učení. </w:t>
      </w:r>
      <w:r w:rsidR="00657390">
        <w:t>Mezi ně patří například definice vykreslující podnikovou univerzitu jako samostatný subjekt, který zodpovídá za vzdělávání a rozvoj členů organizace (</w:t>
      </w:r>
      <w:proofErr w:type="spellStart"/>
      <w:r w:rsidR="00657390">
        <w:t>Meister</w:t>
      </w:r>
      <w:proofErr w:type="spellEnd"/>
      <w:r w:rsidR="00657390">
        <w:t xml:space="preserve">, 1994 podle </w:t>
      </w:r>
      <w:proofErr w:type="spellStart"/>
      <w:r w:rsidR="00657390">
        <w:t>Alagaraja</w:t>
      </w:r>
      <w:proofErr w:type="spellEnd"/>
      <w:r w:rsidR="00657390">
        <w:t xml:space="preserve"> a </w:t>
      </w:r>
      <w:proofErr w:type="spellStart"/>
      <w:r w:rsidR="00657390">
        <w:t>Li</w:t>
      </w:r>
      <w:proofErr w:type="spellEnd"/>
      <w:r w:rsidR="00657390">
        <w:t xml:space="preserve">, 2015, s. 18). </w:t>
      </w:r>
      <w:r w:rsidRPr="009C0191">
        <w:t xml:space="preserve">Novější definice si našly cestu k integraci do hodnotového řetězce organizace a představují zajištění jedinečných konkurenčních výhod. </w:t>
      </w:r>
      <w:r w:rsidR="00657390">
        <w:t xml:space="preserve">Mezi ně patří například pohled na podnikovou univerzitu jako na vzdělávací entitu, která slouží jako strategický nástroj k pomoci mateřské organizaci v dosažení jejího poslání prostřednictvím činností, které rozvíjejí učení, znalosti a moudrost (Allen, 2002 podle </w:t>
      </w:r>
      <w:proofErr w:type="spellStart"/>
      <w:r w:rsidR="00657390">
        <w:t>Alagarija</w:t>
      </w:r>
      <w:proofErr w:type="spellEnd"/>
      <w:r w:rsidR="00657390">
        <w:t xml:space="preserve"> a </w:t>
      </w:r>
      <w:proofErr w:type="spellStart"/>
      <w:r w:rsidR="00657390">
        <w:t>Li</w:t>
      </w:r>
      <w:proofErr w:type="spellEnd"/>
      <w:r w:rsidR="00657390">
        <w:t>, 2015, s. 19)</w:t>
      </w:r>
      <w:r w:rsidR="00E80D03">
        <w:t>.</w:t>
      </w:r>
    </w:p>
    <w:p w:rsidR="00671954" w:rsidRDefault="00671954" w:rsidP="009C0191">
      <w:pPr>
        <w:jc w:val="both"/>
      </w:pPr>
      <w:r>
        <w:t>Ve své podstatě p</w:t>
      </w:r>
      <w:r w:rsidRPr="009C0191">
        <w:t xml:space="preserve">odniková univerzita působí jako škola zaměřující své aktivity na současné a budoucí manažery </w:t>
      </w:r>
      <w:r>
        <w:t>organizace</w:t>
      </w:r>
      <w:r w:rsidRPr="009C0191">
        <w:t>, případně na manažery dceřiných, či jinak spřátelených společností</w:t>
      </w:r>
      <w:r>
        <w:t xml:space="preserve"> (</w:t>
      </w:r>
      <w:proofErr w:type="spellStart"/>
      <w:r>
        <w:t>Cappiello</w:t>
      </w:r>
      <w:proofErr w:type="spellEnd"/>
      <w:r>
        <w:t xml:space="preserve"> a </w:t>
      </w:r>
      <w:proofErr w:type="spellStart"/>
      <w:r>
        <w:t>Pedrini</w:t>
      </w:r>
      <w:proofErr w:type="spellEnd"/>
      <w:r>
        <w:t>, 2017, s. 3).</w:t>
      </w:r>
      <w:r w:rsidR="00021BFE">
        <w:t xml:space="preserve"> </w:t>
      </w:r>
      <w:r w:rsidR="00E80D03">
        <w:t>Z pohledu strategických investic jsou podnikové univerzity považovány za stěžejní přínos pro politiku řízení lidských zdrojů. Investice do podnikových univerzit jakožto do rozvoje zaměstnanců a podnikového úsilí vytvářejí prostředky pro získání jedinečných výhod v oblasti lidských zdrojů. Vlastnictví podnikové univerzity lze tedy považovat za symbol vůdcovství v</w:t>
      </w:r>
      <w:r w:rsidR="00FF0632">
        <w:t> </w:t>
      </w:r>
      <w:r w:rsidR="00E80D03">
        <w:t>odvětví</w:t>
      </w:r>
      <w:r w:rsidR="00FF0632">
        <w:t xml:space="preserve"> (</w:t>
      </w:r>
      <w:proofErr w:type="spellStart"/>
      <w:r w:rsidR="00FF0632">
        <w:t>Parshakov</w:t>
      </w:r>
      <w:proofErr w:type="spellEnd"/>
      <w:r w:rsidR="00FF0632">
        <w:t xml:space="preserve"> a </w:t>
      </w:r>
      <w:proofErr w:type="spellStart"/>
      <w:r w:rsidR="00FF0632">
        <w:t>Shakina</w:t>
      </w:r>
      <w:proofErr w:type="spellEnd"/>
      <w:r w:rsidR="00FF0632">
        <w:t>, 2018, s. 96).</w:t>
      </w:r>
      <w:r w:rsidR="00E80D03">
        <w:t xml:space="preserve"> </w:t>
      </w:r>
      <w:r w:rsidR="00021BFE" w:rsidRPr="009C0191">
        <w:t>Jedním z nejčastějších cílů, podle provedené</w:t>
      </w:r>
      <w:r w:rsidR="00E80D03">
        <w:t>ho</w:t>
      </w:r>
      <w:r w:rsidR="00021BFE" w:rsidRPr="009C0191">
        <w:t xml:space="preserve"> průzkumu až pro 70 % podnikových univerzit, je potřeba integrace zaměstnanců a šíření podnikové kultury. Tento princip se projevuje především u velkých nadnárodních společností, které se ve větší míře snaží zajistit svým zákazníkům vysoké standardy chování</w:t>
      </w:r>
      <w:r w:rsidR="00021BFE">
        <w:t xml:space="preserve"> </w:t>
      </w:r>
      <w:r w:rsidR="00021BFE" w:rsidRPr="009C0191">
        <w:t>(</w:t>
      </w:r>
      <w:proofErr w:type="spellStart"/>
      <w:r w:rsidR="00021BFE" w:rsidRPr="009C0191">
        <w:t>Cappiello</w:t>
      </w:r>
      <w:proofErr w:type="spellEnd"/>
      <w:r w:rsidR="00021BFE" w:rsidRPr="009C0191">
        <w:t xml:space="preserve"> a </w:t>
      </w:r>
      <w:proofErr w:type="spellStart"/>
      <w:r w:rsidR="00021BFE" w:rsidRPr="009C0191">
        <w:t>Pedrini</w:t>
      </w:r>
      <w:proofErr w:type="spellEnd"/>
      <w:r w:rsidR="00021BFE" w:rsidRPr="009C0191">
        <w:t>, 2017, s. 10-11)</w:t>
      </w:r>
      <w:r w:rsidR="00021BFE">
        <w:t>.</w:t>
      </w:r>
    </w:p>
    <w:p w:rsidR="009C0191" w:rsidRDefault="00657390" w:rsidP="009C0191">
      <w:pPr>
        <w:jc w:val="both"/>
        <w:rPr>
          <w:b/>
          <w:bCs/>
        </w:rPr>
      </w:pPr>
      <w:r>
        <w:t>Pro posouzení přínosu vzdělávání prostřednictvím podnikových univerzit je zapotřebí dostatečně konkretizovat zaměření celé práce. K tomu pomůže stanovení výzkumné otázky</w:t>
      </w:r>
      <w:r w:rsidR="00671954">
        <w:t>, kdy</w:t>
      </w:r>
      <w:r>
        <w:t xml:space="preserve"> její zodpovězení bude hledaným cílem. Konkrétně navrhuji stanovit výzkumnou otázku v následujícím znění: </w:t>
      </w:r>
      <w:r w:rsidR="009C0191" w:rsidRPr="009C0191">
        <w:rPr>
          <w:b/>
          <w:bCs/>
        </w:rPr>
        <w:t xml:space="preserve">Jaké jsou </w:t>
      </w:r>
      <w:r w:rsidR="009C0191" w:rsidRPr="009C0191">
        <w:rPr>
          <w:b/>
          <w:bCs/>
        </w:rPr>
        <w:lastRenderedPageBreak/>
        <w:t xml:space="preserve">klíčové vlastnosti a kompetence, které </w:t>
      </w:r>
      <w:r>
        <w:rPr>
          <w:b/>
          <w:bCs/>
        </w:rPr>
        <w:t xml:space="preserve">podnikové univerzity </w:t>
      </w:r>
      <w:r w:rsidR="009C0191" w:rsidRPr="009C0191">
        <w:rPr>
          <w:b/>
          <w:bCs/>
        </w:rPr>
        <w:t xml:space="preserve">rozvíjejí </w:t>
      </w:r>
      <w:r w:rsidR="00E80D03">
        <w:rPr>
          <w:b/>
          <w:bCs/>
        </w:rPr>
        <w:t xml:space="preserve">především </w:t>
      </w:r>
      <w:r w:rsidR="009C0191" w:rsidRPr="009C0191">
        <w:rPr>
          <w:b/>
          <w:bCs/>
        </w:rPr>
        <w:t>u vedoucích pracovníků?</w:t>
      </w:r>
    </w:p>
    <w:p w:rsidR="00E80D03" w:rsidRPr="00E80D03" w:rsidRDefault="00E80D03" w:rsidP="009C0191">
      <w:pPr>
        <w:jc w:val="both"/>
      </w:pPr>
    </w:p>
    <w:p w:rsidR="00577620" w:rsidRDefault="00577620" w:rsidP="00577620">
      <w:pPr>
        <w:pStyle w:val="Nadpis3"/>
      </w:pPr>
      <w:r w:rsidRPr="00577620">
        <w:t>Výzkumné metody a data</w:t>
      </w:r>
    </w:p>
    <w:p w:rsidR="00C865BB" w:rsidRDefault="00657390" w:rsidP="00657390">
      <w:pPr>
        <w:jc w:val="both"/>
      </w:pPr>
      <w:r>
        <w:t xml:space="preserve">Hledání zdrojů a následná práce s nimi představovalo dozajista nejpodstatnější a časově nejnáročnější část celé práce. Nyní budou představeny postupné kroky systematického sběru dat a následné práce s nimi. </w:t>
      </w:r>
      <w:r w:rsidR="00021BFE">
        <w:t>Zmíněna</w:t>
      </w:r>
      <w:r>
        <w:t xml:space="preserve"> budou také kritéria výběru a </w:t>
      </w:r>
      <w:r w:rsidR="00021BFE">
        <w:t xml:space="preserve">práce s vyhledávacím algoritmem. </w:t>
      </w:r>
      <w:r>
        <w:t>Cílem bylo jednotlivé vhodné zdroje důkladně nastudovat a vybrat z nich pasáže, které budou přínosem pro danou problematiku</w:t>
      </w:r>
      <w:r w:rsidR="00021BFE">
        <w:t xml:space="preserve"> a budou odpovídat na výzkumnou otázku</w:t>
      </w:r>
      <w:r>
        <w:t>. Důraz byl kladen především na relevantnost použitých zdrojů.</w:t>
      </w:r>
    </w:p>
    <w:p w:rsidR="00021BFE" w:rsidRDefault="00657390" w:rsidP="00021BFE">
      <w:pPr>
        <w:jc w:val="both"/>
      </w:pPr>
      <w:r>
        <w:t xml:space="preserve">Všechny použité zdroje byly čerpány výhradně z dostupné elektronické databáze. Primární výběr byl proveden přes vyhledávací databázi Web </w:t>
      </w:r>
      <w:proofErr w:type="spellStart"/>
      <w:r>
        <w:t>of</w:t>
      </w:r>
      <w:proofErr w:type="spellEnd"/>
      <w:r>
        <w:t xml:space="preserve"> Science pro dosažení co nejvíce relevantních výsledků</w:t>
      </w:r>
      <w:r w:rsidR="00021BFE">
        <w:t xml:space="preserve"> vyhledávání</w:t>
      </w:r>
      <w:r>
        <w:t xml:space="preserve">. </w:t>
      </w:r>
      <w:r w:rsidR="00021BFE">
        <w:t xml:space="preserve">Pokud nebyly na Web </w:t>
      </w:r>
      <w:proofErr w:type="spellStart"/>
      <w:r w:rsidR="00021BFE">
        <w:t>of</w:t>
      </w:r>
      <w:proofErr w:type="spellEnd"/>
      <w:r w:rsidR="00021BFE">
        <w:t xml:space="preserve"> Science dostupné plné verze těchto článků, probíhalo jejich dohledávání </w:t>
      </w:r>
      <w:r w:rsidR="00FF0632">
        <w:t xml:space="preserve">převážně </w:t>
      </w:r>
      <w:r w:rsidR="00021BFE">
        <w:t xml:space="preserve">pomocí Google </w:t>
      </w:r>
      <w:proofErr w:type="spellStart"/>
      <w:r w:rsidR="00021BFE">
        <w:t>Scholar</w:t>
      </w:r>
      <w:proofErr w:type="spellEnd"/>
      <w:r w:rsidR="00021BFE">
        <w:t xml:space="preserve">, MUNI </w:t>
      </w:r>
      <w:proofErr w:type="spellStart"/>
      <w:r w:rsidR="00021BFE">
        <w:t>Discovery</w:t>
      </w:r>
      <w:proofErr w:type="spellEnd"/>
      <w:r w:rsidR="00021BFE">
        <w:t xml:space="preserve"> nebo </w:t>
      </w:r>
      <w:proofErr w:type="spellStart"/>
      <w:r w:rsidR="00021BFE">
        <w:t>ScienceDirect</w:t>
      </w:r>
      <w:proofErr w:type="spellEnd"/>
      <w:r w:rsidR="00021BFE">
        <w:t>. Výhradně však za účelem dohledání celých verzí textu.</w:t>
      </w:r>
    </w:p>
    <w:p w:rsidR="00021BFE" w:rsidRDefault="00021BFE" w:rsidP="00657390">
      <w:pPr>
        <w:jc w:val="both"/>
      </w:pPr>
      <w:r>
        <w:t xml:space="preserve">Celému výběru předcházelo stanovení vhodného vyhledávacího algoritmu. Ten byl v rozšířeném vyhledávání zvolen následovně: </w:t>
      </w:r>
      <w:r w:rsidRPr="00021BFE">
        <w:rPr>
          <w:b/>
          <w:bCs/>
        </w:rPr>
        <w:t>((TS=((</w:t>
      </w:r>
      <w:proofErr w:type="spellStart"/>
      <w:r w:rsidRPr="00021BFE">
        <w:rPr>
          <w:b/>
          <w:bCs/>
        </w:rPr>
        <w:t>corporate</w:t>
      </w:r>
      <w:proofErr w:type="spellEnd"/>
      <w:r w:rsidRPr="00021BFE">
        <w:rPr>
          <w:b/>
          <w:bCs/>
        </w:rPr>
        <w:t>*) NEAR ((university)</w:t>
      </w:r>
      <w:r w:rsidRPr="00021BFE">
        <w:rPr>
          <w:b/>
          <w:bCs/>
        </w:rPr>
        <w:t xml:space="preserve"> </w:t>
      </w:r>
      <w:r w:rsidRPr="00021BFE">
        <w:rPr>
          <w:b/>
          <w:bCs/>
        </w:rPr>
        <w:t>OR (</w:t>
      </w:r>
      <w:proofErr w:type="spellStart"/>
      <w:r w:rsidRPr="00021BFE">
        <w:rPr>
          <w:b/>
          <w:bCs/>
        </w:rPr>
        <w:t>universities</w:t>
      </w:r>
      <w:proofErr w:type="spellEnd"/>
      <w:r w:rsidRPr="00021BFE">
        <w:rPr>
          <w:b/>
          <w:bCs/>
        </w:rPr>
        <w:t>)) AND ((</w:t>
      </w:r>
      <w:proofErr w:type="spellStart"/>
      <w:r w:rsidRPr="00021BFE">
        <w:rPr>
          <w:b/>
          <w:bCs/>
        </w:rPr>
        <w:t>education</w:t>
      </w:r>
      <w:proofErr w:type="spellEnd"/>
      <w:r w:rsidRPr="00021BFE">
        <w:rPr>
          <w:b/>
          <w:bCs/>
        </w:rPr>
        <w:t>) OR (</w:t>
      </w:r>
      <w:proofErr w:type="spellStart"/>
      <w:r w:rsidRPr="00021BFE">
        <w:rPr>
          <w:b/>
          <w:bCs/>
        </w:rPr>
        <w:t>learning</w:t>
      </w:r>
      <w:proofErr w:type="spellEnd"/>
      <w:r w:rsidRPr="00021BFE">
        <w:rPr>
          <w:b/>
          <w:bCs/>
        </w:rPr>
        <w:t>) OR (e-</w:t>
      </w:r>
      <w:proofErr w:type="spellStart"/>
      <w:r w:rsidRPr="00021BFE">
        <w:rPr>
          <w:b/>
          <w:bCs/>
        </w:rPr>
        <w:t>learning</w:t>
      </w:r>
      <w:proofErr w:type="spellEnd"/>
      <w:r w:rsidRPr="00021BFE">
        <w:rPr>
          <w:b/>
          <w:bCs/>
        </w:rPr>
        <w:t>)))))</w:t>
      </w:r>
      <w:r w:rsidRPr="00021BFE">
        <w:rPr>
          <w:b/>
          <w:bCs/>
        </w:rPr>
        <w:t xml:space="preserve"> </w:t>
      </w:r>
      <w:r w:rsidRPr="00021BFE">
        <w:rPr>
          <w:b/>
          <w:bCs/>
        </w:rPr>
        <w:t>AND LANGUAGE: (</w:t>
      </w:r>
      <w:proofErr w:type="spellStart"/>
      <w:r w:rsidRPr="00021BFE">
        <w:rPr>
          <w:b/>
          <w:bCs/>
        </w:rPr>
        <w:t>English</w:t>
      </w:r>
      <w:proofErr w:type="spellEnd"/>
      <w:r w:rsidRPr="00021BFE">
        <w:rPr>
          <w:b/>
          <w:bCs/>
        </w:rPr>
        <w:t>)</w:t>
      </w:r>
      <w:r>
        <w:t>. V různých modifikacích algoritmu jsem zkusila zahrnout zároveň kompetence a schopnosti, ale vyhledávání se tím zbytečně zúžilo. Naopak pokud byl algoritmus nastaven tak, že byly schopnosti a kompetence začleněny k ostatním hledaným parametrům, vyhledávání se příliš rozšířilo. Z toho důvodu jsem algoritmus zanechala v původní podobě a mechanickým tříděním dále vybrala vhodné zdroje.</w:t>
      </w:r>
    </w:p>
    <w:p w:rsidR="00021BFE" w:rsidRDefault="00021BFE" w:rsidP="00657390">
      <w:pPr>
        <w:jc w:val="both"/>
      </w:pPr>
      <w:r>
        <w:t>Následující postup vyhledávání a třídění zdrojů je zachycen na schématu č. 1.</w:t>
      </w:r>
    </w:p>
    <w:p w:rsidR="00021BFE" w:rsidRDefault="00021BFE" w:rsidP="00657390">
      <w:pPr>
        <w:jc w:val="both"/>
      </w:pPr>
      <w:r w:rsidRPr="00021BFE">
        <w:rPr>
          <w:noProof/>
          <w:shd w:val="clear" w:color="auto" w:fill="FFC000"/>
        </w:rPr>
        <w:drawing>
          <wp:inline distT="0" distB="0" distL="0" distR="0">
            <wp:extent cx="5730844" cy="2382821"/>
            <wp:effectExtent l="0" t="25400" r="10160" b="4318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80D03" w:rsidRDefault="00E80D03" w:rsidP="00021BFE">
      <w:pPr>
        <w:jc w:val="both"/>
      </w:pPr>
      <w:r>
        <w:t>Schéma č. 1: Postup při vyhledávání zdrojů</w:t>
      </w:r>
    </w:p>
    <w:p w:rsidR="006A7EAA" w:rsidRPr="00577620" w:rsidRDefault="00021BFE" w:rsidP="00021BFE">
      <w:pPr>
        <w:jc w:val="both"/>
      </w:pPr>
      <w:r>
        <w:lastRenderedPageBreak/>
        <w:t xml:space="preserve">Výsledkem tohoto procesu bylo z původních 618 </w:t>
      </w:r>
      <w:r w:rsidR="00E80D03">
        <w:t>vybráno</w:t>
      </w:r>
      <w:r>
        <w:t xml:space="preserve"> 17 skutečně relevantních článků. Očištění proběhlo na základě časového omezení pouze na zdroje publikované v 21. století. Dále proběhlo jejich zúžení dle nadpisů a několika další kritérií. Mezi ně patřilo </w:t>
      </w:r>
      <w:r>
        <w:t>omezení na odpovídající kategorie</w:t>
      </w:r>
      <w:r>
        <w:t xml:space="preserve"> jako je </w:t>
      </w:r>
      <w:r>
        <w:t>oblast vzdělávání, managementu a podniku</w:t>
      </w:r>
      <w:r w:rsidR="00E80D03">
        <w:t>. V</w:t>
      </w:r>
      <w:r>
        <w:t>e výsledk</w:t>
      </w:r>
      <w:r w:rsidR="00E80D03">
        <w:t>u</w:t>
      </w:r>
      <w:r>
        <w:t xml:space="preserve"> byly nejvíce preferovány zdroje</w:t>
      </w:r>
      <w:r w:rsidR="00E80D03">
        <w:t xml:space="preserve"> </w:t>
      </w:r>
      <w:r>
        <w:t>nejnovější (</w:t>
      </w:r>
      <w:r w:rsidR="00E80D03">
        <w:t>především z</w:t>
      </w:r>
      <w:r>
        <w:t> posledních 5 let)</w:t>
      </w:r>
      <w:r w:rsidR="00E80D03">
        <w:t xml:space="preserve">, na které </w:t>
      </w:r>
      <w:r>
        <w:t xml:space="preserve">bylo nejčastěji odkazováno v jiných </w:t>
      </w:r>
      <w:r w:rsidR="00E80D03">
        <w:t>článcích</w:t>
      </w:r>
      <w:r>
        <w:t xml:space="preserve">. Ty byly dále prostudovány na základě jejich abstraktů. V poslední fázi tak zbylo 17 vybraných zdrojů k důkladnému prostudování. </w:t>
      </w:r>
      <w:r w:rsidR="00E80D03">
        <w:t>Z nich vzešlo</w:t>
      </w:r>
      <w:r>
        <w:t xml:space="preserve"> 10</w:t>
      </w:r>
      <w:r w:rsidR="00E80D03">
        <w:t xml:space="preserve"> </w:t>
      </w:r>
      <w:r>
        <w:t xml:space="preserve">zdrojů, které byly vhodné pro </w:t>
      </w:r>
      <w:r w:rsidR="00E80D03">
        <w:t xml:space="preserve">dosažení </w:t>
      </w:r>
      <w:r>
        <w:t>cíl</w:t>
      </w:r>
      <w:r w:rsidR="00E80D03">
        <w:t>e</w:t>
      </w:r>
      <w:r>
        <w:t xml:space="preserve"> práce. Závěrem byly články doplněny navíc o</w:t>
      </w:r>
      <w:r w:rsidR="00B64001">
        <w:t xml:space="preserve"> jeden</w:t>
      </w:r>
      <w:r>
        <w:t xml:space="preserve"> zdroj, na kter</w:t>
      </w:r>
      <w:r w:rsidR="00B64001">
        <w:t>ý</w:t>
      </w:r>
      <w:r>
        <w:t xml:space="preserve"> bylo nejčastěji odkazováno v pročítaných nebo vybraných studiích jako </w:t>
      </w:r>
      <w:r w:rsidR="00E80D03">
        <w:t xml:space="preserve">na </w:t>
      </w:r>
      <w:r>
        <w:t>jejich primární zdroj. Celkový počet zdrojů, které vstoupily do celé práce je</w:t>
      </w:r>
      <w:r w:rsidR="00B64001">
        <w:t xml:space="preserve"> tedy 11</w:t>
      </w:r>
      <w:r>
        <w:t xml:space="preserve">. </w:t>
      </w:r>
      <w:r w:rsidR="00657390">
        <w:t>Všechny použité zdroje vedly k následujícím závěrům tykající</w:t>
      </w:r>
      <w:r w:rsidR="00E80D03">
        <w:t>m</w:t>
      </w:r>
      <w:r w:rsidR="00657390">
        <w:t xml:space="preserve"> se kompetencí, které jsou u vedoucích pracovníků pomocí podnikových univerzit rozvíjeny.</w:t>
      </w:r>
    </w:p>
    <w:p w:rsidR="006A7EAA" w:rsidRDefault="00577620" w:rsidP="006A7EAA">
      <w:pPr>
        <w:pStyle w:val="Nadpis3"/>
      </w:pPr>
      <w:r w:rsidRPr="00577620">
        <w:t>Výsledky</w:t>
      </w:r>
    </w:p>
    <w:p w:rsidR="00671954" w:rsidRDefault="00671954" w:rsidP="00671954">
      <w:pPr>
        <w:jc w:val="both"/>
      </w:pPr>
      <w:r>
        <w:t xml:space="preserve">Základní myšlenkou podnikových univerzit je získání znalostí potřebných k fungování v dané organizaci. I když se to zdá být triviální, jedná se skutečně o výchozí bod, který je posléze dále obohacován. Tuto myšlenku rozvíjejí </w:t>
      </w:r>
      <w:proofErr w:type="spellStart"/>
      <w:r w:rsidRPr="009C0191">
        <w:t>Cappiello</w:t>
      </w:r>
      <w:proofErr w:type="spellEnd"/>
      <w:r w:rsidRPr="009C0191">
        <w:t xml:space="preserve"> a</w:t>
      </w:r>
      <w:r w:rsidRPr="009C0191">
        <w:t xml:space="preserve"> </w:t>
      </w:r>
      <w:proofErr w:type="spellStart"/>
      <w:r w:rsidRPr="009C0191">
        <w:t>Pedrini</w:t>
      </w:r>
      <w:proofErr w:type="spellEnd"/>
      <w:r>
        <w:t xml:space="preserve"> (</w:t>
      </w:r>
      <w:r w:rsidRPr="009C0191">
        <w:t>2017, s. 12</w:t>
      </w:r>
      <w:r>
        <w:t>), kteří u</w:t>
      </w:r>
      <w:r w:rsidRPr="009C0191">
        <w:t xml:space="preserve"> klíčov</w:t>
      </w:r>
      <w:r>
        <w:t>ých</w:t>
      </w:r>
      <w:r w:rsidRPr="009C0191">
        <w:t xml:space="preserve"> kompetenc</w:t>
      </w:r>
      <w:r>
        <w:t>í</w:t>
      </w:r>
      <w:r w:rsidRPr="009C0191">
        <w:t xml:space="preserve"> manažerů</w:t>
      </w:r>
      <w:r>
        <w:t xml:space="preserve"> </w:t>
      </w:r>
      <w:r w:rsidRPr="009C0191">
        <w:t xml:space="preserve">na prvním místě </w:t>
      </w:r>
      <w:r>
        <w:t>uvádějí</w:t>
      </w:r>
      <w:r w:rsidRPr="009C0191">
        <w:t xml:space="preserve"> získávání a udržování nových znalostí</w:t>
      </w:r>
      <w:r>
        <w:t xml:space="preserve">. S tím se ztotožňuje i Margherita a </w:t>
      </w:r>
      <w:proofErr w:type="spellStart"/>
      <w:r>
        <w:t>Secundo</w:t>
      </w:r>
      <w:proofErr w:type="spellEnd"/>
      <w:r>
        <w:t xml:space="preserve"> (2009, s. 181), kteří staví dovednosti a osobní rozvoj do popředí, konkrétně dáv</w:t>
      </w:r>
      <w:r>
        <w:t>ají</w:t>
      </w:r>
      <w:r>
        <w:t xml:space="preserve"> důraz na kvalifikaci a rozvoj dovedností směřovan</w:t>
      </w:r>
      <w:r>
        <w:t>ých</w:t>
      </w:r>
      <w:r>
        <w:t xml:space="preserve"> k řízení lidí napříč disciplínami a kompetencemi na pracovišti. </w:t>
      </w:r>
      <w:r>
        <w:t>Z těchto myšlenek vyplývá, že obzvlášť v</w:t>
      </w:r>
      <w:r w:rsidRPr="009C0191">
        <w:t> dnešní turbulentní době, kdy neustále dochází k velkým změnám ve fungování firem, ať už kvůli změnám ekonomickým, technologickým nebo společenským, je pro správný výkon všech funkcí ve společnosti bytostně důležité získávat nové znalosti</w:t>
      </w:r>
      <w:r w:rsidR="00E80D03">
        <w:t xml:space="preserve">, </w:t>
      </w:r>
      <w:r w:rsidRPr="009C0191">
        <w:t>a ty následně implementovat do rozhodovacího procesu. Dvojnásob toto platí pro velké nadnárodní společnosti, které provozují své vlastní podnikové univerzity, protože jsou to právě ony, kdo se musí chopit role největšího inovátora.</w:t>
      </w:r>
    </w:p>
    <w:p w:rsidR="00671954" w:rsidRDefault="00671954" w:rsidP="00671954">
      <w:pPr>
        <w:jc w:val="both"/>
      </w:pPr>
      <w:r>
        <w:t>Již je tedy zřejmé, že hlavní přínos</w:t>
      </w:r>
      <w:r w:rsidRPr="009C0191">
        <w:t xml:space="preserve"> podnikových univerzit tkví v jejich vlivu na učení a výkon. Síly funkční, politické a sociokulturní působily na podnikové univerzity v různých fázích jejich vývoje. Mohou být jedním z faktorů ovlivňující</w:t>
      </w:r>
      <w:r w:rsidR="00E80D03">
        <w:t>ch</w:t>
      </w:r>
      <w:r w:rsidRPr="009C0191">
        <w:t xml:space="preserve"> rozvoj dovedností vedoucích pracovníků</w:t>
      </w:r>
      <w:r>
        <w:t xml:space="preserve"> </w:t>
      </w:r>
      <w:r w:rsidRPr="009C0191">
        <w:t>(</w:t>
      </w:r>
      <w:proofErr w:type="spellStart"/>
      <w:r w:rsidRPr="009C0191">
        <w:t>Alagaraja</w:t>
      </w:r>
      <w:proofErr w:type="spellEnd"/>
      <w:r w:rsidRPr="009C0191">
        <w:t xml:space="preserve"> a </w:t>
      </w:r>
      <w:proofErr w:type="spellStart"/>
      <w:r w:rsidRPr="009C0191">
        <w:t>Li</w:t>
      </w:r>
      <w:proofErr w:type="spellEnd"/>
      <w:r w:rsidRPr="009C0191">
        <w:t>, 2015</w:t>
      </w:r>
      <w:r>
        <w:t>, s. 5</w:t>
      </w:r>
      <w:r w:rsidRPr="009C0191">
        <w:t>)</w:t>
      </w:r>
      <w:r>
        <w:t xml:space="preserve">. </w:t>
      </w:r>
      <w:r>
        <w:t xml:space="preserve">Které kompetence jsou rozvíjeny u jednotlivých skupin </w:t>
      </w:r>
      <w:r>
        <w:t xml:space="preserve">pracovníků a pomocí jakých nástrojů? K bližšímu objasnění slouží </w:t>
      </w:r>
      <w:r>
        <w:t>schéma</w:t>
      </w:r>
      <w:r>
        <w:t xml:space="preserve"> </w:t>
      </w:r>
      <w:r w:rsidR="00E80D03">
        <w:t>č. 2</w:t>
      </w:r>
      <w:r>
        <w:t xml:space="preserve">, </w:t>
      </w:r>
      <w:r>
        <w:t>konkrétně</w:t>
      </w:r>
      <w:r>
        <w:t xml:space="preserve"> jeho levá část. Rozvoj skupin pracovníků lze rozdělit do čtyř až pěti oblastí. </w:t>
      </w:r>
      <w:r w:rsidRPr="009C0191">
        <w:t xml:space="preserve">Jako první </w:t>
      </w:r>
      <w:r>
        <w:t>shora je možné</w:t>
      </w:r>
      <w:r w:rsidRPr="009C0191">
        <w:t xml:space="preserve"> zmínit účast vedoucích pracovníků na tvorbě a provádění strategického řízení prostřednictvím odborné přípravy</w:t>
      </w:r>
      <w:r>
        <w:t xml:space="preserve"> zahrnující zkušenosti</w:t>
      </w:r>
      <w:r>
        <w:t xml:space="preserve"> </w:t>
      </w:r>
      <w:r w:rsidRPr="009C0191">
        <w:t>(</w:t>
      </w:r>
      <w:proofErr w:type="spellStart"/>
      <w:r w:rsidRPr="009C0191">
        <w:t>Lytovchenko</w:t>
      </w:r>
      <w:proofErr w:type="spellEnd"/>
      <w:r w:rsidRPr="009C0191">
        <w:t>, 2016, s. 38)</w:t>
      </w:r>
      <w:r>
        <w:t>.</w:t>
      </w:r>
      <w:r>
        <w:t xml:space="preserve"> Tato platforma je považována za strategickou, jelikož se zaměřuje na vyšší až vrcholový management a náplň učení přímo souvisí se strategií společnosti. Cílem je propojit profesní rozvoj se specifickými výzvami pro organizaci a začlenit proces učení přímo do strategie (</w:t>
      </w:r>
      <w:proofErr w:type="spellStart"/>
      <w:r>
        <w:t>Scarso</w:t>
      </w:r>
      <w:proofErr w:type="spellEnd"/>
      <w:r>
        <w:t xml:space="preserve">, 2017, s. 3). </w:t>
      </w:r>
      <w:r w:rsidRPr="009C0191">
        <w:lastRenderedPageBreak/>
        <w:t xml:space="preserve">Následně </w:t>
      </w:r>
      <w:r>
        <w:t>jde o</w:t>
      </w:r>
      <w:r w:rsidRPr="009C0191">
        <w:t xml:space="preserve"> </w:t>
      </w:r>
      <w:r>
        <w:t xml:space="preserve">nejtalentovanější </w:t>
      </w:r>
      <w:r w:rsidRPr="009C0191">
        <w:t>kandidát</w:t>
      </w:r>
      <w:r>
        <w:t>y a jejich možný</w:t>
      </w:r>
      <w:r w:rsidRPr="009C0191">
        <w:t xml:space="preserve"> přesun na vyšší manažerské pozice, případně menší a střední manažer</w:t>
      </w:r>
      <w:r>
        <w:t>y</w:t>
      </w:r>
      <w:r>
        <w:t>,</w:t>
      </w:r>
      <w:r w:rsidRPr="009C0191">
        <w:t xml:space="preserve"> </w:t>
      </w:r>
      <w:r>
        <w:t xml:space="preserve">jejichž smysl tkví </w:t>
      </w:r>
      <w:r>
        <w:t xml:space="preserve">především </w:t>
      </w:r>
      <w:r>
        <w:t xml:space="preserve">v rozvoji osobních kompetencí a </w:t>
      </w:r>
      <w:r w:rsidRPr="009C0191">
        <w:t>porozumění filozofii společnosti a strategii jejího řízení</w:t>
      </w:r>
      <w:r>
        <w:t xml:space="preserve"> </w:t>
      </w:r>
      <w:r w:rsidRPr="009C0191">
        <w:t>(</w:t>
      </w:r>
      <w:proofErr w:type="spellStart"/>
      <w:r w:rsidRPr="009C0191">
        <w:t>Lytovchenko</w:t>
      </w:r>
      <w:proofErr w:type="spellEnd"/>
      <w:r w:rsidRPr="009C0191">
        <w:t>, 2016, s. 38)</w:t>
      </w:r>
      <w:r>
        <w:t>.</w:t>
      </w:r>
      <w:r>
        <w:t xml:space="preserve"> Integrace nových talentů do nejvyšších úrovní představuje velký potenciál, a proto se u něj objevuje častý zájem za strany organizací. Dalším důležitým záměrem pro podnikovou univerzitu je rozvoj klíčových osobních kompetencí a manažerských dovedností u stávajících vedoucích pracovníků </w:t>
      </w:r>
      <w:r w:rsidRPr="009C0191">
        <w:t>(</w:t>
      </w:r>
      <w:proofErr w:type="spellStart"/>
      <w:r w:rsidRPr="009C0191">
        <w:t>Cappiello</w:t>
      </w:r>
      <w:proofErr w:type="spellEnd"/>
      <w:r w:rsidRPr="009C0191">
        <w:t xml:space="preserve"> a </w:t>
      </w:r>
      <w:proofErr w:type="spellStart"/>
      <w:r w:rsidRPr="009C0191">
        <w:t>Pedrini</w:t>
      </w:r>
      <w:proofErr w:type="spellEnd"/>
      <w:r w:rsidRPr="009C0191">
        <w:t>, 2017, s. 10-11)</w:t>
      </w:r>
      <w:r>
        <w:t>.</w:t>
      </w:r>
      <w:r>
        <w:t xml:space="preserve"> Zaměření na střední management může také směřovat k podpoře celopodnikové kultury vedení lidí </w:t>
      </w:r>
      <w:r>
        <w:t>(</w:t>
      </w:r>
      <w:proofErr w:type="spellStart"/>
      <w:r>
        <w:t>Scarso</w:t>
      </w:r>
      <w:proofErr w:type="spellEnd"/>
      <w:r>
        <w:t>, 2017, s. 3).</w:t>
      </w:r>
      <w:r w:rsidRPr="00671954">
        <w:t xml:space="preserve"> </w:t>
      </w:r>
      <w:r w:rsidRPr="009C0191">
        <w:t xml:space="preserve">V neposlední řadě jde o formování vysoké úrovně praktických </w:t>
      </w:r>
      <w:r>
        <w:t xml:space="preserve">i funkčních </w:t>
      </w:r>
      <w:r w:rsidRPr="009C0191">
        <w:t xml:space="preserve">dovedností </w:t>
      </w:r>
      <w:r>
        <w:t xml:space="preserve">ostatních </w:t>
      </w:r>
      <w:r w:rsidRPr="009C0191">
        <w:t>pracovníků</w:t>
      </w:r>
      <w:r>
        <w:t>,</w:t>
      </w:r>
      <w:r w:rsidRPr="009C0191">
        <w:t xml:space="preserve"> a nakonec také </w:t>
      </w:r>
      <w:r>
        <w:t xml:space="preserve">externích účastníků z důvodu </w:t>
      </w:r>
      <w:r w:rsidRPr="009C0191">
        <w:t>podpor</w:t>
      </w:r>
      <w:r>
        <w:t>y</w:t>
      </w:r>
      <w:r w:rsidRPr="009C0191">
        <w:t xml:space="preserve"> spolupráce a propojení mezi jednotlivými sektory podniku</w:t>
      </w:r>
      <w:r>
        <w:t xml:space="preserve"> </w:t>
      </w:r>
      <w:r w:rsidRPr="009C0191">
        <w:t>(</w:t>
      </w:r>
      <w:proofErr w:type="spellStart"/>
      <w:r w:rsidRPr="009C0191">
        <w:t>Lytovchenko</w:t>
      </w:r>
      <w:proofErr w:type="spellEnd"/>
      <w:r w:rsidRPr="009C0191">
        <w:t>, 2016, s. 38)</w:t>
      </w:r>
      <w:r>
        <w:t>.</w:t>
      </w:r>
    </w:p>
    <w:p w:rsidR="009C0191" w:rsidRPr="009C0191" w:rsidRDefault="009C0191" w:rsidP="009C0191">
      <w:r>
        <w:rPr>
          <w:noProof/>
        </w:rPr>
        <w:drawing>
          <wp:inline distT="0" distB="0" distL="0" distR="0">
            <wp:extent cx="5761355" cy="5685790"/>
            <wp:effectExtent l="0" t="0" r="4445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56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0191" w:rsidRDefault="00671954" w:rsidP="009C0191">
      <w:r>
        <w:t>Schéma</w:t>
      </w:r>
      <w:r w:rsidR="009C0191">
        <w:t xml:space="preserve"> </w:t>
      </w:r>
      <w:r w:rsidR="00E80D03">
        <w:t>č. 2:</w:t>
      </w:r>
      <w:r w:rsidR="009C0191">
        <w:t xml:space="preserve"> Struktura úspěšné podnikové univerzity (Kolo a spol., 2013)</w:t>
      </w:r>
    </w:p>
    <w:p w:rsidR="00E80D03" w:rsidRDefault="00E80D03" w:rsidP="00E80D03">
      <w:pPr>
        <w:jc w:val="both"/>
      </w:pPr>
      <w:r>
        <w:lastRenderedPageBreak/>
        <w:t>Mezi další důležité</w:t>
      </w:r>
      <w:r w:rsidRPr="009C0191">
        <w:t xml:space="preserve"> vlastnosti a kompetence, na něž se podniky v rámci svých univerzitních programů </w:t>
      </w:r>
      <w:r>
        <w:t xml:space="preserve">snaží </w:t>
      </w:r>
      <w:r w:rsidRPr="009C0191">
        <w:t>nejvíce zaměř</w:t>
      </w:r>
      <w:r>
        <w:t>it</w:t>
      </w:r>
      <w:r w:rsidRPr="009C0191">
        <w:t>, patří bezesporu rozvoj vůdčích schopností a znalost</w:t>
      </w:r>
      <w:r>
        <w:t>í</w:t>
      </w:r>
      <w:r w:rsidRPr="009C0191">
        <w:t xml:space="preserve"> technologií</w:t>
      </w:r>
      <w:r>
        <w:t xml:space="preserve"> </w:t>
      </w:r>
      <w:r w:rsidRPr="009C0191">
        <w:t>(</w:t>
      </w:r>
      <w:proofErr w:type="spellStart"/>
      <w:r w:rsidRPr="009C0191">
        <w:t>Lytovchenko</w:t>
      </w:r>
      <w:proofErr w:type="spellEnd"/>
      <w:r w:rsidRPr="009C0191">
        <w:t>, 2016, s. 37)</w:t>
      </w:r>
      <w:r>
        <w:t>. Novější pojetí podnikových univerzit se zaměřuje na integraci rozvoje kompetencí spojených s technologiemi například i tím, že využívá technologie jako způsob učení. (</w:t>
      </w:r>
      <w:r w:rsidRPr="009C0191">
        <w:t xml:space="preserve">Margherita a </w:t>
      </w:r>
      <w:proofErr w:type="spellStart"/>
      <w:r w:rsidRPr="009C0191">
        <w:t>Secundo</w:t>
      </w:r>
      <w:proofErr w:type="spellEnd"/>
      <w:r>
        <w:t xml:space="preserve">, </w:t>
      </w:r>
      <w:r w:rsidRPr="009C0191">
        <w:t>2009, s. 1</w:t>
      </w:r>
      <w:r>
        <w:t>80</w:t>
      </w:r>
      <w:r w:rsidRPr="009C0191">
        <w:t>)</w:t>
      </w:r>
      <w:r>
        <w:t xml:space="preserve">. </w:t>
      </w:r>
      <w:r w:rsidRPr="009C0191">
        <w:t xml:space="preserve">Důraz na tyto kompetence však není v poslední době výsadou pouze podnikových univerzit, ale </w:t>
      </w:r>
      <w:r>
        <w:t xml:space="preserve">i </w:t>
      </w:r>
      <w:r w:rsidRPr="009C0191">
        <w:t>celkový systém vzdělávání se snaží transformovat tak, aby dokázal nabídnout dostatečně kvalitní vzdělání právě v těchto směrech</w:t>
      </w:r>
      <w:r>
        <w:t xml:space="preserve"> </w:t>
      </w:r>
      <w:r w:rsidRPr="009C0191">
        <w:t>(</w:t>
      </w:r>
      <w:proofErr w:type="spellStart"/>
      <w:r w:rsidRPr="009C0191">
        <w:t>Rowlands</w:t>
      </w:r>
      <w:proofErr w:type="spellEnd"/>
      <w:r w:rsidRPr="009C0191">
        <w:t>, 2013, s. 1279)</w:t>
      </w:r>
      <w:r>
        <w:t>.</w:t>
      </w:r>
      <w:r>
        <w:t xml:space="preserve"> </w:t>
      </w:r>
      <w:r w:rsidRPr="009C0191">
        <w:t>Nároky na vzdělanost pracovní síly, zejména co se týká znalosti nových technologií, v průběhu času rostou také v důsledku masivního rozvoje a implementace těchto technologií do podnikových procesů napříč různými obory. Práci, kterou dříve vykonávali nekvalifikovaní pracovníci, v posledních letech z velké části přebírají stroje a umělá inteligence, na trhu tak vzniká tlak na zlepšení kvalifikace těchto pracovníků a jejich zapojení do jiných činností, zejména pak spojených s obsluhou oněch zmíněných nových strojových a technologických řešení</w:t>
      </w:r>
      <w:r>
        <w:t xml:space="preserve"> </w:t>
      </w:r>
      <w:r w:rsidRPr="009C0191">
        <w:t>(</w:t>
      </w:r>
      <w:proofErr w:type="spellStart"/>
      <w:r w:rsidRPr="009C0191">
        <w:t>Antonelli</w:t>
      </w:r>
      <w:proofErr w:type="spellEnd"/>
      <w:r w:rsidRPr="009C0191">
        <w:t xml:space="preserve">, </w:t>
      </w:r>
      <w:proofErr w:type="spellStart"/>
      <w:r w:rsidRPr="009C0191">
        <w:t>Cappiello</w:t>
      </w:r>
      <w:proofErr w:type="spellEnd"/>
      <w:r w:rsidRPr="009C0191">
        <w:t xml:space="preserve"> a </w:t>
      </w:r>
      <w:proofErr w:type="spellStart"/>
      <w:r w:rsidRPr="009C0191">
        <w:t>Pedrini</w:t>
      </w:r>
      <w:proofErr w:type="spellEnd"/>
      <w:r w:rsidRPr="009C0191">
        <w:t>, 2013, s. 34)</w:t>
      </w:r>
      <w:r>
        <w:t>.</w:t>
      </w:r>
      <w:r>
        <w:t xml:space="preserve"> </w:t>
      </w:r>
      <w:r>
        <w:t>Při uvažování</w:t>
      </w:r>
      <w:r w:rsidRPr="009C0191">
        <w:t xml:space="preserve"> zjednodušen</w:t>
      </w:r>
      <w:r>
        <w:t>ého</w:t>
      </w:r>
      <w:r w:rsidRPr="009C0191">
        <w:t xml:space="preserve"> model</w:t>
      </w:r>
      <w:r>
        <w:t>u</w:t>
      </w:r>
      <w:r w:rsidRPr="009C0191">
        <w:t xml:space="preserve"> velké části procesů, kter</w:t>
      </w:r>
      <w:r>
        <w:t>ý</w:t>
      </w:r>
      <w:r w:rsidRPr="009C0191">
        <w:t xml:space="preserve"> dnes uvnitř firem běží, </w:t>
      </w:r>
      <w:r>
        <w:t xml:space="preserve">se </w:t>
      </w:r>
      <w:r w:rsidRPr="009C0191">
        <w:t xml:space="preserve">jedná o vazbu mezi technologií, zaměstnancem obsluhujícím tuto technologii a vedoucím pracovníkem zodpovědným za vedení zmíněného zaměstnance. Z toho je </w:t>
      </w:r>
      <w:r>
        <w:t>tedy</w:t>
      </w:r>
      <w:r w:rsidRPr="009C0191">
        <w:t xml:space="preserve"> patrné, že právě vůdčí schopnosti a schopnosti práce s technologiemi jsou pro správnou funkci těchto procesů naprosto nezbytné.</w:t>
      </w:r>
    </w:p>
    <w:p w:rsidR="00671954" w:rsidRPr="009C0191" w:rsidRDefault="00671954" w:rsidP="009C0191">
      <w:pPr>
        <w:jc w:val="both"/>
      </w:pPr>
      <w:r>
        <w:t xml:space="preserve">Mezi další kompetence, které podnikové univerzity rozvíjí, patří rovněž měkké dovednosti jako je komunikace, spolupráce, kreativita, řešení problémů nebo řízení změn </w:t>
      </w:r>
      <w:r>
        <w:t>(</w:t>
      </w:r>
      <w:r w:rsidRPr="009C0191">
        <w:t xml:space="preserve">Margherita a </w:t>
      </w:r>
      <w:proofErr w:type="spellStart"/>
      <w:r w:rsidRPr="009C0191">
        <w:t>Secundo</w:t>
      </w:r>
      <w:proofErr w:type="spellEnd"/>
      <w:r>
        <w:t xml:space="preserve">, </w:t>
      </w:r>
      <w:r w:rsidRPr="009C0191">
        <w:t>2009, s. 1</w:t>
      </w:r>
      <w:r>
        <w:t>8</w:t>
      </w:r>
      <w:r>
        <w:t>2).</w:t>
      </w:r>
    </w:p>
    <w:p w:rsidR="009C0191" w:rsidRPr="006A7EAA" w:rsidRDefault="00E80D03" w:rsidP="00E80D03">
      <w:pPr>
        <w:jc w:val="both"/>
      </w:pPr>
      <w:r w:rsidRPr="009C0191">
        <w:t xml:space="preserve">Historicky však sloužily podnikové univerzity k rozvoji odlišných kompetencí pracovníků, než je tomu dnes. Například první podniková univerzita v USA, General Motors </w:t>
      </w:r>
      <w:proofErr w:type="spellStart"/>
      <w:r w:rsidRPr="009C0191">
        <w:t>Engineering</w:t>
      </w:r>
      <w:proofErr w:type="spellEnd"/>
      <w:r w:rsidRPr="009C0191">
        <w:t xml:space="preserve"> and Management Institute založena v roce 1919, se zpočátku zaměřovala pouze na výuku obchodních dovedností. V dnešní době, kdy je známá jako </w:t>
      </w:r>
      <w:proofErr w:type="spellStart"/>
      <w:r w:rsidRPr="009C0191">
        <w:t>Kettering</w:t>
      </w:r>
      <w:proofErr w:type="spellEnd"/>
      <w:r w:rsidRPr="009C0191">
        <w:t xml:space="preserve"> University, již univerzita poskytuje mimo jiné </w:t>
      </w:r>
      <w:r>
        <w:t xml:space="preserve">i </w:t>
      </w:r>
      <w:r w:rsidRPr="009C0191">
        <w:t>programy jako</w:t>
      </w:r>
      <w:r>
        <w:t xml:space="preserve"> například uznávané</w:t>
      </w:r>
      <w:r w:rsidRPr="009C0191">
        <w:t xml:space="preserve"> MBA</w:t>
      </w:r>
      <w:r>
        <w:t xml:space="preserve"> </w:t>
      </w:r>
      <w:r w:rsidRPr="009C0191">
        <w:t>(</w:t>
      </w:r>
      <w:proofErr w:type="spellStart"/>
      <w:r w:rsidRPr="009C0191">
        <w:t>Lytovchenko</w:t>
      </w:r>
      <w:proofErr w:type="spellEnd"/>
      <w:r w:rsidRPr="009C0191">
        <w:t>, 2016, s. 37)</w:t>
      </w:r>
      <w:r>
        <w:t>.</w:t>
      </w:r>
      <w:r>
        <w:t xml:space="preserve"> Nepatří tím mezi výjimky, protože i další </w:t>
      </w:r>
      <w:r w:rsidRPr="009C0191">
        <w:t xml:space="preserve">podnikové univerzity rozsáhlých celosvětových </w:t>
      </w:r>
      <w:proofErr w:type="spellStart"/>
      <w:r w:rsidRPr="009C0191">
        <w:t>korporátů</w:t>
      </w:r>
      <w:proofErr w:type="spellEnd"/>
      <w:r w:rsidRPr="009C0191">
        <w:t xml:space="preserve"> již </w:t>
      </w:r>
      <w:r>
        <w:t>rovněž</w:t>
      </w:r>
      <w:r w:rsidRPr="009C0191">
        <w:t xml:space="preserve"> dosáhly funkce pro udělování akademických titulů</w:t>
      </w:r>
      <w:r>
        <w:t xml:space="preserve"> a</w:t>
      </w:r>
      <w:r w:rsidRPr="009C0191">
        <w:t xml:space="preserve"> vytváření vzdělávacích a školících programů</w:t>
      </w:r>
      <w:r>
        <w:t xml:space="preserve"> uznávaných </w:t>
      </w:r>
      <w:r w:rsidRPr="009C0191">
        <w:t>i jin</w:t>
      </w:r>
      <w:r>
        <w:t>ými</w:t>
      </w:r>
      <w:r w:rsidRPr="009C0191">
        <w:t xml:space="preserve"> </w:t>
      </w:r>
      <w:r>
        <w:t>organizacemi</w:t>
      </w:r>
      <w:r w:rsidRPr="009C0191">
        <w:t xml:space="preserve">. Nejedná se však pouze o systémy poskytující jednorázové vzdělání, ale spíše program pro celoživotní odborný rozvoj zaměstnanců s důrazem </w:t>
      </w:r>
      <w:r>
        <w:t>na</w:t>
      </w:r>
      <w:r w:rsidRPr="009C0191">
        <w:t xml:space="preserve"> obecn</w:t>
      </w:r>
      <w:r>
        <w:t>é</w:t>
      </w:r>
      <w:r w:rsidRPr="009C0191">
        <w:t xml:space="preserve"> dovednost</w:t>
      </w:r>
      <w:r>
        <w:t>i</w:t>
      </w:r>
      <w:r w:rsidRPr="009C0191">
        <w:t xml:space="preserve"> požadovan</w:t>
      </w:r>
      <w:r>
        <w:t>é</w:t>
      </w:r>
      <w:r w:rsidRPr="009C0191">
        <w:t xml:space="preserve"> na trhu práce jako celku spíše než v konkrétních </w:t>
      </w:r>
      <w:r>
        <w:t>organizacích</w:t>
      </w:r>
      <w:r w:rsidRPr="009C0191">
        <w:t xml:space="preserve"> a oborech</w:t>
      </w:r>
      <w:r>
        <w:t xml:space="preserve"> </w:t>
      </w:r>
      <w:r w:rsidRPr="009C0191">
        <w:t>(</w:t>
      </w:r>
      <w:proofErr w:type="spellStart"/>
      <w:r w:rsidRPr="009C0191">
        <w:t>Hirayama</w:t>
      </w:r>
      <w:proofErr w:type="spellEnd"/>
      <w:r w:rsidRPr="009C0191">
        <w:t>, 2004, s. 5)</w:t>
      </w:r>
      <w:r>
        <w:t>.</w:t>
      </w:r>
    </w:p>
    <w:p w:rsidR="00577620" w:rsidRDefault="00577620" w:rsidP="00577620">
      <w:pPr>
        <w:pStyle w:val="Nadpis3"/>
      </w:pPr>
      <w:r w:rsidRPr="00577620">
        <w:t>Diskuze</w:t>
      </w:r>
    </w:p>
    <w:p w:rsidR="006A7EAA" w:rsidRDefault="00671954" w:rsidP="00E80D03">
      <w:pPr>
        <w:jc w:val="both"/>
      </w:pPr>
      <w:proofErr w:type="spellStart"/>
      <w:r>
        <w:t>Alagaraja</w:t>
      </w:r>
      <w:proofErr w:type="spellEnd"/>
      <w:r>
        <w:t xml:space="preserve"> a </w:t>
      </w:r>
      <w:proofErr w:type="spellStart"/>
      <w:r>
        <w:t>Li</w:t>
      </w:r>
      <w:proofErr w:type="spellEnd"/>
      <w:r>
        <w:t xml:space="preserve"> (2015, s. 10) popisují přesun aktuálního trendu v oblasti vzdělávání organizací směrem k talentovému managementu, a tedy soustředění na rozvoj existujících lidských zdrojů uvnitř organizace. Některé podnikové univerzity v posledních letech přerušily nabídku pro veřejnost a začlenily </w:t>
      </w:r>
      <w:r>
        <w:lastRenderedPageBreak/>
        <w:t xml:space="preserve">podnikovou univerzitu do stávající tréninkové funkce uvnitř organizace. Možnému úpadku v současnosti napomohly i sociokulturní tlaky na tradiční univerzity tím, že zpochybnily jejich legitimitu a vnímanou hodnotu. Velký nárůst poskytovatelů soukromého online vzdělávání může nést také </w:t>
      </w:r>
      <w:r w:rsidR="00E80D03">
        <w:t>svůj díl</w:t>
      </w:r>
      <w:r>
        <w:t xml:space="preserve"> viny. </w:t>
      </w:r>
    </w:p>
    <w:p w:rsidR="00671954" w:rsidRDefault="00671954" w:rsidP="00E80D03">
      <w:pPr>
        <w:jc w:val="both"/>
      </w:pPr>
      <w:r>
        <w:t xml:space="preserve">Další z možných náhrad </w:t>
      </w:r>
      <w:r w:rsidR="00E80D03">
        <w:t xml:space="preserve">podnikového vzdělávání </w:t>
      </w:r>
      <w:r>
        <w:t>současné doby by mohly být e-</w:t>
      </w:r>
      <w:proofErr w:type="spellStart"/>
      <w:r>
        <w:t>learningové</w:t>
      </w:r>
      <w:proofErr w:type="spellEnd"/>
      <w:r>
        <w:t xml:space="preserve"> aplikace, které využívají interakce a budování komunit mezi pracovníky. Slouží tak jako nástroj k individuálním vzdělávacím potřebám (</w:t>
      </w:r>
      <w:proofErr w:type="spellStart"/>
      <w:r>
        <w:t>Bucciarelli</w:t>
      </w:r>
      <w:proofErr w:type="spellEnd"/>
      <w:r>
        <w:t xml:space="preserve">, </w:t>
      </w:r>
      <w:proofErr w:type="spellStart"/>
      <w:r>
        <w:t>Muratore</w:t>
      </w:r>
      <w:proofErr w:type="spellEnd"/>
      <w:r>
        <w:t xml:space="preserve"> a </w:t>
      </w:r>
      <w:proofErr w:type="spellStart"/>
      <w:r>
        <w:t>Odoardi</w:t>
      </w:r>
      <w:proofErr w:type="spellEnd"/>
      <w:r>
        <w:t>, 2010, s. 623)</w:t>
      </w:r>
      <w:r w:rsidR="00E80D03">
        <w:t>. V</w:t>
      </w:r>
      <w:r>
        <w:t xml:space="preserve">zdělávání </w:t>
      </w:r>
      <w:r w:rsidR="00E80D03">
        <w:t>formou e-</w:t>
      </w:r>
      <w:proofErr w:type="spellStart"/>
      <w:r w:rsidR="00E80D03">
        <w:t>learningu</w:t>
      </w:r>
      <w:proofErr w:type="spellEnd"/>
      <w:r w:rsidR="00E80D03">
        <w:t xml:space="preserve"> </w:t>
      </w:r>
      <w:r>
        <w:t>uvnitř podniku přináší řadu konkurenčních výhod, mezi které patří například vyšší produktivit</w:t>
      </w:r>
      <w:r w:rsidR="00E80D03">
        <w:t>a</w:t>
      </w:r>
      <w:r>
        <w:t xml:space="preserve"> a flexibilit</w:t>
      </w:r>
      <w:r w:rsidR="00E80D03">
        <w:t>a</w:t>
      </w:r>
      <w:r>
        <w:t xml:space="preserve">, nižší variabilní náklady a úspory z rozsahu </w:t>
      </w:r>
      <w:r w:rsidR="00E80D03">
        <w:t>v podobě</w:t>
      </w:r>
      <w:r>
        <w:t xml:space="preserve"> opakování a duplikování obsahu školení. Ne vždy však tento nástroj vede k adekvátní finanční návratnosti související s investicí podniku. </w:t>
      </w:r>
      <w:r>
        <w:t>(</w:t>
      </w:r>
      <w:proofErr w:type="spellStart"/>
      <w:r>
        <w:t>Bucciarelli</w:t>
      </w:r>
      <w:proofErr w:type="spellEnd"/>
      <w:r>
        <w:t xml:space="preserve">, </w:t>
      </w:r>
      <w:proofErr w:type="spellStart"/>
      <w:r>
        <w:t>Muratore</w:t>
      </w:r>
      <w:proofErr w:type="spellEnd"/>
      <w:r>
        <w:t xml:space="preserve"> a </w:t>
      </w:r>
      <w:proofErr w:type="spellStart"/>
      <w:r>
        <w:t>Odoardi</w:t>
      </w:r>
      <w:proofErr w:type="spellEnd"/>
      <w:r>
        <w:t>, 2010, s. 623)</w:t>
      </w:r>
      <w:r>
        <w:t>. Samotné elektronické vzdělávání může být také součástí podnikové univerzity, jak bylo již zmíněno v předchozím textu.</w:t>
      </w:r>
    </w:p>
    <w:p w:rsidR="00021BFE" w:rsidRDefault="00021BFE" w:rsidP="00E80D03">
      <w:pPr>
        <w:jc w:val="both"/>
      </w:pPr>
      <w:r>
        <w:t>Podnikové univerzity jako celek vyžadují nemálo finančních i lidských zdrojů. I navzdory tomu jsou vhodné nejen pro velké nadnárodní organizace, ale i pro ty středně velké s několika stovkami zaměstnanců. V tomto případě jsou posléze podnikové univerzity zaměřeny spíše na školení, rozvoj technického know-how, odborných kompetencí i provozních dovedností. Sloužit mohou jak pro interní zaměstnance, tak pro externí zúčastněné strany nebo partnery</w:t>
      </w:r>
      <w:r w:rsidR="00E80D03">
        <w:t xml:space="preserve"> jako jsou </w:t>
      </w:r>
      <w:r>
        <w:t>například zákaznické služby</w:t>
      </w:r>
      <w:r w:rsidR="00E80D03">
        <w:t xml:space="preserve"> nebo</w:t>
      </w:r>
      <w:r>
        <w:t xml:space="preserve"> prodejní sítě </w:t>
      </w:r>
      <w:r>
        <w:t>(</w:t>
      </w:r>
      <w:proofErr w:type="spellStart"/>
      <w:r>
        <w:t>Scarso</w:t>
      </w:r>
      <w:proofErr w:type="spellEnd"/>
      <w:r>
        <w:t xml:space="preserve">, 2017, s. </w:t>
      </w:r>
      <w:r>
        <w:t>4</w:t>
      </w:r>
      <w:r>
        <w:t>).</w:t>
      </w:r>
    </w:p>
    <w:p w:rsidR="00E80D03" w:rsidRDefault="00E80D03" w:rsidP="00E80D03">
      <w:pPr>
        <w:jc w:val="both"/>
      </w:pPr>
      <w:r>
        <w:t>Podnikové univerzity nepřináší pouze znalosti, ale vytvářejí i silnou vazbu k organizaci pomocí její historie, vize, tradic, kultu</w:t>
      </w:r>
      <w:r>
        <w:t>ry</w:t>
      </w:r>
      <w:r>
        <w:t xml:space="preserve"> </w:t>
      </w:r>
      <w:r>
        <w:t>či</w:t>
      </w:r>
      <w:r>
        <w:t xml:space="preserve"> hodnot. Důležitý je i samotný kontext organizace, proto je třeba zaměřit pozornost i na vzdělávání </w:t>
      </w:r>
      <w:r>
        <w:t>v oblasti</w:t>
      </w:r>
      <w:r>
        <w:t xml:space="preserve"> produkt</w:t>
      </w:r>
      <w:r>
        <w:t>ů a služeb</w:t>
      </w:r>
      <w:r>
        <w:t xml:space="preserve"> ve spojitosti s konkurencí v oboru (</w:t>
      </w:r>
      <w:r w:rsidRPr="009C0191">
        <w:t xml:space="preserve">Margherita a </w:t>
      </w:r>
      <w:proofErr w:type="spellStart"/>
      <w:r w:rsidRPr="009C0191">
        <w:t>Secundo</w:t>
      </w:r>
      <w:proofErr w:type="spellEnd"/>
      <w:r>
        <w:t xml:space="preserve">, </w:t>
      </w:r>
      <w:r w:rsidRPr="009C0191">
        <w:t>2009, s. 1</w:t>
      </w:r>
      <w:r>
        <w:t>83).</w:t>
      </w:r>
      <w:r>
        <w:t xml:space="preserve"> Navíc </w:t>
      </w:r>
      <w:r w:rsidRPr="009C0191">
        <w:t xml:space="preserve">mohou </w:t>
      </w:r>
      <w:r>
        <w:t>být</w:t>
      </w:r>
      <w:r w:rsidRPr="009C0191">
        <w:t xml:space="preserve"> mimo všech zmíněných pozitivních vlivů</w:t>
      </w:r>
      <w:r>
        <w:t xml:space="preserve"> také zcela zásadním přínosem pro</w:t>
      </w:r>
      <w:r w:rsidRPr="009C0191">
        <w:t xml:space="preserve"> funkci, vývoj, nábor zaměstnanců</w:t>
      </w:r>
      <w:r>
        <w:t>,</w:t>
      </w:r>
      <w:r w:rsidRPr="009C0191">
        <w:t xml:space="preserve"> image společnosti </w:t>
      </w:r>
      <w:r>
        <w:t xml:space="preserve">a mít </w:t>
      </w:r>
      <w:r w:rsidRPr="009C0191">
        <w:t>zcela zásadní strategický vliv. Podniky je mohou používat jako jedinečnou strategickou platformu, která jim umožní se zapojovat do přenosu a akumulace znalostí v rámci organizace jako celku, ale také mimo n</w:t>
      </w:r>
      <w:r>
        <w:t>i</w:t>
      </w:r>
      <w:r w:rsidRPr="009C0191">
        <w:t xml:space="preserve">. Tento princip je pak zdrojem užitku pro širokou síť </w:t>
      </w:r>
      <w:r>
        <w:t>zúčastněných stran</w:t>
      </w:r>
      <w:r w:rsidRPr="009C0191">
        <w:t xml:space="preserve"> patřících do stejného hodnotového řetězce nebo stejné společnosti. Tato spolupráce samozřejmě vyžaduje otevřenost podniku v rámci sdíleních určitých poznatků a informací s aktéry stojícími vně společnosti. Celkový přínos z této spolupráce však pro podnik může přinést několikanásobně větší užitek kompenzující tyto drobné oběti</w:t>
      </w:r>
      <w:r>
        <w:t xml:space="preserve"> </w:t>
      </w:r>
      <w:r w:rsidRPr="009C0191">
        <w:t>(</w:t>
      </w:r>
      <w:proofErr w:type="spellStart"/>
      <w:r w:rsidRPr="009C0191">
        <w:t>Chin</w:t>
      </w:r>
      <w:proofErr w:type="spellEnd"/>
      <w:r w:rsidRPr="009C0191">
        <w:t xml:space="preserve"> a spol., 2019, s. 4)</w:t>
      </w:r>
      <w:r>
        <w:t>.</w:t>
      </w:r>
    </w:p>
    <w:p w:rsidR="00E80D03" w:rsidRPr="00577620" w:rsidRDefault="00E80D03" w:rsidP="00E80D03">
      <w:pPr>
        <w:jc w:val="both"/>
      </w:pPr>
      <w:r>
        <w:t>Na základě výše uvedených argumentů bych podnikovou univerzitu považovala stále za přínosný nástroj pro rozvoj znalostí a schopností vedoucích pracovníků organizace, ale i jejích dalších členů nebo zúčastněných stran. I přesto, že je v současné době přikládána velká důležitost e-</w:t>
      </w:r>
      <w:proofErr w:type="spellStart"/>
      <w:r>
        <w:t>learningovým</w:t>
      </w:r>
      <w:proofErr w:type="spellEnd"/>
      <w:r>
        <w:t xml:space="preserve"> platformám a přesunu vzdělání směrem k elektronické formě, která šetří lidské i finanční náklady, májí podnikové univerzity stále svůj značný přínos pro organizaci. </w:t>
      </w:r>
      <w:r>
        <w:t xml:space="preserve">Tento </w:t>
      </w:r>
      <w:r>
        <w:lastRenderedPageBreak/>
        <w:t>přínos navíc netkví pouze v rozvoji klíčových kompetencí u pracovníků, ale i ve vytváření přidané hodnoty pro všechny zúčastněné</w:t>
      </w:r>
      <w:r>
        <w:t xml:space="preserve"> strany</w:t>
      </w:r>
      <w:r>
        <w:t>.</w:t>
      </w:r>
      <w:r>
        <w:t xml:space="preserve"> Jako nejvhodnější se proto jeví začlenit e-</w:t>
      </w:r>
      <w:proofErr w:type="spellStart"/>
      <w:r>
        <w:t>learningové</w:t>
      </w:r>
      <w:proofErr w:type="spellEnd"/>
      <w:r>
        <w:t xml:space="preserve"> vzdělávání přímo do výukových nástrojů podnikových univerzit. </w:t>
      </w:r>
    </w:p>
    <w:p w:rsidR="006A7EAA" w:rsidRDefault="00577620" w:rsidP="006A7EAA">
      <w:pPr>
        <w:pStyle w:val="Nadpis3"/>
        <w:numPr>
          <w:ilvl w:val="0"/>
          <w:numId w:val="0"/>
        </w:numPr>
      </w:pPr>
      <w:r w:rsidRPr="00577620">
        <w:t>Závěr</w:t>
      </w:r>
    </w:p>
    <w:p w:rsidR="00E80D03" w:rsidRPr="00E80D03" w:rsidRDefault="00E80D03" w:rsidP="00E80D03">
      <w:pPr>
        <w:jc w:val="both"/>
      </w:pPr>
      <w:r>
        <w:t xml:space="preserve">V rámci práce bylo </w:t>
      </w:r>
      <w:r w:rsidR="00FF0632">
        <w:t>konstatováno</w:t>
      </w:r>
      <w:r>
        <w:t xml:space="preserve"> několik klíčových kompetencí, které jsou rozvíjeny především u vedoucích pracovníků. Patří mezi ně získání potřebných znalostí k vyko</w:t>
      </w:r>
      <w:r w:rsidR="00FF0632">
        <w:t>ná</w:t>
      </w:r>
      <w:r>
        <w:t>vání dané pozice v rámci organizace, dále schopnost řídit a vést lidi nebo mít dostatečné znalosti v oblasti technologií. Rozvíjeny jsou také měkké dovednosti, které by měly být vlastní každému manažerovi. Dále je obsahem učení také rozvoj individuálních potřeb určených podle pozice v hierarchii organizace. I přesto, že je přínos uváděn především pro vedoucí pracovníky a objev</w:t>
      </w:r>
      <w:r w:rsidR="00FF0632">
        <w:t>ova</w:t>
      </w:r>
      <w:r>
        <w:t>né talentované lidí směřujícím svým potenciálem k vrcholovému managementu, mají podnikové univerzity svůj význam i pro další pracovníky na nižších pozicích nebo i externí účastníky. U nich se ovšem neočekává přínos v takové míře jako u vedoucích pracovníků a jejich vzdělávání v </w:t>
      </w:r>
      <w:r w:rsidR="00FF0632">
        <w:t>podnikových</w:t>
      </w:r>
      <w:r>
        <w:t xml:space="preserve"> univerzitách má poněkud odlišný cíl.</w:t>
      </w:r>
    </w:p>
    <w:p w:rsidR="006A7EAA" w:rsidRPr="006A7EAA" w:rsidRDefault="006A7EAA" w:rsidP="006A7EAA"/>
    <w:p w:rsidR="0059234A" w:rsidRPr="00FF0632" w:rsidRDefault="00577620" w:rsidP="00FF0632">
      <w:pPr>
        <w:pStyle w:val="Nadpis3"/>
        <w:numPr>
          <w:ilvl w:val="0"/>
          <w:numId w:val="0"/>
        </w:numPr>
        <w:ind w:left="360" w:hanging="360"/>
      </w:pPr>
      <w:r w:rsidRPr="00577620">
        <w:t>Literatura</w:t>
      </w:r>
    </w:p>
    <w:p w:rsidR="009C0191" w:rsidRDefault="009C0191" w:rsidP="009C0191">
      <w:proofErr w:type="spellStart"/>
      <w:r w:rsidRPr="009C0191">
        <w:t>Alagaraja</w:t>
      </w:r>
      <w:proofErr w:type="spellEnd"/>
      <w:r w:rsidRPr="009C0191">
        <w:t xml:space="preserve">, M., </w:t>
      </w:r>
      <w:r w:rsidR="00FF0632">
        <w:t>&amp;</w:t>
      </w:r>
      <w:r w:rsidRPr="009C0191">
        <w:t xml:space="preserve"> </w:t>
      </w:r>
      <w:proofErr w:type="spellStart"/>
      <w:r w:rsidRPr="009C0191">
        <w:t>Li</w:t>
      </w:r>
      <w:proofErr w:type="spellEnd"/>
      <w:r w:rsidRPr="009C0191">
        <w:t xml:space="preserve">, J. </w:t>
      </w:r>
      <w:r w:rsidR="00FF0632">
        <w:t>(</w:t>
      </w:r>
      <w:r w:rsidRPr="009C0191">
        <w:t>2015</w:t>
      </w:r>
      <w:r w:rsidR="00FF0632">
        <w:t>)</w:t>
      </w:r>
      <w:r w:rsidRPr="009C0191">
        <w:t xml:space="preserve">. </w:t>
      </w:r>
      <w:proofErr w:type="spellStart"/>
      <w:r w:rsidRPr="009C0191">
        <w:t>Utilizing</w:t>
      </w:r>
      <w:proofErr w:type="spellEnd"/>
      <w:r w:rsidRPr="009C0191">
        <w:t xml:space="preserve"> </w:t>
      </w:r>
      <w:proofErr w:type="spellStart"/>
      <w:r w:rsidRPr="009C0191">
        <w:t>institutional</w:t>
      </w:r>
      <w:proofErr w:type="spellEnd"/>
      <w:r w:rsidRPr="009C0191">
        <w:t xml:space="preserve"> </w:t>
      </w:r>
      <w:proofErr w:type="spellStart"/>
      <w:r w:rsidRPr="009C0191">
        <w:t>perspectives</w:t>
      </w:r>
      <w:proofErr w:type="spellEnd"/>
      <w:r w:rsidRPr="009C0191">
        <w:t xml:space="preserve"> to </w:t>
      </w:r>
      <w:proofErr w:type="spellStart"/>
      <w:r w:rsidRPr="009C0191">
        <w:t>investigate</w:t>
      </w:r>
      <w:proofErr w:type="spellEnd"/>
      <w:r w:rsidRPr="009C0191">
        <w:t xml:space="preserve"> </w:t>
      </w:r>
      <w:proofErr w:type="spellStart"/>
      <w:r w:rsidRPr="009C0191">
        <w:t>the</w:t>
      </w:r>
      <w:proofErr w:type="spellEnd"/>
      <w:r w:rsidRPr="009C0191">
        <w:t xml:space="preserve"> emergence, </w:t>
      </w:r>
      <w:proofErr w:type="spellStart"/>
      <w:r w:rsidRPr="009C0191">
        <w:t>rise</w:t>
      </w:r>
      <w:proofErr w:type="spellEnd"/>
      <w:r w:rsidRPr="009C0191">
        <w:t xml:space="preserve"> and (</w:t>
      </w:r>
      <w:proofErr w:type="spellStart"/>
      <w:r w:rsidRPr="009C0191">
        <w:t>relative</w:t>
      </w:r>
      <w:proofErr w:type="spellEnd"/>
      <w:r w:rsidRPr="009C0191">
        <w:t xml:space="preserve">) </w:t>
      </w:r>
      <w:proofErr w:type="spellStart"/>
      <w:r w:rsidRPr="009C0191">
        <w:t>decline</w:t>
      </w:r>
      <w:proofErr w:type="spellEnd"/>
      <w:r w:rsidRPr="009C0191">
        <w:t xml:space="preserve"> </w:t>
      </w:r>
      <w:proofErr w:type="spellStart"/>
      <w:r w:rsidRPr="009C0191">
        <w:t>of</w:t>
      </w:r>
      <w:proofErr w:type="spellEnd"/>
      <w:r w:rsidRPr="009C0191">
        <w:t xml:space="preserve"> </w:t>
      </w:r>
      <w:proofErr w:type="spellStart"/>
      <w:r w:rsidRPr="009C0191">
        <w:t>corporate</w:t>
      </w:r>
      <w:proofErr w:type="spellEnd"/>
      <w:r w:rsidRPr="009C0191">
        <w:t xml:space="preserve"> </w:t>
      </w:r>
      <w:proofErr w:type="spellStart"/>
      <w:r w:rsidRPr="009C0191">
        <w:t>universities</w:t>
      </w:r>
      <w:proofErr w:type="spellEnd"/>
      <w:r w:rsidRPr="009C0191">
        <w:t xml:space="preserve">. </w:t>
      </w:r>
      <w:proofErr w:type="spellStart"/>
      <w:r w:rsidRPr="009C0191">
        <w:rPr>
          <w:i/>
          <w:iCs/>
        </w:rPr>
        <w:t>Human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Resource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Development</w:t>
      </w:r>
      <w:proofErr w:type="spellEnd"/>
      <w:r w:rsidRPr="009C0191">
        <w:rPr>
          <w:i/>
          <w:iCs/>
        </w:rPr>
        <w:t xml:space="preserve"> International</w:t>
      </w:r>
      <w:r w:rsidR="00FF0632">
        <w:t xml:space="preserve">, </w:t>
      </w:r>
      <w:r w:rsidRPr="009C0191">
        <w:t>18</w:t>
      </w:r>
      <w:r w:rsidR="00FF0632">
        <w:t xml:space="preserve"> (</w:t>
      </w:r>
      <w:r w:rsidRPr="009C0191">
        <w:t>1</w:t>
      </w:r>
      <w:r w:rsidR="00FF0632">
        <w:t>)</w:t>
      </w:r>
      <w:r w:rsidRPr="009C0191">
        <w:t>, 4-23.</w:t>
      </w:r>
      <w:r w:rsidR="00FF0632">
        <w:t xml:space="preserve"> </w:t>
      </w:r>
      <w:hyperlink r:id="rId15" w:history="1">
        <w:r w:rsidR="00FF0632" w:rsidRPr="006C12CA">
          <w:rPr>
            <w:rStyle w:val="Hypertextovodkaz"/>
          </w:rPr>
          <w:t>http://doi.org/</w:t>
        </w:r>
        <w:r w:rsidR="00FF0632" w:rsidRPr="006C12CA">
          <w:rPr>
            <w:rStyle w:val="Hypertextovodkaz"/>
          </w:rPr>
          <w:t>10.1080/13678868.2014.979003</w:t>
        </w:r>
      </w:hyperlink>
    </w:p>
    <w:p w:rsidR="009C0191" w:rsidRDefault="009C0191" w:rsidP="009C0191">
      <w:proofErr w:type="spellStart"/>
      <w:r w:rsidRPr="009C0191">
        <w:t>Antonelli</w:t>
      </w:r>
      <w:proofErr w:type="spellEnd"/>
      <w:r w:rsidRPr="009C0191">
        <w:t xml:space="preserve">, G., </w:t>
      </w:r>
      <w:proofErr w:type="spellStart"/>
      <w:r w:rsidRPr="009C0191">
        <w:t>Cappiello</w:t>
      </w:r>
      <w:proofErr w:type="spellEnd"/>
      <w:r w:rsidRPr="009C0191">
        <w:t xml:space="preserve">, G., </w:t>
      </w:r>
      <w:r w:rsidR="00FF0632">
        <w:t>&amp;</w:t>
      </w:r>
      <w:r w:rsidRPr="009C0191">
        <w:t xml:space="preserve"> </w:t>
      </w:r>
      <w:proofErr w:type="spellStart"/>
      <w:r w:rsidRPr="009C0191">
        <w:t>Pedrini</w:t>
      </w:r>
      <w:proofErr w:type="spellEnd"/>
      <w:r w:rsidRPr="009C0191">
        <w:t xml:space="preserve">, G. </w:t>
      </w:r>
      <w:r w:rsidR="00FF0632">
        <w:t>(</w:t>
      </w:r>
      <w:r w:rsidRPr="009C0191">
        <w:t>2013</w:t>
      </w:r>
      <w:r w:rsidR="00FF0632">
        <w:t>)</w:t>
      </w:r>
      <w:r w:rsidRPr="009C0191">
        <w:t xml:space="preserve">. </w:t>
      </w:r>
      <w:proofErr w:type="spellStart"/>
      <w:r w:rsidRPr="009C0191">
        <w:t>The</w:t>
      </w:r>
      <w:proofErr w:type="spellEnd"/>
      <w:r w:rsidRPr="009C0191">
        <w:t xml:space="preserve"> </w:t>
      </w:r>
      <w:proofErr w:type="spellStart"/>
      <w:r w:rsidRPr="009C0191">
        <w:t>Corporate</w:t>
      </w:r>
      <w:proofErr w:type="spellEnd"/>
      <w:r w:rsidRPr="009C0191">
        <w:t xml:space="preserve"> University in </w:t>
      </w:r>
      <w:proofErr w:type="spellStart"/>
      <w:r w:rsidRPr="009C0191">
        <w:t>the</w:t>
      </w:r>
      <w:proofErr w:type="spellEnd"/>
      <w:r w:rsidRPr="009C0191">
        <w:t xml:space="preserve"> </w:t>
      </w:r>
      <w:proofErr w:type="spellStart"/>
      <w:r w:rsidRPr="009C0191">
        <w:t>European</w:t>
      </w:r>
      <w:proofErr w:type="spellEnd"/>
      <w:r w:rsidRPr="009C0191">
        <w:t xml:space="preserve"> utility </w:t>
      </w:r>
      <w:proofErr w:type="spellStart"/>
      <w:r w:rsidRPr="009C0191">
        <w:t>industries</w:t>
      </w:r>
      <w:proofErr w:type="spellEnd"/>
      <w:r w:rsidRPr="009C0191">
        <w:t xml:space="preserve">. </w:t>
      </w:r>
      <w:proofErr w:type="spellStart"/>
      <w:r w:rsidRPr="009C0191">
        <w:rPr>
          <w:i/>
          <w:iCs/>
        </w:rPr>
        <w:t>Utilities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Policy</w:t>
      </w:r>
      <w:proofErr w:type="spellEnd"/>
      <w:r w:rsidR="00FF0632">
        <w:t>,</w:t>
      </w:r>
      <w:r w:rsidRPr="009C0191">
        <w:t xml:space="preserve"> 25, 33-41.</w:t>
      </w:r>
      <w:r w:rsidR="00FF0632">
        <w:t xml:space="preserve"> </w:t>
      </w:r>
      <w:hyperlink r:id="rId16" w:history="1">
        <w:r w:rsidR="00FF0632" w:rsidRPr="006C12CA">
          <w:rPr>
            <w:rStyle w:val="Hypertextovodkaz"/>
          </w:rPr>
          <w:t>http://dx.doi.org/10.1016/j.jup.2013.02.003</w:t>
        </w:r>
      </w:hyperlink>
    </w:p>
    <w:p w:rsidR="00B64001" w:rsidRDefault="00FF0632" w:rsidP="009C0191">
      <w:proofErr w:type="spellStart"/>
      <w:r>
        <w:t>Bucciarelli</w:t>
      </w:r>
      <w:proofErr w:type="spellEnd"/>
      <w:r>
        <w:t xml:space="preserve">, E., </w:t>
      </w:r>
      <w:proofErr w:type="spellStart"/>
      <w:r>
        <w:t>Muratore</w:t>
      </w:r>
      <w:proofErr w:type="spellEnd"/>
      <w:r>
        <w:t xml:space="preserve">, F., &amp; </w:t>
      </w:r>
      <w:proofErr w:type="spellStart"/>
      <w:r>
        <w:t>Odoardi</w:t>
      </w:r>
      <w:proofErr w:type="spellEnd"/>
      <w:r>
        <w:t xml:space="preserve">, I. (2010). </w:t>
      </w:r>
      <w:proofErr w:type="spellStart"/>
      <w:r>
        <w:t>Consolidation</w:t>
      </w:r>
      <w:proofErr w:type="spellEnd"/>
      <w:r>
        <w:t xml:space="preserve"> </w:t>
      </w:r>
      <w:proofErr w:type="spellStart"/>
      <w:r>
        <w:t>processes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capital</w:t>
      </w:r>
      <w:proofErr w:type="spellEnd"/>
      <w:r>
        <w:t xml:space="preserve"> in </w:t>
      </w:r>
      <w:proofErr w:type="spellStart"/>
      <w:r>
        <w:t>modern</w:t>
      </w:r>
      <w:proofErr w:type="spellEnd"/>
      <w:r>
        <w:t xml:space="preserve">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dynamics</w:t>
      </w:r>
      <w:proofErr w:type="spellEnd"/>
      <w:r>
        <w:t xml:space="preserve">: </w:t>
      </w:r>
      <w:proofErr w:type="spellStart"/>
      <w:r>
        <w:t>an</w:t>
      </w:r>
      <w:proofErr w:type="spellEnd"/>
      <w:r>
        <w:t xml:space="preserve"> </w:t>
      </w:r>
      <w:proofErr w:type="spellStart"/>
      <w:r>
        <w:t>estimate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role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corporate</w:t>
      </w:r>
      <w:proofErr w:type="spellEnd"/>
      <w:r>
        <w:t xml:space="preserve"> e-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. </w:t>
      </w:r>
      <w:proofErr w:type="spellStart"/>
      <w:r w:rsidR="00B64001">
        <w:t>Teaching</w:t>
      </w:r>
      <w:proofErr w:type="spellEnd"/>
      <w:r w:rsidR="00B64001">
        <w:t xml:space="preserve"> and </w:t>
      </w:r>
      <w:proofErr w:type="spellStart"/>
      <w:r w:rsidR="00B64001">
        <w:t>Administration</w:t>
      </w:r>
      <w:proofErr w:type="spellEnd"/>
      <w:r w:rsidR="00B64001">
        <w:t xml:space="preserve"> </w:t>
      </w:r>
      <w:proofErr w:type="spellStart"/>
      <w:r w:rsidR="00B64001">
        <w:t>Papers</w:t>
      </w:r>
      <w:proofErr w:type="spellEnd"/>
      <w:r w:rsidR="00B64001">
        <w:t>, 9, 622-627. http://dx.doi.org/</w:t>
      </w:r>
      <w:r w:rsidR="00B64001" w:rsidRPr="00B64001">
        <w:t xml:space="preserve"> </w:t>
      </w:r>
      <w:r w:rsidR="00B64001" w:rsidRPr="00B64001">
        <w:t>10.1016/j.sbspro.2010.12.207</w:t>
      </w:r>
    </w:p>
    <w:p w:rsidR="009C0191" w:rsidRDefault="009C0191" w:rsidP="009C0191">
      <w:proofErr w:type="spellStart"/>
      <w:r w:rsidRPr="009C0191">
        <w:t>Cappiell</w:t>
      </w:r>
      <w:r w:rsidR="00FF0632">
        <w:t>o</w:t>
      </w:r>
      <w:proofErr w:type="spellEnd"/>
      <w:r w:rsidRPr="009C0191">
        <w:t xml:space="preserve">, G., </w:t>
      </w:r>
      <w:r w:rsidR="00FF0632">
        <w:t>&amp;</w:t>
      </w:r>
      <w:r w:rsidRPr="009C0191">
        <w:t xml:space="preserve"> </w:t>
      </w:r>
      <w:proofErr w:type="spellStart"/>
      <w:r w:rsidRPr="009C0191">
        <w:t>Pedrini</w:t>
      </w:r>
      <w:proofErr w:type="spellEnd"/>
      <w:r w:rsidRPr="009C0191">
        <w:t xml:space="preserve">, G. </w:t>
      </w:r>
      <w:r w:rsidR="00FF0632">
        <w:t>(</w:t>
      </w:r>
      <w:r w:rsidRPr="009C0191">
        <w:t>2017</w:t>
      </w:r>
      <w:r w:rsidR="00FF0632">
        <w:t>)</w:t>
      </w:r>
      <w:r w:rsidRPr="009C0191">
        <w:t xml:space="preserve">. </w:t>
      </w:r>
      <w:proofErr w:type="spellStart"/>
      <w:r w:rsidRPr="009C0191">
        <w:t>The</w:t>
      </w:r>
      <w:proofErr w:type="spellEnd"/>
      <w:r w:rsidRPr="009C0191">
        <w:t xml:space="preserve"> performance </w:t>
      </w:r>
      <w:proofErr w:type="spellStart"/>
      <w:r w:rsidRPr="009C0191">
        <w:t>evaluation</w:t>
      </w:r>
      <w:proofErr w:type="spellEnd"/>
      <w:r w:rsidRPr="009C0191">
        <w:t xml:space="preserve"> </w:t>
      </w:r>
      <w:proofErr w:type="spellStart"/>
      <w:r w:rsidRPr="009C0191">
        <w:t>of</w:t>
      </w:r>
      <w:proofErr w:type="spellEnd"/>
      <w:r w:rsidRPr="009C0191">
        <w:t xml:space="preserve"> </w:t>
      </w:r>
      <w:proofErr w:type="spellStart"/>
      <w:r w:rsidRPr="009C0191">
        <w:t>corporate</w:t>
      </w:r>
      <w:proofErr w:type="spellEnd"/>
      <w:r w:rsidRPr="009C0191">
        <w:t xml:space="preserve"> </w:t>
      </w:r>
      <w:proofErr w:type="spellStart"/>
      <w:r w:rsidRPr="009C0191">
        <w:t>universities</w:t>
      </w:r>
      <w:proofErr w:type="spellEnd"/>
      <w:r w:rsidRPr="009C0191">
        <w:t xml:space="preserve">. </w:t>
      </w:r>
      <w:proofErr w:type="spellStart"/>
      <w:r w:rsidRPr="009C0191">
        <w:rPr>
          <w:i/>
          <w:iCs/>
        </w:rPr>
        <w:t>Tertiary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Education</w:t>
      </w:r>
      <w:proofErr w:type="spellEnd"/>
      <w:r w:rsidRPr="009C0191">
        <w:rPr>
          <w:i/>
          <w:iCs/>
        </w:rPr>
        <w:t xml:space="preserve"> and Management</w:t>
      </w:r>
      <w:r w:rsidR="00FF0632">
        <w:t>,</w:t>
      </w:r>
      <w:r w:rsidRPr="009C0191">
        <w:t xml:space="preserve"> 23</w:t>
      </w:r>
      <w:r w:rsidR="00FF0632">
        <w:t xml:space="preserve"> (</w:t>
      </w:r>
      <w:r w:rsidRPr="009C0191">
        <w:t>3</w:t>
      </w:r>
      <w:r w:rsidR="00FF0632">
        <w:t>)</w:t>
      </w:r>
      <w:r w:rsidRPr="009C0191">
        <w:t>, 304-317.</w:t>
      </w:r>
      <w:r w:rsidR="00FF0632">
        <w:t xml:space="preserve"> </w:t>
      </w:r>
      <w:hyperlink r:id="rId17" w:history="1">
        <w:r w:rsidR="00FF0632" w:rsidRPr="006C12CA">
          <w:rPr>
            <w:rStyle w:val="Hypertextovodkaz"/>
          </w:rPr>
          <w:t>http://dx.doi.org/10.1080/13583883.2017.1329452</w:t>
        </w:r>
      </w:hyperlink>
    </w:p>
    <w:p w:rsidR="009C0191" w:rsidRDefault="009C0191" w:rsidP="009C0191">
      <w:proofErr w:type="spellStart"/>
      <w:r w:rsidRPr="009C0191">
        <w:t>Chin</w:t>
      </w:r>
      <w:proofErr w:type="spellEnd"/>
      <w:r w:rsidRPr="009C0191">
        <w:t xml:space="preserve">, T., </w:t>
      </w:r>
      <w:proofErr w:type="spellStart"/>
      <w:r w:rsidRPr="009C0191">
        <w:t>Yang</w:t>
      </w:r>
      <w:proofErr w:type="spellEnd"/>
      <w:r w:rsidRPr="009C0191">
        <w:t xml:space="preserve">, Y., </w:t>
      </w:r>
      <w:proofErr w:type="spellStart"/>
      <w:r w:rsidRPr="009C0191">
        <w:t>Zhang</w:t>
      </w:r>
      <w:proofErr w:type="spellEnd"/>
      <w:r w:rsidRPr="009C0191">
        <w:t xml:space="preserve">, P., </w:t>
      </w:r>
      <w:r w:rsidR="00FF0632">
        <w:t>&amp;</w:t>
      </w:r>
      <w:r w:rsidRPr="009C0191">
        <w:t xml:space="preserve"> </w:t>
      </w:r>
      <w:proofErr w:type="spellStart"/>
      <w:r w:rsidRPr="009C0191">
        <w:t>Yu</w:t>
      </w:r>
      <w:proofErr w:type="spellEnd"/>
      <w:r w:rsidRPr="009C0191">
        <w:t xml:space="preserve">, X. </w:t>
      </w:r>
      <w:r w:rsidR="00FF0632">
        <w:t>(</w:t>
      </w:r>
      <w:r w:rsidRPr="009C0191">
        <w:t>2019</w:t>
      </w:r>
      <w:r w:rsidR="00FF0632">
        <w:t>)</w:t>
      </w:r>
      <w:r w:rsidRPr="009C0191">
        <w:t>. Co-</w:t>
      </w:r>
      <w:proofErr w:type="spellStart"/>
      <w:r w:rsidRPr="009C0191">
        <w:t>creation</w:t>
      </w:r>
      <w:proofErr w:type="spellEnd"/>
      <w:r w:rsidRPr="009C0191">
        <w:t xml:space="preserve"> </w:t>
      </w:r>
      <w:proofErr w:type="spellStart"/>
      <w:r w:rsidRPr="009C0191">
        <w:t>of</w:t>
      </w:r>
      <w:proofErr w:type="spellEnd"/>
      <w:r w:rsidRPr="009C0191">
        <w:t xml:space="preserve"> </w:t>
      </w:r>
      <w:proofErr w:type="spellStart"/>
      <w:r w:rsidRPr="009C0191">
        <w:t>Social</w:t>
      </w:r>
      <w:proofErr w:type="spellEnd"/>
      <w:r w:rsidRPr="009C0191">
        <w:t xml:space="preserve"> </w:t>
      </w:r>
      <w:proofErr w:type="spellStart"/>
      <w:r w:rsidRPr="009C0191">
        <w:t>Innovation</w:t>
      </w:r>
      <w:proofErr w:type="spellEnd"/>
      <w:r w:rsidRPr="009C0191">
        <w:t xml:space="preserve">: </w:t>
      </w:r>
      <w:proofErr w:type="spellStart"/>
      <w:r w:rsidRPr="009C0191">
        <w:t>Corporate</w:t>
      </w:r>
      <w:proofErr w:type="spellEnd"/>
      <w:r w:rsidRPr="009C0191">
        <w:t xml:space="preserve"> </w:t>
      </w:r>
      <w:proofErr w:type="spellStart"/>
      <w:r w:rsidRPr="009C0191">
        <w:t>Universities</w:t>
      </w:r>
      <w:proofErr w:type="spellEnd"/>
      <w:r w:rsidRPr="009C0191">
        <w:t xml:space="preserve"> as </w:t>
      </w:r>
      <w:proofErr w:type="spellStart"/>
      <w:r w:rsidRPr="009C0191">
        <w:t>Innovative</w:t>
      </w:r>
      <w:proofErr w:type="spellEnd"/>
      <w:r w:rsidRPr="009C0191">
        <w:t xml:space="preserve"> </w:t>
      </w:r>
      <w:proofErr w:type="spellStart"/>
      <w:r w:rsidRPr="009C0191">
        <w:t>Strategies</w:t>
      </w:r>
      <w:proofErr w:type="spellEnd"/>
      <w:r w:rsidRPr="009C0191">
        <w:t xml:space="preserve"> </w:t>
      </w:r>
      <w:proofErr w:type="spellStart"/>
      <w:r w:rsidRPr="009C0191">
        <w:t>for</w:t>
      </w:r>
      <w:proofErr w:type="spellEnd"/>
      <w:r w:rsidRPr="009C0191">
        <w:t xml:space="preserve"> </w:t>
      </w:r>
      <w:proofErr w:type="spellStart"/>
      <w:r w:rsidRPr="009C0191">
        <w:t>Chinese</w:t>
      </w:r>
      <w:proofErr w:type="spellEnd"/>
      <w:r w:rsidRPr="009C0191">
        <w:t xml:space="preserve"> </w:t>
      </w:r>
      <w:proofErr w:type="spellStart"/>
      <w:r w:rsidRPr="009C0191">
        <w:t>Firms</w:t>
      </w:r>
      <w:proofErr w:type="spellEnd"/>
      <w:r w:rsidRPr="009C0191">
        <w:t xml:space="preserve"> to </w:t>
      </w:r>
      <w:proofErr w:type="spellStart"/>
      <w:r w:rsidRPr="009C0191">
        <w:t>Engage</w:t>
      </w:r>
      <w:proofErr w:type="spellEnd"/>
      <w:r w:rsidRPr="009C0191">
        <w:t xml:space="preserve"> </w:t>
      </w:r>
      <w:proofErr w:type="spellStart"/>
      <w:r w:rsidRPr="009C0191">
        <w:t>with</w:t>
      </w:r>
      <w:proofErr w:type="spellEnd"/>
      <w:r w:rsidRPr="009C0191">
        <w:t xml:space="preserve"> Society. </w:t>
      </w:r>
      <w:proofErr w:type="spellStart"/>
      <w:r w:rsidRPr="009C0191">
        <w:rPr>
          <w:i/>
          <w:iCs/>
        </w:rPr>
        <w:t>Sustainability</w:t>
      </w:r>
      <w:proofErr w:type="spellEnd"/>
      <w:r w:rsidRPr="009C0191">
        <w:t>. 11,</w:t>
      </w:r>
      <w:r w:rsidR="00FF0632">
        <w:t xml:space="preserve"> (</w:t>
      </w:r>
      <w:r w:rsidRPr="009C0191">
        <w:t>5</w:t>
      </w:r>
      <w:r w:rsidR="00FF0632">
        <w:t>)</w:t>
      </w:r>
      <w:r w:rsidRPr="009C0191">
        <w:t>, 1-13.</w:t>
      </w:r>
      <w:r w:rsidR="00FF0632">
        <w:t xml:space="preserve"> </w:t>
      </w:r>
      <w:hyperlink r:id="rId18" w:history="1">
        <w:r w:rsidR="00FF0632" w:rsidRPr="006C12CA">
          <w:rPr>
            <w:rStyle w:val="Hypertextovodkaz"/>
          </w:rPr>
          <w:t>https://doi.org/10.3390/su11051438</w:t>
        </w:r>
      </w:hyperlink>
    </w:p>
    <w:p w:rsidR="009C0191" w:rsidRPr="009C0191" w:rsidRDefault="009C0191" w:rsidP="009C0191">
      <w:proofErr w:type="spellStart"/>
      <w:r w:rsidRPr="009C0191">
        <w:t>Hirayama</w:t>
      </w:r>
      <w:proofErr w:type="spellEnd"/>
      <w:r w:rsidRPr="009C0191">
        <w:t xml:space="preserve">, M., </w:t>
      </w:r>
      <w:proofErr w:type="spellStart"/>
      <w:r w:rsidRPr="009C0191">
        <w:t>Sho</w:t>
      </w:r>
      <w:proofErr w:type="spellEnd"/>
      <w:r w:rsidRPr="009C0191">
        <w:t xml:space="preserve">, R., </w:t>
      </w:r>
      <w:proofErr w:type="spellStart"/>
      <w:r w:rsidRPr="009C0191">
        <w:t>Matsuzuka</w:t>
      </w:r>
      <w:proofErr w:type="spellEnd"/>
      <w:r w:rsidRPr="009C0191">
        <w:t xml:space="preserve">, Y., </w:t>
      </w:r>
      <w:r w:rsidR="00FF0632">
        <w:t>&amp;</w:t>
      </w:r>
      <w:r w:rsidRPr="009C0191">
        <w:t xml:space="preserve"> </w:t>
      </w:r>
      <w:proofErr w:type="spellStart"/>
      <w:r w:rsidRPr="009C0191">
        <w:t>Kishida</w:t>
      </w:r>
      <w:proofErr w:type="spellEnd"/>
      <w:r w:rsidRPr="009C0191">
        <w:t xml:space="preserve">, M. </w:t>
      </w:r>
      <w:r w:rsidR="00FF0632">
        <w:t>(</w:t>
      </w:r>
      <w:r w:rsidRPr="009C0191">
        <w:t>2004</w:t>
      </w:r>
      <w:r w:rsidR="00FF0632">
        <w:t>)</w:t>
      </w:r>
      <w:r w:rsidRPr="009C0191">
        <w:t xml:space="preserve">. </w:t>
      </w:r>
      <w:proofErr w:type="spellStart"/>
      <w:r w:rsidRPr="009C0191">
        <w:rPr>
          <w:i/>
          <w:iCs/>
        </w:rPr>
        <w:t>Research</w:t>
      </w:r>
      <w:proofErr w:type="spellEnd"/>
      <w:r w:rsidRPr="009C0191">
        <w:rPr>
          <w:i/>
          <w:iCs/>
        </w:rPr>
        <w:t xml:space="preserve"> on </w:t>
      </w:r>
      <w:proofErr w:type="spellStart"/>
      <w:r w:rsidRPr="009C0191">
        <w:rPr>
          <w:i/>
          <w:iCs/>
        </w:rPr>
        <w:t>corporate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universities</w:t>
      </w:r>
      <w:proofErr w:type="spellEnd"/>
      <w:r w:rsidRPr="009C0191">
        <w:rPr>
          <w:i/>
          <w:iCs/>
        </w:rPr>
        <w:t xml:space="preserve">: JILPT </w:t>
      </w:r>
      <w:proofErr w:type="spellStart"/>
      <w:r w:rsidRPr="009C0191">
        <w:rPr>
          <w:i/>
          <w:iCs/>
        </w:rPr>
        <w:t>research</w:t>
      </w:r>
      <w:proofErr w:type="spellEnd"/>
      <w:r w:rsidRPr="009C0191">
        <w:rPr>
          <w:i/>
          <w:iCs/>
        </w:rPr>
        <w:t xml:space="preserve"> report No. 8</w:t>
      </w:r>
      <w:r w:rsidRPr="009C0191">
        <w:t>.</w:t>
      </w:r>
    </w:p>
    <w:p w:rsidR="009C0191" w:rsidRDefault="009C0191" w:rsidP="009C0191">
      <w:proofErr w:type="spellStart"/>
      <w:r w:rsidRPr="009C0191">
        <w:lastRenderedPageBreak/>
        <w:t>Lytovchenko</w:t>
      </w:r>
      <w:proofErr w:type="spellEnd"/>
      <w:r w:rsidRPr="009C0191">
        <w:t xml:space="preserve">, I. </w:t>
      </w:r>
      <w:r w:rsidR="00FF0632">
        <w:t>(</w:t>
      </w:r>
      <w:r w:rsidRPr="009C0191">
        <w:t>2016</w:t>
      </w:r>
      <w:r w:rsidR="00FF0632">
        <w:t>)</w:t>
      </w:r>
      <w:r w:rsidRPr="009C0191">
        <w:t xml:space="preserve">. </w:t>
      </w:r>
      <w:proofErr w:type="spellStart"/>
      <w:r w:rsidRPr="009C0191">
        <w:t>Corporate</w:t>
      </w:r>
      <w:proofErr w:type="spellEnd"/>
      <w:r w:rsidRPr="009C0191">
        <w:t xml:space="preserve"> university as a </w:t>
      </w:r>
      <w:proofErr w:type="spellStart"/>
      <w:r w:rsidRPr="009C0191">
        <w:t>form</w:t>
      </w:r>
      <w:proofErr w:type="spellEnd"/>
      <w:r w:rsidRPr="009C0191">
        <w:t xml:space="preserve"> </w:t>
      </w:r>
      <w:proofErr w:type="spellStart"/>
      <w:r w:rsidRPr="009C0191">
        <w:t>of</w:t>
      </w:r>
      <w:proofErr w:type="spellEnd"/>
      <w:r w:rsidRPr="009C0191">
        <w:t xml:space="preserve"> </w:t>
      </w:r>
      <w:proofErr w:type="spellStart"/>
      <w:r w:rsidRPr="009C0191">
        <w:t>employee</w:t>
      </w:r>
      <w:proofErr w:type="spellEnd"/>
      <w:r w:rsidRPr="009C0191">
        <w:t xml:space="preserve"> </w:t>
      </w:r>
      <w:proofErr w:type="spellStart"/>
      <w:r w:rsidRPr="009C0191">
        <w:t>training</w:t>
      </w:r>
      <w:proofErr w:type="spellEnd"/>
      <w:r w:rsidRPr="009C0191">
        <w:t xml:space="preserve"> and </w:t>
      </w:r>
      <w:proofErr w:type="spellStart"/>
      <w:r w:rsidRPr="009C0191">
        <w:t>development</w:t>
      </w:r>
      <w:proofErr w:type="spellEnd"/>
      <w:r w:rsidRPr="009C0191">
        <w:t xml:space="preserve"> in </w:t>
      </w:r>
      <w:proofErr w:type="spellStart"/>
      <w:r w:rsidRPr="009C0191">
        <w:t>American</w:t>
      </w:r>
      <w:proofErr w:type="spellEnd"/>
      <w:r w:rsidRPr="009C0191">
        <w:t xml:space="preserve"> </w:t>
      </w:r>
      <w:proofErr w:type="spellStart"/>
      <w:r w:rsidRPr="009C0191">
        <w:t>companies</w:t>
      </w:r>
      <w:proofErr w:type="spellEnd"/>
      <w:r w:rsidRPr="009C0191">
        <w:t xml:space="preserve">. </w:t>
      </w:r>
      <w:proofErr w:type="spellStart"/>
      <w:r w:rsidRPr="009C0191">
        <w:rPr>
          <w:i/>
          <w:iCs/>
        </w:rPr>
        <w:t>Advanced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Education</w:t>
      </w:r>
      <w:proofErr w:type="spellEnd"/>
      <w:r w:rsidR="00FF0632">
        <w:t xml:space="preserve">, </w:t>
      </w:r>
      <w:r w:rsidRPr="009C0191">
        <w:t>5, 35-41.</w:t>
      </w:r>
      <w:r w:rsidR="00FF0632">
        <w:t xml:space="preserve"> </w:t>
      </w:r>
      <w:hyperlink r:id="rId19" w:history="1">
        <w:r w:rsidR="00FF0632" w:rsidRPr="006C12CA">
          <w:rPr>
            <w:rStyle w:val="Hypertextovodkaz"/>
          </w:rPr>
          <w:t>https://doi.org/10.20535/2410-8286.62280</w:t>
        </w:r>
      </w:hyperlink>
    </w:p>
    <w:p w:rsidR="009C0191" w:rsidRDefault="009C0191" w:rsidP="009C0191">
      <w:r w:rsidRPr="009C0191">
        <w:t xml:space="preserve">Margherita, A., </w:t>
      </w:r>
      <w:r w:rsidR="00FF0632">
        <w:t>&amp;</w:t>
      </w:r>
      <w:r w:rsidRPr="009C0191">
        <w:t xml:space="preserve"> </w:t>
      </w:r>
      <w:proofErr w:type="spellStart"/>
      <w:r w:rsidRPr="009C0191">
        <w:t>Secundo</w:t>
      </w:r>
      <w:proofErr w:type="spellEnd"/>
      <w:r w:rsidRPr="009C0191">
        <w:t xml:space="preserve">, G. </w:t>
      </w:r>
      <w:r w:rsidR="00FF0632">
        <w:t>(</w:t>
      </w:r>
      <w:r w:rsidRPr="009C0191">
        <w:t>2009</w:t>
      </w:r>
      <w:r w:rsidR="00FF0632">
        <w:t>)</w:t>
      </w:r>
      <w:r w:rsidRPr="009C0191">
        <w:t xml:space="preserve">. </w:t>
      </w:r>
      <w:proofErr w:type="spellStart"/>
      <w:r w:rsidRPr="00FF0632">
        <w:t>The</w:t>
      </w:r>
      <w:proofErr w:type="spellEnd"/>
      <w:r w:rsidRPr="00FF0632">
        <w:t xml:space="preserve"> Emergence </w:t>
      </w:r>
      <w:proofErr w:type="spellStart"/>
      <w:r w:rsidRPr="00FF0632">
        <w:t>of</w:t>
      </w:r>
      <w:proofErr w:type="spellEnd"/>
      <w:r w:rsidRPr="00FF0632">
        <w:t xml:space="preserve"> </w:t>
      </w:r>
      <w:proofErr w:type="spellStart"/>
      <w:r w:rsidRPr="00FF0632">
        <w:t>the</w:t>
      </w:r>
      <w:proofErr w:type="spellEnd"/>
      <w:r w:rsidRPr="00FF0632">
        <w:t xml:space="preserve"> </w:t>
      </w:r>
      <w:proofErr w:type="spellStart"/>
      <w:r w:rsidRPr="00FF0632">
        <w:t>Stakeholder</w:t>
      </w:r>
      <w:proofErr w:type="spellEnd"/>
      <w:r w:rsidRPr="00FF0632">
        <w:t xml:space="preserve"> University</w:t>
      </w:r>
      <w:r w:rsidRPr="009C0191">
        <w:t xml:space="preserve">. </w:t>
      </w:r>
      <w:r w:rsidRPr="00FF0632">
        <w:rPr>
          <w:i/>
          <w:iCs/>
        </w:rPr>
        <w:t xml:space="preserve">In Open Business </w:t>
      </w:r>
      <w:proofErr w:type="spellStart"/>
      <w:r w:rsidRPr="00FF0632">
        <w:rPr>
          <w:i/>
          <w:iCs/>
        </w:rPr>
        <w:t>Innovation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Leadership</w:t>
      </w:r>
      <w:proofErr w:type="spellEnd"/>
      <w:r w:rsidRPr="00FF0632">
        <w:rPr>
          <w:i/>
          <w:iCs/>
        </w:rPr>
        <w:t xml:space="preserve">: </w:t>
      </w:r>
      <w:proofErr w:type="spellStart"/>
      <w:r w:rsidRPr="00FF0632">
        <w:rPr>
          <w:i/>
          <w:iCs/>
        </w:rPr>
        <w:t>The</w:t>
      </w:r>
      <w:proofErr w:type="spellEnd"/>
      <w:r w:rsidRPr="00FF0632">
        <w:rPr>
          <w:i/>
          <w:iCs/>
        </w:rPr>
        <w:t xml:space="preserve"> Emergence </w:t>
      </w:r>
      <w:proofErr w:type="spellStart"/>
      <w:r w:rsidRPr="00FF0632">
        <w:rPr>
          <w:i/>
          <w:iCs/>
        </w:rPr>
        <w:t>of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the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Stakeholder</w:t>
      </w:r>
      <w:proofErr w:type="spellEnd"/>
      <w:r w:rsidRPr="00FF0632">
        <w:rPr>
          <w:i/>
          <w:iCs/>
        </w:rPr>
        <w:t xml:space="preserve"> University</w:t>
      </w:r>
      <w:r w:rsidRPr="009C0191">
        <w:t xml:space="preserve">, editováno A. Romano, </w:t>
      </w:r>
      <w:r w:rsidR="00FF0632" w:rsidRPr="009C0191">
        <w:t xml:space="preserve">London: </w:t>
      </w:r>
      <w:proofErr w:type="spellStart"/>
      <w:r w:rsidR="00FF0632" w:rsidRPr="009C0191">
        <w:t>Palgrave</w:t>
      </w:r>
      <w:proofErr w:type="spellEnd"/>
      <w:r w:rsidR="00FF0632" w:rsidRPr="009C0191">
        <w:t xml:space="preserve"> </w:t>
      </w:r>
      <w:proofErr w:type="spellStart"/>
      <w:r w:rsidR="00FF0632" w:rsidRPr="009C0191">
        <w:t>MacMillan</w:t>
      </w:r>
      <w:proofErr w:type="spellEnd"/>
      <w:r w:rsidR="00FF0632">
        <w:t>, 170-207</w:t>
      </w:r>
      <w:r w:rsidRPr="009C0191">
        <w:t xml:space="preserve">. </w:t>
      </w:r>
    </w:p>
    <w:p w:rsidR="00FF0632" w:rsidRDefault="00FF0632" w:rsidP="009C0191">
      <w:proofErr w:type="spellStart"/>
      <w:r>
        <w:t>Parshakov</w:t>
      </w:r>
      <w:proofErr w:type="spellEnd"/>
      <w:r>
        <w:t xml:space="preserve">, P., &amp; </w:t>
      </w:r>
      <w:proofErr w:type="spellStart"/>
      <w:r>
        <w:t>Shakina</w:t>
      </w:r>
      <w:proofErr w:type="spellEnd"/>
      <w:r>
        <w:t xml:space="preserve">, E. A. (2018).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without</w:t>
      </w:r>
      <w:proofErr w:type="spellEnd"/>
      <w:r>
        <w:t xml:space="preserve"> CU: A </w:t>
      </w:r>
      <w:proofErr w:type="spellStart"/>
      <w:r>
        <w:t>comparative</w:t>
      </w:r>
      <w:proofErr w:type="spellEnd"/>
      <w:r>
        <w:t xml:space="preserve"> study </w:t>
      </w:r>
      <w:proofErr w:type="spellStart"/>
      <w:r>
        <w:t>of</w:t>
      </w:r>
      <w:proofErr w:type="spellEnd"/>
      <w:r>
        <w:t xml:space="preserve"> </w:t>
      </w:r>
      <w:proofErr w:type="spellStart"/>
      <w:r>
        <w:t>efficiancy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and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universities</w:t>
      </w:r>
      <w:proofErr w:type="spellEnd"/>
      <w:r>
        <w:t xml:space="preserve">. </w:t>
      </w:r>
      <w:proofErr w:type="spellStart"/>
      <w:r w:rsidRPr="00FF0632">
        <w:rPr>
          <w:i/>
          <w:iCs/>
        </w:rPr>
        <w:t>Journal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of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Intellectual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Capital</w:t>
      </w:r>
      <w:proofErr w:type="spellEnd"/>
      <w:r>
        <w:t xml:space="preserve">, 19 (1), 96-111. </w:t>
      </w:r>
      <w:hyperlink r:id="rId20" w:history="1">
        <w:r w:rsidRPr="006C12CA">
          <w:rPr>
            <w:rStyle w:val="Hypertextovodkaz"/>
          </w:rPr>
          <w:t>https://doi.org/10.1108/JIC-01-2017-0011</w:t>
        </w:r>
      </w:hyperlink>
    </w:p>
    <w:p w:rsidR="009C0191" w:rsidRDefault="009C0191" w:rsidP="009C0191">
      <w:proofErr w:type="spellStart"/>
      <w:r w:rsidRPr="009C0191">
        <w:t>Rowlands</w:t>
      </w:r>
      <w:proofErr w:type="spellEnd"/>
      <w:r w:rsidRPr="009C0191">
        <w:t xml:space="preserve">, J. </w:t>
      </w:r>
      <w:r w:rsidR="00FF0632">
        <w:t>(</w:t>
      </w:r>
      <w:r w:rsidRPr="009C0191">
        <w:t>2013</w:t>
      </w:r>
      <w:r w:rsidR="00FF0632">
        <w:t>)</w:t>
      </w:r>
      <w:r w:rsidRPr="009C0191">
        <w:t xml:space="preserve">. </w:t>
      </w:r>
      <w:proofErr w:type="spellStart"/>
      <w:r w:rsidRPr="009C0191">
        <w:t>Academic</w:t>
      </w:r>
      <w:proofErr w:type="spellEnd"/>
      <w:r w:rsidRPr="009C0191">
        <w:t xml:space="preserve"> </w:t>
      </w:r>
      <w:proofErr w:type="spellStart"/>
      <w:r w:rsidRPr="009C0191">
        <w:t>boards</w:t>
      </w:r>
      <w:proofErr w:type="spellEnd"/>
      <w:r w:rsidRPr="009C0191">
        <w:t xml:space="preserve">: </w:t>
      </w:r>
      <w:proofErr w:type="spellStart"/>
      <w:r w:rsidRPr="009C0191">
        <w:t>less</w:t>
      </w:r>
      <w:proofErr w:type="spellEnd"/>
      <w:r w:rsidRPr="009C0191">
        <w:t xml:space="preserve"> </w:t>
      </w:r>
      <w:proofErr w:type="spellStart"/>
      <w:r w:rsidRPr="009C0191">
        <w:t>intellectual</w:t>
      </w:r>
      <w:proofErr w:type="spellEnd"/>
      <w:r w:rsidRPr="009C0191">
        <w:t xml:space="preserve"> and more </w:t>
      </w:r>
      <w:proofErr w:type="spellStart"/>
      <w:r w:rsidRPr="009C0191">
        <w:t>academic</w:t>
      </w:r>
      <w:proofErr w:type="spellEnd"/>
      <w:r w:rsidRPr="009C0191">
        <w:t xml:space="preserve"> </w:t>
      </w:r>
      <w:proofErr w:type="spellStart"/>
      <w:r w:rsidRPr="009C0191">
        <w:t>capital</w:t>
      </w:r>
      <w:proofErr w:type="spellEnd"/>
      <w:r w:rsidRPr="009C0191">
        <w:t xml:space="preserve"> in </w:t>
      </w:r>
      <w:proofErr w:type="spellStart"/>
      <w:r w:rsidRPr="009C0191">
        <w:t>higher</w:t>
      </w:r>
      <w:proofErr w:type="spellEnd"/>
      <w:r w:rsidRPr="009C0191">
        <w:t xml:space="preserve"> </w:t>
      </w:r>
      <w:proofErr w:type="spellStart"/>
      <w:r w:rsidRPr="009C0191">
        <w:t>education</w:t>
      </w:r>
      <w:proofErr w:type="spellEnd"/>
      <w:r w:rsidRPr="009C0191">
        <w:t xml:space="preserve"> </w:t>
      </w:r>
      <w:proofErr w:type="spellStart"/>
      <w:r w:rsidRPr="009C0191">
        <w:t>governance</w:t>
      </w:r>
      <w:proofErr w:type="spellEnd"/>
      <w:r w:rsidRPr="009C0191">
        <w:t xml:space="preserve">? </w:t>
      </w:r>
      <w:proofErr w:type="spellStart"/>
      <w:r w:rsidRPr="009C0191">
        <w:rPr>
          <w:i/>
          <w:iCs/>
        </w:rPr>
        <w:t>Studies</w:t>
      </w:r>
      <w:proofErr w:type="spellEnd"/>
      <w:r w:rsidRPr="009C0191">
        <w:rPr>
          <w:i/>
          <w:iCs/>
        </w:rPr>
        <w:t xml:space="preserve"> in </w:t>
      </w:r>
      <w:proofErr w:type="spellStart"/>
      <w:r w:rsidRPr="009C0191">
        <w:rPr>
          <w:i/>
          <w:iCs/>
        </w:rPr>
        <w:t>Higher</w:t>
      </w:r>
      <w:proofErr w:type="spellEnd"/>
      <w:r w:rsidRPr="009C0191">
        <w:rPr>
          <w:i/>
          <w:iCs/>
        </w:rPr>
        <w:t xml:space="preserve"> </w:t>
      </w:r>
      <w:proofErr w:type="spellStart"/>
      <w:r w:rsidRPr="009C0191">
        <w:rPr>
          <w:i/>
          <w:iCs/>
        </w:rPr>
        <w:t>Education</w:t>
      </w:r>
      <w:proofErr w:type="spellEnd"/>
      <w:r w:rsidR="00FF0632">
        <w:t>,</w:t>
      </w:r>
      <w:r w:rsidRPr="009C0191">
        <w:t xml:space="preserve"> 38</w:t>
      </w:r>
      <w:r w:rsidR="00FF0632">
        <w:t xml:space="preserve"> (</w:t>
      </w:r>
      <w:r w:rsidRPr="009C0191">
        <w:t>9</w:t>
      </w:r>
      <w:r w:rsidR="00FF0632">
        <w:t>)</w:t>
      </w:r>
      <w:r w:rsidRPr="009C0191">
        <w:t>,</w:t>
      </w:r>
      <w:r w:rsidR="00FF0632">
        <w:t xml:space="preserve"> </w:t>
      </w:r>
      <w:r w:rsidRPr="009C0191">
        <w:t>1274-1289.</w:t>
      </w:r>
      <w:r w:rsidR="00FF0632">
        <w:t xml:space="preserve"> </w:t>
      </w:r>
      <w:hyperlink r:id="rId21" w:history="1">
        <w:r w:rsidR="00FF0632" w:rsidRPr="006C12CA">
          <w:rPr>
            <w:rStyle w:val="Hypertextovodkaz"/>
          </w:rPr>
          <w:t>http://dx.doi.org/10.1080/03075079.2011.619655</w:t>
        </w:r>
      </w:hyperlink>
    </w:p>
    <w:p w:rsidR="00FF0632" w:rsidRDefault="00FF0632" w:rsidP="009C0191">
      <w:proofErr w:type="spellStart"/>
      <w:r>
        <w:t>Scarso</w:t>
      </w:r>
      <w:proofErr w:type="spellEnd"/>
      <w:r>
        <w:t xml:space="preserve">, E. (2017). </w:t>
      </w:r>
      <w:proofErr w:type="spellStart"/>
      <w:r>
        <w:t>Corporate</w:t>
      </w:r>
      <w:proofErr w:type="spellEnd"/>
      <w:r>
        <w:t xml:space="preserve"> </w:t>
      </w:r>
      <w:proofErr w:type="spellStart"/>
      <w:r>
        <w:t>universities</w:t>
      </w:r>
      <w:proofErr w:type="spellEnd"/>
      <w:r>
        <w:t xml:space="preserve"> as </w:t>
      </w:r>
      <w:proofErr w:type="spellStart"/>
      <w:r>
        <w:t>knowledge</w:t>
      </w:r>
      <w:proofErr w:type="spellEnd"/>
      <w:r>
        <w:t xml:space="preserve"> management </w:t>
      </w:r>
      <w:proofErr w:type="spellStart"/>
      <w:r>
        <w:t>tools</w:t>
      </w:r>
      <w:proofErr w:type="spellEnd"/>
      <w:r>
        <w:t xml:space="preserve">. </w:t>
      </w:r>
      <w:r w:rsidRPr="00FF0632">
        <w:rPr>
          <w:i/>
          <w:iCs/>
        </w:rPr>
        <w:t xml:space="preserve">VINE </w:t>
      </w:r>
      <w:proofErr w:type="spellStart"/>
      <w:r w:rsidRPr="00FF0632">
        <w:rPr>
          <w:i/>
          <w:iCs/>
        </w:rPr>
        <w:t>Journal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of</w:t>
      </w:r>
      <w:proofErr w:type="spellEnd"/>
      <w:r w:rsidRPr="00FF0632">
        <w:rPr>
          <w:i/>
          <w:iCs/>
        </w:rPr>
        <w:t xml:space="preserve"> </w:t>
      </w:r>
      <w:proofErr w:type="spellStart"/>
      <w:r w:rsidRPr="00FF0632">
        <w:rPr>
          <w:i/>
          <w:iCs/>
        </w:rPr>
        <w:t>Information</w:t>
      </w:r>
      <w:proofErr w:type="spellEnd"/>
      <w:r w:rsidRPr="00FF0632">
        <w:rPr>
          <w:i/>
          <w:iCs/>
        </w:rPr>
        <w:t xml:space="preserve"> and </w:t>
      </w:r>
      <w:proofErr w:type="spellStart"/>
      <w:r w:rsidRPr="00FF0632">
        <w:rPr>
          <w:i/>
          <w:iCs/>
        </w:rPr>
        <w:t>Knowledge</w:t>
      </w:r>
      <w:proofErr w:type="spellEnd"/>
      <w:r w:rsidRPr="00FF0632">
        <w:rPr>
          <w:i/>
          <w:iCs/>
        </w:rPr>
        <w:t xml:space="preserve"> Management Systems</w:t>
      </w:r>
      <w:r>
        <w:t xml:space="preserve">, 47 (4), 538-554. </w:t>
      </w:r>
      <w:hyperlink r:id="rId22" w:history="1">
        <w:r w:rsidRPr="006C12CA">
          <w:rPr>
            <w:rStyle w:val="Hypertextovodkaz"/>
          </w:rPr>
          <w:t>https://doi.org/10.1108/VJIKMS-12-2016-0074</w:t>
        </w:r>
      </w:hyperlink>
    </w:p>
    <w:p w:rsidR="00FF0632" w:rsidRDefault="00FF0632" w:rsidP="009C0191"/>
    <w:p w:rsidR="00FF0632" w:rsidRPr="009C0191" w:rsidRDefault="00FF0632" w:rsidP="009C0191"/>
    <w:p w:rsidR="0059234A" w:rsidRPr="00DA7B23" w:rsidRDefault="0059234A" w:rsidP="00DA7B23"/>
    <w:p w:rsidR="00DA7B23" w:rsidRPr="00DA7B23" w:rsidRDefault="00DA7B23" w:rsidP="00DA7B23"/>
    <w:p w:rsidR="00DA7B23" w:rsidRPr="006C5DE5" w:rsidRDefault="00DA7B23" w:rsidP="00AB0736"/>
    <w:p w:rsidR="00AB0736" w:rsidRPr="00066C99" w:rsidRDefault="00AB0736" w:rsidP="00066C99"/>
    <w:sectPr w:rsidR="00AB0736" w:rsidRPr="00066C99" w:rsidSect="006A7EAA">
      <w:headerReference w:type="default" r:id="rId23"/>
      <w:footerReference w:type="default" r:id="rId24"/>
      <w:pgSz w:w="11907" w:h="16839" w:code="9"/>
      <w:pgMar w:top="1417" w:right="1417" w:bottom="1417" w:left="1417" w:header="708" w:footer="708" w:gutter="0"/>
      <w:cols w:space="708"/>
      <w:titlePg/>
      <w:docGrid w:linePitch="6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284B" w:rsidRDefault="00D1284B" w:rsidP="00577620">
      <w:pPr>
        <w:spacing w:after="0" w:line="240" w:lineRule="auto"/>
      </w:pPr>
      <w:r>
        <w:separator/>
      </w:r>
    </w:p>
  </w:endnote>
  <w:endnote w:type="continuationSeparator" w:id="0">
    <w:p w:rsidR="00D1284B" w:rsidRDefault="00D1284B" w:rsidP="0057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ntax LT CE">
    <w:altName w:val="Cambria Math"/>
    <w:panose1 w:val="020B0604020202020204"/>
    <w:charset w:val="00"/>
    <w:family w:val="modern"/>
    <w:notTrueType/>
    <w:pitch w:val="variable"/>
    <w:sig w:usb0="00000001" w:usb1="40000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47707118"/>
      <w:docPartObj>
        <w:docPartGallery w:val="Page Numbers (Bottom of Page)"/>
        <w:docPartUnique/>
      </w:docPartObj>
    </w:sdtPr>
    <w:sdtEndPr/>
    <w:sdtContent>
      <w:p w:rsidR="00577620" w:rsidRDefault="00577620" w:rsidP="00577620">
        <w:pPr>
          <w:pStyle w:val="Zpat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8BEDAA9" wp14:editId="5CD76826">
                  <wp:simplePos x="0" y="0"/>
                  <wp:positionH relativeFrom="leftMargin">
                    <wp:posOffset>3408968</wp:posOffset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49" name="Obdélník 6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620" w:rsidRPr="00577620" w:rsidRDefault="005776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7F7F7F" w:themeColor="text1" w:themeTint="80"/>
                                </w:rPr>
                              </w:pP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begin"/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instrText>PAGE   \* MERGEFORMAT</w:instrTex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separate"/>
                              </w:r>
                              <w:r w:rsidR="00C94575">
                                <w:rPr>
                                  <w:noProof/>
                                  <w:color w:val="7F7F7F" w:themeColor="text1" w:themeTint="80"/>
                                </w:rPr>
                                <w:t>2</w:t>
                              </w:r>
                              <w:r w:rsidRPr="00577620">
                                <w:rPr>
                                  <w:color w:val="7F7F7F" w:themeColor="text1" w:themeTint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8BEDAA9" id="Obdélník 649" o:spid="_x0000_s1026" style="position:absolute;left:0;text-align:left;margin-left:268.4pt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" filled="f" fillcolor="#c0504d" stroked="f" strokecolor="#5c83b4" strokeweight="2.25pt">
                  <v:textbox inset=",0,,0">
                    <w:txbxContent>
                      <w:p w:rsidR="00577620" w:rsidRPr="00577620" w:rsidRDefault="005776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7F7F7F" w:themeColor="text1" w:themeTint="80"/>
                          </w:rPr>
                        </w:pPr>
                        <w:r w:rsidRPr="00577620">
                          <w:rPr>
                            <w:color w:val="7F7F7F" w:themeColor="text1" w:themeTint="80"/>
                          </w:rPr>
                          <w:fldChar w:fldCharType="begin"/>
                        </w:r>
                        <w:r w:rsidRPr="00577620">
                          <w:rPr>
                            <w:color w:val="7F7F7F" w:themeColor="text1" w:themeTint="80"/>
                          </w:rPr>
                          <w:instrText>PAGE   \* MERGEFORMAT</w:instrTex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separate"/>
                        </w:r>
                        <w:r w:rsidR="00C94575">
                          <w:rPr>
                            <w:noProof/>
                            <w:color w:val="7F7F7F" w:themeColor="text1" w:themeTint="80"/>
                          </w:rPr>
                          <w:t>2</w:t>
                        </w:r>
                        <w:r w:rsidRPr="00577620">
                          <w:rPr>
                            <w:color w:val="7F7F7F" w:themeColor="text1" w:themeTint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284B" w:rsidRDefault="00D1284B" w:rsidP="00577620">
      <w:pPr>
        <w:spacing w:after="0" w:line="240" w:lineRule="auto"/>
      </w:pPr>
      <w:r>
        <w:separator/>
      </w:r>
    </w:p>
  </w:footnote>
  <w:footnote w:type="continuationSeparator" w:id="0">
    <w:p w:rsidR="00D1284B" w:rsidRDefault="00D1284B" w:rsidP="0057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A7EAA" w:rsidRDefault="00E80D03" w:rsidP="006A7EAA">
    <w:pPr>
      <w:pStyle w:val="Zhlav"/>
      <w:jc w:val="center"/>
    </w:pPr>
    <w:r>
      <w:t>Machalová, Jana</w:t>
    </w:r>
    <w:r w:rsidR="006A7EAA">
      <w:t xml:space="preserve"> /</w:t>
    </w:r>
    <w:r>
      <w:t xml:space="preserve"> Podnikové univerzity (</w:t>
    </w:r>
    <w:proofErr w:type="spellStart"/>
    <w:r>
      <w:t>corporate</w:t>
    </w:r>
    <w:proofErr w:type="spellEnd"/>
    <w:r>
      <w:t xml:space="preserve"> </w:t>
    </w:r>
    <w:proofErr w:type="spellStart"/>
    <w:r>
      <w:t>universities</w:t>
    </w:r>
    <w:proofErr w:type="spellEnd"/>
    <w:r>
      <w:t>) a jejich význam pro rozvoj vedoucích pracovníků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8121F"/>
    <w:multiLevelType w:val="hybridMultilevel"/>
    <w:tmpl w:val="5D66A1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230AA2"/>
    <w:multiLevelType w:val="hybridMultilevel"/>
    <w:tmpl w:val="0F2E97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37B17"/>
    <w:multiLevelType w:val="hybridMultilevel"/>
    <w:tmpl w:val="3F725DD2"/>
    <w:lvl w:ilvl="0" w:tplc="9C726AC8">
      <w:start w:val="1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1FC"/>
    <w:rsid w:val="00021BFE"/>
    <w:rsid w:val="00043577"/>
    <w:rsid w:val="00066C99"/>
    <w:rsid w:val="000A759E"/>
    <w:rsid w:val="001A33B0"/>
    <w:rsid w:val="002A688E"/>
    <w:rsid w:val="002D1A24"/>
    <w:rsid w:val="003C0A5B"/>
    <w:rsid w:val="003C1BFE"/>
    <w:rsid w:val="00444F61"/>
    <w:rsid w:val="00452171"/>
    <w:rsid w:val="004633C6"/>
    <w:rsid w:val="004F4BD7"/>
    <w:rsid w:val="00573083"/>
    <w:rsid w:val="00577620"/>
    <w:rsid w:val="0059234A"/>
    <w:rsid w:val="005A71FC"/>
    <w:rsid w:val="00657390"/>
    <w:rsid w:val="00671954"/>
    <w:rsid w:val="00685864"/>
    <w:rsid w:val="006A7EAA"/>
    <w:rsid w:val="007450A5"/>
    <w:rsid w:val="007576C0"/>
    <w:rsid w:val="0076496B"/>
    <w:rsid w:val="007B7C7D"/>
    <w:rsid w:val="00843A59"/>
    <w:rsid w:val="008A48B8"/>
    <w:rsid w:val="00945844"/>
    <w:rsid w:val="00983ACA"/>
    <w:rsid w:val="009C0191"/>
    <w:rsid w:val="009F18A2"/>
    <w:rsid w:val="00A94E30"/>
    <w:rsid w:val="00AB0736"/>
    <w:rsid w:val="00B544D4"/>
    <w:rsid w:val="00B64001"/>
    <w:rsid w:val="00BA5172"/>
    <w:rsid w:val="00C865BB"/>
    <w:rsid w:val="00C94575"/>
    <w:rsid w:val="00D1284B"/>
    <w:rsid w:val="00D944FA"/>
    <w:rsid w:val="00DA7B23"/>
    <w:rsid w:val="00DD37BF"/>
    <w:rsid w:val="00E425C2"/>
    <w:rsid w:val="00E80D03"/>
    <w:rsid w:val="00F25FD6"/>
    <w:rsid w:val="00FF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E0AA"/>
  <w15:docId w15:val="{61391F66-FAE4-804F-B683-3A2CA726A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6C99"/>
    <w:rPr>
      <w:sz w:val="24"/>
      <w:szCs w:val="48"/>
    </w:rPr>
  </w:style>
  <w:style w:type="paragraph" w:styleId="Nadpis1">
    <w:name w:val="heading 1"/>
    <w:basedOn w:val="Normln"/>
    <w:next w:val="Normln"/>
    <w:link w:val="Nadpis1Char"/>
    <w:uiPriority w:val="9"/>
    <w:qFormat/>
    <w:rsid w:val="005776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A7EAA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7620"/>
    <w:pPr>
      <w:keepNext/>
      <w:keepLines/>
      <w:numPr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7620"/>
    <w:rPr>
      <w:rFonts w:asciiTheme="majorHAnsi" w:eastAsiaTheme="majorEastAsia" w:hAnsiTheme="majorHAnsi" w:cstheme="majorBidi"/>
      <w:color w:val="000000" w:themeColor="text1"/>
      <w:sz w:val="48"/>
      <w:szCs w:val="7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C99"/>
    <w:rPr>
      <w:rFonts w:ascii="Tahoma" w:hAnsi="Tahoma" w:cs="Tahoma"/>
      <w:sz w:val="16"/>
      <w:szCs w:val="16"/>
      <w:lang w:val="en-GB"/>
    </w:rPr>
  </w:style>
  <w:style w:type="paragraph" w:styleId="Bezmezer">
    <w:name w:val="No Spacing"/>
    <w:uiPriority w:val="1"/>
    <w:qFormat/>
    <w:rsid w:val="00066C99"/>
    <w:pPr>
      <w:spacing w:after="0" w:line="240" w:lineRule="auto"/>
    </w:pPr>
    <w:rPr>
      <w:rFonts w:ascii="Syntax LT CE" w:hAnsi="Syntax LT CE"/>
      <w:sz w:val="48"/>
      <w:szCs w:val="48"/>
      <w:lang w:val="en-GB"/>
    </w:rPr>
  </w:style>
  <w:style w:type="character" w:customStyle="1" w:styleId="Nadpis2Char">
    <w:name w:val="Nadpis 2 Char"/>
    <w:basedOn w:val="Standardnpsmoodstavce"/>
    <w:link w:val="Nadpis2"/>
    <w:uiPriority w:val="9"/>
    <w:rsid w:val="006A7EAA"/>
    <w:rPr>
      <w:rFonts w:asciiTheme="majorHAnsi" w:eastAsiaTheme="majorEastAsia" w:hAnsiTheme="majorHAnsi" w:cstheme="majorBidi"/>
      <w:b/>
      <w:bCs/>
      <w:color w:val="7F7F7F" w:themeColor="text1" w:themeTint="80"/>
      <w:sz w:val="28"/>
      <w:szCs w:val="30"/>
    </w:rPr>
  </w:style>
  <w:style w:type="paragraph" w:styleId="Zhlav">
    <w:name w:val="header"/>
    <w:basedOn w:val="Normln"/>
    <w:link w:val="ZhlavChar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620"/>
    <w:rPr>
      <w:sz w:val="24"/>
      <w:szCs w:val="48"/>
    </w:rPr>
  </w:style>
  <w:style w:type="paragraph" w:styleId="Zpat">
    <w:name w:val="footer"/>
    <w:basedOn w:val="Normln"/>
    <w:link w:val="ZpatChar"/>
    <w:uiPriority w:val="99"/>
    <w:unhideWhenUsed/>
    <w:rsid w:val="0057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620"/>
    <w:rPr>
      <w:sz w:val="24"/>
      <w:szCs w:val="48"/>
    </w:rPr>
  </w:style>
  <w:style w:type="paragraph" w:styleId="Odstavecseseznamem">
    <w:name w:val="List Paragraph"/>
    <w:basedOn w:val="Normln"/>
    <w:uiPriority w:val="34"/>
    <w:qFormat/>
    <w:rsid w:val="00577620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577620"/>
    <w:rPr>
      <w:rFonts w:asciiTheme="majorHAnsi" w:eastAsiaTheme="majorEastAsia" w:hAnsiTheme="majorHAnsi" w:cstheme="majorBidi"/>
      <w:b/>
      <w:bCs/>
      <w:color w:val="000000" w:themeColor="text1"/>
      <w:sz w:val="24"/>
      <w:szCs w:val="48"/>
    </w:rPr>
  </w:style>
  <w:style w:type="character" w:styleId="Hypertextovodkaz">
    <w:name w:val="Hyperlink"/>
    <w:basedOn w:val="Standardnpsmoodstavce"/>
    <w:uiPriority w:val="99"/>
    <w:unhideWhenUsed/>
    <w:rsid w:val="0059234A"/>
    <w:rPr>
      <w:color w:val="5F5F5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9234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657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5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yperlink" Target="https://doi.org/10.3390/su1105143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dx.doi.org/10.1080/03075079.2011.619655" TargetMode="Externa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hyperlink" Target="http://dx.doi.org/10.1080/13583883.2017.132945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dx.doi.org/10.1016/j.jup.2013.02.003" TargetMode="External"/><Relationship Id="rId20" Type="http://schemas.openxmlformats.org/officeDocument/2006/relationships/hyperlink" Target="https://doi.org/10.1108/JIC-01-2017-001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doi.org/10.1080/13678868.2014.979003" TargetMode="External"/><Relationship Id="rId23" Type="http://schemas.openxmlformats.org/officeDocument/2006/relationships/header" Target="header1.xml"/><Relationship Id="rId10" Type="http://schemas.openxmlformats.org/officeDocument/2006/relationships/diagramLayout" Target="diagrams/layout1.xml"/><Relationship Id="rId19" Type="http://schemas.openxmlformats.org/officeDocument/2006/relationships/hyperlink" Target="https://doi.org/10.20535/2410-8286.62280" TargetMode="Externa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jpg"/><Relationship Id="rId22" Type="http://schemas.openxmlformats.org/officeDocument/2006/relationships/hyperlink" Target="https://doi.org/10.1108/VJIKMS-12-2016-0074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1C1FFF-7FDA-464F-8468-C3396E2CF86F}" type="doc">
      <dgm:prSet loTypeId="urn:microsoft.com/office/officeart/2005/8/layout/vProcess5" loCatId="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cs-CZ"/>
        </a:p>
      </dgm:t>
    </dgm:pt>
    <dgm:pt modelId="{44F13180-02CF-B24D-A207-F83C5DEDF078}">
      <dgm:prSet phldrT="[Text]" custT="1"/>
      <dgm:spPr/>
      <dgm:t>
        <a:bodyPr/>
        <a:lstStyle/>
        <a:p>
          <a:pPr algn="ctr"/>
          <a:r>
            <a:rPr lang="cs-CZ" sz="1100"/>
            <a:t>Stanovení vyhledávacího algoritmu </a:t>
          </a:r>
        </a:p>
        <a:p>
          <a:pPr algn="ctr"/>
          <a:r>
            <a:rPr lang="cs-CZ" sz="1100"/>
            <a:t>n=618</a:t>
          </a:r>
        </a:p>
      </dgm:t>
    </dgm:pt>
    <dgm:pt modelId="{BC176E45-154D-EB43-8604-646585DEC585}" type="parTrans" cxnId="{418DE78A-71A7-E445-B16D-4A91D755EAD5}">
      <dgm:prSet/>
      <dgm:spPr/>
      <dgm:t>
        <a:bodyPr/>
        <a:lstStyle/>
        <a:p>
          <a:endParaRPr lang="cs-CZ"/>
        </a:p>
      </dgm:t>
    </dgm:pt>
    <dgm:pt modelId="{4084F96D-BD8D-5646-B4C7-8918953EC9D0}" type="sibTrans" cxnId="{418DE78A-71A7-E445-B16D-4A91D755EAD5}">
      <dgm:prSet/>
      <dgm:spPr/>
      <dgm:t>
        <a:bodyPr/>
        <a:lstStyle/>
        <a:p>
          <a:endParaRPr lang="cs-CZ"/>
        </a:p>
      </dgm:t>
    </dgm:pt>
    <dgm:pt modelId="{BAE17B99-E0AD-6342-8D4B-3694BF04CA46}">
      <dgm:prSet phldrT="[Text]" custT="1"/>
      <dgm:spPr/>
      <dgm:t>
        <a:bodyPr/>
        <a:lstStyle/>
        <a:p>
          <a:pPr algn="ctr"/>
          <a:r>
            <a:rPr lang="cs-CZ" sz="1100"/>
            <a:t>Vyloučení zdrojů dřívějšího data vydání</a:t>
          </a:r>
        </a:p>
        <a:p>
          <a:pPr algn="ctr"/>
          <a:r>
            <a:rPr lang="cs-CZ" sz="1100"/>
            <a:t>n=558</a:t>
          </a:r>
        </a:p>
      </dgm:t>
    </dgm:pt>
    <dgm:pt modelId="{9BB49A97-1B53-CA48-9E73-904C58C03C53}" type="parTrans" cxnId="{68303461-855A-FA4E-A520-BCF53D5DC538}">
      <dgm:prSet/>
      <dgm:spPr/>
      <dgm:t>
        <a:bodyPr/>
        <a:lstStyle/>
        <a:p>
          <a:endParaRPr lang="cs-CZ"/>
        </a:p>
      </dgm:t>
    </dgm:pt>
    <dgm:pt modelId="{71F84B89-9F32-1C41-B8B7-E44114BB518D}" type="sibTrans" cxnId="{68303461-855A-FA4E-A520-BCF53D5DC538}">
      <dgm:prSet/>
      <dgm:spPr/>
      <dgm:t>
        <a:bodyPr/>
        <a:lstStyle/>
        <a:p>
          <a:endParaRPr lang="cs-CZ"/>
        </a:p>
      </dgm:t>
    </dgm:pt>
    <dgm:pt modelId="{9AB57B98-E422-1F41-86D3-4CFAA30218FC}">
      <dgm:prSet phldrT="[Text]" custT="1"/>
      <dgm:spPr/>
      <dgm:t>
        <a:bodyPr/>
        <a:lstStyle/>
        <a:p>
          <a:pPr algn="ctr"/>
          <a:r>
            <a:rPr lang="cs-CZ" sz="1100"/>
            <a:t>Konečný výběr článků k důkladnému prostudování</a:t>
          </a:r>
        </a:p>
        <a:p>
          <a:pPr algn="ctr"/>
          <a:r>
            <a:rPr lang="cs-CZ" sz="1100"/>
            <a:t>n=17</a:t>
          </a:r>
        </a:p>
      </dgm:t>
    </dgm:pt>
    <dgm:pt modelId="{348E2A56-4381-2143-86DF-27E88545C19B}" type="parTrans" cxnId="{F5AB2F18-9B32-9E48-8080-3C65C117477B}">
      <dgm:prSet/>
      <dgm:spPr/>
      <dgm:t>
        <a:bodyPr/>
        <a:lstStyle/>
        <a:p>
          <a:endParaRPr lang="cs-CZ"/>
        </a:p>
      </dgm:t>
    </dgm:pt>
    <dgm:pt modelId="{CEB59299-E6E4-7642-B194-DD3110F1C4F3}" type="sibTrans" cxnId="{F5AB2F18-9B32-9E48-8080-3C65C117477B}">
      <dgm:prSet/>
      <dgm:spPr/>
      <dgm:t>
        <a:bodyPr/>
        <a:lstStyle/>
        <a:p>
          <a:endParaRPr lang="cs-CZ"/>
        </a:p>
      </dgm:t>
    </dgm:pt>
    <dgm:pt modelId="{248873B4-0389-944E-B688-8520FED38268}">
      <dgm:prSet phldrT="[Text]" custT="1"/>
      <dgm:spPr/>
      <dgm:t>
        <a:bodyPr/>
        <a:lstStyle/>
        <a:p>
          <a:pPr algn="ctr"/>
          <a:r>
            <a:rPr lang="cs-CZ" sz="1100"/>
            <a:t>Zúžení výsledků dle nadpisů a dalších kritérií</a:t>
          </a:r>
        </a:p>
        <a:p>
          <a:pPr algn="ctr"/>
          <a:r>
            <a:rPr lang="cs-CZ" sz="1100"/>
            <a:t>n=135</a:t>
          </a:r>
        </a:p>
      </dgm:t>
    </dgm:pt>
    <dgm:pt modelId="{6223BAB5-397B-5942-8C91-9CDE2D801BEF}" type="parTrans" cxnId="{E45E5435-B0CB-FF47-9298-3AA479C2069A}">
      <dgm:prSet/>
      <dgm:spPr/>
      <dgm:t>
        <a:bodyPr/>
        <a:lstStyle/>
        <a:p>
          <a:endParaRPr lang="cs-CZ"/>
        </a:p>
      </dgm:t>
    </dgm:pt>
    <dgm:pt modelId="{8FE8FA4E-8A24-4543-8808-C99C2EE389E8}" type="sibTrans" cxnId="{E45E5435-B0CB-FF47-9298-3AA479C2069A}">
      <dgm:prSet/>
      <dgm:spPr/>
      <dgm:t>
        <a:bodyPr/>
        <a:lstStyle/>
        <a:p>
          <a:endParaRPr lang="cs-CZ"/>
        </a:p>
      </dgm:t>
    </dgm:pt>
    <dgm:pt modelId="{5F714567-4CB8-0941-87F4-450C6760211C}">
      <dgm:prSet custT="1"/>
      <dgm:spPr/>
      <dgm:t>
        <a:bodyPr/>
        <a:lstStyle/>
        <a:p>
          <a:pPr algn="ctr"/>
          <a:r>
            <a:rPr lang="cs-CZ" sz="1100"/>
            <a:t>Po prostudování abstraktů</a:t>
          </a:r>
        </a:p>
        <a:p>
          <a:pPr algn="ctr"/>
          <a:r>
            <a:rPr lang="cs-CZ" sz="1100"/>
            <a:t>n=62</a:t>
          </a:r>
        </a:p>
      </dgm:t>
    </dgm:pt>
    <dgm:pt modelId="{AFABF503-1B55-0E40-AA5C-30C2C4944082}" type="parTrans" cxnId="{1B01A9F6-13AC-D545-812D-BAE4E4D953B2}">
      <dgm:prSet/>
      <dgm:spPr/>
      <dgm:t>
        <a:bodyPr/>
        <a:lstStyle/>
        <a:p>
          <a:endParaRPr lang="cs-CZ"/>
        </a:p>
      </dgm:t>
    </dgm:pt>
    <dgm:pt modelId="{DB8DDFFD-1257-1E4F-92FC-CCB94B86C078}" type="sibTrans" cxnId="{1B01A9F6-13AC-D545-812D-BAE4E4D953B2}">
      <dgm:prSet/>
      <dgm:spPr/>
      <dgm:t>
        <a:bodyPr/>
        <a:lstStyle/>
        <a:p>
          <a:endParaRPr lang="cs-CZ"/>
        </a:p>
      </dgm:t>
    </dgm:pt>
    <dgm:pt modelId="{E88EFA2F-1B96-CD4F-B60C-C797013A9486}" type="pres">
      <dgm:prSet presAssocID="{EC1C1FFF-7FDA-464F-8468-C3396E2CF86F}" presName="outerComposite" presStyleCnt="0">
        <dgm:presLayoutVars>
          <dgm:chMax val="5"/>
          <dgm:dir/>
          <dgm:resizeHandles val="exact"/>
        </dgm:presLayoutVars>
      </dgm:prSet>
      <dgm:spPr/>
    </dgm:pt>
    <dgm:pt modelId="{BE20531C-8C6A-5342-9BAB-D571E2D0F6D2}" type="pres">
      <dgm:prSet presAssocID="{EC1C1FFF-7FDA-464F-8468-C3396E2CF86F}" presName="dummyMaxCanvas" presStyleCnt="0">
        <dgm:presLayoutVars/>
      </dgm:prSet>
      <dgm:spPr/>
    </dgm:pt>
    <dgm:pt modelId="{35865CD0-EB6F-1E4B-B80E-89269898CBA8}" type="pres">
      <dgm:prSet presAssocID="{EC1C1FFF-7FDA-464F-8468-C3396E2CF86F}" presName="FiveNodes_1" presStyleLbl="node1" presStyleIdx="0" presStyleCnt="5">
        <dgm:presLayoutVars>
          <dgm:bulletEnabled val="1"/>
        </dgm:presLayoutVars>
      </dgm:prSet>
      <dgm:spPr/>
    </dgm:pt>
    <dgm:pt modelId="{E91DBAED-F49C-8B46-ABDA-BE0A38D1C42B}" type="pres">
      <dgm:prSet presAssocID="{EC1C1FFF-7FDA-464F-8468-C3396E2CF86F}" presName="FiveNodes_2" presStyleLbl="node1" presStyleIdx="1" presStyleCnt="5">
        <dgm:presLayoutVars>
          <dgm:bulletEnabled val="1"/>
        </dgm:presLayoutVars>
      </dgm:prSet>
      <dgm:spPr/>
    </dgm:pt>
    <dgm:pt modelId="{1F598B07-961E-144F-9F96-4C70F8A8A20A}" type="pres">
      <dgm:prSet presAssocID="{EC1C1FFF-7FDA-464F-8468-C3396E2CF86F}" presName="FiveNodes_3" presStyleLbl="node1" presStyleIdx="2" presStyleCnt="5">
        <dgm:presLayoutVars>
          <dgm:bulletEnabled val="1"/>
        </dgm:presLayoutVars>
      </dgm:prSet>
      <dgm:spPr/>
    </dgm:pt>
    <dgm:pt modelId="{1DE3C48C-54EE-A24C-8902-E82F03D55236}" type="pres">
      <dgm:prSet presAssocID="{EC1C1FFF-7FDA-464F-8468-C3396E2CF86F}" presName="FiveNodes_4" presStyleLbl="node1" presStyleIdx="3" presStyleCnt="5">
        <dgm:presLayoutVars>
          <dgm:bulletEnabled val="1"/>
        </dgm:presLayoutVars>
      </dgm:prSet>
      <dgm:spPr/>
    </dgm:pt>
    <dgm:pt modelId="{EB361DC7-FAB4-A64E-9FD9-0A259965D805}" type="pres">
      <dgm:prSet presAssocID="{EC1C1FFF-7FDA-464F-8468-C3396E2CF86F}" presName="FiveNodes_5" presStyleLbl="node1" presStyleIdx="4" presStyleCnt="5">
        <dgm:presLayoutVars>
          <dgm:bulletEnabled val="1"/>
        </dgm:presLayoutVars>
      </dgm:prSet>
      <dgm:spPr/>
    </dgm:pt>
    <dgm:pt modelId="{0EF987DF-145F-D446-B038-A8BA84EB2BDC}" type="pres">
      <dgm:prSet presAssocID="{EC1C1FFF-7FDA-464F-8468-C3396E2CF86F}" presName="FiveConn_1-2" presStyleLbl="fgAccFollowNode1" presStyleIdx="0" presStyleCnt="4">
        <dgm:presLayoutVars>
          <dgm:bulletEnabled val="1"/>
        </dgm:presLayoutVars>
      </dgm:prSet>
      <dgm:spPr/>
    </dgm:pt>
    <dgm:pt modelId="{4A154469-8396-0B47-B40B-075A5F54D6D1}" type="pres">
      <dgm:prSet presAssocID="{EC1C1FFF-7FDA-464F-8468-C3396E2CF86F}" presName="FiveConn_2-3" presStyleLbl="fgAccFollowNode1" presStyleIdx="1" presStyleCnt="4">
        <dgm:presLayoutVars>
          <dgm:bulletEnabled val="1"/>
        </dgm:presLayoutVars>
      </dgm:prSet>
      <dgm:spPr/>
    </dgm:pt>
    <dgm:pt modelId="{397BB7AF-353D-5C4C-B138-33B8E3A3D095}" type="pres">
      <dgm:prSet presAssocID="{EC1C1FFF-7FDA-464F-8468-C3396E2CF86F}" presName="FiveConn_3-4" presStyleLbl="fgAccFollowNode1" presStyleIdx="2" presStyleCnt="4">
        <dgm:presLayoutVars>
          <dgm:bulletEnabled val="1"/>
        </dgm:presLayoutVars>
      </dgm:prSet>
      <dgm:spPr/>
    </dgm:pt>
    <dgm:pt modelId="{37069D57-7000-5547-8E35-672F71E0FDD7}" type="pres">
      <dgm:prSet presAssocID="{EC1C1FFF-7FDA-464F-8468-C3396E2CF86F}" presName="FiveConn_4-5" presStyleLbl="fgAccFollowNode1" presStyleIdx="3" presStyleCnt="4">
        <dgm:presLayoutVars>
          <dgm:bulletEnabled val="1"/>
        </dgm:presLayoutVars>
      </dgm:prSet>
      <dgm:spPr/>
    </dgm:pt>
    <dgm:pt modelId="{AE5081EF-03A1-DC46-958D-CE9548CCBECC}" type="pres">
      <dgm:prSet presAssocID="{EC1C1FFF-7FDA-464F-8468-C3396E2CF86F}" presName="FiveNodes_1_text" presStyleLbl="node1" presStyleIdx="4" presStyleCnt="5">
        <dgm:presLayoutVars>
          <dgm:bulletEnabled val="1"/>
        </dgm:presLayoutVars>
      </dgm:prSet>
      <dgm:spPr/>
    </dgm:pt>
    <dgm:pt modelId="{144F9E11-E9C0-434B-A9FF-DD975DE22DDB}" type="pres">
      <dgm:prSet presAssocID="{EC1C1FFF-7FDA-464F-8468-C3396E2CF86F}" presName="FiveNodes_2_text" presStyleLbl="node1" presStyleIdx="4" presStyleCnt="5">
        <dgm:presLayoutVars>
          <dgm:bulletEnabled val="1"/>
        </dgm:presLayoutVars>
      </dgm:prSet>
      <dgm:spPr/>
    </dgm:pt>
    <dgm:pt modelId="{F97139FC-FC3C-D047-8265-B9C39120DF92}" type="pres">
      <dgm:prSet presAssocID="{EC1C1FFF-7FDA-464F-8468-C3396E2CF86F}" presName="FiveNodes_3_text" presStyleLbl="node1" presStyleIdx="4" presStyleCnt="5">
        <dgm:presLayoutVars>
          <dgm:bulletEnabled val="1"/>
        </dgm:presLayoutVars>
      </dgm:prSet>
      <dgm:spPr/>
    </dgm:pt>
    <dgm:pt modelId="{08D4C8D0-1C76-0740-9F85-03B762102B3D}" type="pres">
      <dgm:prSet presAssocID="{EC1C1FFF-7FDA-464F-8468-C3396E2CF86F}" presName="FiveNodes_4_text" presStyleLbl="node1" presStyleIdx="4" presStyleCnt="5">
        <dgm:presLayoutVars>
          <dgm:bulletEnabled val="1"/>
        </dgm:presLayoutVars>
      </dgm:prSet>
      <dgm:spPr/>
    </dgm:pt>
    <dgm:pt modelId="{4BDF68D9-2B79-6344-AE6A-399E485EE700}" type="pres">
      <dgm:prSet presAssocID="{EC1C1FFF-7FDA-464F-8468-C3396E2CF86F}" presName="FiveNodes_5_text" presStyleLbl="node1" presStyleIdx="4" presStyleCnt="5">
        <dgm:presLayoutVars>
          <dgm:bulletEnabled val="1"/>
        </dgm:presLayoutVars>
      </dgm:prSet>
      <dgm:spPr/>
    </dgm:pt>
  </dgm:ptLst>
  <dgm:cxnLst>
    <dgm:cxn modelId="{86733016-28E5-5640-951F-4267587EA6F7}" type="presOf" srcId="{4084F96D-BD8D-5646-B4C7-8918953EC9D0}" destId="{0EF987DF-145F-D446-B038-A8BA84EB2BDC}" srcOrd="0" destOrd="0" presId="urn:microsoft.com/office/officeart/2005/8/layout/vProcess5"/>
    <dgm:cxn modelId="{F5AB2F18-9B32-9E48-8080-3C65C117477B}" srcId="{EC1C1FFF-7FDA-464F-8468-C3396E2CF86F}" destId="{9AB57B98-E422-1F41-86D3-4CFAA30218FC}" srcOrd="4" destOrd="0" parTransId="{348E2A56-4381-2143-86DF-27E88545C19B}" sibTransId="{CEB59299-E6E4-7642-B194-DD3110F1C4F3}"/>
    <dgm:cxn modelId="{CCF3C830-FAA7-CE44-87F3-6C0E348BA8AE}" type="presOf" srcId="{DB8DDFFD-1257-1E4F-92FC-CCB94B86C078}" destId="{37069D57-7000-5547-8E35-672F71E0FDD7}" srcOrd="0" destOrd="0" presId="urn:microsoft.com/office/officeart/2005/8/layout/vProcess5"/>
    <dgm:cxn modelId="{E45E5435-B0CB-FF47-9298-3AA479C2069A}" srcId="{EC1C1FFF-7FDA-464F-8468-C3396E2CF86F}" destId="{248873B4-0389-944E-B688-8520FED38268}" srcOrd="2" destOrd="0" parTransId="{6223BAB5-397B-5942-8C91-9CDE2D801BEF}" sibTransId="{8FE8FA4E-8A24-4543-8808-C99C2EE389E8}"/>
    <dgm:cxn modelId="{8152313E-526F-944F-9D7C-AF97DEF02DBA}" type="presOf" srcId="{248873B4-0389-944E-B688-8520FED38268}" destId="{F97139FC-FC3C-D047-8265-B9C39120DF92}" srcOrd="1" destOrd="0" presId="urn:microsoft.com/office/officeart/2005/8/layout/vProcess5"/>
    <dgm:cxn modelId="{219AEC3E-72F6-E54F-8AFB-574C85B88A32}" type="presOf" srcId="{BAE17B99-E0AD-6342-8D4B-3694BF04CA46}" destId="{E91DBAED-F49C-8B46-ABDA-BE0A38D1C42B}" srcOrd="0" destOrd="0" presId="urn:microsoft.com/office/officeart/2005/8/layout/vProcess5"/>
    <dgm:cxn modelId="{2DA53242-F22D-B447-B7F7-8A08C7786D9C}" type="presOf" srcId="{71F84B89-9F32-1C41-B8B7-E44114BB518D}" destId="{4A154469-8396-0B47-B40B-075A5F54D6D1}" srcOrd="0" destOrd="0" presId="urn:microsoft.com/office/officeart/2005/8/layout/vProcess5"/>
    <dgm:cxn modelId="{68303461-855A-FA4E-A520-BCF53D5DC538}" srcId="{EC1C1FFF-7FDA-464F-8468-C3396E2CF86F}" destId="{BAE17B99-E0AD-6342-8D4B-3694BF04CA46}" srcOrd="1" destOrd="0" parTransId="{9BB49A97-1B53-CA48-9E73-904C58C03C53}" sibTransId="{71F84B89-9F32-1C41-B8B7-E44114BB518D}"/>
    <dgm:cxn modelId="{218E9071-047D-E449-AF75-547E30351C8E}" type="presOf" srcId="{248873B4-0389-944E-B688-8520FED38268}" destId="{1F598B07-961E-144F-9F96-4C70F8A8A20A}" srcOrd="0" destOrd="0" presId="urn:microsoft.com/office/officeart/2005/8/layout/vProcess5"/>
    <dgm:cxn modelId="{418DE78A-71A7-E445-B16D-4A91D755EAD5}" srcId="{EC1C1FFF-7FDA-464F-8468-C3396E2CF86F}" destId="{44F13180-02CF-B24D-A207-F83C5DEDF078}" srcOrd="0" destOrd="0" parTransId="{BC176E45-154D-EB43-8604-646585DEC585}" sibTransId="{4084F96D-BD8D-5646-B4C7-8918953EC9D0}"/>
    <dgm:cxn modelId="{D5658894-A238-AD4C-B867-2CADCABD1F50}" type="presOf" srcId="{5F714567-4CB8-0941-87F4-450C6760211C}" destId="{1DE3C48C-54EE-A24C-8902-E82F03D55236}" srcOrd="0" destOrd="0" presId="urn:microsoft.com/office/officeart/2005/8/layout/vProcess5"/>
    <dgm:cxn modelId="{C8E24E95-0344-7B42-A07D-6693A00F6A90}" type="presOf" srcId="{EC1C1FFF-7FDA-464F-8468-C3396E2CF86F}" destId="{E88EFA2F-1B96-CD4F-B60C-C797013A9486}" srcOrd="0" destOrd="0" presId="urn:microsoft.com/office/officeart/2005/8/layout/vProcess5"/>
    <dgm:cxn modelId="{3B4CB997-95D7-A443-82CE-46B1A932AD25}" type="presOf" srcId="{9AB57B98-E422-1F41-86D3-4CFAA30218FC}" destId="{EB361DC7-FAB4-A64E-9FD9-0A259965D805}" srcOrd="0" destOrd="0" presId="urn:microsoft.com/office/officeart/2005/8/layout/vProcess5"/>
    <dgm:cxn modelId="{488B05A1-5370-D248-A5DD-2A77392E5FF0}" type="presOf" srcId="{44F13180-02CF-B24D-A207-F83C5DEDF078}" destId="{AE5081EF-03A1-DC46-958D-CE9548CCBECC}" srcOrd="1" destOrd="0" presId="urn:microsoft.com/office/officeart/2005/8/layout/vProcess5"/>
    <dgm:cxn modelId="{BD3AFAA2-9C25-1A41-B921-10E404115585}" type="presOf" srcId="{9AB57B98-E422-1F41-86D3-4CFAA30218FC}" destId="{4BDF68D9-2B79-6344-AE6A-399E485EE700}" srcOrd="1" destOrd="0" presId="urn:microsoft.com/office/officeart/2005/8/layout/vProcess5"/>
    <dgm:cxn modelId="{D200E1AA-E78E-8D47-AB14-2057F3D5CB40}" type="presOf" srcId="{44F13180-02CF-B24D-A207-F83C5DEDF078}" destId="{35865CD0-EB6F-1E4B-B80E-89269898CBA8}" srcOrd="0" destOrd="0" presId="urn:microsoft.com/office/officeart/2005/8/layout/vProcess5"/>
    <dgm:cxn modelId="{3F9090C7-BFF1-CB4E-B38F-3BF401BBA744}" type="presOf" srcId="{BAE17B99-E0AD-6342-8D4B-3694BF04CA46}" destId="{144F9E11-E9C0-434B-A9FF-DD975DE22DDB}" srcOrd="1" destOrd="0" presId="urn:microsoft.com/office/officeart/2005/8/layout/vProcess5"/>
    <dgm:cxn modelId="{3C5C5DE6-3C72-7F4F-B1E8-BB9FDC0EC829}" type="presOf" srcId="{8FE8FA4E-8A24-4543-8808-C99C2EE389E8}" destId="{397BB7AF-353D-5C4C-B138-33B8E3A3D095}" srcOrd="0" destOrd="0" presId="urn:microsoft.com/office/officeart/2005/8/layout/vProcess5"/>
    <dgm:cxn modelId="{A1930DF0-8926-9C4A-BC08-981E61841981}" type="presOf" srcId="{5F714567-4CB8-0941-87F4-450C6760211C}" destId="{08D4C8D0-1C76-0740-9F85-03B762102B3D}" srcOrd="1" destOrd="0" presId="urn:microsoft.com/office/officeart/2005/8/layout/vProcess5"/>
    <dgm:cxn modelId="{1B01A9F6-13AC-D545-812D-BAE4E4D953B2}" srcId="{EC1C1FFF-7FDA-464F-8468-C3396E2CF86F}" destId="{5F714567-4CB8-0941-87F4-450C6760211C}" srcOrd="3" destOrd="0" parTransId="{AFABF503-1B55-0E40-AA5C-30C2C4944082}" sibTransId="{DB8DDFFD-1257-1E4F-92FC-CCB94B86C078}"/>
    <dgm:cxn modelId="{A36686ED-EA0D-4441-82B8-D6B17A14C770}" type="presParOf" srcId="{E88EFA2F-1B96-CD4F-B60C-C797013A9486}" destId="{BE20531C-8C6A-5342-9BAB-D571E2D0F6D2}" srcOrd="0" destOrd="0" presId="urn:microsoft.com/office/officeart/2005/8/layout/vProcess5"/>
    <dgm:cxn modelId="{5BAEFF5D-9382-3E4C-8069-B3535A6F593C}" type="presParOf" srcId="{E88EFA2F-1B96-CD4F-B60C-C797013A9486}" destId="{35865CD0-EB6F-1E4B-B80E-89269898CBA8}" srcOrd="1" destOrd="0" presId="urn:microsoft.com/office/officeart/2005/8/layout/vProcess5"/>
    <dgm:cxn modelId="{40E152BB-624F-BA42-B8EE-9AD49B65BF4A}" type="presParOf" srcId="{E88EFA2F-1B96-CD4F-B60C-C797013A9486}" destId="{E91DBAED-F49C-8B46-ABDA-BE0A38D1C42B}" srcOrd="2" destOrd="0" presId="urn:microsoft.com/office/officeart/2005/8/layout/vProcess5"/>
    <dgm:cxn modelId="{8944A3AC-ED22-1B4E-967F-55535AEFA7A7}" type="presParOf" srcId="{E88EFA2F-1B96-CD4F-B60C-C797013A9486}" destId="{1F598B07-961E-144F-9F96-4C70F8A8A20A}" srcOrd="3" destOrd="0" presId="urn:microsoft.com/office/officeart/2005/8/layout/vProcess5"/>
    <dgm:cxn modelId="{1A00B752-E664-E54E-99B5-8750B36E554D}" type="presParOf" srcId="{E88EFA2F-1B96-CD4F-B60C-C797013A9486}" destId="{1DE3C48C-54EE-A24C-8902-E82F03D55236}" srcOrd="4" destOrd="0" presId="urn:microsoft.com/office/officeart/2005/8/layout/vProcess5"/>
    <dgm:cxn modelId="{F7F2793D-919A-5C47-BE36-E9FE7FDB6CC5}" type="presParOf" srcId="{E88EFA2F-1B96-CD4F-B60C-C797013A9486}" destId="{EB361DC7-FAB4-A64E-9FD9-0A259965D805}" srcOrd="5" destOrd="0" presId="urn:microsoft.com/office/officeart/2005/8/layout/vProcess5"/>
    <dgm:cxn modelId="{44AADF7C-237C-CE4C-A4DD-99002DAD1795}" type="presParOf" srcId="{E88EFA2F-1B96-CD4F-B60C-C797013A9486}" destId="{0EF987DF-145F-D446-B038-A8BA84EB2BDC}" srcOrd="6" destOrd="0" presId="urn:microsoft.com/office/officeart/2005/8/layout/vProcess5"/>
    <dgm:cxn modelId="{8E58E4D0-A376-9A4B-BDA8-3243AD853E29}" type="presParOf" srcId="{E88EFA2F-1B96-CD4F-B60C-C797013A9486}" destId="{4A154469-8396-0B47-B40B-075A5F54D6D1}" srcOrd="7" destOrd="0" presId="urn:microsoft.com/office/officeart/2005/8/layout/vProcess5"/>
    <dgm:cxn modelId="{163265E4-17A7-8848-A46A-12A94C0DC5C3}" type="presParOf" srcId="{E88EFA2F-1B96-CD4F-B60C-C797013A9486}" destId="{397BB7AF-353D-5C4C-B138-33B8E3A3D095}" srcOrd="8" destOrd="0" presId="urn:microsoft.com/office/officeart/2005/8/layout/vProcess5"/>
    <dgm:cxn modelId="{594787EF-6FBB-E648-BCD6-5B9911698B7D}" type="presParOf" srcId="{E88EFA2F-1B96-CD4F-B60C-C797013A9486}" destId="{37069D57-7000-5547-8E35-672F71E0FDD7}" srcOrd="9" destOrd="0" presId="urn:microsoft.com/office/officeart/2005/8/layout/vProcess5"/>
    <dgm:cxn modelId="{5BE7A37A-FB8B-1245-9D35-9D464E8C80FB}" type="presParOf" srcId="{E88EFA2F-1B96-CD4F-B60C-C797013A9486}" destId="{AE5081EF-03A1-DC46-958D-CE9548CCBECC}" srcOrd="10" destOrd="0" presId="urn:microsoft.com/office/officeart/2005/8/layout/vProcess5"/>
    <dgm:cxn modelId="{17DFAFBC-C455-F245-948A-3D52A6F06CA8}" type="presParOf" srcId="{E88EFA2F-1B96-CD4F-B60C-C797013A9486}" destId="{144F9E11-E9C0-434B-A9FF-DD975DE22DDB}" srcOrd="11" destOrd="0" presId="urn:microsoft.com/office/officeart/2005/8/layout/vProcess5"/>
    <dgm:cxn modelId="{1592A79F-2AB8-F349-87EB-B51056B12D0C}" type="presParOf" srcId="{E88EFA2F-1B96-CD4F-B60C-C797013A9486}" destId="{F97139FC-FC3C-D047-8265-B9C39120DF92}" srcOrd="12" destOrd="0" presId="urn:microsoft.com/office/officeart/2005/8/layout/vProcess5"/>
    <dgm:cxn modelId="{E41EBAD8-D28A-7046-A7DC-6BB5290C9B5A}" type="presParOf" srcId="{E88EFA2F-1B96-CD4F-B60C-C797013A9486}" destId="{08D4C8D0-1C76-0740-9F85-03B762102B3D}" srcOrd="13" destOrd="0" presId="urn:microsoft.com/office/officeart/2005/8/layout/vProcess5"/>
    <dgm:cxn modelId="{96BE805F-D720-A548-ABDD-71518E6B8E39}" type="presParOf" srcId="{E88EFA2F-1B96-CD4F-B60C-C797013A9486}" destId="{4BDF68D9-2B79-6344-AE6A-399E485EE700}" srcOrd="14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5865CD0-EB6F-1E4B-B80E-89269898CBA8}">
      <dsp:nvSpPr>
        <dsp:cNvPr id="0" name=""/>
        <dsp:cNvSpPr/>
      </dsp:nvSpPr>
      <dsp:spPr>
        <a:xfrm>
          <a:off x="0" y="0"/>
          <a:ext cx="4412749" cy="42890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Stanovení vyhledávacího algoritmu 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n=618</a:t>
          </a:r>
        </a:p>
      </dsp:txBody>
      <dsp:txXfrm>
        <a:off x="12562" y="12562"/>
        <a:ext cx="3899743" cy="403783"/>
      </dsp:txXfrm>
    </dsp:sp>
    <dsp:sp modelId="{E91DBAED-F49C-8B46-ABDA-BE0A38D1C42B}">
      <dsp:nvSpPr>
        <dsp:cNvPr id="0" name=""/>
        <dsp:cNvSpPr/>
      </dsp:nvSpPr>
      <dsp:spPr>
        <a:xfrm>
          <a:off x="329523" y="488478"/>
          <a:ext cx="4412749" cy="42890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-215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Vyloučení zdrojů dřívějšího data vydání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n=558</a:t>
          </a:r>
        </a:p>
      </dsp:txBody>
      <dsp:txXfrm>
        <a:off x="342085" y="501040"/>
        <a:ext cx="3779312" cy="403783"/>
      </dsp:txXfrm>
    </dsp:sp>
    <dsp:sp modelId="{1F598B07-961E-144F-9F96-4C70F8A8A20A}">
      <dsp:nvSpPr>
        <dsp:cNvPr id="0" name=""/>
        <dsp:cNvSpPr/>
      </dsp:nvSpPr>
      <dsp:spPr>
        <a:xfrm>
          <a:off x="659047" y="976956"/>
          <a:ext cx="4412749" cy="42890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-431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Zúžení výsledků dle nadpisů a dalších kritérií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n=135</a:t>
          </a:r>
        </a:p>
      </dsp:txBody>
      <dsp:txXfrm>
        <a:off x="671609" y="989518"/>
        <a:ext cx="3779312" cy="403783"/>
      </dsp:txXfrm>
    </dsp:sp>
    <dsp:sp modelId="{1DE3C48C-54EE-A24C-8902-E82F03D55236}">
      <dsp:nvSpPr>
        <dsp:cNvPr id="0" name=""/>
        <dsp:cNvSpPr/>
      </dsp:nvSpPr>
      <dsp:spPr>
        <a:xfrm>
          <a:off x="988570" y="1465434"/>
          <a:ext cx="4412749" cy="42890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-647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Po prostudování abstraktů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n=62</a:t>
          </a:r>
        </a:p>
      </dsp:txBody>
      <dsp:txXfrm>
        <a:off x="1001132" y="1477996"/>
        <a:ext cx="3779312" cy="403783"/>
      </dsp:txXfrm>
    </dsp:sp>
    <dsp:sp modelId="{EB361DC7-FAB4-A64E-9FD9-0A259965D805}">
      <dsp:nvSpPr>
        <dsp:cNvPr id="0" name=""/>
        <dsp:cNvSpPr/>
      </dsp:nvSpPr>
      <dsp:spPr>
        <a:xfrm>
          <a:off x="1318094" y="1953913"/>
          <a:ext cx="4412749" cy="428907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-862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Konečný výběr článků k důkladnému prostudování</a:t>
          </a:r>
        </a:p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cs-CZ" sz="1100" kern="1200"/>
            <a:t>n=17</a:t>
          </a:r>
        </a:p>
      </dsp:txBody>
      <dsp:txXfrm>
        <a:off x="1330656" y="1966475"/>
        <a:ext cx="3779312" cy="403783"/>
      </dsp:txXfrm>
    </dsp:sp>
    <dsp:sp modelId="{0EF987DF-145F-D446-B038-A8BA84EB2BDC}">
      <dsp:nvSpPr>
        <dsp:cNvPr id="0" name=""/>
        <dsp:cNvSpPr/>
      </dsp:nvSpPr>
      <dsp:spPr>
        <a:xfrm>
          <a:off x="4133959" y="313340"/>
          <a:ext cx="278790" cy="278790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200" kern="1200"/>
        </a:p>
      </dsp:txBody>
      <dsp:txXfrm>
        <a:off x="4196687" y="313340"/>
        <a:ext cx="153334" cy="209789"/>
      </dsp:txXfrm>
    </dsp:sp>
    <dsp:sp modelId="{4A154469-8396-0B47-B40B-075A5F54D6D1}">
      <dsp:nvSpPr>
        <dsp:cNvPr id="0" name=""/>
        <dsp:cNvSpPr/>
      </dsp:nvSpPr>
      <dsp:spPr>
        <a:xfrm>
          <a:off x="4463483" y="801819"/>
          <a:ext cx="278790" cy="278790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-641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-641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200" kern="1200"/>
        </a:p>
      </dsp:txBody>
      <dsp:txXfrm>
        <a:off x="4526211" y="801819"/>
        <a:ext cx="153334" cy="209789"/>
      </dsp:txXfrm>
    </dsp:sp>
    <dsp:sp modelId="{397BB7AF-353D-5C4C-B138-33B8E3A3D095}">
      <dsp:nvSpPr>
        <dsp:cNvPr id="0" name=""/>
        <dsp:cNvSpPr/>
      </dsp:nvSpPr>
      <dsp:spPr>
        <a:xfrm>
          <a:off x="4793006" y="1283149"/>
          <a:ext cx="278790" cy="278790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-1283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-12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200" kern="1200"/>
        </a:p>
      </dsp:txBody>
      <dsp:txXfrm>
        <a:off x="4855734" y="1283149"/>
        <a:ext cx="153334" cy="209789"/>
      </dsp:txXfrm>
    </dsp:sp>
    <dsp:sp modelId="{37069D57-7000-5547-8E35-672F71E0FDD7}">
      <dsp:nvSpPr>
        <dsp:cNvPr id="0" name=""/>
        <dsp:cNvSpPr/>
      </dsp:nvSpPr>
      <dsp:spPr>
        <a:xfrm>
          <a:off x="5122530" y="1776393"/>
          <a:ext cx="278790" cy="278790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tint val="40000"/>
            <a:alpha val="90000"/>
            <a:hueOff val="0"/>
            <a:satOff val="0"/>
            <a:lumOff val="-1924"/>
            <a:alphaOff val="0"/>
          </a:schemeClr>
        </a:solidFill>
        <a:ln w="12700" cap="flat" cmpd="sng" algn="ctr">
          <a:solidFill>
            <a:schemeClr val="accent3">
              <a:tint val="40000"/>
              <a:alpha val="90000"/>
              <a:hueOff val="0"/>
              <a:satOff val="0"/>
              <a:lumOff val="-1924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cs-CZ" sz="1200" kern="1200"/>
        </a:p>
      </dsp:txBody>
      <dsp:txXfrm>
        <a:off x="5185258" y="1776393"/>
        <a:ext cx="153334" cy="2097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Stupně šedé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kýř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D8C77-B59F-4875-8A1C-247A1AC4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9</Pages>
  <Words>3296</Words>
  <Characters>17965</Characters>
  <Application>Microsoft Office Word</Application>
  <DocSecurity>0</DocSecurity>
  <Lines>417</Lines>
  <Paragraphs>259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Ekonomicko-správní fakulta Masarykovy univerzity</Company>
  <LinksUpToDate>false</LinksUpToDate>
  <CharactersWithSpaces>21002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Jirásek</dc:creator>
  <cp:lastModifiedBy>Jana</cp:lastModifiedBy>
  <cp:revision>17</cp:revision>
  <dcterms:created xsi:type="dcterms:W3CDTF">2017-02-28T09:37:00Z</dcterms:created>
  <dcterms:modified xsi:type="dcterms:W3CDTF">2021-01-02T22:55:00Z</dcterms:modified>
</cp:coreProperties>
</file>