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D48577" w14:textId="77777777" w:rsidR="00A353D2" w:rsidRPr="00A353D2" w:rsidRDefault="00A353D2" w:rsidP="00A353D2">
      <w:pPr>
        <w:pStyle w:val="Default"/>
        <w:jc w:val="center"/>
        <w:rPr>
          <w:sz w:val="56"/>
          <w:szCs w:val="56"/>
        </w:rPr>
      </w:pPr>
      <w:r w:rsidRPr="00A353D2">
        <w:rPr>
          <w:b/>
          <w:bCs/>
          <w:sz w:val="56"/>
          <w:szCs w:val="56"/>
        </w:rPr>
        <w:t>Masarykova Univerzita</w:t>
      </w:r>
    </w:p>
    <w:p w14:paraId="1310DECE" w14:textId="77777777" w:rsidR="00A353D2" w:rsidRPr="00A353D2" w:rsidRDefault="00A353D2" w:rsidP="00A353D2">
      <w:pPr>
        <w:pStyle w:val="Default"/>
        <w:jc w:val="center"/>
        <w:rPr>
          <w:sz w:val="56"/>
          <w:szCs w:val="56"/>
        </w:rPr>
      </w:pPr>
      <w:r w:rsidRPr="00A353D2">
        <w:rPr>
          <w:b/>
          <w:bCs/>
          <w:sz w:val="56"/>
          <w:szCs w:val="56"/>
        </w:rPr>
        <w:t>Filozofická fakulta</w:t>
      </w:r>
    </w:p>
    <w:p w14:paraId="09403DA3" w14:textId="77777777" w:rsidR="00A353D2" w:rsidRDefault="00A353D2" w:rsidP="00A353D2">
      <w:pPr>
        <w:jc w:val="center"/>
        <w:rPr>
          <w:sz w:val="56"/>
          <w:szCs w:val="56"/>
        </w:rPr>
      </w:pPr>
    </w:p>
    <w:p w14:paraId="00893D8E" w14:textId="77777777" w:rsidR="00A353D2" w:rsidRDefault="00A353D2" w:rsidP="00A353D2">
      <w:pPr>
        <w:jc w:val="center"/>
        <w:rPr>
          <w:sz w:val="56"/>
          <w:szCs w:val="56"/>
        </w:rPr>
      </w:pPr>
    </w:p>
    <w:p w14:paraId="2C0B31ED" w14:textId="77777777" w:rsidR="00A353D2" w:rsidRDefault="00A353D2" w:rsidP="00A353D2">
      <w:pPr>
        <w:jc w:val="center"/>
        <w:rPr>
          <w:sz w:val="56"/>
          <w:szCs w:val="56"/>
        </w:rPr>
      </w:pPr>
      <w:r w:rsidRPr="00A353D2">
        <w:rPr>
          <w:sz w:val="56"/>
          <w:szCs w:val="56"/>
        </w:rPr>
        <w:t>Seminář dějin umění</w:t>
      </w:r>
    </w:p>
    <w:p w14:paraId="4487138F" w14:textId="77777777" w:rsidR="00A353D2" w:rsidRDefault="00A353D2" w:rsidP="00A353D2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DU0105 Písemná postupová zkouška</w:t>
      </w:r>
    </w:p>
    <w:p w14:paraId="0D063EB7" w14:textId="77777777" w:rsidR="00A353D2" w:rsidRDefault="00A353D2" w:rsidP="00A353D2">
      <w:pPr>
        <w:jc w:val="center"/>
        <w:rPr>
          <w:rFonts w:ascii="Arial" w:hAnsi="Arial" w:cs="Arial"/>
          <w:sz w:val="36"/>
          <w:szCs w:val="36"/>
        </w:rPr>
      </w:pPr>
    </w:p>
    <w:p w14:paraId="43A0A189" w14:textId="77777777" w:rsidR="00A353D2" w:rsidRDefault="00A353D2" w:rsidP="00A353D2">
      <w:pPr>
        <w:jc w:val="center"/>
        <w:rPr>
          <w:rFonts w:ascii="Arial" w:hAnsi="Arial" w:cs="Arial"/>
          <w:sz w:val="36"/>
          <w:szCs w:val="36"/>
        </w:rPr>
      </w:pPr>
    </w:p>
    <w:p w14:paraId="0461E14F" w14:textId="77777777" w:rsidR="00A353D2" w:rsidRDefault="00A353D2" w:rsidP="00A353D2">
      <w:pPr>
        <w:jc w:val="center"/>
        <w:rPr>
          <w:rFonts w:ascii="Arial" w:hAnsi="Arial" w:cs="Arial"/>
          <w:sz w:val="36"/>
          <w:szCs w:val="36"/>
        </w:rPr>
      </w:pPr>
    </w:p>
    <w:p w14:paraId="3A0D53B0" w14:textId="77777777" w:rsidR="00A353D2" w:rsidRPr="00A353D2" w:rsidRDefault="00A353D2" w:rsidP="00A353D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A353D2">
        <w:rPr>
          <w:rFonts w:ascii="Times New Roman" w:hAnsi="Times New Roman" w:cs="Times New Roman"/>
          <w:b/>
          <w:sz w:val="48"/>
          <w:szCs w:val="48"/>
        </w:rPr>
        <w:t>Světelský oltář v kostele Svaté Barbory (Adamov)</w:t>
      </w:r>
    </w:p>
    <w:p w14:paraId="2C50656C" w14:textId="77777777" w:rsidR="00A353D2" w:rsidRDefault="00A353D2" w:rsidP="00A353D2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234FBBF3" w14:textId="77777777" w:rsidR="00A353D2" w:rsidRDefault="00A353D2" w:rsidP="00A353D2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44EA1957" w14:textId="77777777" w:rsidR="00A353D2" w:rsidRPr="00A353D2" w:rsidRDefault="00A353D2" w:rsidP="00A353D2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63DB040E" w14:textId="77777777" w:rsidR="00A353D2" w:rsidRPr="00A353D2" w:rsidRDefault="00A353D2" w:rsidP="00A353D2">
      <w:pPr>
        <w:jc w:val="center"/>
        <w:rPr>
          <w:sz w:val="56"/>
          <w:szCs w:val="56"/>
        </w:rPr>
      </w:pPr>
    </w:p>
    <w:p w14:paraId="64378B0A" w14:textId="77777777" w:rsidR="00A353D2" w:rsidRDefault="00A353D2" w:rsidP="00A353D2">
      <w:pPr>
        <w:jc w:val="center"/>
        <w:rPr>
          <w:sz w:val="56"/>
          <w:szCs w:val="56"/>
        </w:rPr>
      </w:pPr>
    </w:p>
    <w:p w14:paraId="41DDE56F" w14:textId="77777777" w:rsidR="00A353D2" w:rsidRDefault="00A353D2" w:rsidP="00A353D2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11.6.2014</w:t>
      </w:r>
      <w:proofErr w:type="gramEnd"/>
      <w:r>
        <w:rPr>
          <w:sz w:val="36"/>
          <w:szCs w:val="36"/>
        </w:rPr>
        <w:t xml:space="preserve">    </w:t>
      </w:r>
    </w:p>
    <w:p w14:paraId="78B7B541" w14:textId="77777777" w:rsidR="00A353D2" w:rsidRPr="00A353D2" w:rsidRDefault="00A353D2" w:rsidP="00A353D2">
      <w:pPr>
        <w:rPr>
          <w:sz w:val="36"/>
          <w:szCs w:val="36"/>
        </w:rPr>
      </w:pPr>
      <w:r>
        <w:rPr>
          <w:sz w:val="36"/>
          <w:szCs w:val="36"/>
        </w:rPr>
        <w:t xml:space="preserve">Vanessa Špačková, UČO: 429054     </w:t>
      </w:r>
    </w:p>
    <w:p w14:paraId="3AB167F7" w14:textId="77777777" w:rsidR="006947A4" w:rsidRDefault="006947A4" w:rsidP="00A353D2">
      <w:pPr>
        <w:rPr>
          <w:sz w:val="24"/>
          <w:szCs w:val="24"/>
        </w:rPr>
      </w:pPr>
    </w:p>
    <w:p w14:paraId="42EE3131" w14:textId="77777777" w:rsidR="00652C8F" w:rsidRPr="006947A4" w:rsidRDefault="00652C8F" w:rsidP="00A353D2">
      <w:pPr>
        <w:rPr>
          <w:sz w:val="24"/>
          <w:szCs w:val="24"/>
        </w:rPr>
      </w:pPr>
    </w:p>
    <w:p w14:paraId="46E2030F" w14:textId="77777777" w:rsidR="000807AE" w:rsidRPr="00A96CE9" w:rsidRDefault="000807AE" w:rsidP="00652C8F">
      <w:pPr>
        <w:pStyle w:val="Odstavecseseznamem"/>
        <w:rPr>
          <w:sz w:val="24"/>
          <w:szCs w:val="24"/>
        </w:rPr>
      </w:pPr>
    </w:p>
    <w:p w14:paraId="679C439E" w14:textId="77777777" w:rsidR="000807AE" w:rsidRPr="00CF4CA3" w:rsidRDefault="000807AE" w:rsidP="00050BEA">
      <w:pPr>
        <w:pStyle w:val="Odstavecseseznamem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Úvod</w:t>
      </w:r>
    </w:p>
    <w:p w14:paraId="70DAF730" w14:textId="77777777" w:rsidR="000807AE" w:rsidRDefault="000807AE" w:rsidP="00050BEA">
      <w:pPr>
        <w:pStyle w:val="Odstavecseseznamem"/>
        <w:jc w:val="both"/>
        <w:rPr>
          <w:sz w:val="24"/>
          <w:szCs w:val="24"/>
        </w:rPr>
      </w:pPr>
    </w:p>
    <w:p w14:paraId="1B49D0C5" w14:textId="134D5C50" w:rsidR="000807AE" w:rsidRDefault="000807AE" w:rsidP="00050BEA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Při prvním zamyšlením nad tím, které dílo si vybrat k mojí ročníkové práci jsem dlouho váhala. Snažila jsem se vybavit si vše, co mě za poslední léta na výstavách nebo na cestách zaujalo, ale své nápady jsem neustále přehodnocovala a měnila. Někdy v té době jsem se ale zcela náhodně vypravila na výlet, který začínal právě v Adamově. Už jsem tam sice byla mnohokrát, ale nikdy jsem tomuto pochmurnému dělnickému městečku nevěnovala moc pozornosti. Teď poprvé mu pozornost upoutal novogotický kostel schovaný mezi paneláky a rozhodla jsem se do něj podívat. Když jsem vešla dovnitř, bylo rozhodnuto. Světelský oltář mi vyrazil svou monumentalitou a hlavně zvláštním zpracováním dech. Nemohla jsem se ubránit dojmu, že je docela podobný například </w:t>
      </w:r>
      <w:proofErr w:type="spellStart"/>
      <w:r>
        <w:rPr>
          <w:sz w:val="24"/>
          <w:szCs w:val="24"/>
        </w:rPr>
        <w:t>Boschovým</w:t>
      </w:r>
      <w:proofErr w:type="spellEnd"/>
      <w:r>
        <w:rPr>
          <w:sz w:val="24"/>
          <w:szCs w:val="24"/>
        </w:rPr>
        <w:t xml:space="preserve"> obrazům. Množstvím postav a svým vyzněním, které je jak pochmurné tak groteskní. Rozhodně ale člověka dokáže zaujmout. Také mě velice překvapilo, že ačkoliv se jedná o národní kulturní památku, která je navíc tak blízko Brnu, nikdy předtím jsem o n</w:t>
      </w:r>
      <w:ins w:id="0" w:author="Jakubecon" w:date="2014-07-24T23:27:00Z">
        <w:r w:rsidR="002B17E5">
          <w:rPr>
            <w:sz w:val="24"/>
            <w:szCs w:val="24"/>
          </w:rPr>
          <w:t>í</w:t>
        </w:r>
      </w:ins>
      <w:del w:id="1" w:author="Jakubecon" w:date="2014-07-24T23:27:00Z">
        <w:r w:rsidDel="002B17E5">
          <w:rPr>
            <w:sz w:val="24"/>
            <w:szCs w:val="24"/>
          </w:rPr>
          <w:delText>ěm</w:delText>
        </w:r>
      </w:del>
      <w:r>
        <w:rPr>
          <w:sz w:val="24"/>
          <w:szCs w:val="24"/>
        </w:rPr>
        <w:t xml:space="preserve"> neslyšela a většina stejně tak jako většina mých známých. Rozhodla jsem si tedy touto formou zároveň rozšířit své znalosti.</w:t>
      </w:r>
    </w:p>
    <w:p w14:paraId="79DAD16E" w14:textId="7777777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</w:p>
    <w:p w14:paraId="5AA16E2F" w14:textId="77777777" w:rsidR="000807AE" w:rsidRDefault="000807AE" w:rsidP="00050BEA">
      <w:pPr>
        <w:pStyle w:val="Odstavecseseznamem"/>
        <w:jc w:val="both"/>
        <w:rPr>
          <w:b/>
          <w:sz w:val="24"/>
          <w:szCs w:val="24"/>
        </w:rPr>
      </w:pPr>
    </w:p>
    <w:p w14:paraId="7E0CD969" w14:textId="77777777" w:rsidR="000807AE" w:rsidRDefault="000807AE" w:rsidP="00050BEA">
      <w:pPr>
        <w:pStyle w:val="Odstavecseseznamem"/>
        <w:jc w:val="both"/>
        <w:rPr>
          <w:b/>
          <w:sz w:val="24"/>
          <w:szCs w:val="24"/>
        </w:rPr>
      </w:pPr>
    </w:p>
    <w:p w14:paraId="4DFD9744" w14:textId="77777777" w:rsidR="000807AE" w:rsidRDefault="000807AE" w:rsidP="00050BEA">
      <w:pPr>
        <w:pStyle w:val="Odstavecseseznamem"/>
        <w:jc w:val="both"/>
        <w:rPr>
          <w:b/>
          <w:sz w:val="24"/>
          <w:szCs w:val="24"/>
        </w:rPr>
      </w:pPr>
    </w:p>
    <w:p w14:paraId="14A0EAF1" w14:textId="77777777" w:rsidR="000807AE" w:rsidRPr="00CF4CA3" w:rsidRDefault="000807AE" w:rsidP="00050BEA">
      <w:pPr>
        <w:pStyle w:val="Odstavecseseznamem"/>
        <w:jc w:val="both"/>
        <w:rPr>
          <w:b/>
          <w:sz w:val="28"/>
          <w:szCs w:val="28"/>
          <w:u w:val="single"/>
        </w:rPr>
      </w:pPr>
      <w:r w:rsidRPr="00CF4CA3">
        <w:rPr>
          <w:b/>
          <w:sz w:val="28"/>
          <w:szCs w:val="28"/>
          <w:u w:val="single"/>
        </w:rPr>
        <w:t xml:space="preserve">Stručné představení </w:t>
      </w:r>
      <w:del w:id="2" w:author="Jakubecon" w:date="2014-07-24T23:27:00Z">
        <w:r w:rsidRPr="00CF4CA3" w:rsidDel="002B17E5">
          <w:rPr>
            <w:b/>
            <w:sz w:val="28"/>
            <w:szCs w:val="28"/>
            <w:u w:val="single"/>
          </w:rPr>
          <w:delText xml:space="preserve"> </w:delText>
        </w:r>
      </w:del>
      <w:r w:rsidRPr="00CF4CA3">
        <w:rPr>
          <w:b/>
          <w:sz w:val="28"/>
          <w:szCs w:val="28"/>
          <w:u w:val="single"/>
        </w:rPr>
        <w:t>Světelského oltáře</w:t>
      </w:r>
    </w:p>
    <w:p w14:paraId="7C61CDDA" w14:textId="77777777" w:rsidR="000807AE" w:rsidRPr="00A96CE9" w:rsidRDefault="000807AE" w:rsidP="00050BEA">
      <w:pPr>
        <w:pStyle w:val="Odstavecseseznamem"/>
        <w:jc w:val="both"/>
        <w:rPr>
          <w:b/>
          <w:sz w:val="24"/>
          <w:szCs w:val="24"/>
        </w:rPr>
      </w:pPr>
    </w:p>
    <w:p w14:paraId="4F232E23" w14:textId="038BB7D8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  <w:r w:rsidRPr="00A96CE9">
        <w:rPr>
          <w:sz w:val="24"/>
          <w:szCs w:val="24"/>
        </w:rPr>
        <w:t xml:space="preserve">Světelský oltář je doslova monumentálním dílem pozdní gotiky nebo chcete-li bližší slohové zařazení, řadí se k plastikám podunajské </w:t>
      </w:r>
      <w:commentRangeStart w:id="3"/>
      <w:r w:rsidRPr="00A96CE9">
        <w:rPr>
          <w:sz w:val="24"/>
          <w:szCs w:val="24"/>
        </w:rPr>
        <w:t>školy</w:t>
      </w:r>
      <w:commentRangeEnd w:id="3"/>
      <w:r w:rsidR="002B17E5">
        <w:rPr>
          <w:rStyle w:val="Odkaznakoment"/>
        </w:rPr>
        <w:commentReference w:id="3"/>
      </w:r>
      <w:r w:rsidRPr="00A96CE9">
        <w:rPr>
          <w:sz w:val="24"/>
          <w:szCs w:val="24"/>
        </w:rPr>
        <w:t xml:space="preserve">. Z dubového dřeva řezaný reliéf umístěný nyní v novogotické skříni je vysoký téměř dvacet metrů a návštěvníka kostela </w:t>
      </w:r>
      <w:del w:id="4" w:author="Jakubecon" w:date="2014-07-24T23:28:00Z">
        <w:r w:rsidRPr="00A96CE9" w:rsidDel="002B17E5">
          <w:rPr>
            <w:sz w:val="24"/>
            <w:szCs w:val="24"/>
          </w:rPr>
          <w:delText xml:space="preserve">Svaté </w:delText>
        </w:r>
      </w:del>
      <w:ins w:id="5" w:author="Jakubecon" w:date="2014-07-24T23:28:00Z">
        <w:r w:rsidR="002B17E5">
          <w:rPr>
            <w:sz w:val="24"/>
            <w:szCs w:val="24"/>
          </w:rPr>
          <w:t>sv.</w:t>
        </w:r>
        <w:r w:rsidR="002B17E5" w:rsidRPr="00A96CE9">
          <w:rPr>
            <w:sz w:val="24"/>
            <w:szCs w:val="24"/>
          </w:rPr>
          <w:t xml:space="preserve"> </w:t>
        </w:r>
      </w:ins>
      <w:r w:rsidRPr="00A96CE9">
        <w:rPr>
          <w:sz w:val="24"/>
          <w:szCs w:val="24"/>
        </w:rPr>
        <w:t xml:space="preserve">Barbory v Adamově, kde se v současné době nachází, může kromě své velikosti ohromit i svou neobvyklou expresivitou nebo velice přesným propracováním detailů a individualitami postav. Figurálních výjevů tam ostatně můžeme najít úctyhodných </w:t>
      </w:r>
      <w:del w:id="6" w:author="Jakubecon" w:date="2014-07-24T23:28:00Z">
        <w:r w:rsidRPr="00A96CE9" w:rsidDel="002B17E5">
          <w:rPr>
            <w:sz w:val="24"/>
            <w:szCs w:val="24"/>
          </w:rPr>
          <w:delText>59</w:delText>
        </w:r>
      </w:del>
      <w:ins w:id="7" w:author="Jakubecon" w:date="2014-07-24T23:28:00Z">
        <w:r w:rsidR="002B17E5">
          <w:rPr>
            <w:sz w:val="24"/>
            <w:szCs w:val="24"/>
          </w:rPr>
          <w:t xml:space="preserve">padesát devět (bezmála </w:t>
        </w:r>
        <w:commentRangeStart w:id="8"/>
        <w:r w:rsidR="002B17E5">
          <w:rPr>
            <w:sz w:val="24"/>
            <w:szCs w:val="24"/>
          </w:rPr>
          <w:t>šedesát</w:t>
        </w:r>
        <w:commentRangeEnd w:id="8"/>
        <w:r w:rsidR="002B17E5">
          <w:rPr>
            <w:rStyle w:val="Odkaznakoment"/>
          </w:rPr>
          <w:commentReference w:id="8"/>
        </w:r>
        <w:r w:rsidR="002B17E5">
          <w:rPr>
            <w:sz w:val="24"/>
            <w:szCs w:val="24"/>
          </w:rPr>
          <w:t>)</w:t>
        </w:r>
      </w:ins>
      <w:r w:rsidRPr="00A96CE9">
        <w:rPr>
          <w:sz w:val="24"/>
          <w:szCs w:val="24"/>
        </w:rPr>
        <w:t>.</w:t>
      </w:r>
    </w:p>
    <w:p w14:paraId="13ADDDFE" w14:textId="7777777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</w:p>
    <w:p w14:paraId="102A149F" w14:textId="7777777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  <w:r w:rsidRPr="00A96CE9">
        <w:rPr>
          <w:sz w:val="24"/>
          <w:szCs w:val="24"/>
        </w:rPr>
        <w:t xml:space="preserve">Jak už jeho název napovídá, Světelský oltář na tomto místě nestál od vždy. Jeho vznik se datuje mezi léta 1516 a 1525 do dolnorakouského města </w:t>
      </w:r>
      <w:proofErr w:type="spellStart"/>
      <w:r w:rsidRPr="00A96CE9">
        <w:rPr>
          <w:sz w:val="24"/>
          <w:szCs w:val="24"/>
        </w:rPr>
        <w:t>Zwettel</w:t>
      </w:r>
      <w:proofErr w:type="spellEnd"/>
      <w:r w:rsidRPr="00A96CE9">
        <w:rPr>
          <w:sz w:val="24"/>
          <w:szCs w:val="24"/>
        </w:rPr>
        <w:t xml:space="preserve"> (česky Světlá), kde ho pro místní klášter nechal vytvořit vzdělaný opat Erasmus z </w:t>
      </w:r>
      <w:proofErr w:type="spellStart"/>
      <w:r w:rsidRPr="00A96CE9">
        <w:rPr>
          <w:sz w:val="24"/>
          <w:szCs w:val="24"/>
        </w:rPr>
        <w:t>Leisser</w:t>
      </w:r>
      <w:proofErr w:type="spellEnd"/>
      <w:r w:rsidRPr="00A96CE9">
        <w:rPr>
          <w:sz w:val="24"/>
          <w:szCs w:val="24"/>
        </w:rPr>
        <w:t xml:space="preserve">. Umístění však není jediným rozdílem v jeho původní podobě. To, co můžeme na Brněnsku shlédnout je totiž bohužel pouhou třetinou bývalého oltářního celku. Dvě zbylé části – otvíravá oltářní křídla a také původní predella - byly sice zničeny, ale o jejich </w:t>
      </w:r>
      <w:r w:rsidRPr="00A96CE9">
        <w:rPr>
          <w:sz w:val="24"/>
          <w:szCs w:val="24"/>
        </w:rPr>
        <w:lastRenderedPageBreak/>
        <w:t>podobě se můžeme dozvědět alespoň z dvou dochovaných dobových vyobrazení, které se nacházejí ve světelském klášterním archívu.</w:t>
      </w:r>
    </w:p>
    <w:p w14:paraId="3965C5D8" w14:textId="7777777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</w:p>
    <w:p w14:paraId="1063BE26" w14:textId="7777777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  <w:r w:rsidRPr="00A96CE9">
        <w:rPr>
          <w:sz w:val="24"/>
          <w:szCs w:val="24"/>
        </w:rPr>
        <w:t>Ústředním tématem ikonografie tohoto uměleckého díla je Nanebevzetí Panny Marie. Na reliéfu se ale dá najít mnoho dalších, ačkoliv méně výrazných témat, které stojí za povšimnutí. O tom se však více rozepíšu později.</w:t>
      </w:r>
    </w:p>
    <w:p w14:paraId="5D8260A4" w14:textId="77777777" w:rsidR="000807AE" w:rsidRPr="00A96CE9" w:rsidRDefault="000807AE" w:rsidP="00050BEA">
      <w:pPr>
        <w:pStyle w:val="Odstavecseseznamem"/>
        <w:jc w:val="both"/>
        <w:rPr>
          <w:b/>
          <w:sz w:val="24"/>
          <w:szCs w:val="24"/>
        </w:rPr>
      </w:pPr>
    </w:p>
    <w:p w14:paraId="6DC24D31" w14:textId="77777777" w:rsidR="000807AE" w:rsidRPr="00A96CE9" w:rsidRDefault="000807AE" w:rsidP="00050BEA">
      <w:pPr>
        <w:pStyle w:val="Odstavecseseznamem"/>
        <w:jc w:val="both"/>
        <w:rPr>
          <w:b/>
          <w:sz w:val="24"/>
          <w:szCs w:val="24"/>
        </w:rPr>
      </w:pPr>
    </w:p>
    <w:p w14:paraId="521833EE" w14:textId="77777777" w:rsidR="000807AE" w:rsidRPr="00A96CE9" w:rsidRDefault="000807AE" w:rsidP="00050BEA">
      <w:pPr>
        <w:pStyle w:val="Odstavecseseznamem"/>
        <w:jc w:val="both"/>
        <w:rPr>
          <w:b/>
          <w:sz w:val="24"/>
          <w:szCs w:val="24"/>
        </w:rPr>
      </w:pPr>
    </w:p>
    <w:p w14:paraId="058D174B" w14:textId="77777777" w:rsidR="000807AE" w:rsidRPr="00A96CE9" w:rsidRDefault="000807AE" w:rsidP="00050BEA">
      <w:pPr>
        <w:pStyle w:val="Odstavecseseznamem"/>
        <w:jc w:val="both"/>
        <w:rPr>
          <w:b/>
          <w:sz w:val="24"/>
          <w:szCs w:val="24"/>
        </w:rPr>
      </w:pPr>
    </w:p>
    <w:p w14:paraId="10C345F5" w14:textId="77777777" w:rsidR="000807AE" w:rsidRPr="00CF4CA3" w:rsidRDefault="000807AE" w:rsidP="00050BEA">
      <w:pPr>
        <w:pStyle w:val="Odstavecseseznamem"/>
        <w:jc w:val="both"/>
        <w:rPr>
          <w:b/>
          <w:sz w:val="28"/>
          <w:szCs w:val="28"/>
          <w:u w:val="single"/>
        </w:rPr>
      </w:pPr>
      <w:r w:rsidRPr="00CF4CA3">
        <w:rPr>
          <w:b/>
          <w:sz w:val="28"/>
          <w:szCs w:val="28"/>
          <w:u w:val="single"/>
        </w:rPr>
        <w:t>Historie Světelského oltáře</w:t>
      </w:r>
    </w:p>
    <w:p w14:paraId="2E5F73D7" w14:textId="77777777" w:rsidR="000807AE" w:rsidRPr="00A96CE9" w:rsidRDefault="000807AE" w:rsidP="00050BEA">
      <w:pPr>
        <w:pStyle w:val="Odstavecseseznamem"/>
        <w:jc w:val="both"/>
        <w:rPr>
          <w:b/>
          <w:sz w:val="24"/>
          <w:szCs w:val="24"/>
        </w:rPr>
      </w:pPr>
    </w:p>
    <w:p w14:paraId="1EEBBC8D" w14:textId="66987E05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  <w:r w:rsidRPr="00A96CE9">
        <w:rPr>
          <w:sz w:val="24"/>
          <w:szCs w:val="24"/>
        </w:rPr>
        <w:t xml:space="preserve">Jak jsem již zmínila výše, oltář byl vytvořen v první polovině 16. </w:t>
      </w:r>
      <w:commentRangeStart w:id="9"/>
      <w:ins w:id="10" w:author="Jakubecon" w:date="2014-07-24T23:29:00Z">
        <w:r w:rsidR="002B17E5">
          <w:rPr>
            <w:sz w:val="24"/>
            <w:szCs w:val="24"/>
          </w:rPr>
          <w:t>s</w:t>
        </w:r>
      </w:ins>
      <w:del w:id="11" w:author="Jakubecon" w:date="2014-07-24T23:29:00Z">
        <w:r w:rsidRPr="00A96CE9" w:rsidDel="002B17E5">
          <w:rPr>
            <w:sz w:val="24"/>
            <w:szCs w:val="24"/>
          </w:rPr>
          <w:delText>S</w:delText>
        </w:r>
      </w:del>
      <w:r w:rsidRPr="00A96CE9">
        <w:rPr>
          <w:sz w:val="24"/>
          <w:szCs w:val="24"/>
        </w:rPr>
        <w:t>toletí</w:t>
      </w:r>
      <w:commentRangeEnd w:id="9"/>
      <w:r w:rsidR="002B17E5">
        <w:rPr>
          <w:rStyle w:val="Odkaznakoment"/>
        </w:rPr>
        <w:commentReference w:id="9"/>
      </w:r>
      <w:r w:rsidRPr="00A96CE9">
        <w:rPr>
          <w:sz w:val="24"/>
          <w:szCs w:val="24"/>
        </w:rPr>
        <w:t xml:space="preserve"> v Rakousku v době, kdy se místní opar rozhodl navrátit slávu poničenému klášternímu chrámu Nanebevzetí Panny Marie. Dílo vytvořila tzv. </w:t>
      </w:r>
      <w:proofErr w:type="spellStart"/>
      <w:r w:rsidRPr="00A96CE9">
        <w:rPr>
          <w:sz w:val="24"/>
          <w:szCs w:val="24"/>
        </w:rPr>
        <w:t>Kriechbaumovská</w:t>
      </w:r>
      <w:proofErr w:type="spellEnd"/>
      <w:r w:rsidRPr="00A96CE9">
        <w:rPr>
          <w:sz w:val="24"/>
          <w:szCs w:val="24"/>
        </w:rPr>
        <w:t xml:space="preserve"> dílna, o které, stejně jako o jednotlivých umělcích nemáme mnoho informací. Jména řezbářů se nám nedochovala (hypotéza, že jedním z nich </w:t>
      </w:r>
      <w:proofErr w:type="gramStart"/>
      <w:r w:rsidRPr="00A96CE9">
        <w:rPr>
          <w:sz w:val="24"/>
          <w:szCs w:val="24"/>
        </w:rPr>
        <w:t>byl</w:t>
      </w:r>
      <w:proofErr w:type="gramEnd"/>
      <w:r w:rsidRPr="00A96CE9">
        <w:rPr>
          <w:sz w:val="24"/>
          <w:szCs w:val="24"/>
        </w:rPr>
        <w:t xml:space="preserve"> Ondřej </w:t>
      </w:r>
      <w:proofErr w:type="spellStart"/>
      <w:r w:rsidRPr="00A96CE9">
        <w:rPr>
          <w:sz w:val="24"/>
          <w:szCs w:val="24"/>
        </w:rPr>
        <w:t>Morgenstern</w:t>
      </w:r>
      <w:proofErr w:type="spellEnd"/>
      <w:r w:rsidRPr="00A96CE9">
        <w:rPr>
          <w:sz w:val="24"/>
          <w:szCs w:val="24"/>
        </w:rPr>
        <w:t xml:space="preserve"> z Českých Budějovic se záhy </w:t>
      </w:r>
      <w:proofErr w:type="gramStart"/>
      <w:r w:rsidRPr="00A96CE9">
        <w:rPr>
          <w:sz w:val="24"/>
          <w:szCs w:val="24"/>
        </w:rPr>
        <w:t>ukázala</w:t>
      </w:r>
      <w:proofErr w:type="gramEnd"/>
      <w:r w:rsidRPr="00A96CE9">
        <w:rPr>
          <w:sz w:val="24"/>
          <w:szCs w:val="24"/>
        </w:rPr>
        <w:t xml:space="preserve"> jako chybná) a jediné, co je nám známo je fakt, že tvůrců bylo </w:t>
      </w:r>
      <w:commentRangeStart w:id="12"/>
      <w:r w:rsidRPr="00A96CE9">
        <w:rPr>
          <w:sz w:val="24"/>
          <w:szCs w:val="24"/>
        </w:rPr>
        <w:t>šest</w:t>
      </w:r>
      <w:commentRangeEnd w:id="12"/>
      <w:r w:rsidR="002B17E5">
        <w:rPr>
          <w:rStyle w:val="Odkaznakoment"/>
        </w:rPr>
        <w:commentReference w:id="12"/>
      </w:r>
      <w:r w:rsidRPr="00A96CE9">
        <w:rPr>
          <w:sz w:val="24"/>
          <w:szCs w:val="24"/>
        </w:rPr>
        <w:t xml:space="preserve"> a že jeden z autorů přišel z Vídně, kde se podílel na plastikách svatoštěpánského dómu.</w:t>
      </w:r>
    </w:p>
    <w:p w14:paraId="54AD1E99" w14:textId="7777777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</w:p>
    <w:p w14:paraId="107BC853" w14:textId="7777777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  <w:r w:rsidRPr="00A96CE9">
        <w:rPr>
          <w:sz w:val="24"/>
          <w:szCs w:val="24"/>
        </w:rPr>
        <w:t xml:space="preserve">Již v roce 1730 byl podle dochovaných zpráv oltář považován za staromódní, ovšem podle dochovaných soudobých reakcí a komentářů se můžeme stejně tak domnívat, že pro některé byl až příliš pohoršující svým naturalistickým znázorněním těla a vypjatou expresivitou tváří. Za jeden z dokladů můžeme považovat velice zajímavý, ačkoliv poněkud poději datovaný komentář </w:t>
      </w:r>
      <w:proofErr w:type="gramStart"/>
      <w:r w:rsidRPr="002B17E5">
        <w:rPr>
          <w:sz w:val="24"/>
          <w:szCs w:val="24"/>
          <w:highlight w:val="yellow"/>
          <w:rPrChange w:id="13" w:author="Jakubecon" w:date="2014-07-24T23:31:00Z">
            <w:rPr>
              <w:sz w:val="24"/>
              <w:szCs w:val="24"/>
            </w:rPr>
          </w:rPrChange>
        </w:rPr>
        <w:t xml:space="preserve">barona </w:t>
      </w:r>
      <w:proofErr w:type="spellStart"/>
      <w:r w:rsidRPr="002B17E5">
        <w:rPr>
          <w:sz w:val="24"/>
          <w:szCs w:val="24"/>
          <w:highlight w:val="yellow"/>
          <w:rPrChange w:id="14" w:author="Jakubecon" w:date="2014-07-24T23:31:00Z">
            <w:rPr>
              <w:sz w:val="24"/>
              <w:szCs w:val="24"/>
            </w:rPr>
          </w:rPrChange>
        </w:rPr>
        <w:t>E.v.</w:t>
      </w:r>
      <w:commentRangeStart w:id="15"/>
      <w:proofErr w:type="gramEnd"/>
      <w:r w:rsidRPr="002B17E5">
        <w:rPr>
          <w:sz w:val="24"/>
          <w:szCs w:val="24"/>
          <w:highlight w:val="yellow"/>
          <w:rPrChange w:id="16" w:author="Jakubecon" w:date="2014-07-24T23:31:00Z">
            <w:rPr>
              <w:sz w:val="24"/>
              <w:szCs w:val="24"/>
            </w:rPr>
          </w:rPrChange>
        </w:rPr>
        <w:t>Sacken</w:t>
      </w:r>
      <w:commentRangeEnd w:id="15"/>
      <w:proofErr w:type="spellEnd"/>
      <w:r w:rsidR="002B17E5">
        <w:rPr>
          <w:rStyle w:val="Odkaznakoment"/>
        </w:rPr>
        <w:commentReference w:id="15"/>
      </w:r>
      <w:r w:rsidRPr="00A96CE9">
        <w:rPr>
          <w:sz w:val="24"/>
          <w:szCs w:val="24"/>
        </w:rPr>
        <w:t xml:space="preserve">  z roku 1855, tedy více než století po odstranění oltáře.</w:t>
      </w:r>
    </w:p>
    <w:p w14:paraId="77C0CB7A" w14:textId="739BC0B2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  <w:r w:rsidRPr="00A96CE9">
        <w:rPr>
          <w:sz w:val="24"/>
          <w:szCs w:val="24"/>
        </w:rPr>
        <w:t>Baron v něm tvrdí, že</w:t>
      </w:r>
      <w:ins w:id="17" w:author="Jakubecon" w:date="2014-07-24T23:31:00Z">
        <w:r w:rsidR="002B17E5">
          <w:rPr>
            <w:sz w:val="24"/>
            <w:szCs w:val="24"/>
          </w:rPr>
          <w:t>:</w:t>
        </w:r>
      </w:ins>
      <w:del w:id="18" w:author="Jakubecon" w:date="2014-07-24T23:31:00Z">
        <w:r w:rsidRPr="00A96CE9" w:rsidDel="002B17E5">
          <w:rPr>
            <w:sz w:val="24"/>
            <w:szCs w:val="24"/>
          </w:rPr>
          <w:delText xml:space="preserve"> </w:delText>
        </w:r>
      </w:del>
      <w:r w:rsidRPr="00A96CE9">
        <w:rPr>
          <w:sz w:val="24"/>
          <w:szCs w:val="24"/>
        </w:rPr>
        <w:t xml:space="preserve"> </w:t>
      </w:r>
      <w:r w:rsidRPr="00A96CE9">
        <w:rPr>
          <w:i/>
          <w:sz w:val="24"/>
          <w:szCs w:val="24"/>
        </w:rPr>
        <w:t xml:space="preserve">„Podivuhodné jest v tomto díle pilné provedení jeho a výtečnost technické práce: v tomto ohledu nenajde se tak brzo cosi podobného, neboť nejmenší podrobnosti, všecky žilky a </w:t>
      </w:r>
      <w:proofErr w:type="gramStart"/>
      <w:r w:rsidRPr="00A96CE9">
        <w:rPr>
          <w:i/>
          <w:sz w:val="24"/>
          <w:szCs w:val="24"/>
        </w:rPr>
        <w:t>vrásky,  nehty</w:t>
      </w:r>
      <w:proofErr w:type="gramEnd"/>
      <w:r w:rsidRPr="00A96CE9">
        <w:rPr>
          <w:i/>
          <w:sz w:val="24"/>
          <w:szCs w:val="24"/>
        </w:rPr>
        <w:t xml:space="preserve"> a svaly…jsou s největší svědomitostí vyvedeny: hlavy a ruce, vlasy a brady, bohatá, řasnatá roucha v silných záhybech ukazují pravou uměleckou bravuru a svědčí o velikých studiích umělcových. Ale rozvržení celého díla jest nejasné a zmatené, postavy tlumí a tlačí se vespolek, ruch a tvářnost jejich jsou přepjaté, hranaté a příkré, výraz často sprostý, neoduševnělý. Hlavy jsou téměř naskrze ošklivé, blíží se karikaturám, oděvní částky se matou, a oblaka vypadají jako kořeny od stromů nebo jako těstové věnce a bochníky. Zajímavé to pozorování, že se již v onom čase tak rozhodný směr k manýrovanému a pitvornému vytvařování zjevuje, které při všem zpytování a následování přírody na jedné straně v suchopárném naturalismu, na druhém v nehezkém přepínání v charakteristice se vyjadřuje.”</w:t>
      </w:r>
      <w:r w:rsidR="00652C8F" w:rsidRPr="00652C8F">
        <w:rPr>
          <w:sz w:val="24"/>
          <w:szCs w:val="24"/>
        </w:rPr>
        <w:t xml:space="preserve"> ¹</w:t>
      </w:r>
      <w:r w:rsidRPr="00A96CE9">
        <w:rPr>
          <w:sz w:val="24"/>
          <w:szCs w:val="24"/>
        </w:rPr>
        <w:t xml:space="preserve"> O tři roky později byl </w:t>
      </w:r>
      <w:del w:id="19" w:author="Jakubecon" w:date="2014-07-24T23:32:00Z">
        <w:r w:rsidRPr="00A96CE9" w:rsidDel="00CD79C5">
          <w:rPr>
            <w:sz w:val="24"/>
            <w:szCs w:val="24"/>
          </w:rPr>
          <w:delText xml:space="preserve">tedy </w:delText>
        </w:r>
      </w:del>
      <w:ins w:id="20" w:author="Jakubecon" w:date="2014-07-24T23:32:00Z">
        <w:r w:rsidR="00CD79C5">
          <w:rPr>
            <w:sz w:val="24"/>
            <w:szCs w:val="24"/>
          </w:rPr>
          <w:t xml:space="preserve">oltář </w:t>
        </w:r>
      </w:ins>
      <w:del w:id="21" w:author="Jakubecon" w:date="2014-07-24T23:32:00Z">
        <w:r w:rsidRPr="00A96CE9" w:rsidDel="00CD79C5">
          <w:rPr>
            <w:sz w:val="24"/>
            <w:szCs w:val="24"/>
          </w:rPr>
          <w:delText>rozmontován</w:delText>
        </w:r>
      </w:del>
      <w:proofErr w:type="spellStart"/>
      <w:ins w:id="22" w:author="Jakubecon" w:date="2014-07-24T23:32:00Z">
        <w:r w:rsidR="00CD79C5">
          <w:rPr>
            <w:sz w:val="24"/>
            <w:szCs w:val="24"/>
          </w:rPr>
          <w:t>de</w:t>
        </w:r>
        <w:r w:rsidR="00CD79C5" w:rsidRPr="00A96CE9">
          <w:rPr>
            <w:sz w:val="24"/>
            <w:szCs w:val="24"/>
          </w:rPr>
          <w:t>zmontován</w:t>
        </w:r>
      </w:ins>
      <w:proofErr w:type="spellEnd"/>
      <w:r w:rsidRPr="00A96CE9">
        <w:rPr>
          <w:sz w:val="24"/>
          <w:szCs w:val="24"/>
        </w:rPr>
        <w:t xml:space="preserve">, jeho dvě postranní části zničeny a zbytek uložen do postranní kaple Všech </w:t>
      </w:r>
      <w:ins w:id="23" w:author="Jakubecon" w:date="2014-07-24T23:32:00Z">
        <w:r w:rsidR="00CD79C5">
          <w:rPr>
            <w:sz w:val="24"/>
            <w:szCs w:val="24"/>
          </w:rPr>
          <w:t>s</w:t>
        </w:r>
      </w:ins>
      <w:del w:id="24" w:author="Jakubecon" w:date="2014-07-24T23:32:00Z">
        <w:r w:rsidRPr="00A96CE9" w:rsidDel="00CD79C5">
          <w:rPr>
            <w:sz w:val="24"/>
            <w:szCs w:val="24"/>
          </w:rPr>
          <w:delText>S</w:delText>
        </w:r>
      </w:del>
      <w:r w:rsidRPr="00A96CE9">
        <w:rPr>
          <w:sz w:val="24"/>
          <w:szCs w:val="24"/>
        </w:rPr>
        <w:t>vatých.</w:t>
      </w:r>
    </w:p>
    <w:p w14:paraId="3A4AF16B" w14:textId="7777777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</w:p>
    <w:p w14:paraId="681C7780" w14:textId="7777777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  <w:r w:rsidRPr="00A96CE9">
        <w:rPr>
          <w:sz w:val="24"/>
          <w:szCs w:val="24"/>
        </w:rPr>
        <w:t xml:space="preserve">V roce 1857 byl však objeven lichtenštejnským knížetem Aloisem II., jenž se rozhodl uhradit výlohy za jeho restaurování a oltář získal pro novogotický kostel, který nechal mezi lety 1855 – 1857 postavit v Adamově podle návrhu vídeňského architekta Josefa </w:t>
      </w:r>
      <w:proofErr w:type="spellStart"/>
      <w:r w:rsidRPr="00A96CE9">
        <w:rPr>
          <w:sz w:val="24"/>
          <w:szCs w:val="24"/>
        </w:rPr>
        <w:t>Hiesera</w:t>
      </w:r>
      <w:proofErr w:type="spellEnd"/>
      <w:r w:rsidRPr="00A96CE9">
        <w:rPr>
          <w:sz w:val="24"/>
          <w:szCs w:val="24"/>
        </w:rPr>
        <w:t>. O dva roky později se opat kláštera ve Světlé pokusil získat restaurovaný oltář zpět do Rakouska, jeho přání však nebylo vyhověno.</w:t>
      </w:r>
    </w:p>
    <w:p w14:paraId="27215D57" w14:textId="7777777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  <w:r w:rsidRPr="00A96CE9">
        <w:rPr>
          <w:sz w:val="24"/>
          <w:szCs w:val="24"/>
        </w:rPr>
        <w:t>V průběhu následujících let byl oltář napaden červotoči a tak musel být znovu restaurován, v roce 1944 byl pro změnu z obavy před bombardováním odnesen a uschován do krypty poutního kostela ve Vranově. Do Adamova se vrátil zpět až v roce 1947.</w:t>
      </w:r>
    </w:p>
    <w:p w14:paraId="4606A567" w14:textId="7777777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  <w:r w:rsidRPr="00A96CE9">
        <w:rPr>
          <w:sz w:val="24"/>
          <w:szCs w:val="24"/>
        </w:rPr>
        <w:t xml:space="preserve">Tím však peripetie kolem Světelského oltáře nekončily. V roce 1970 z něj někdo odcizil dvě sochy, ty byly naštěstí včas nalezeny na aukci uměleckých předmětů v Německu a vráceny na své původní místo.  Mezi lety 2006 – 2007 byl znovu </w:t>
      </w:r>
      <w:r w:rsidRPr="00CD79C5">
        <w:rPr>
          <w:sz w:val="24"/>
          <w:szCs w:val="24"/>
          <w:highlight w:val="yellow"/>
          <w:rPrChange w:id="25" w:author="Jakubecon" w:date="2014-07-24T23:32:00Z">
            <w:rPr>
              <w:sz w:val="24"/>
              <w:szCs w:val="24"/>
            </w:rPr>
          </w:rPrChange>
        </w:rPr>
        <w:t xml:space="preserve">odnesen na </w:t>
      </w:r>
      <w:commentRangeStart w:id="26"/>
      <w:r w:rsidRPr="00CD79C5">
        <w:rPr>
          <w:sz w:val="24"/>
          <w:szCs w:val="24"/>
          <w:highlight w:val="yellow"/>
          <w:rPrChange w:id="27" w:author="Jakubecon" w:date="2014-07-24T23:32:00Z">
            <w:rPr>
              <w:sz w:val="24"/>
              <w:szCs w:val="24"/>
            </w:rPr>
          </w:rPrChange>
        </w:rPr>
        <w:t>restauraci</w:t>
      </w:r>
      <w:commentRangeEnd w:id="26"/>
      <w:r w:rsidR="00CD79C5">
        <w:rPr>
          <w:rStyle w:val="Odkaznakoment"/>
        </w:rPr>
        <w:commentReference w:id="26"/>
      </w:r>
      <w:r w:rsidRPr="00A96CE9">
        <w:rPr>
          <w:sz w:val="24"/>
          <w:szCs w:val="24"/>
        </w:rPr>
        <w:t xml:space="preserve">, tentokrát do Mikulova a v roce 2010 byl na místním sympoziu </w:t>
      </w:r>
      <w:commentRangeStart w:id="28"/>
      <w:r w:rsidRPr="00A96CE9">
        <w:rPr>
          <w:sz w:val="24"/>
          <w:szCs w:val="24"/>
        </w:rPr>
        <w:t>vyhlášen</w:t>
      </w:r>
      <w:commentRangeEnd w:id="28"/>
      <w:r w:rsidR="00CD79C5">
        <w:rPr>
          <w:rStyle w:val="Odkaznakoment"/>
        </w:rPr>
        <w:commentReference w:id="28"/>
      </w:r>
      <w:r w:rsidRPr="00A96CE9">
        <w:rPr>
          <w:sz w:val="24"/>
          <w:szCs w:val="24"/>
        </w:rPr>
        <w:t xml:space="preserve"> národní kulturní památkou a nyní se opět nachází v kostele Svaté Barbory.</w:t>
      </w:r>
    </w:p>
    <w:p w14:paraId="08042F3F" w14:textId="7777777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</w:p>
    <w:p w14:paraId="23953AA9" w14:textId="7777777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</w:p>
    <w:p w14:paraId="2EF836C5" w14:textId="77777777" w:rsidR="000807AE" w:rsidRPr="00CF4CA3" w:rsidRDefault="000807AE" w:rsidP="00050BEA">
      <w:pPr>
        <w:pStyle w:val="Odstavecseseznamem"/>
        <w:jc w:val="both"/>
        <w:rPr>
          <w:b/>
          <w:sz w:val="28"/>
          <w:szCs w:val="28"/>
          <w:u w:val="single"/>
        </w:rPr>
      </w:pPr>
      <w:r w:rsidRPr="00CF4CA3">
        <w:rPr>
          <w:b/>
          <w:sz w:val="28"/>
          <w:szCs w:val="28"/>
          <w:u w:val="single"/>
        </w:rPr>
        <w:t>Popis a něco málo k ikonografii</w:t>
      </w:r>
    </w:p>
    <w:p w14:paraId="0359E116" w14:textId="77777777" w:rsidR="000807AE" w:rsidRPr="00A96CE9" w:rsidRDefault="000807AE" w:rsidP="00050BEA">
      <w:pPr>
        <w:pStyle w:val="Odstavecseseznamem"/>
        <w:jc w:val="both"/>
        <w:rPr>
          <w:b/>
          <w:sz w:val="24"/>
          <w:szCs w:val="24"/>
        </w:rPr>
      </w:pPr>
    </w:p>
    <w:p w14:paraId="2A1CC157" w14:textId="7777777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</w:p>
    <w:p w14:paraId="2C31F0DC" w14:textId="7777777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  <w:r w:rsidRPr="00A96CE9">
        <w:rPr>
          <w:sz w:val="24"/>
          <w:szCs w:val="24"/>
        </w:rPr>
        <w:t>Opat Erasmus z </w:t>
      </w:r>
      <w:proofErr w:type="spellStart"/>
      <w:r w:rsidRPr="00A96CE9">
        <w:rPr>
          <w:sz w:val="24"/>
          <w:szCs w:val="24"/>
        </w:rPr>
        <w:t>Leiserru</w:t>
      </w:r>
      <w:proofErr w:type="spellEnd"/>
      <w:r w:rsidRPr="00A96CE9">
        <w:rPr>
          <w:sz w:val="24"/>
          <w:szCs w:val="24"/>
        </w:rPr>
        <w:t xml:space="preserve"> nebyl pouze objednavatelem a iniciátorem vzniku tohoto impozantního díla, ale také autorem jeho velice promyšleného a komplikovaného ikonografického programu, z něhož se dá usoudit, že opat byl velmi vzdělaným člověkem nejen v rovině teologické, nýbrž i v nových myšlenkových směrech, které přinesl nástup humanismu.</w:t>
      </w:r>
    </w:p>
    <w:p w14:paraId="12F201FD" w14:textId="7777777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</w:p>
    <w:p w14:paraId="6943071F" w14:textId="7777777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  <w:r w:rsidRPr="00A96CE9">
        <w:rPr>
          <w:sz w:val="24"/>
          <w:szCs w:val="24"/>
        </w:rPr>
        <w:t xml:space="preserve">Retábl je celý vyřezán z dubu, údajně toho samého, který podle legendy stál u zrodu kláštera ve </w:t>
      </w:r>
      <w:proofErr w:type="spellStart"/>
      <w:r w:rsidRPr="00A96CE9">
        <w:rPr>
          <w:sz w:val="24"/>
          <w:szCs w:val="24"/>
        </w:rPr>
        <w:t>Zwettlu</w:t>
      </w:r>
      <w:proofErr w:type="spellEnd"/>
      <w:r w:rsidRPr="00A96CE9">
        <w:rPr>
          <w:sz w:val="24"/>
          <w:szCs w:val="24"/>
        </w:rPr>
        <w:t>. Onen dub je na něm mimo jiné zobrazen, kterak prorůstá oltářem zespodu z mensy coby silný kmen s rozsáhlými a spletitými kořeny a následně se rozvětvuje do dvou částí obrůstajících centrální výjev Nanebevzetí Panny Marie a následně ho nahoře uzavírá v podobě křížového květu dotýkajícího se chrámové klenby.</w:t>
      </w:r>
    </w:p>
    <w:p w14:paraId="4B7523A7" w14:textId="35EE76A8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  <w:r w:rsidRPr="00A96CE9">
        <w:rPr>
          <w:sz w:val="24"/>
          <w:szCs w:val="24"/>
        </w:rPr>
        <w:t xml:space="preserve">Pověst o tomto dubu praví, že místnímu šlechtici </w:t>
      </w:r>
      <w:proofErr w:type="spellStart"/>
      <w:r w:rsidRPr="00A96CE9">
        <w:rPr>
          <w:sz w:val="24"/>
          <w:szCs w:val="24"/>
        </w:rPr>
        <w:t>Hadmaru</w:t>
      </w:r>
      <w:proofErr w:type="spellEnd"/>
      <w:r w:rsidRPr="00A96CE9">
        <w:rPr>
          <w:sz w:val="24"/>
          <w:szCs w:val="24"/>
        </w:rPr>
        <w:t xml:space="preserve"> I. z </w:t>
      </w:r>
      <w:proofErr w:type="spellStart"/>
      <w:r w:rsidRPr="00A96CE9">
        <w:rPr>
          <w:sz w:val="24"/>
          <w:szCs w:val="24"/>
        </w:rPr>
        <w:t>Kuenringu</w:t>
      </w:r>
      <w:proofErr w:type="spellEnd"/>
      <w:r w:rsidRPr="00A96CE9">
        <w:rPr>
          <w:sz w:val="24"/>
          <w:szCs w:val="24"/>
        </w:rPr>
        <w:t xml:space="preserve"> se o silvestrovské noci zjevila Panna Marie, jenž ho vybídla k tomu, aby na místě, kde bude prvního dne roku 1138</w:t>
      </w:r>
      <w:ins w:id="29" w:author="Jakubecon" w:date="2014-07-24T23:34:00Z">
        <w:r w:rsidR="00CD79C5">
          <w:rPr>
            <w:sz w:val="24"/>
            <w:szCs w:val="24"/>
          </w:rPr>
          <w:t>,</w:t>
        </w:r>
      </w:ins>
      <w:r w:rsidRPr="00A96CE9">
        <w:rPr>
          <w:sz w:val="24"/>
          <w:szCs w:val="24"/>
        </w:rPr>
        <w:t xml:space="preserve"> vykvete dub v podobě kříže, založil klášter. Tak se také stalo a tento památný strom byl poté, jak už jsem zmínila, použit jak pro podklad k řezbě, tak jako výrazný ikonografický prvek. To koresponduje se soudobou módou měnit architektonické formy za formy vegetabilní.</w:t>
      </w:r>
    </w:p>
    <w:p w14:paraId="67E58D04" w14:textId="7777777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</w:p>
    <w:p w14:paraId="6C5FBA00" w14:textId="7777777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  <w:r w:rsidRPr="00A96CE9">
        <w:rPr>
          <w:sz w:val="24"/>
          <w:szCs w:val="24"/>
        </w:rPr>
        <w:t xml:space="preserve">Nyní přejdu k popisu první, pozemské zóny reliéfu, jehož hloubka je nejvyšší. Můžeme zde nalézt všech dvanáct apoštolů v téměř životní velikosti. Mají proporčně </w:t>
      </w:r>
      <w:r w:rsidRPr="00A96CE9">
        <w:rPr>
          <w:sz w:val="24"/>
          <w:szCs w:val="24"/>
        </w:rPr>
        <w:lastRenderedPageBreak/>
        <w:t xml:space="preserve">naddimenzované hlavy a ruce, což mělo patrně vést k převedení pozornosti na význam jejich gest. Důležitou úlohu zde hrají také ústa a oči. Postavy jsou silně individualizované, což v té době nebylo zvykem. </w:t>
      </w:r>
      <w:proofErr w:type="spellStart"/>
      <w:r w:rsidRPr="00A96CE9">
        <w:rPr>
          <w:sz w:val="24"/>
          <w:szCs w:val="24"/>
        </w:rPr>
        <w:t>Kalopi</w:t>
      </w:r>
      <w:proofErr w:type="spellEnd"/>
      <w:r w:rsidRPr="00A96CE9">
        <w:rPr>
          <w:sz w:val="24"/>
          <w:szCs w:val="24"/>
        </w:rPr>
        <w:t xml:space="preserve"> </w:t>
      </w:r>
      <w:proofErr w:type="spellStart"/>
      <w:r w:rsidRPr="00A96CE9">
        <w:rPr>
          <w:sz w:val="24"/>
          <w:szCs w:val="24"/>
        </w:rPr>
        <w:t>Chamonikola</w:t>
      </w:r>
      <w:proofErr w:type="spellEnd"/>
      <w:r w:rsidRPr="00A96CE9">
        <w:rPr>
          <w:sz w:val="24"/>
          <w:szCs w:val="24"/>
        </w:rPr>
        <w:t xml:space="preserve"> zde nastiňuje možnost, že by autor mohl být ovlivněn Albrechtem </w:t>
      </w:r>
      <w:proofErr w:type="spellStart"/>
      <w:r w:rsidRPr="00A96CE9">
        <w:rPr>
          <w:sz w:val="24"/>
          <w:szCs w:val="24"/>
        </w:rPr>
        <w:t>Dürerem</w:t>
      </w:r>
      <w:proofErr w:type="spellEnd"/>
      <w:r w:rsidRPr="00A96CE9">
        <w:rPr>
          <w:sz w:val="24"/>
          <w:szCs w:val="24"/>
        </w:rPr>
        <w:t xml:space="preserve"> a jeho zpodobněním čtyř hlavních apoštolů jako čtyř lidských temperamentů (možná také elementům nebo ročním obdobím). Zajímavý je zde sv. Jan, který na rozdíl od svých společníků upírá svůj zrak upřeně k nebi a sleduje Pannu Marii.</w:t>
      </w:r>
    </w:p>
    <w:p w14:paraId="2F6F9341" w14:textId="7777777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</w:p>
    <w:p w14:paraId="6670E4D3" w14:textId="5F73168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  <w:r w:rsidRPr="00A96CE9">
        <w:rPr>
          <w:sz w:val="24"/>
          <w:szCs w:val="24"/>
        </w:rPr>
        <w:t>Nad apoštolskými hlavami se nachází výše zmiňovaná oblaka, skrze které vidíme prořezávat se cípy měsíce</w:t>
      </w:r>
      <w:ins w:id="30" w:author="Jakubecon" w:date="2014-07-24T23:35:00Z">
        <w:r w:rsidR="00CD79C5">
          <w:rPr>
            <w:sz w:val="24"/>
            <w:szCs w:val="24"/>
          </w:rPr>
          <w:t>,</w:t>
        </w:r>
      </w:ins>
      <w:r w:rsidRPr="00A96CE9">
        <w:rPr>
          <w:sz w:val="24"/>
          <w:szCs w:val="24"/>
        </w:rPr>
        <w:t xml:space="preserve"> na němž stojí </w:t>
      </w:r>
      <w:del w:id="31" w:author="Jakubecon" w:date="2014-07-24T23:35:00Z">
        <w:r w:rsidRPr="00A96CE9" w:rsidDel="00CD79C5">
          <w:rPr>
            <w:sz w:val="24"/>
            <w:szCs w:val="24"/>
          </w:rPr>
          <w:delText xml:space="preserve">assumpta </w:delText>
        </w:r>
      </w:del>
      <w:proofErr w:type="spellStart"/>
      <w:ins w:id="32" w:author="Jakubecon" w:date="2014-07-24T23:35:00Z">
        <w:r w:rsidR="00CD79C5">
          <w:rPr>
            <w:sz w:val="24"/>
            <w:szCs w:val="24"/>
          </w:rPr>
          <w:t>A</w:t>
        </w:r>
        <w:r w:rsidR="00CD79C5" w:rsidRPr="00A96CE9">
          <w:rPr>
            <w:sz w:val="24"/>
            <w:szCs w:val="24"/>
          </w:rPr>
          <w:t>ssumpta</w:t>
        </w:r>
        <w:proofErr w:type="spellEnd"/>
        <w:r w:rsidR="00CD79C5" w:rsidRPr="00A96CE9">
          <w:rPr>
            <w:sz w:val="24"/>
            <w:szCs w:val="24"/>
          </w:rPr>
          <w:t xml:space="preserve"> </w:t>
        </w:r>
      </w:ins>
      <w:r w:rsidRPr="00A96CE9">
        <w:rPr>
          <w:sz w:val="24"/>
          <w:szCs w:val="24"/>
        </w:rPr>
        <w:t xml:space="preserve">jako ústřední motiv. Těsně nad mraky se nachází dvě zvláštní a trochu záhadné postavy, resp. jejich hlavy. Na levé straně je to muž s čapkou vyšitou perlami, který pravděpodobně znázorňuje </w:t>
      </w:r>
      <w:proofErr w:type="spellStart"/>
      <w:r w:rsidRPr="00A96CE9">
        <w:rPr>
          <w:sz w:val="24"/>
          <w:szCs w:val="24"/>
        </w:rPr>
        <w:t>Hadmara</w:t>
      </w:r>
      <w:proofErr w:type="spellEnd"/>
      <w:r w:rsidRPr="00A96CE9">
        <w:rPr>
          <w:sz w:val="24"/>
          <w:szCs w:val="24"/>
        </w:rPr>
        <w:t xml:space="preserve"> I. z </w:t>
      </w:r>
      <w:proofErr w:type="spellStart"/>
      <w:r w:rsidRPr="00A96CE9">
        <w:rPr>
          <w:sz w:val="24"/>
          <w:szCs w:val="24"/>
        </w:rPr>
        <w:t>Kuenringu</w:t>
      </w:r>
      <w:proofErr w:type="spellEnd"/>
      <w:r w:rsidRPr="00A96CE9">
        <w:rPr>
          <w:sz w:val="24"/>
          <w:szCs w:val="24"/>
        </w:rPr>
        <w:t xml:space="preserve">. Podobné </w:t>
      </w:r>
      <w:del w:id="33" w:author="Jakubecon" w:date="2014-07-24T23:35:00Z">
        <w:r w:rsidRPr="00A96CE9" w:rsidDel="00CD79C5">
          <w:rPr>
            <w:sz w:val="24"/>
            <w:szCs w:val="24"/>
          </w:rPr>
          <w:delText xml:space="preserve">čepice </w:delText>
        </w:r>
      </w:del>
      <w:ins w:id="34" w:author="Jakubecon" w:date="2014-07-24T23:35:00Z">
        <w:r w:rsidR="00CD79C5">
          <w:rPr>
            <w:sz w:val="24"/>
            <w:szCs w:val="24"/>
          </w:rPr>
          <w:t xml:space="preserve">pokrývky hlavy </w:t>
        </w:r>
      </w:ins>
      <w:commentRangeStart w:id="35"/>
      <w:r w:rsidRPr="00A96CE9">
        <w:rPr>
          <w:sz w:val="24"/>
          <w:szCs w:val="24"/>
        </w:rPr>
        <w:t>byly</w:t>
      </w:r>
      <w:commentRangeEnd w:id="35"/>
      <w:r w:rsidR="00CD79C5">
        <w:rPr>
          <w:rStyle w:val="Odkaznakoment"/>
        </w:rPr>
        <w:commentReference w:id="35"/>
      </w:r>
      <w:r w:rsidRPr="00A96CE9">
        <w:rPr>
          <w:sz w:val="24"/>
          <w:szCs w:val="24"/>
        </w:rPr>
        <w:t xml:space="preserve"> v době vzniku retáblu odznakem moci a luxusu. Díky jejich zvláštnímu vzhledu jim také byla přidávána symbolika duše a kosmického řádu. Snad proto je najdeme ještě na několika místech v oltáři a to na okrajích oděvu Panny Marie a v oděvu a korunách Nejsvětější Trojice.</w:t>
      </w:r>
    </w:p>
    <w:p w14:paraId="1407660B" w14:textId="77777777" w:rsidR="000807AE" w:rsidRPr="00A96CE9" w:rsidRDefault="000807AE" w:rsidP="00050BEA">
      <w:pPr>
        <w:pStyle w:val="Odstavecseseznamem"/>
        <w:jc w:val="both"/>
        <w:rPr>
          <w:i/>
          <w:sz w:val="24"/>
          <w:szCs w:val="24"/>
        </w:rPr>
      </w:pPr>
      <w:r w:rsidRPr="00A96CE9">
        <w:rPr>
          <w:sz w:val="24"/>
          <w:szCs w:val="24"/>
        </w:rPr>
        <w:t xml:space="preserve">Druhá hlava, umístěná po pravé straně, je gnóm držící v ruce vlašský ořech. Gnómové jsou, podobně jako trpaslíci, malí tvorové lidského vzhledu, kteří stráží přírodu, především skály a kameny. Postava strážce skal byla vybrána snad kvůli jeho možné souvislosti s tradicí Velkého pátku, kdy se podle pověstí otevírá země a lidé v ní mohou najít různé poklady. Tato tradice je inspirována jevy, které se prý udály při Kristově smrti. Symbolika vlašského ořechu je vykládána zvláště svatým Augustinem, který uvádí: </w:t>
      </w:r>
      <w:r w:rsidRPr="00A96CE9">
        <w:rPr>
          <w:i/>
          <w:sz w:val="24"/>
          <w:szCs w:val="24"/>
        </w:rPr>
        <w:t>„Jako symbol Krista představuje tenká zelená slupka Kristovo tělo, které muselo přestát utrpení, skořápka představuje dřevo kříže a jádro, jehož olej může živit oheň, vypovídá o božské přirozenosti Krista. Na obrazech Madony mají ořechy význam symbolů plodnosti.”</w:t>
      </w:r>
      <w:r w:rsidR="00652C8F">
        <w:rPr>
          <w:i/>
          <w:sz w:val="24"/>
          <w:szCs w:val="24"/>
        </w:rPr>
        <w:t xml:space="preserve"> ²</w:t>
      </w:r>
    </w:p>
    <w:p w14:paraId="7AE28358" w14:textId="500DBF41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  <w:r w:rsidRPr="00A96CE9">
        <w:rPr>
          <w:sz w:val="24"/>
          <w:szCs w:val="24"/>
        </w:rPr>
        <w:t xml:space="preserve">Tím se již pomalu dostáváme k ústřední figuře díla. Klečící Panna Marie se sepjatýma rukama v modlitbě je oděna do bohatého pláště, zdobeného květinovými ornamenty, zlatem a výše zmíněnými perlami. K nebesům ji nese sedm andělů s expresivně vypjatými </w:t>
      </w:r>
      <w:del w:id="36" w:author="Jakubecon" w:date="2014-07-24T23:36:00Z">
        <w:r w:rsidRPr="00A96CE9" w:rsidDel="00CD79C5">
          <w:rPr>
            <w:sz w:val="24"/>
            <w:szCs w:val="24"/>
          </w:rPr>
          <w:delText xml:space="preserve">výrazi </w:delText>
        </w:r>
      </w:del>
      <w:ins w:id="37" w:author="Jakubecon" w:date="2014-07-24T23:36:00Z">
        <w:r w:rsidR="00CD79C5" w:rsidRPr="00A96CE9">
          <w:rPr>
            <w:sz w:val="24"/>
            <w:szCs w:val="24"/>
          </w:rPr>
          <w:t>výraz</w:t>
        </w:r>
        <w:r w:rsidR="00CD79C5">
          <w:rPr>
            <w:sz w:val="24"/>
            <w:szCs w:val="24"/>
          </w:rPr>
          <w:t>y</w:t>
        </w:r>
        <w:r w:rsidR="00CD79C5" w:rsidRPr="00A96CE9">
          <w:rPr>
            <w:sz w:val="24"/>
            <w:szCs w:val="24"/>
          </w:rPr>
          <w:t xml:space="preserve"> </w:t>
        </w:r>
      </w:ins>
      <w:r w:rsidRPr="00A96CE9">
        <w:rPr>
          <w:sz w:val="24"/>
          <w:szCs w:val="24"/>
        </w:rPr>
        <w:t>obličejů, které mohly symbolizovat lidské nálady.</w:t>
      </w:r>
    </w:p>
    <w:p w14:paraId="5ED5AE85" w14:textId="7777777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</w:p>
    <w:p w14:paraId="4694FF5B" w14:textId="7777777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  <w:r w:rsidRPr="00A96CE9">
        <w:rPr>
          <w:sz w:val="24"/>
          <w:szCs w:val="24"/>
        </w:rPr>
        <w:t>Nad hlavou Panny Marie můžeme opět nalézt oblaka sloužící jako předěl mezi jednotlivými tématy. Nad nimi se nachází kousek duhy, která bývá v křesťanské ikonografii tradičně vykládána jako znak smlouvy mezi člověkem a bohem a tvoří trůn Krista jako soudce (můžeme vidět zde). Někdy i Panny Marie. Zbytek vrchní zóny patří Nejsvětější Trojici obklopené okřídlenými hlavami cherubínů. Ježíš Kristus a Duch Svatý jsou zde znázorněni jako totožné postavy – fousatí muži s bohatými oděvy a korunami na hlavách. Bůh Otec znázornit podle tradice nelze, proto je místo něj v trojici jen prázdné místo.</w:t>
      </w:r>
    </w:p>
    <w:p w14:paraId="5D151422" w14:textId="7777777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  <w:r w:rsidRPr="00A96CE9">
        <w:rPr>
          <w:sz w:val="24"/>
          <w:szCs w:val="24"/>
        </w:rPr>
        <w:lastRenderedPageBreak/>
        <w:t>Po pravici Otce sedící Syn shlíží dolů na svou matku a dění na zemi, po levici sedící Duch Svatý hledí směrem vzhůru kamsi dál na nebesa. Oba drží v rukou velikou a bohatě zdobenou korunu připravenou na příchod Panny Marie.</w:t>
      </w:r>
    </w:p>
    <w:p w14:paraId="0CB24089" w14:textId="77777777" w:rsidR="000807AE" w:rsidRPr="00A96CE9" w:rsidRDefault="000807AE" w:rsidP="00050BEA">
      <w:pPr>
        <w:pStyle w:val="Odstavecseseznamem"/>
        <w:jc w:val="both"/>
        <w:rPr>
          <w:sz w:val="24"/>
          <w:szCs w:val="24"/>
        </w:rPr>
      </w:pPr>
    </w:p>
    <w:p w14:paraId="2D6275A1" w14:textId="77777777" w:rsidR="00652C8F" w:rsidRDefault="000807AE" w:rsidP="00050BEA">
      <w:pPr>
        <w:pStyle w:val="Odstavecseseznamem"/>
        <w:jc w:val="both"/>
        <w:rPr>
          <w:sz w:val="24"/>
          <w:szCs w:val="24"/>
        </w:rPr>
      </w:pPr>
      <w:r w:rsidRPr="00A96CE9">
        <w:rPr>
          <w:sz w:val="24"/>
          <w:szCs w:val="24"/>
        </w:rPr>
        <w:t>Celý reliéf je orámován zdobenou skříní, na jejíž bocích se nalézají dva archandělé, Gabriel a Michael probodávající kopím satana.</w:t>
      </w:r>
    </w:p>
    <w:p w14:paraId="35475B42" w14:textId="77777777" w:rsidR="0029677D" w:rsidRDefault="0029677D" w:rsidP="00050BEA">
      <w:pPr>
        <w:pStyle w:val="Odstavecseseznamem"/>
        <w:jc w:val="both"/>
        <w:rPr>
          <w:sz w:val="24"/>
          <w:szCs w:val="24"/>
        </w:rPr>
      </w:pPr>
    </w:p>
    <w:p w14:paraId="0D84CE8B" w14:textId="77777777" w:rsidR="00652C8F" w:rsidRPr="00652C8F" w:rsidRDefault="00652C8F" w:rsidP="00050BEA">
      <w:pPr>
        <w:pStyle w:val="Odstavecseseznamem"/>
        <w:jc w:val="both"/>
        <w:rPr>
          <w:sz w:val="24"/>
          <w:szCs w:val="24"/>
        </w:rPr>
      </w:pPr>
      <w:bookmarkStart w:id="38" w:name="_GoBack"/>
      <w:bookmarkEnd w:id="38"/>
    </w:p>
    <w:p w14:paraId="3AF45CA0" w14:textId="77777777" w:rsidR="00652C8F" w:rsidRDefault="00652C8F" w:rsidP="00050BEA">
      <w:pPr>
        <w:pStyle w:val="Odstavecseseznamem"/>
        <w:jc w:val="both"/>
        <w:rPr>
          <w:b/>
          <w:sz w:val="28"/>
          <w:szCs w:val="28"/>
          <w:u w:val="single"/>
        </w:rPr>
      </w:pPr>
      <w:commentRangeStart w:id="39"/>
      <w:r w:rsidRPr="00990287">
        <w:rPr>
          <w:b/>
          <w:sz w:val="28"/>
          <w:szCs w:val="28"/>
          <w:u w:val="single"/>
        </w:rPr>
        <w:t>Závěr</w:t>
      </w:r>
      <w:commentRangeEnd w:id="39"/>
      <w:r w:rsidR="00CD79C5">
        <w:rPr>
          <w:rStyle w:val="Odkaznakoment"/>
        </w:rPr>
        <w:commentReference w:id="39"/>
      </w:r>
    </w:p>
    <w:p w14:paraId="4B922D75" w14:textId="77777777" w:rsidR="0029677D" w:rsidRDefault="0029677D" w:rsidP="00050BEA">
      <w:pPr>
        <w:pStyle w:val="Odstavecseseznamem"/>
        <w:jc w:val="both"/>
        <w:rPr>
          <w:b/>
          <w:sz w:val="28"/>
          <w:szCs w:val="28"/>
          <w:u w:val="single"/>
        </w:rPr>
      </w:pPr>
    </w:p>
    <w:p w14:paraId="41E6B859" w14:textId="77777777" w:rsidR="00561979" w:rsidRDefault="00050BEA" w:rsidP="00050BEA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561979">
        <w:rPr>
          <w:sz w:val="24"/>
          <w:szCs w:val="24"/>
        </w:rPr>
        <w:t>Světelský oltář je skutečně fascinující a krásné dílo, myslím, že se kvůli němu do</w:t>
      </w:r>
      <w:del w:id="40" w:author="Jakubecon" w:date="2014-07-24T23:25:00Z">
        <w:r w:rsidR="00561979" w:rsidDel="002B17E5">
          <w:rPr>
            <w:sz w:val="24"/>
            <w:szCs w:val="24"/>
          </w:rPr>
          <w:delText xml:space="preserve"> </w:delText>
        </w:r>
        <w:r w:rsidR="00652C8F" w:rsidDel="002B17E5">
          <w:rPr>
            <w:sz w:val="24"/>
            <w:szCs w:val="24"/>
          </w:rPr>
          <w:delText xml:space="preserve">      </w:delText>
        </w:r>
      </w:del>
      <w:r w:rsidR="00652C8F">
        <w:rPr>
          <w:sz w:val="24"/>
          <w:szCs w:val="24"/>
        </w:rPr>
        <w:t xml:space="preserve">    </w:t>
      </w:r>
      <w:r w:rsidR="00561979">
        <w:rPr>
          <w:sz w:val="24"/>
          <w:szCs w:val="24"/>
        </w:rPr>
        <w:t>Adamova budu vracet častěji. Jistě je tam ještě mnoho věcí k objevení a mnoho věcí k připomenutí si. Mimo to doufám, že se v brzké době trochu více osvětlí, kdo byl vlastně autorem.</w:t>
      </w:r>
    </w:p>
    <w:p w14:paraId="4B3AF5D0" w14:textId="77777777" w:rsidR="0029677D" w:rsidRDefault="0029677D" w:rsidP="00050BEA">
      <w:pPr>
        <w:ind w:left="567" w:hanging="567"/>
        <w:jc w:val="both"/>
        <w:rPr>
          <w:sz w:val="24"/>
          <w:szCs w:val="24"/>
        </w:rPr>
      </w:pPr>
    </w:p>
    <w:p w14:paraId="2FF51158" w14:textId="77777777" w:rsidR="0029677D" w:rsidRDefault="0029677D" w:rsidP="00050BEA">
      <w:pPr>
        <w:ind w:left="567" w:hanging="567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Seznam použité literatury a zdrojů</w:t>
      </w:r>
    </w:p>
    <w:p w14:paraId="67A71C35" w14:textId="77777777" w:rsidR="0029677D" w:rsidRDefault="0029677D" w:rsidP="00050BEA">
      <w:pPr>
        <w:ind w:left="567" w:hanging="567"/>
        <w:jc w:val="both"/>
        <w:rPr>
          <w:b/>
          <w:sz w:val="28"/>
          <w:szCs w:val="28"/>
          <w:u w:val="single"/>
        </w:rPr>
      </w:pPr>
    </w:p>
    <w:p w14:paraId="10F202C9" w14:textId="77777777" w:rsidR="0029677D" w:rsidRDefault="0029677D" w:rsidP="00050BEA">
      <w:pPr>
        <w:ind w:left="709" w:hanging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Chamonikola</w:t>
      </w:r>
      <w:proofErr w:type="spellEnd"/>
      <w:r>
        <w:rPr>
          <w:sz w:val="24"/>
          <w:szCs w:val="24"/>
        </w:rPr>
        <w:t xml:space="preserve">, Kaliopi: Světelský oltář v kontextu pozdně gotického umění střední Evropy. Národní památkový ústav, Brno – Mikulov, </w:t>
      </w:r>
      <w:commentRangeStart w:id="41"/>
      <w:r>
        <w:rPr>
          <w:sz w:val="24"/>
          <w:szCs w:val="24"/>
        </w:rPr>
        <w:t>2008</w:t>
      </w:r>
      <w:commentRangeEnd w:id="41"/>
      <w:r w:rsidR="001C538F">
        <w:rPr>
          <w:rStyle w:val="Odkaznakoment"/>
        </w:rPr>
        <w:commentReference w:id="41"/>
      </w:r>
    </w:p>
    <w:p w14:paraId="2F619138" w14:textId="77777777" w:rsidR="0029677D" w:rsidRDefault="0029677D" w:rsidP="00050BEA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Kropáček, Jiří: Světelský oltář: Na linii proměn. Národní památkový ústav, Brno – Mikulov, 2008</w:t>
      </w:r>
    </w:p>
    <w:p w14:paraId="4D0CCDA9" w14:textId="77777777" w:rsidR="00473F17" w:rsidRDefault="00473F17" w:rsidP="00050BEA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Němcová, Sylvie: Styl a výraz Světelského oltáře, Brno, 2007</w:t>
      </w:r>
    </w:p>
    <w:p w14:paraId="7F3AAEB2" w14:textId="77777777" w:rsidR="00473F17" w:rsidRDefault="00473F17" w:rsidP="00050BEA">
      <w:pPr>
        <w:ind w:left="709" w:hanging="709"/>
        <w:jc w:val="both"/>
        <w:rPr>
          <w:sz w:val="24"/>
          <w:szCs w:val="24"/>
        </w:rPr>
      </w:pPr>
      <w:proofErr w:type="spellStart"/>
      <w:r w:rsidRPr="001C538F">
        <w:rPr>
          <w:sz w:val="24"/>
          <w:szCs w:val="24"/>
          <w:highlight w:val="yellow"/>
        </w:rPr>
        <w:t>Hall</w:t>
      </w:r>
      <w:proofErr w:type="spellEnd"/>
      <w:r w:rsidRPr="001C538F">
        <w:rPr>
          <w:sz w:val="24"/>
          <w:szCs w:val="24"/>
          <w:highlight w:val="yellow"/>
        </w:rPr>
        <w:t xml:space="preserve">, James: Slovník námětů a symbolů ve výtvarném umění, Mladá fronta, Praha, </w:t>
      </w:r>
      <w:commentRangeStart w:id="42"/>
      <w:r w:rsidRPr="001C538F">
        <w:rPr>
          <w:sz w:val="24"/>
          <w:szCs w:val="24"/>
          <w:highlight w:val="yellow"/>
        </w:rPr>
        <w:t>1991</w:t>
      </w:r>
      <w:commentRangeEnd w:id="42"/>
      <w:r w:rsidR="001C538F">
        <w:rPr>
          <w:rStyle w:val="Odkaznakoment"/>
        </w:rPr>
        <w:commentReference w:id="42"/>
      </w:r>
    </w:p>
    <w:p w14:paraId="094CEEDC" w14:textId="77777777" w:rsidR="0029677D" w:rsidRDefault="00473F17" w:rsidP="00050BEA">
      <w:pPr>
        <w:ind w:left="709" w:hanging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Rozmahel</w:t>
      </w:r>
      <w:proofErr w:type="spellEnd"/>
      <w:r>
        <w:rPr>
          <w:sz w:val="24"/>
          <w:szCs w:val="24"/>
        </w:rPr>
        <w:t>, Jaromír: Světelský oltář v Adamově, vlastním nákladem, Brno, 1936</w:t>
      </w:r>
    </w:p>
    <w:p w14:paraId="67741BB3" w14:textId="77777777" w:rsidR="00473F17" w:rsidRDefault="00473F17" w:rsidP="00050BEA">
      <w:pPr>
        <w:ind w:left="709" w:hanging="709"/>
        <w:jc w:val="both"/>
        <w:rPr>
          <w:sz w:val="24"/>
          <w:szCs w:val="24"/>
        </w:rPr>
      </w:pPr>
    </w:p>
    <w:p w14:paraId="6C57A18E" w14:textId="77777777" w:rsidR="0029677D" w:rsidRDefault="0029677D" w:rsidP="00050BEA">
      <w:pPr>
        <w:ind w:left="709" w:hanging="709"/>
        <w:jc w:val="both"/>
        <w:rPr>
          <w:sz w:val="24"/>
          <w:szCs w:val="24"/>
        </w:rPr>
      </w:pPr>
    </w:p>
    <w:p w14:paraId="78DDA444" w14:textId="77777777" w:rsidR="0029677D" w:rsidRDefault="0029677D" w:rsidP="00050BEA">
      <w:pPr>
        <w:ind w:left="709" w:hanging="709"/>
        <w:jc w:val="both"/>
        <w:rPr>
          <w:sz w:val="24"/>
          <w:szCs w:val="24"/>
        </w:rPr>
      </w:pPr>
    </w:p>
    <w:p w14:paraId="69F3C341" w14:textId="77777777" w:rsidR="0029677D" w:rsidRDefault="0029677D" w:rsidP="00050BEA">
      <w:pPr>
        <w:ind w:left="709" w:hanging="709"/>
        <w:jc w:val="both"/>
        <w:rPr>
          <w:sz w:val="24"/>
          <w:szCs w:val="24"/>
        </w:rPr>
      </w:pPr>
    </w:p>
    <w:p w14:paraId="47968CE0" w14:textId="77777777" w:rsidR="00561979" w:rsidRPr="00561979" w:rsidRDefault="00473F17" w:rsidP="00050BEA">
      <w:pPr>
        <w:ind w:left="709" w:hanging="709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lastRenderedPageBreak/>
        <w:drawing>
          <wp:inline distT="0" distB="0" distL="0" distR="0" wp14:anchorId="75A7354E" wp14:editId="2AB4D990">
            <wp:extent cx="4006298" cy="7084472"/>
            <wp:effectExtent l="19050" t="0" r="0" b="0"/>
            <wp:docPr id="1" name="Obrázek 0" descr="ADAMOV oltar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AMOV oltar_big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0901" cy="7092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1979">
        <w:rPr>
          <w:sz w:val="24"/>
          <w:szCs w:val="24"/>
        </w:rPr>
        <w:t xml:space="preserve"> </w:t>
      </w:r>
      <w:r w:rsidR="00AC7862">
        <w:rPr>
          <w:rStyle w:val="Znakapoznpodarou"/>
          <w:sz w:val="24"/>
          <w:szCs w:val="24"/>
        </w:rPr>
        <w:footnoteReference w:id="1"/>
      </w:r>
      <w:r w:rsidR="00050BEA">
        <w:rPr>
          <w:sz w:val="24"/>
          <w:szCs w:val="24"/>
        </w:rPr>
        <w:t xml:space="preserve"> </w:t>
      </w:r>
    </w:p>
    <w:sectPr w:rsidR="00561979" w:rsidRPr="00561979" w:rsidSect="00F1793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Jakubecon" w:date="2014-07-24T23:27:00Z" w:initials="J">
    <w:p w14:paraId="19DB2C20" w14:textId="0AB8C08D" w:rsidR="002B17E5" w:rsidRDefault="002B17E5">
      <w:pPr>
        <w:pStyle w:val="Textkomente"/>
      </w:pPr>
      <w:r>
        <w:rPr>
          <w:rStyle w:val="Odkaznakoment"/>
        </w:rPr>
        <w:annotationRef/>
      </w:r>
      <w:r>
        <w:t xml:space="preserve">K tomuto stylovému zařazení by se mělo dojít až na konec, po popisu a analýze, jako k logickému důsledku </w:t>
      </w:r>
      <w:proofErr w:type="spellStart"/>
      <w:r>
        <w:t>obého</w:t>
      </w:r>
      <w:proofErr w:type="spellEnd"/>
      <w:r>
        <w:t>…</w:t>
      </w:r>
    </w:p>
  </w:comment>
  <w:comment w:id="8" w:author="Jakubecon" w:date="2014-07-24T23:28:00Z" w:initials="J">
    <w:p w14:paraId="2218999C" w14:textId="5F9BFE98" w:rsidR="002B17E5" w:rsidRDefault="002B17E5">
      <w:pPr>
        <w:pStyle w:val="Textkomente"/>
      </w:pPr>
      <w:r>
        <w:rPr>
          <w:rStyle w:val="Odkaznakoment"/>
        </w:rPr>
        <w:annotationRef/>
      </w:r>
      <w:r>
        <w:t>Rot</w:t>
      </w:r>
    </w:p>
    <w:p w14:paraId="6A33C867" w14:textId="43B08985" w:rsidR="002B17E5" w:rsidRDefault="002B17E5">
      <w:pPr>
        <w:pStyle w:val="Textkomente"/>
      </w:pPr>
      <w:r>
        <w:t>Rozepisovat řadové číslovky.</w:t>
      </w:r>
    </w:p>
  </w:comment>
  <w:comment w:id="9" w:author="Jakubecon" w:date="2014-07-24T23:29:00Z" w:initials="J">
    <w:p w14:paraId="03276355" w14:textId="232FF46D" w:rsidR="002B17E5" w:rsidRDefault="002B17E5">
      <w:pPr>
        <w:pStyle w:val="Textkomente"/>
      </w:pPr>
      <w:r>
        <w:rPr>
          <w:rStyle w:val="Odkaznakoment"/>
        </w:rPr>
        <w:annotationRef/>
      </w:r>
      <w:r>
        <w:t>Pozor na automatické opravy!</w:t>
      </w:r>
    </w:p>
  </w:comment>
  <w:comment w:id="12" w:author="Jakubecon" w:date="2014-07-24T23:30:00Z" w:initials="J">
    <w:p w14:paraId="01C0CAD3" w14:textId="2D901F43" w:rsidR="002B17E5" w:rsidRDefault="002B17E5">
      <w:pPr>
        <w:pStyle w:val="Textkomente"/>
      </w:pPr>
      <w:r>
        <w:rPr>
          <w:rStyle w:val="Odkaznakoment"/>
        </w:rPr>
        <w:annotationRef/>
      </w:r>
      <w:r>
        <w:t>Podle čeho je to známo, bližší výklad původu těchto pramenných informací by byl na místě.</w:t>
      </w:r>
    </w:p>
  </w:comment>
  <w:comment w:id="15" w:author="Jakubecon" w:date="2014-07-24T23:31:00Z" w:initials="J">
    <w:p w14:paraId="0D0C1101" w14:textId="2D33D65B" w:rsidR="002B17E5" w:rsidRDefault="002B17E5">
      <w:pPr>
        <w:pStyle w:val="Textkomente"/>
      </w:pPr>
      <w:r>
        <w:rPr>
          <w:rStyle w:val="Odkaznakoment"/>
        </w:rPr>
        <w:annotationRef/>
      </w:r>
      <w:r>
        <w:t>Rozepisovat jména.</w:t>
      </w:r>
    </w:p>
  </w:comment>
  <w:comment w:id="26" w:author="Jakubecon" w:date="2014-07-24T23:32:00Z" w:initials="J">
    <w:p w14:paraId="393C6EBE" w14:textId="29204F31" w:rsidR="00CD79C5" w:rsidRDefault="00CD79C5">
      <w:pPr>
        <w:pStyle w:val="Textkomente"/>
      </w:pPr>
      <w:r>
        <w:rPr>
          <w:rStyle w:val="Odkaznakoment"/>
        </w:rPr>
        <w:annotationRef/>
      </w:r>
      <w:r>
        <w:t>Neobratná formulace. (např. podstoupil restaurování…)</w:t>
      </w:r>
    </w:p>
  </w:comment>
  <w:comment w:id="28" w:author="Jakubecon" w:date="2014-07-24T23:33:00Z" w:initials="J">
    <w:p w14:paraId="578ACDC9" w14:textId="5B967409" w:rsidR="00CD79C5" w:rsidRDefault="00CD79C5">
      <w:pPr>
        <w:pStyle w:val="Textkomente"/>
      </w:pPr>
      <w:r>
        <w:rPr>
          <w:rStyle w:val="Odkaznakoment"/>
        </w:rPr>
        <w:annotationRef/>
      </w:r>
      <w:r>
        <w:t>NKP vyhlašuje vláda, nikoliv sympozium!</w:t>
      </w:r>
    </w:p>
  </w:comment>
  <w:comment w:id="35" w:author="Jakubecon" w:date="2014-07-24T23:36:00Z" w:initials="J">
    <w:p w14:paraId="4B39E8CA" w14:textId="07A46461" w:rsidR="00CD79C5" w:rsidRDefault="00CD79C5">
      <w:pPr>
        <w:pStyle w:val="Textkomente"/>
      </w:pPr>
      <w:r>
        <w:rPr>
          <w:rStyle w:val="Odkaznakoment"/>
        </w:rPr>
        <w:annotationRef/>
      </w:r>
    </w:p>
  </w:comment>
  <w:comment w:id="39" w:author="Jakubecon" w:date="2014-07-24T23:36:00Z" w:initials="J">
    <w:p w14:paraId="3A6F064B" w14:textId="06013EC7" w:rsidR="00CD79C5" w:rsidRDefault="00CD79C5">
      <w:pPr>
        <w:pStyle w:val="Textkomente"/>
      </w:pPr>
      <w:r>
        <w:rPr>
          <w:rStyle w:val="Odkaznakoment"/>
        </w:rPr>
        <w:annotationRef/>
      </w:r>
      <w:r>
        <w:t>Popis je velmi dobrý, postrádám však zařazení díla do přinejmenším středoevropského umění pozdní gotiky…</w:t>
      </w:r>
    </w:p>
  </w:comment>
  <w:comment w:id="41" w:author="Jakubecon" w:date="2014-07-24T23:24:00Z" w:initials="J">
    <w:p w14:paraId="042D9716" w14:textId="77777777" w:rsidR="001C538F" w:rsidRDefault="001C538F">
      <w:pPr>
        <w:pStyle w:val="Textkomente"/>
      </w:pPr>
      <w:r>
        <w:rPr>
          <w:rStyle w:val="Odkaznakoment"/>
        </w:rPr>
        <w:annotationRef/>
      </w:r>
      <w:r>
        <w:t xml:space="preserve">To je jen jedna studie ve sborníku. Jeho správná citace je: </w:t>
      </w:r>
      <w:r>
        <w:rPr>
          <w:rFonts w:ascii="Arial Unicode MS" w:eastAsia="Arial Unicode MS" w:hAnsi="Arial Unicode MS" w:cs="Arial Unicode MS" w:hint="eastAsia"/>
          <w:color w:val="212063"/>
          <w:sz w:val="19"/>
          <w:szCs w:val="19"/>
        </w:rPr>
        <w:t>Bohdana Fabiánová</w:t>
      </w:r>
      <w:r>
        <w:rPr>
          <w:rFonts w:ascii="Arial Unicode MS" w:eastAsia="Arial Unicode MS" w:hAnsi="Arial Unicode MS" w:cs="Arial Unicode MS"/>
          <w:color w:val="212063"/>
          <w:sz w:val="19"/>
          <w:szCs w:val="19"/>
        </w:rPr>
        <w:t xml:space="preserve"> -</w:t>
      </w:r>
      <w:r>
        <w:rPr>
          <w:rFonts w:ascii="Arial Unicode MS" w:eastAsia="Arial Unicode MS" w:hAnsi="Arial Unicode MS" w:cs="Arial Unicode MS" w:hint="eastAsia"/>
          <w:color w:val="212063"/>
          <w:sz w:val="19"/>
          <w:szCs w:val="19"/>
        </w:rPr>
        <w:t xml:space="preserve"> Zdeněk Vácha </w:t>
      </w:r>
      <w:r>
        <w:rPr>
          <w:rFonts w:ascii="Arial Unicode MS" w:eastAsia="Arial Unicode MS" w:hAnsi="Arial Unicode MS" w:cs="Arial Unicode MS"/>
          <w:color w:val="212063"/>
          <w:sz w:val="19"/>
          <w:szCs w:val="19"/>
        </w:rPr>
        <w:t>(</w:t>
      </w:r>
      <w:proofErr w:type="spellStart"/>
      <w:r>
        <w:rPr>
          <w:rFonts w:ascii="Arial Unicode MS" w:eastAsia="Arial Unicode MS" w:hAnsi="Arial Unicode MS" w:cs="Arial Unicode MS"/>
          <w:color w:val="212063"/>
          <w:sz w:val="19"/>
          <w:szCs w:val="19"/>
        </w:rPr>
        <w:t>eds</w:t>
      </w:r>
      <w:proofErr w:type="spellEnd"/>
      <w:r>
        <w:rPr>
          <w:rFonts w:ascii="Arial Unicode MS" w:eastAsia="Arial Unicode MS" w:hAnsi="Arial Unicode MS" w:cs="Arial Unicode MS"/>
          <w:color w:val="212063"/>
          <w:sz w:val="19"/>
          <w:szCs w:val="19"/>
        </w:rPr>
        <w:t xml:space="preserve">.), </w:t>
      </w:r>
      <w:r w:rsidRPr="001C538F">
        <w:rPr>
          <w:rFonts w:ascii="Arial Unicode MS" w:eastAsia="Arial Unicode MS" w:hAnsi="Arial Unicode MS" w:cs="Arial Unicode MS" w:hint="eastAsia"/>
          <w:i/>
          <w:color w:val="212063"/>
          <w:sz w:val="19"/>
          <w:szCs w:val="19"/>
        </w:rPr>
        <w:t>Světelský oltář v kontextu pozdně gotického umění střední Evropy</w:t>
      </w:r>
      <w:r>
        <w:rPr>
          <w:rFonts w:ascii="Arial Unicode MS" w:eastAsia="Arial Unicode MS" w:hAnsi="Arial Unicode MS" w:cs="Arial Unicode MS"/>
          <w:color w:val="212063"/>
          <w:sz w:val="19"/>
          <w:szCs w:val="19"/>
        </w:rPr>
        <w:t>. S</w:t>
      </w:r>
      <w:r>
        <w:rPr>
          <w:rFonts w:ascii="Arial Unicode MS" w:eastAsia="Arial Unicode MS" w:hAnsi="Arial Unicode MS" w:cs="Arial Unicode MS" w:hint="eastAsia"/>
          <w:color w:val="212063"/>
          <w:sz w:val="19"/>
          <w:szCs w:val="19"/>
        </w:rPr>
        <w:t>borník příspěvků přednesených na mezinárodním sympoziu konaném na zámku v Mikulově 20. a 21. června 2007, Brno 2008</w:t>
      </w:r>
      <w:r>
        <w:rPr>
          <w:rFonts w:ascii="Arial Unicode MS" w:eastAsia="Arial Unicode MS" w:hAnsi="Arial Unicode MS" w:cs="Arial Unicode MS"/>
          <w:color w:val="212063"/>
          <w:sz w:val="19"/>
          <w:szCs w:val="19"/>
        </w:rPr>
        <w:t>.</w:t>
      </w:r>
    </w:p>
  </w:comment>
  <w:comment w:id="42" w:author="Jakubecon" w:date="2014-07-24T23:21:00Z" w:initials="J">
    <w:p w14:paraId="6409EC73" w14:textId="77777777" w:rsidR="001C538F" w:rsidRDefault="001C538F">
      <w:pPr>
        <w:pStyle w:val="Textkomente"/>
      </w:pPr>
      <w:r>
        <w:rPr>
          <w:rStyle w:val="Odkaznakoment"/>
        </w:rPr>
        <w:annotationRef/>
      </w:r>
      <w:r>
        <w:t>Tento typ pomocné lexikální literatury se nemusí uvádět – je to samozřejmé, že s ní pracujete, resp. znáte její obsah.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DB2C20" w15:done="0"/>
  <w15:commentEx w15:paraId="6A33C867" w15:done="0"/>
  <w15:commentEx w15:paraId="03276355" w15:done="0"/>
  <w15:commentEx w15:paraId="01C0CAD3" w15:done="0"/>
  <w15:commentEx w15:paraId="0D0C1101" w15:done="0"/>
  <w15:commentEx w15:paraId="393C6EBE" w15:done="0"/>
  <w15:commentEx w15:paraId="578ACDC9" w15:done="0"/>
  <w15:commentEx w15:paraId="4B39E8CA" w15:done="0"/>
  <w15:commentEx w15:paraId="3A6F064B" w15:done="0"/>
  <w15:commentEx w15:paraId="042D9716" w15:done="0"/>
  <w15:commentEx w15:paraId="6409EC7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4ECE1" w14:textId="77777777" w:rsidR="00B3564B" w:rsidRDefault="00B3564B" w:rsidP="000807AE">
      <w:pPr>
        <w:spacing w:after="0" w:line="240" w:lineRule="auto"/>
      </w:pPr>
      <w:r>
        <w:separator/>
      </w:r>
    </w:p>
  </w:endnote>
  <w:endnote w:type="continuationSeparator" w:id="0">
    <w:p w14:paraId="06BE5706" w14:textId="77777777" w:rsidR="00B3564B" w:rsidRDefault="00B3564B" w:rsidP="00080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52986"/>
      <w:docPartObj>
        <w:docPartGallery w:val="Page Numbers (Bottom of Page)"/>
        <w:docPartUnique/>
      </w:docPartObj>
    </w:sdtPr>
    <w:sdtEndPr/>
    <w:sdtContent>
      <w:p w14:paraId="3E62D69F" w14:textId="77777777" w:rsidR="0029677D" w:rsidRDefault="00B3564B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79C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0D05977" w14:textId="77777777" w:rsidR="0029677D" w:rsidRDefault="0029677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23508A" w14:textId="77777777" w:rsidR="00B3564B" w:rsidRDefault="00B3564B" w:rsidP="000807AE">
      <w:pPr>
        <w:spacing w:after="0" w:line="240" w:lineRule="auto"/>
      </w:pPr>
      <w:r>
        <w:separator/>
      </w:r>
    </w:p>
  </w:footnote>
  <w:footnote w:type="continuationSeparator" w:id="0">
    <w:p w14:paraId="56481C39" w14:textId="77777777" w:rsidR="00B3564B" w:rsidRDefault="00B3564B" w:rsidP="000807AE">
      <w:pPr>
        <w:spacing w:after="0" w:line="240" w:lineRule="auto"/>
      </w:pPr>
      <w:r>
        <w:continuationSeparator/>
      </w:r>
    </w:p>
  </w:footnote>
  <w:footnote w:id="1">
    <w:p w14:paraId="2819D48A" w14:textId="3214A328" w:rsidR="0029677D" w:rsidRDefault="0029677D">
      <w:pPr>
        <w:pStyle w:val="Textpoznpodarou"/>
      </w:pPr>
      <w:r>
        <w:rPr>
          <w:rStyle w:val="Znakapoznpodarou"/>
        </w:rPr>
        <w:footnoteRef/>
      </w:r>
      <w:r>
        <w:t xml:space="preserve">  Na citaci </w:t>
      </w:r>
      <w:proofErr w:type="spellStart"/>
      <w:r>
        <w:t>Sackena</w:t>
      </w:r>
      <w:proofErr w:type="spellEnd"/>
      <w:r>
        <w:t xml:space="preserve"> se odvolává </w:t>
      </w:r>
      <w:proofErr w:type="spellStart"/>
      <w:r>
        <w:t>Chamonikola</w:t>
      </w:r>
      <w:proofErr w:type="spellEnd"/>
      <w:r>
        <w:t>, K</w:t>
      </w:r>
      <w:ins w:id="43" w:author="Jakubecon" w:date="2014-07-24T23:26:00Z">
        <w:r w:rsidR="002B17E5">
          <w:t>a</w:t>
        </w:r>
      </w:ins>
      <w:r>
        <w:t xml:space="preserve">liopi: </w:t>
      </w:r>
      <w:r>
        <w:rPr>
          <w:i/>
        </w:rPr>
        <w:t xml:space="preserve">Světelský oltář v kontextu pozdně gotického umění střední Evropy. </w:t>
      </w:r>
      <w:r>
        <w:t xml:space="preserve">Národní památkový ústav, Brno – Mikulov, 2008, </w:t>
      </w:r>
      <w:ins w:id="44" w:author="Jakubecon" w:date="2014-07-24T23:26:00Z">
        <w:r w:rsidR="002B17E5">
          <w:t xml:space="preserve">s. </w:t>
        </w:r>
      </w:ins>
      <w:r>
        <w:t>173</w:t>
      </w:r>
      <w:ins w:id="45" w:author="Jakubecon" w:date="2014-07-24T23:26:00Z">
        <w:r w:rsidR="002B17E5">
          <w:t>.</w:t>
        </w:r>
      </w:ins>
      <w:del w:id="46" w:author="Jakubecon" w:date="2014-07-24T23:26:00Z">
        <w:r w:rsidDel="002B17E5">
          <w:delText xml:space="preserve"> s.</w:delText>
        </w:r>
      </w:del>
    </w:p>
    <w:p w14:paraId="01FB8622" w14:textId="64C5CCC4" w:rsidR="0029677D" w:rsidRDefault="0029677D" w:rsidP="0029677D">
      <w:pPr>
        <w:pStyle w:val="Textpoznpodarou"/>
      </w:pPr>
      <w:r>
        <w:t xml:space="preserve">²  Kropáček, Jiří: </w:t>
      </w:r>
      <w:r>
        <w:rPr>
          <w:i/>
        </w:rPr>
        <w:t xml:space="preserve">Světelský oltář: Na linii proměn. </w:t>
      </w:r>
      <w:r>
        <w:t xml:space="preserve">Národní památkový ústav, Brno – Mikulov, 2008, </w:t>
      </w:r>
      <w:ins w:id="47" w:author="Jakubecon" w:date="2014-07-24T23:26:00Z">
        <w:r w:rsidR="002B17E5">
          <w:t xml:space="preserve">s. </w:t>
        </w:r>
      </w:ins>
      <w:r>
        <w:t>137</w:t>
      </w:r>
      <w:del w:id="48" w:author="Jakubecon" w:date="2014-07-24T23:26:00Z">
        <w:r w:rsidDel="002B17E5">
          <w:delText xml:space="preserve"> s</w:delText>
        </w:r>
      </w:del>
      <w:r>
        <w:t>.</w:t>
      </w:r>
    </w:p>
    <w:p w14:paraId="29556B38" w14:textId="77777777" w:rsidR="0029677D" w:rsidRPr="0029677D" w:rsidRDefault="0029677D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C626C7"/>
    <w:multiLevelType w:val="hybridMultilevel"/>
    <w:tmpl w:val="21307D40"/>
    <w:lvl w:ilvl="0" w:tplc="BA4C915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BF06BB"/>
    <w:multiLevelType w:val="hybridMultilevel"/>
    <w:tmpl w:val="341695B0"/>
    <w:lvl w:ilvl="0" w:tplc="CD4698BE">
      <w:numFmt w:val="bullet"/>
      <w:lvlText w:val="-"/>
      <w:lvlJc w:val="left"/>
      <w:pPr>
        <w:ind w:left="111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kubecon">
    <w15:presenceInfo w15:providerId="None" w15:userId="Jakubec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5C9E"/>
    <w:rsid w:val="00050BEA"/>
    <w:rsid w:val="000807AE"/>
    <w:rsid w:val="000B2683"/>
    <w:rsid w:val="000C3168"/>
    <w:rsid w:val="000D6326"/>
    <w:rsid w:val="000F6414"/>
    <w:rsid w:val="00105D5C"/>
    <w:rsid w:val="00110790"/>
    <w:rsid w:val="00116F1A"/>
    <w:rsid w:val="001C538F"/>
    <w:rsid w:val="001E138D"/>
    <w:rsid w:val="0029677D"/>
    <w:rsid w:val="002B17E5"/>
    <w:rsid w:val="00335C9E"/>
    <w:rsid w:val="00371809"/>
    <w:rsid w:val="003763AF"/>
    <w:rsid w:val="0040350B"/>
    <w:rsid w:val="00473F17"/>
    <w:rsid w:val="00561979"/>
    <w:rsid w:val="00652C8F"/>
    <w:rsid w:val="006947A4"/>
    <w:rsid w:val="006C76EB"/>
    <w:rsid w:val="0072483F"/>
    <w:rsid w:val="00744C4C"/>
    <w:rsid w:val="00791B90"/>
    <w:rsid w:val="007B7DA0"/>
    <w:rsid w:val="007D073A"/>
    <w:rsid w:val="0081126E"/>
    <w:rsid w:val="008E2D15"/>
    <w:rsid w:val="009A2238"/>
    <w:rsid w:val="009A4EEE"/>
    <w:rsid w:val="00A353D2"/>
    <w:rsid w:val="00AC2F4D"/>
    <w:rsid w:val="00AC7862"/>
    <w:rsid w:val="00AD0DC9"/>
    <w:rsid w:val="00AF0EBA"/>
    <w:rsid w:val="00B3564B"/>
    <w:rsid w:val="00B93FD3"/>
    <w:rsid w:val="00B97DCC"/>
    <w:rsid w:val="00C773E9"/>
    <w:rsid w:val="00CD79C5"/>
    <w:rsid w:val="00DB15C7"/>
    <w:rsid w:val="00F0487F"/>
    <w:rsid w:val="00F1793C"/>
    <w:rsid w:val="00F24371"/>
    <w:rsid w:val="00FC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39D80"/>
  <w15:docId w15:val="{16E4156C-4B74-4A07-8367-661391A1E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79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353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24371"/>
    <w:pPr>
      <w:ind w:left="720"/>
      <w:contextualSpacing/>
    </w:p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0B26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0B2683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080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807AE"/>
  </w:style>
  <w:style w:type="paragraph" w:styleId="Zpat">
    <w:name w:val="footer"/>
    <w:basedOn w:val="Normln"/>
    <w:link w:val="ZpatChar"/>
    <w:uiPriority w:val="99"/>
    <w:unhideWhenUsed/>
    <w:rsid w:val="000807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07A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52C8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52C8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52C8F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3F1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1C53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538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538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53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53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3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C3F6B9-6BAF-4AE4-87E3-D30F72043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1660</Words>
  <Characters>9794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Název společnosti</Company>
  <LinksUpToDate>false</LinksUpToDate>
  <CharactersWithSpaces>11432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Vaše jméno</dc:creator>
  <cp:keywords/>
  <dc:description/>
  <cp:lastModifiedBy>Jakubecon</cp:lastModifiedBy>
  <cp:revision>4</cp:revision>
  <dcterms:created xsi:type="dcterms:W3CDTF">2014-06-15T23:24:00Z</dcterms:created>
  <dcterms:modified xsi:type="dcterms:W3CDTF">2014-07-24T21:37:00Z</dcterms:modified>
</cp:coreProperties>
</file>