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0A27E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7936A665" w14:textId="77777777" w:rsidR="00EC418E" w:rsidRDefault="00EC418E">
      <w:pPr>
        <w:rPr>
          <w:rFonts w:asciiTheme="majorHAnsi" w:hAnsiTheme="majorHAnsi"/>
          <w:sz w:val="24"/>
          <w:szCs w:val="24"/>
        </w:rPr>
      </w:pPr>
    </w:p>
    <w:p w14:paraId="409A5CBD" w14:textId="77777777" w:rsidR="00EC418E" w:rsidRPr="0089385D" w:rsidRDefault="00EC418E" w:rsidP="0089385D">
      <w:pPr>
        <w:spacing w:after="12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9385D">
        <w:rPr>
          <w:rFonts w:ascii="Times New Roman" w:hAnsi="Times New Roman" w:cs="Times New Roman"/>
          <w:b/>
          <w:sz w:val="48"/>
          <w:szCs w:val="48"/>
        </w:rPr>
        <w:t>Masarykova Univerzita</w:t>
      </w:r>
    </w:p>
    <w:p w14:paraId="7CE495CC" w14:textId="77777777" w:rsidR="00EC418E" w:rsidRP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Filozofická</w:t>
      </w:r>
      <w:r w:rsidR="00EC418E" w:rsidRPr="0089385D">
        <w:rPr>
          <w:rFonts w:ascii="Times New Roman" w:hAnsi="Times New Roman" w:cs="Times New Roman"/>
          <w:b/>
          <w:sz w:val="48"/>
          <w:szCs w:val="48"/>
        </w:rPr>
        <w:t xml:space="preserve"> fakulta</w:t>
      </w:r>
    </w:p>
    <w:p w14:paraId="6853BCD3" w14:textId="77777777" w:rsidR="00EC418E" w:rsidRDefault="00EC418E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Seminář dějin umění</w:t>
      </w:r>
    </w:p>
    <w:p w14:paraId="6F7FE575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1892AE8B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E3ED9D8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C381B05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F7169B4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CF104E4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5558B3F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6DCBE9CB" w14:textId="77777777" w:rsidR="0089385D" w:rsidRPr="009C7D2E" w:rsidRDefault="0089385D" w:rsidP="0089385D">
      <w:pPr>
        <w:spacing w:after="12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C7D2E">
        <w:rPr>
          <w:rFonts w:ascii="Times New Roman" w:hAnsi="Times New Roman" w:cs="Times New Roman"/>
          <w:b/>
          <w:sz w:val="44"/>
          <w:szCs w:val="44"/>
        </w:rPr>
        <w:t>Václav Špála – Děvčátko s kruhem</w:t>
      </w:r>
    </w:p>
    <w:p w14:paraId="42D4FEF7" w14:textId="77777777" w:rsidR="0089385D" w:rsidRPr="009C7D2E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C7D2E">
        <w:rPr>
          <w:rFonts w:ascii="Times New Roman" w:hAnsi="Times New Roman" w:cs="Times New Roman"/>
          <w:sz w:val="32"/>
          <w:szCs w:val="32"/>
        </w:rPr>
        <w:t>DU0105 Písemná postupová zkouška</w:t>
      </w:r>
    </w:p>
    <w:p w14:paraId="00462B11" w14:textId="77777777" w:rsidR="0089385D" w:rsidRPr="009C7D2E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EEEDCC8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C98A193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67B601E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6231EF7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C67A8D2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FC457E2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A6C3989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24E84511" w14:textId="77777777" w:rsidR="0089385D" w:rsidRDefault="0089385D" w:rsidP="0089385D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DAE603C" w14:textId="77777777" w:rsidR="0089385D" w:rsidRPr="0089385D" w:rsidRDefault="0089385D" w:rsidP="0089385D">
      <w:pPr>
        <w:tabs>
          <w:tab w:val="right" w:pos="9072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ab/>
      </w:r>
      <w:r w:rsidRPr="009C7D2E">
        <w:rPr>
          <w:rFonts w:ascii="Times New Roman" w:hAnsi="Times New Roman" w:cs="Times New Roman"/>
          <w:sz w:val="28"/>
          <w:szCs w:val="28"/>
        </w:rPr>
        <w:t>Mária Chlebcová, UČO: 428121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sk-SK"/>
        </w:rPr>
        <w:id w:val="859941"/>
        <w:docPartObj>
          <w:docPartGallery w:val="Table of Contents"/>
          <w:docPartUnique/>
        </w:docPartObj>
      </w:sdtPr>
      <w:sdtEndPr/>
      <w:sdtContent>
        <w:p w14:paraId="25AECD71" w14:textId="77777777" w:rsidR="00335E3E" w:rsidRDefault="00335E3E" w:rsidP="00335E3E">
          <w:pPr>
            <w:pStyle w:val="Nadpisobsahu"/>
            <w:spacing w:line="240" w:lineRule="auto"/>
            <w:rPr>
              <w:color w:val="auto"/>
            </w:rPr>
          </w:pPr>
          <w:r w:rsidRPr="00335E3E">
            <w:rPr>
              <w:color w:val="auto"/>
              <w:sz w:val="36"/>
              <w:szCs w:val="36"/>
            </w:rPr>
            <w:t>O</w:t>
          </w:r>
          <w:r w:rsidR="00BD4C98">
            <w:rPr>
              <w:color w:val="auto"/>
              <w:sz w:val="36"/>
              <w:szCs w:val="36"/>
            </w:rPr>
            <w:t>BSAH</w:t>
          </w:r>
        </w:p>
        <w:p w14:paraId="3E0C3467" w14:textId="77777777" w:rsidR="00335E3E" w:rsidRPr="00335E3E" w:rsidRDefault="00335E3E" w:rsidP="00335E3E">
          <w:pPr>
            <w:rPr>
              <w:lang w:val="cs-CZ"/>
            </w:rPr>
          </w:pPr>
        </w:p>
        <w:p w14:paraId="754330C7" w14:textId="77777777" w:rsidR="00335E3E" w:rsidRDefault="00815AA4" w:rsidP="00335E3E">
          <w:pPr>
            <w:pStyle w:val="Obsah1"/>
            <w:rPr>
              <w:noProof/>
            </w:rPr>
          </w:pPr>
          <w:r>
            <w:rPr>
              <w:lang w:val="cs-CZ"/>
            </w:rPr>
            <w:fldChar w:fldCharType="begin"/>
          </w:r>
          <w:r w:rsidR="00335E3E">
            <w:rPr>
              <w:lang w:val="cs-CZ"/>
            </w:rPr>
            <w:instrText xml:space="preserve"> TOC \o "1-3" \h \z \u </w:instrText>
          </w:r>
          <w:r>
            <w:rPr>
              <w:lang w:val="cs-CZ"/>
            </w:rPr>
            <w:fldChar w:fldCharType="separate"/>
          </w:r>
          <w:hyperlink w:anchor="_Toc390203219" w:history="1">
            <w:r w:rsidR="00335E3E" w:rsidRPr="00335E3E">
              <w:rPr>
                <w:rStyle w:val="Hypertextovodkaz"/>
                <w:b/>
                <w:noProof/>
              </w:rPr>
              <w:t>ÚVOD</w:t>
            </w:r>
            <w:r w:rsidR="00335E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32892" w14:textId="77777777" w:rsidR="00335E3E" w:rsidRDefault="00945180" w:rsidP="00335E3E">
          <w:pPr>
            <w:pStyle w:val="Obsah1"/>
            <w:rPr>
              <w:noProof/>
            </w:rPr>
          </w:pPr>
          <w:hyperlink w:anchor="_Toc390203220" w:history="1">
            <w:r w:rsidR="00335E3E" w:rsidRPr="00335E3E">
              <w:rPr>
                <w:rStyle w:val="Hypertextovodkaz"/>
                <w:b/>
                <w:noProof/>
              </w:rPr>
              <w:t>1. ŽIVOT VÁCLAVA ŠPÁLU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_Toc390203220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4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4D2840A1" w14:textId="77777777" w:rsidR="00335E3E" w:rsidRDefault="0094518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390203221" w:history="1">
            <w:r w:rsidR="00335E3E" w:rsidRPr="00335E3E">
              <w:rPr>
                <w:rStyle w:val="Hypertextovodkaz"/>
                <w:noProof/>
              </w:rPr>
              <w:t>1.1. Štúdium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_Toc390203221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4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1C44474B" w14:textId="77777777" w:rsidR="00335E3E" w:rsidRDefault="0094518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390203222" w:history="1">
            <w:r w:rsidR="00335E3E" w:rsidRPr="00045DD1">
              <w:rPr>
                <w:rStyle w:val="Hypertextovodkaz"/>
                <w:noProof/>
              </w:rPr>
              <w:t>1.2. SVU Mánes a Skupina výtvarných umělců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_Toc390203222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5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026FC3D1" w14:textId="77777777" w:rsidR="00335E3E" w:rsidRDefault="0094518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390203223" w:history="1">
            <w:r w:rsidR="00335E3E" w:rsidRPr="00045DD1">
              <w:rPr>
                <w:rStyle w:val="Hypertextovodkaz"/>
                <w:noProof/>
              </w:rPr>
              <w:t>1.3. Prvá svetová vojna a skupina Tvrdošijných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_Toc390203223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5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14B7EBEA" w14:textId="77777777" w:rsidR="00335E3E" w:rsidRDefault="00945180" w:rsidP="00335E3E">
          <w:pPr>
            <w:pStyle w:val="Obsah1"/>
            <w:rPr>
              <w:noProof/>
            </w:rPr>
          </w:pPr>
          <w:hyperlink w:anchor="_Toc390203224" w:history="1">
            <w:r w:rsidR="00335E3E" w:rsidRPr="00335E3E">
              <w:rPr>
                <w:rStyle w:val="Hypertextovodkaz"/>
                <w:b/>
                <w:noProof/>
              </w:rPr>
              <w:t>2. CHARAKTERISTIKA TVORBY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_Toc390203224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6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6EE23252" w14:textId="77777777" w:rsidR="00335E3E" w:rsidRDefault="00945180" w:rsidP="00335E3E">
          <w:pPr>
            <w:pStyle w:val="Obsah1"/>
            <w:rPr>
              <w:noProof/>
            </w:rPr>
          </w:pPr>
          <w:hyperlink w:anchor="_Toc390203225" w:history="1">
            <w:r w:rsidR="00335E3E" w:rsidRPr="00335E3E">
              <w:rPr>
                <w:rStyle w:val="Hypertextovodkaz"/>
                <w:b/>
                <w:noProof/>
              </w:rPr>
              <w:t>3. DĚVČÁTKO S KRUHEM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_Toc390203225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8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76B15B1D" w14:textId="77777777" w:rsidR="00335E3E" w:rsidRDefault="0094518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390203226" w:history="1">
            <w:r w:rsidR="00335E3E" w:rsidRPr="00045DD1">
              <w:rPr>
                <w:rStyle w:val="Hypertextovodkaz"/>
                <w:noProof/>
              </w:rPr>
              <w:t>3.1. Základná charakteristika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_Toc390203226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8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0D0153F6" w14:textId="77777777" w:rsidR="00335E3E" w:rsidRDefault="0094518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390203227" w:history="1">
            <w:r w:rsidR="00335E3E" w:rsidRPr="00045DD1">
              <w:rPr>
                <w:rStyle w:val="Hypertextovodkaz"/>
                <w:noProof/>
              </w:rPr>
              <w:t>3.2. Popis diela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_Toc390203227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8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06FEB18E" w14:textId="77777777" w:rsidR="00335E3E" w:rsidRDefault="00945180" w:rsidP="00335E3E">
          <w:pPr>
            <w:pStyle w:val="Obsah1"/>
            <w:rPr>
              <w:noProof/>
            </w:rPr>
          </w:pPr>
          <w:hyperlink w:anchor="_Toc390203228" w:history="1">
            <w:r w:rsidR="00335E3E" w:rsidRPr="00335E3E">
              <w:rPr>
                <w:rStyle w:val="Hypertextovodkaz"/>
                <w:b/>
                <w:noProof/>
              </w:rPr>
              <w:t>ZÁVER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_Toc390203228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9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73EE3600" w14:textId="77777777" w:rsidR="00335E3E" w:rsidRDefault="00945180" w:rsidP="00335E3E">
          <w:pPr>
            <w:pStyle w:val="Obsah1"/>
            <w:rPr>
              <w:noProof/>
            </w:rPr>
          </w:pPr>
          <w:hyperlink w:anchor="_Toc390203229" w:history="1">
            <w:r w:rsidR="00335E3E" w:rsidRPr="00335E3E">
              <w:rPr>
                <w:rStyle w:val="Hypertextovodkaz"/>
                <w:b/>
                <w:noProof/>
              </w:rPr>
              <w:t>LITERATÚRA</w:t>
            </w:r>
            <w:r w:rsidR="00335E3E">
              <w:rPr>
                <w:noProof/>
                <w:webHidden/>
              </w:rPr>
              <w:tab/>
            </w:r>
            <w:r w:rsidR="00815AA4">
              <w:rPr>
                <w:noProof/>
                <w:webHidden/>
              </w:rPr>
              <w:fldChar w:fldCharType="begin"/>
            </w:r>
            <w:r w:rsidR="00335E3E">
              <w:rPr>
                <w:noProof/>
                <w:webHidden/>
              </w:rPr>
              <w:instrText xml:space="preserve"> PAGEREF _Toc390203229 \h </w:instrText>
            </w:r>
            <w:r w:rsidR="00815AA4">
              <w:rPr>
                <w:noProof/>
                <w:webHidden/>
              </w:rPr>
            </w:r>
            <w:r w:rsidR="00815AA4">
              <w:rPr>
                <w:noProof/>
                <w:webHidden/>
              </w:rPr>
              <w:fldChar w:fldCharType="separate"/>
            </w:r>
            <w:r w:rsidR="00335E3E">
              <w:rPr>
                <w:noProof/>
                <w:webHidden/>
              </w:rPr>
              <w:t>10</w:t>
            </w:r>
            <w:r w:rsidR="00815AA4">
              <w:rPr>
                <w:noProof/>
                <w:webHidden/>
              </w:rPr>
              <w:fldChar w:fldCharType="end"/>
            </w:r>
          </w:hyperlink>
        </w:p>
        <w:p w14:paraId="149A9EA8" w14:textId="77777777" w:rsidR="00335E3E" w:rsidRDefault="00815AA4">
          <w:pPr>
            <w:rPr>
              <w:lang w:val="cs-CZ"/>
            </w:rPr>
          </w:pPr>
          <w:r>
            <w:rPr>
              <w:lang w:val="cs-CZ"/>
            </w:rPr>
            <w:fldChar w:fldCharType="end"/>
          </w:r>
        </w:p>
      </w:sdtContent>
    </w:sdt>
    <w:p w14:paraId="0AC541DD" w14:textId="77777777" w:rsidR="0089385D" w:rsidRPr="0089385D" w:rsidRDefault="0089385D" w:rsidP="00214188">
      <w:pPr>
        <w:spacing w:after="120" w:line="240" w:lineRule="auto"/>
        <w:rPr>
          <w:rFonts w:ascii="Times New Roman" w:hAnsi="Times New Roman" w:cs="Times New Roman"/>
          <w:b/>
          <w:sz w:val="48"/>
          <w:szCs w:val="48"/>
        </w:rPr>
      </w:pPr>
    </w:p>
    <w:p w14:paraId="4C7C82EB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5FB73DB9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13C7BF92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710D03F3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1B5D7F29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6CE4015D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021532D7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024C24DF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3E2F2C6C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32C7F88F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3C97432B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11F88B76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070AE23F" w14:textId="77777777" w:rsidR="0034716C" w:rsidRDefault="0034716C">
      <w:pPr>
        <w:rPr>
          <w:rFonts w:asciiTheme="majorHAnsi" w:hAnsiTheme="majorHAnsi"/>
          <w:sz w:val="24"/>
          <w:szCs w:val="24"/>
        </w:rPr>
      </w:pPr>
    </w:p>
    <w:p w14:paraId="47963D17" w14:textId="77777777" w:rsidR="005F6CF7" w:rsidRDefault="005F6CF7">
      <w:pPr>
        <w:rPr>
          <w:rFonts w:asciiTheme="majorHAnsi" w:hAnsiTheme="majorHAnsi"/>
          <w:sz w:val="24"/>
          <w:szCs w:val="24"/>
        </w:rPr>
        <w:sectPr w:rsidR="005F6CF7" w:rsidSect="00A00B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B269A7" w14:textId="77777777" w:rsidR="00A00B08" w:rsidRDefault="009C7D2E" w:rsidP="005F6CF7">
      <w:pPr>
        <w:pStyle w:val="Nadpis1"/>
        <w:spacing w:line="480" w:lineRule="auto"/>
      </w:pPr>
      <w:bookmarkStart w:id="0" w:name="_Toc390203219"/>
      <w:r>
        <w:lastRenderedPageBreak/>
        <w:t>ÚVOD</w:t>
      </w:r>
      <w:bookmarkEnd w:id="0"/>
    </w:p>
    <w:p w14:paraId="7C8C24C0" w14:textId="77777777" w:rsidR="005F6CF7" w:rsidRDefault="009C7D2E" w:rsidP="00B543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9630C">
        <w:rPr>
          <w:rFonts w:ascii="Times New Roman" w:hAnsi="Times New Roman" w:cs="Times New Roman"/>
          <w:sz w:val="24"/>
          <w:szCs w:val="24"/>
        </w:rPr>
        <w:t>Keď som v galérii zahliadla v diaľke tento obraz, okamžite ma upútal svojou farebnosťou. Následne som pristúpila bližšie a pohľad na malé dievčatko s kruhom v ruke ma prenieslo do čias detstva, kedy som sa hodiny vonku hrávala s takýmto kruhom. Obraz ma zaujal natoľko, že som o ňom začala hľadať viac informácii a keď som zistila, aká osobnosť bol jeho autor, rozhodla som sa napísať svoju seminárnu prácu práve o ňom a tomto diele s názvom Děvčátko s kruhem.</w:t>
      </w:r>
      <w:r w:rsidR="005F6C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AC7F9" w14:textId="77777777" w:rsidR="00B40AB5" w:rsidRDefault="00B40AB5" w:rsidP="00B543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 nasledujúcich kapitolách chcem predstaviť jednoho z</w:t>
      </w:r>
      <w:r w:rsidR="005F6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najosobitejších a popredných predstaviteľov českého moderného umenia, Václava Špálu. Prvá kapitola je zameraná na jeho štúdium, život a rôzne umelecké spolky, ktorých bol členom. Obsahom ďalšej kapitoly je charakteristika jeho tvorby a posledná kapitola sa zameriava na obraz, ktorý ma tak veľmi upútal. </w:t>
      </w:r>
    </w:p>
    <w:p w14:paraId="4686566D" w14:textId="77777777" w:rsidR="009240BA" w:rsidRDefault="00096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FA0B40F" wp14:editId="032895DE">
            <wp:simplePos x="0" y="0"/>
            <wp:positionH relativeFrom="column">
              <wp:posOffset>-52070</wp:posOffset>
            </wp:positionH>
            <wp:positionV relativeFrom="paragraph">
              <wp:posOffset>415290</wp:posOffset>
            </wp:positionV>
            <wp:extent cx="5762625" cy="4600575"/>
            <wp:effectExtent l="19050" t="0" r="9525" b="0"/>
            <wp:wrapSquare wrapText="bothSides"/>
            <wp:docPr id="1" name="obrázek 1" descr="D:\Users\Majka\Desktop\M\Škola\2. semester\Ročníková práca\č. 70, Václav Špála, Děvčátko s kruhem, 1919, MG Brno, České moderrní malířství v MG Brno, s. 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jka\Desktop\M\Škola\2. semester\Ročníková práca\č. 70, Václav Špála, Děvčátko s kruhem, 1919, MG Brno, České moderrní malířství v MG Brno, s. 2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16C">
        <w:rPr>
          <w:rFonts w:ascii="Times New Roman" w:hAnsi="Times New Roman" w:cs="Times New Roman"/>
          <w:sz w:val="24"/>
          <w:szCs w:val="24"/>
        </w:rPr>
        <w:br w:type="page"/>
      </w:r>
    </w:p>
    <w:p w14:paraId="2AAE6B91" w14:textId="77777777" w:rsidR="005F6CF7" w:rsidRDefault="005F6CF7" w:rsidP="005F6CF7">
      <w:pPr>
        <w:pStyle w:val="Nadpis1"/>
      </w:pPr>
      <w:bookmarkStart w:id="1" w:name="_Toc390203220"/>
      <w:r>
        <w:lastRenderedPageBreak/>
        <w:t>1. ŽIVOT VÁCLAVA ŠPÁLU</w:t>
      </w:r>
      <w:bookmarkEnd w:id="1"/>
    </w:p>
    <w:p w14:paraId="00615699" w14:textId="77777777" w:rsidR="00C33E21" w:rsidRDefault="005F6CF7" w:rsidP="00247DD4">
      <w:pPr>
        <w:pStyle w:val="Nadpis2"/>
        <w:spacing w:before="480" w:line="480" w:lineRule="auto"/>
        <w:jc w:val="both"/>
      </w:pPr>
      <w:r>
        <w:t xml:space="preserve">    </w:t>
      </w:r>
      <w:bookmarkStart w:id="2" w:name="_Toc390203221"/>
      <w:r>
        <w:t>1.1</w:t>
      </w:r>
      <w:r w:rsidR="00115DEC">
        <w:t>.</w:t>
      </w:r>
      <w:r>
        <w:t xml:space="preserve"> </w:t>
      </w:r>
      <w:r w:rsidR="0044583F">
        <w:t>Štúdium</w:t>
      </w:r>
      <w:bookmarkEnd w:id="2"/>
    </w:p>
    <w:p w14:paraId="3143D28C" w14:textId="77777777" w:rsidR="00B82099" w:rsidRDefault="005F6CF7" w:rsidP="00CE68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2941">
        <w:rPr>
          <w:rFonts w:ascii="Times New Roman" w:hAnsi="Times New Roman" w:cs="Times New Roman"/>
          <w:sz w:val="24"/>
          <w:szCs w:val="24"/>
        </w:rPr>
        <w:t>Václav Špála sa narodil 24. augusta 1885 v Žlunicích ako najmladší zo šiestich detí</w:t>
      </w:r>
      <w:r w:rsidR="00542941" w:rsidRPr="004458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7D54">
        <w:rPr>
          <w:rFonts w:ascii="Times New Roman" w:hAnsi="Times New Roman" w:cs="Times New Roman"/>
          <w:sz w:val="24"/>
          <w:szCs w:val="24"/>
        </w:rPr>
        <w:t>V rokoch 1899 – 1902 sa učil na odbornej škole umeleckéh</w:t>
      </w:r>
      <w:r w:rsidR="00B82099">
        <w:rPr>
          <w:rFonts w:ascii="Times New Roman" w:hAnsi="Times New Roman" w:cs="Times New Roman"/>
          <w:sz w:val="24"/>
          <w:szCs w:val="24"/>
        </w:rPr>
        <w:t>o zámočníctva v Hradci Králové. P</w:t>
      </w:r>
      <w:r w:rsidR="00E17D54">
        <w:rPr>
          <w:rFonts w:ascii="Times New Roman" w:hAnsi="Times New Roman" w:cs="Times New Roman"/>
          <w:sz w:val="24"/>
          <w:szCs w:val="24"/>
        </w:rPr>
        <w:t>očas štúdia</w:t>
      </w:r>
      <w:r w:rsidR="00E51610">
        <w:rPr>
          <w:rFonts w:ascii="Times New Roman" w:hAnsi="Times New Roman" w:cs="Times New Roman"/>
          <w:sz w:val="24"/>
          <w:szCs w:val="24"/>
        </w:rPr>
        <w:t>,</w:t>
      </w:r>
      <w:r w:rsidR="00E17D54">
        <w:rPr>
          <w:rFonts w:ascii="Times New Roman" w:hAnsi="Times New Roman" w:cs="Times New Roman"/>
          <w:sz w:val="24"/>
          <w:szCs w:val="24"/>
        </w:rPr>
        <w:t xml:space="preserve"> v roku 1900</w:t>
      </w:r>
      <w:r w:rsidR="00E51610">
        <w:rPr>
          <w:rFonts w:ascii="Times New Roman" w:hAnsi="Times New Roman" w:cs="Times New Roman"/>
          <w:sz w:val="24"/>
          <w:szCs w:val="24"/>
        </w:rPr>
        <w:t>,</w:t>
      </w:r>
      <w:r w:rsidR="00E17D54">
        <w:rPr>
          <w:rFonts w:ascii="Times New Roman" w:hAnsi="Times New Roman" w:cs="Times New Roman"/>
          <w:sz w:val="24"/>
          <w:szCs w:val="24"/>
        </w:rPr>
        <w:t xml:space="preserve"> navštevoval </w:t>
      </w:r>
      <w:r w:rsidR="00B82099">
        <w:rPr>
          <w:rFonts w:ascii="Times New Roman" w:hAnsi="Times New Roman" w:cs="Times New Roman"/>
          <w:sz w:val="24"/>
          <w:szCs w:val="24"/>
        </w:rPr>
        <w:t xml:space="preserve">taktiež </w:t>
      </w:r>
      <w:r w:rsidR="00E17D54">
        <w:rPr>
          <w:rFonts w:ascii="Times New Roman" w:hAnsi="Times New Roman" w:cs="Times New Roman"/>
          <w:sz w:val="24"/>
          <w:szCs w:val="24"/>
        </w:rPr>
        <w:t>kurz ornamentálneho kreslenia Karla Vitězslava Maška na Uměleckoprůmyslové škole v Prahe. Po ukončení štúdia na odbornej škole sa presídlil do Prahy</w:t>
      </w:r>
      <w:r w:rsidR="00E51610">
        <w:rPr>
          <w:rFonts w:ascii="Times New Roman" w:hAnsi="Times New Roman" w:cs="Times New Roman"/>
          <w:sz w:val="24"/>
          <w:szCs w:val="24"/>
        </w:rPr>
        <w:t>. V Prahe</w:t>
      </w:r>
      <w:r w:rsidR="00E17D54">
        <w:rPr>
          <w:rFonts w:ascii="Times New Roman" w:hAnsi="Times New Roman" w:cs="Times New Roman"/>
          <w:sz w:val="24"/>
          <w:szCs w:val="24"/>
        </w:rPr>
        <w:t xml:space="preserve"> následne absolvoval kurz figurálneho kreslenia a modelovania na Umělecko</w:t>
      </w:r>
      <w:r w:rsidR="00B82099">
        <w:rPr>
          <w:rFonts w:ascii="Times New Roman" w:hAnsi="Times New Roman" w:cs="Times New Roman"/>
          <w:sz w:val="24"/>
          <w:szCs w:val="24"/>
        </w:rPr>
        <w:t>průmyslové škole, kde sa</w:t>
      </w:r>
      <w:r w:rsidR="00E17D54">
        <w:rPr>
          <w:rFonts w:ascii="Times New Roman" w:hAnsi="Times New Roman" w:cs="Times New Roman"/>
          <w:sz w:val="24"/>
          <w:szCs w:val="24"/>
        </w:rPr>
        <w:t xml:space="preserve"> snažil o</w:t>
      </w:r>
      <w:r w:rsidR="00E51610">
        <w:rPr>
          <w:rFonts w:ascii="Times New Roman" w:hAnsi="Times New Roman" w:cs="Times New Roman"/>
          <w:sz w:val="24"/>
          <w:szCs w:val="24"/>
        </w:rPr>
        <w:t> prijatie k riadnemu štúdiu, avšak neúspešne. Po ukončení kurzu študoval na súkromnej krajinkárskej škole Ferdinanda Engelm</w:t>
      </w:r>
      <w:r w:rsidR="00E51610" w:rsidRPr="00E51610">
        <w:rPr>
          <w:rFonts w:ascii="Times New Roman" w:hAnsi="Times New Roman" w:cs="Times New Roman"/>
          <w:sz w:val="24"/>
          <w:szCs w:val="24"/>
        </w:rPr>
        <w:t xml:space="preserve">üllera, kde si </w:t>
      </w:r>
      <w:r w:rsidR="00E51610">
        <w:rPr>
          <w:rFonts w:ascii="Times New Roman" w:hAnsi="Times New Roman" w:cs="Times New Roman"/>
          <w:sz w:val="24"/>
          <w:szCs w:val="24"/>
        </w:rPr>
        <w:t xml:space="preserve">Špála upevnil prirodzené tendencie ku krajine. V roku 1903 bol prijatý na Akadémiu výtvarných umení, kde sa spoznal s takmer celou zakladateľskou generáciou českého moderného umenia (napríklad s Emillom Fillom, Antonínom Procházkom, Bohuslavom Kubištom, Otakarom Kubínom a ďalšími). </w:t>
      </w:r>
      <w:r w:rsidR="00050EE9">
        <w:rPr>
          <w:rFonts w:ascii="Times New Roman" w:hAnsi="Times New Roman" w:cs="Times New Roman"/>
          <w:sz w:val="24"/>
          <w:szCs w:val="24"/>
        </w:rPr>
        <w:t xml:space="preserve">O rok neskôr začal štúdium v ateliéri Františka Thieleho. </w:t>
      </w:r>
    </w:p>
    <w:p w14:paraId="11F109B9" w14:textId="77777777" w:rsidR="007A0329" w:rsidRDefault="00B82099" w:rsidP="00CE68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50EE9">
        <w:rPr>
          <w:rFonts w:ascii="Times New Roman" w:hAnsi="Times New Roman" w:cs="Times New Roman"/>
          <w:sz w:val="24"/>
          <w:szCs w:val="24"/>
        </w:rPr>
        <w:t>Prelomovou akciou českého moderného umenia a Špálovej tvorby bola výstava Edvarda Munch</w:t>
      </w:r>
      <w:r w:rsidR="006D73EB">
        <w:rPr>
          <w:rFonts w:ascii="Times New Roman" w:hAnsi="Times New Roman" w:cs="Times New Roman"/>
          <w:sz w:val="24"/>
          <w:szCs w:val="24"/>
        </w:rPr>
        <w:t>a v</w:t>
      </w:r>
      <w:r w:rsidR="00050EE9">
        <w:rPr>
          <w:rFonts w:ascii="Times New Roman" w:hAnsi="Times New Roman" w:cs="Times New Roman"/>
          <w:sz w:val="24"/>
          <w:szCs w:val="24"/>
        </w:rPr>
        <w:t xml:space="preserve"> roku 1905</w:t>
      </w:r>
      <w:r w:rsidR="006D73EB">
        <w:rPr>
          <w:rFonts w:ascii="Times New Roman" w:hAnsi="Times New Roman" w:cs="Times New Roman"/>
          <w:sz w:val="24"/>
          <w:szCs w:val="24"/>
        </w:rPr>
        <w:t xml:space="preserve"> v pavilóne </w:t>
      </w:r>
      <w:r w:rsidR="00DD7197">
        <w:rPr>
          <w:rFonts w:ascii="Times New Roman" w:hAnsi="Times New Roman" w:cs="Times New Roman"/>
          <w:sz w:val="24"/>
          <w:szCs w:val="24"/>
        </w:rPr>
        <w:t>S</w:t>
      </w:r>
      <w:r w:rsidR="006D73EB">
        <w:rPr>
          <w:rFonts w:ascii="Times New Roman" w:hAnsi="Times New Roman" w:cs="Times New Roman"/>
          <w:sz w:val="24"/>
          <w:szCs w:val="24"/>
        </w:rPr>
        <w:t>V</w:t>
      </w:r>
      <w:r w:rsidR="00DD7197">
        <w:rPr>
          <w:rFonts w:ascii="Times New Roman" w:hAnsi="Times New Roman" w:cs="Times New Roman"/>
          <w:sz w:val="24"/>
          <w:szCs w:val="24"/>
        </w:rPr>
        <w:t>U</w:t>
      </w:r>
      <w:r w:rsidR="006D73EB">
        <w:rPr>
          <w:rFonts w:ascii="Times New Roman" w:hAnsi="Times New Roman" w:cs="Times New Roman"/>
          <w:sz w:val="24"/>
          <w:szCs w:val="24"/>
        </w:rPr>
        <w:t xml:space="preserve"> Mánes</w:t>
      </w:r>
      <w:r w:rsidR="00DD7197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6D73EB">
        <w:rPr>
          <w:rFonts w:ascii="Times New Roman" w:hAnsi="Times New Roman" w:cs="Times New Roman"/>
          <w:sz w:val="24"/>
          <w:szCs w:val="24"/>
        </w:rPr>
        <w:t xml:space="preserve"> pod Kinskou záhradou</w:t>
      </w:r>
      <w:r w:rsidR="00050EE9">
        <w:rPr>
          <w:rFonts w:ascii="Times New Roman" w:hAnsi="Times New Roman" w:cs="Times New Roman"/>
          <w:sz w:val="24"/>
          <w:szCs w:val="24"/>
        </w:rPr>
        <w:t xml:space="preserve">. Študenti Akadémie (vrátane Špálu) boli Munchom absolútne fascinovaní. Doposiaľ boli najväčšie vzory najmä diela Paula Cezanna, ktorý položil základ kubistickému a konštruktivistickému vyjadreniu a pevnej obrazovej </w:t>
      </w:r>
      <w:r w:rsidR="004D4A3C">
        <w:rPr>
          <w:rFonts w:ascii="Times New Roman" w:hAnsi="Times New Roman" w:cs="Times New Roman"/>
          <w:sz w:val="24"/>
          <w:szCs w:val="24"/>
        </w:rPr>
        <w:t>skladbe, Paula Gaugina, ktorý ukázal možnosť vzťahu farieb, plochy a línie, a Vincenta van Gogha, s jeho oslepujúcou farebnosťou. Expresivita Munchovej tvorby umožnila preniesť do obrazov všetky pocity, nálady a postoje mladej generácie</w:t>
      </w:r>
      <w:r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  <w:r w:rsidR="004D4A3C">
        <w:rPr>
          <w:rFonts w:ascii="Times New Roman" w:hAnsi="Times New Roman" w:cs="Times New Roman"/>
          <w:sz w:val="24"/>
          <w:szCs w:val="24"/>
        </w:rPr>
        <w:t xml:space="preserve"> Špála sa pôsobením Muncha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4A3C">
        <w:rPr>
          <w:rFonts w:ascii="Times New Roman" w:hAnsi="Times New Roman" w:cs="Times New Roman"/>
          <w:sz w:val="24"/>
          <w:szCs w:val="24"/>
        </w:rPr>
        <w:t xml:space="preserve"> a vzhľadom k nespokojnosti výučby na Akadémii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4A3C">
        <w:rPr>
          <w:rFonts w:ascii="Times New Roman" w:hAnsi="Times New Roman" w:cs="Times New Roman"/>
          <w:sz w:val="24"/>
          <w:szCs w:val="24"/>
        </w:rPr>
        <w:t xml:space="preserve"> rozhodol odísť domov</w:t>
      </w:r>
      <w:r>
        <w:rPr>
          <w:rFonts w:ascii="Times New Roman" w:hAnsi="Times New Roman" w:cs="Times New Roman"/>
          <w:sz w:val="24"/>
          <w:szCs w:val="24"/>
        </w:rPr>
        <w:t xml:space="preserve">. Vzhľadom k chorobe, ktorá ho od mladosti sužovala, v druhej polovici roku 1907 </w:t>
      </w:r>
      <w:r w:rsidR="004D4A3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bol nútený odísť na svoj prvý zdravotný pobyt do Dalmácie.</w:t>
      </w:r>
      <w:r w:rsidR="004D4A3C">
        <w:rPr>
          <w:rFonts w:ascii="Times New Roman" w:hAnsi="Times New Roman" w:cs="Times New Roman"/>
          <w:sz w:val="24"/>
          <w:szCs w:val="24"/>
        </w:rPr>
        <w:t xml:space="preserve"> </w:t>
      </w:r>
      <w:r w:rsidR="006D73EB">
        <w:rPr>
          <w:rFonts w:ascii="Times New Roman" w:hAnsi="Times New Roman" w:cs="Times New Roman"/>
          <w:sz w:val="24"/>
          <w:szCs w:val="24"/>
        </w:rPr>
        <w:t xml:space="preserve">Následne toho istého roku vznikla skupina Osma (skupina siedmych maliarov a jednoho študenta Akadémie), kde patril aj Špála. V roku 1909 </w:t>
      </w:r>
      <w:r w:rsidR="007A0329">
        <w:rPr>
          <w:rFonts w:ascii="Times New Roman" w:hAnsi="Times New Roman" w:cs="Times New Roman"/>
          <w:sz w:val="24"/>
          <w:szCs w:val="24"/>
        </w:rPr>
        <w:t xml:space="preserve">bol </w:t>
      </w:r>
      <w:r w:rsidR="00DD7197">
        <w:rPr>
          <w:rFonts w:ascii="Times New Roman" w:hAnsi="Times New Roman" w:cs="Times New Roman"/>
          <w:sz w:val="24"/>
          <w:szCs w:val="24"/>
        </w:rPr>
        <w:t>Špála</w:t>
      </w:r>
      <w:r>
        <w:rPr>
          <w:rFonts w:ascii="Times New Roman" w:hAnsi="Times New Roman" w:cs="Times New Roman"/>
          <w:sz w:val="24"/>
          <w:szCs w:val="24"/>
        </w:rPr>
        <w:t>,</w:t>
      </w:r>
      <w:r w:rsidR="00DD7197">
        <w:rPr>
          <w:rFonts w:ascii="Times New Roman" w:hAnsi="Times New Roman" w:cs="Times New Roman"/>
          <w:sz w:val="24"/>
          <w:szCs w:val="24"/>
        </w:rPr>
        <w:t xml:space="preserve"> spolu s Emillom Fillom a Vincencom Benešom</w:t>
      </w:r>
      <w:r>
        <w:rPr>
          <w:rFonts w:ascii="Times New Roman" w:hAnsi="Times New Roman" w:cs="Times New Roman"/>
          <w:sz w:val="24"/>
          <w:szCs w:val="24"/>
        </w:rPr>
        <w:t xml:space="preserve">, prijatý do </w:t>
      </w:r>
      <w:r w:rsidRPr="00237FD3">
        <w:rPr>
          <w:rFonts w:ascii="Times New Roman" w:hAnsi="Times New Roman" w:cs="Times New Roman"/>
          <w:i/>
          <w:sz w:val="24"/>
          <w:szCs w:val="24"/>
        </w:rPr>
        <w:t>SVU Mánes</w:t>
      </w:r>
      <w:r>
        <w:rPr>
          <w:rFonts w:ascii="Times New Roman" w:hAnsi="Times New Roman" w:cs="Times New Roman"/>
          <w:sz w:val="24"/>
          <w:szCs w:val="24"/>
        </w:rPr>
        <w:t>. V tom istom roku, v</w:t>
      </w:r>
      <w:r w:rsidR="007A0329">
        <w:rPr>
          <w:rFonts w:ascii="Times New Roman" w:hAnsi="Times New Roman" w:cs="Times New Roman"/>
          <w:sz w:val="24"/>
          <w:szCs w:val="24"/>
        </w:rPr>
        <w:t xml:space="preserve">zhľadom k tomu, že takmer celý rok pracoval mimo školu </w:t>
      </w:r>
      <w:r w:rsidR="007A0329">
        <w:rPr>
          <w:rFonts w:ascii="Times New Roman" w:hAnsi="Times New Roman" w:cs="Times New Roman"/>
          <w:sz w:val="24"/>
          <w:szCs w:val="24"/>
        </w:rPr>
        <w:lastRenderedPageBreak/>
        <w:t>a smeroval k 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7A0329">
        <w:rPr>
          <w:rFonts w:ascii="Times New Roman" w:hAnsi="Times New Roman" w:cs="Times New Roman"/>
          <w:sz w:val="24"/>
          <w:szCs w:val="24"/>
        </w:rPr>
        <w:t>rozdielnym umeleckým cieľom naproti Akadémie</w:t>
      </w:r>
      <w:r>
        <w:rPr>
          <w:rFonts w:ascii="Times New Roman" w:hAnsi="Times New Roman" w:cs="Times New Roman"/>
          <w:sz w:val="24"/>
          <w:szCs w:val="24"/>
        </w:rPr>
        <w:t>“, bol nútený ukončiť štúdium na Akadémii</w:t>
      </w:r>
      <w:r w:rsidR="007A03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0EBD4B" w14:textId="77777777" w:rsidR="00DD7197" w:rsidRDefault="00E4506B" w:rsidP="00247DD4">
      <w:pPr>
        <w:pStyle w:val="Nadpis2"/>
        <w:spacing w:before="480" w:line="480" w:lineRule="auto"/>
        <w:jc w:val="both"/>
      </w:pPr>
      <w:r>
        <w:t xml:space="preserve">    </w:t>
      </w:r>
      <w:bookmarkStart w:id="3" w:name="_Toc390203222"/>
      <w:r w:rsidR="00115DEC">
        <w:t xml:space="preserve">1.2. </w:t>
      </w:r>
      <w:r w:rsidR="00DD7197">
        <w:t xml:space="preserve">SVU Mánes a Skupina </w:t>
      </w:r>
      <w:r w:rsidR="00115DEC">
        <w:t>výtvarných umělců</w:t>
      </w:r>
      <w:bookmarkEnd w:id="3"/>
    </w:p>
    <w:p w14:paraId="3B80E433" w14:textId="77777777" w:rsidR="00DD7197" w:rsidRDefault="00E4506B" w:rsidP="00115DEC">
      <w:pPr>
        <w:spacing w:after="3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D7197">
        <w:rPr>
          <w:rFonts w:ascii="Times New Roman" w:hAnsi="Times New Roman" w:cs="Times New Roman"/>
          <w:sz w:val="24"/>
          <w:szCs w:val="24"/>
        </w:rPr>
        <w:t>Na 35. členskej výstave SVU Mánes v roku 1911 sa vyhrotil spor m</w:t>
      </w:r>
      <w:r w:rsidR="00237FD3">
        <w:rPr>
          <w:rFonts w:ascii="Times New Roman" w:hAnsi="Times New Roman" w:cs="Times New Roman"/>
          <w:sz w:val="24"/>
          <w:szCs w:val="24"/>
        </w:rPr>
        <w:t>edzi mladšími a staršími č</w:t>
      </w:r>
      <w:r w:rsidR="00DD7197">
        <w:rPr>
          <w:rFonts w:ascii="Times New Roman" w:hAnsi="Times New Roman" w:cs="Times New Roman"/>
          <w:sz w:val="24"/>
          <w:szCs w:val="24"/>
        </w:rPr>
        <w:t xml:space="preserve">lenmi spolku. Hlavným problémom bolo vedenie časopisu </w:t>
      </w:r>
      <w:r w:rsidR="00237FD3">
        <w:rPr>
          <w:rFonts w:ascii="Times New Roman" w:hAnsi="Times New Roman" w:cs="Times New Roman"/>
          <w:sz w:val="24"/>
          <w:szCs w:val="24"/>
        </w:rPr>
        <w:t xml:space="preserve">ktorý spolok vydával – </w:t>
      </w:r>
      <w:r w:rsidR="00237FD3" w:rsidRPr="00237FD3">
        <w:rPr>
          <w:rFonts w:ascii="Times New Roman" w:hAnsi="Times New Roman" w:cs="Times New Roman"/>
          <w:i/>
          <w:sz w:val="24"/>
          <w:szCs w:val="24"/>
        </w:rPr>
        <w:t>Volné smě</w:t>
      </w:r>
      <w:r w:rsidR="00DD7197" w:rsidRPr="00237FD3">
        <w:rPr>
          <w:rFonts w:ascii="Times New Roman" w:hAnsi="Times New Roman" w:cs="Times New Roman"/>
          <w:i/>
          <w:sz w:val="24"/>
          <w:szCs w:val="24"/>
        </w:rPr>
        <w:t>ry</w:t>
      </w:r>
      <w:r w:rsidR="00DD7197">
        <w:rPr>
          <w:rFonts w:ascii="Times New Roman" w:hAnsi="Times New Roman" w:cs="Times New Roman"/>
          <w:sz w:val="24"/>
          <w:szCs w:val="24"/>
        </w:rPr>
        <w:t>. Po vyhlásení výsledkov nových spolkových volieb (žiadny z mladších členov zvolený samozrejme nebol)</w:t>
      </w:r>
      <w:r w:rsidR="00695155">
        <w:rPr>
          <w:rFonts w:ascii="Times New Roman" w:hAnsi="Times New Roman" w:cs="Times New Roman"/>
          <w:sz w:val="24"/>
          <w:szCs w:val="24"/>
        </w:rPr>
        <w:t xml:space="preserve"> celá mladá generácia založila vlastný spolok a časopis. Tak vznikla </w:t>
      </w:r>
      <w:r w:rsidR="00695155" w:rsidRPr="00237FD3">
        <w:rPr>
          <w:rFonts w:ascii="Times New Roman" w:hAnsi="Times New Roman" w:cs="Times New Roman"/>
          <w:i/>
          <w:sz w:val="24"/>
          <w:szCs w:val="24"/>
        </w:rPr>
        <w:t>Skupina výtvarných umelcov</w:t>
      </w:r>
      <w:r w:rsidR="00695155">
        <w:rPr>
          <w:rFonts w:ascii="Times New Roman" w:hAnsi="Times New Roman" w:cs="Times New Roman"/>
          <w:sz w:val="24"/>
          <w:szCs w:val="24"/>
        </w:rPr>
        <w:t>, kde patrili takti</w:t>
      </w:r>
      <w:r w:rsidR="00237FD3">
        <w:rPr>
          <w:rFonts w:ascii="Times New Roman" w:hAnsi="Times New Roman" w:cs="Times New Roman"/>
          <w:sz w:val="24"/>
          <w:szCs w:val="24"/>
        </w:rPr>
        <w:t>ež spisovatelia (Karel Čapek a ďalší), hudobníci (Jaroslav Krička a ďalší</w:t>
      </w:r>
      <w:r w:rsidR="00695155">
        <w:rPr>
          <w:rFonts w:ascii="Times New Roman" w:hAnsi="Times New Roman" w:cs="Times New Roman"/>
          <w:sz w:val="24"/>
          <w:szCs w:val="24"/>
        </w:rPr>
        <w:t>) a teoretici</w:t>
      </w:r>
      <w:r w:rsidR="00237FD3">
        <w:rPr>
          <w:rFonts w:ascii="Times New Roman" w:hAnsi="Times New Roman" w:cs="Times New Roman"/>
          <w:sz w:val="24"/>
          <w:szCs w:val="24"/>
        </w:rPr>
        <w:t xml:space="preserve"> (Vilém Dvořák, Jan Borovičk a ďalší</w:t>
      </w:r>
      <w:r w:rsidR="00695155">
        <w:rPr>
          <w:rFonts w:ascii="Times New Roman" w:hAnsi="Times New Roman" w:cs="Times New Roman"/>
          <w:sz w:val="24"/>
          <w:szCs w:val="24"/>
        </w:rPr>
        <w:t xml:space="preserve">.). Skupina bola pod vedením Emilla Fillu a výdávala umelecký časopis </w:t>
      </w:r>
      <w:r w:rsidR="00695155" w:rsidRPr="00695155">
        <w:rPr>
          <w:rFonts w:ascii="Times New Roman" w:hAnsi="Times New Roman" w:cs="Times New Roman"/>
          <w:i/>
          <w:sz w:val="24"/>
          <w:szCs w:val="24"/>
        </w:rPr>
        <w:t>Umělecký měsíčník</w:t>
      </w:r>
      <w:r w:rsidR="00695155">
        <w:rPr>
          <w:rFonts w:ascii="Times New Roman" w:hAnsi="Times New Roman" w:cs="Times New Roman"/>
          <w:sz w:val="24"/>
          <w:szCs w:val="24"/>
        </w:rPr>
        <w:t xml:space="preserve">. Skupina sa striktne orientovala na „picassovský“ a „braquovský“ kubizmus a len v malom množstve tolerovala iné výtvarné prejavy. Práve to začalo vyvolávať medzi členmi Skupiny konflikty. V roku 1912 vystúpil Špála zo Spolku výtvarných umelcov (spolu s bratmi Čapkovými, V. Hofmanom, V.H. Brunnerom, Josefom Chocholom a Ladislavom Šímom) a vrátil sa do SVU Mánes. </w:t>
      </w:r>
    </w:p>
    <w:p w14:paraId="5ABF5F54" w14:textId="77777777" w:rsidR="00115DEC" w:rsidRPr="00115DEC" w:rsidRDefault="00115DEC" w:rsidP="00247DD4">
      <w:pPr>
        <w:pStyle w:val="Nadpis2"/>
        <w:spacing w:before="480" w:line="480" w:lineRule="auto"/>
        <w:jc w:val="both"/>
      </w:pPr>
      <w:r>
        <w:t xml:space="preserve">    </w:t>
      </w:r>
      <w:bookmarkStart w:id="4" w:name="_Toc390203223"/>
      <w:r w:rsidR="00C33E21">
        <w:t>1.</w:t>
      </w:r>
      <w:r w:rsidR="00E4506B">
        <w:t>3</w:t>
      </w:r>
      <w:r>
        <w:t>. Prvá s</w:t>
      </w:r>
      <w:r w:rsidR="00C33E21">
        <w:t xml:space="preserve">vetová vojna </w:t>
      </w:r>
      <w:r w:rsidR="00EC0A89">
        <w:t>a </w:t>
      </w:r>
      <w:r>
        <w:t>skupina Tvrdošijných</w:t>
      </w:r>
      <w:bookmarkEnd w:id="4"/>
    </w:p>
    <w:p w14:paraId="7AB8FB72" w14:textId="77777777" w:rsidR="00EC0A89" w:rsidRDefault="00115DEC" w:rsidP="00CE68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3E21">
        <w:rPr>
          <w:rFonts w:ascii="Times New Roman" w:hAnsi="Times New Roman" w:cs="Times New Roman"/>
          <w:sz w:val="24"/>
          <w:szCs w:val="24"/>
        </w:rPr>
        <w:t xml:space="preserve">Koncom roka 1914 bol Špála odvedený do vojenského prijímaču a o rok na to bol odvelený na front do Maďarska. Avšak po krátkom čase v mokrých zákopoch sa </w:t>
      </w:r>
      <w:r w:rsidR="0044583F">
        <w:rPr>
          <w:rFonts w:ascii="Times New Roman" w:hAnsi="Times New Roman" w:cs="Times New Roman"/>
          <w:sz w:val="24"/>
          <w:szCs w:val="24"/>
        </w:rPr>
        <w:t xml:space="preserve">naplno prejavila tuberkulóza </w:t>
      </w:r>
      <w:r w:rsidR="00C33E21">
        <w:rPr>
          <w:rFonts w:ascii="Times New Roman" w:hAnsi="Times New Roman" w:cs="Times New Roman"/>
          <w:sz w:val="24"/>
          <w:szCs w:val="24"/>
        </w:rPr>
        <w:t>a </w:t>
      </w:r>
      <w:r w:rsidR="0044583F">
        <w:rPr>
          <w:rFonts w:ascii="Times New Roman" w:hAnsi="Times New Roman" w:cs="Times New Roman"/>
          <w:sz w:val="24"/>
          <w:szCs w:val="24"/>
        </w:rPr>
        <w:t>tak</w:t>
      </w:r>
      <w:r w:rsidR="00C33E21">
        <w:rPr>
          <w:rFonts w:ascii="Times New Roman" w:hAnsi="Times New Roman" w:cs="Times New Roman"/>
          <w:sz w:val="24"/>
          <w:szCs w:val="24"/>
        </w:rPr>
        <w:t xml:space="preserve"> strávil väčšinu vojenského života v nemocnici v Siofóku pri Balatone. </w:t>
      </w:r>
      <w:r w:rsidR="00D415CB">
        <w:rPr>
          <w:rFonts w:ascii="Times New Roman" w:hAnsi="Times New Roman" w:cs="Times New Roman"/>
          <w:sz w:val="24"/>
          <w:szCs w:val="24"/>
        </w:rPr>
        <w:t>Napokon sa Špálove vojenské ťaženie skončilo dobre – začiatkom roka 1917 bol prepustený domov zo zdravotných dôvodov.</w:t>
      </w:r>
    </w:p>
    <w:p w14:paraId="25932DC4" w14:textId="77777777" w:rsidR="00E4506B" w:rsidRDefault="00E4506B" w:rsidP="00CE68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C0A89">
        <w:rPr>
          <w:rFonts w:ascii="Times New Roman" w:hAnsi="Times New Roman" w:cs="Times New Roman"/>
          <w:sz w:val="24"/>
          <w:szCs w:val="24"/>
        </w:rPr>
        <w:t xml:space="preserve">V roku 1914 sa vo Weinerovej galérii uskutočnila výstava šiestych umelcov (Josef Čapek, Václav Špála, Rudolf Kremlička, Ján Zrzavý, Vlastislav Hofman, Otakar Marvánek), uvedená heslom </w:t>
      </w:r>
      <w:r w:rsidR="00EC0A89" w:rsidRPr="00EC0A89">
        <w:rPr>
          <w:rFonts w:ascii="Times New Roman" w:hAnsi="Times New Roman" w:cs="Times New Roman"/>
          <w:i/>
          <w:sz w:val="24"/>
          <w:szCs w:val="24"/>
        </w:rPr>
        <w:t>,,A přece! Výstava několika tvrdošijných“</w:t>
      </w:r>
      <w:r w:rsidR="00EC0A89">
        <w:rPr>
          <w:rFonts w:ascii="Times New Roman" w:hAnsi="Times New Roman" w:cs="Times New Roman"/>
          <w:sz w:val="24"/>
          <w:szCs w:val="24"/>
        </w:rPr>
        <w:t>. Na základe dlhodobých priateľských kontaktov vznikla skupina Tvrdošijných (názov inšpirovaný heslom výstavy), ktorá ovplyvňovala českú umeleckú scénu až do roku 1925.</w:t>
      </w:r>
      <w:r w:rsidR="00642BE7">
        <w:rPr>
          <w:rFonts w:ascii="Times New Roman" w:hAnsi="Times New Roman" w:cs="Times New Roman"/>
          <w:sz w:val="24"/>
          <w:szCs w:val="24"/>
        </w:rPr>
        <w:t xml:space="preserve"> Stranou neostal ani Špálov osobný život a tak sa v roku 1918 oženil so svojou snúbenicou Janou Rychlíkovou, ktorej tvár môžeme </w:t>
      </w:r>
      <w:r w:rsidR="00237FD3">
        <w:rPr>
          <w:rFonts w:ascii="Times New Roman" w:hAnsi="Times New Roman" w:cs="Times New Roman"/>
          <w:sz w:val="24"/>
          <w:szCs w:val="24"/>
        </w:rPr>
        <w:t>vidieť</w:t>
      </w:r>
      <w:r w:rsidR="00642BE7">
        <w:rPr>
          <w:rFonts w:ascii="Times New Roman" w:hAnsi="Times New Roman" w:cs="Times New Roman"/>
          <w:sz w:val="24"/>
          <w:szCs w:val="24"/>
        </w:rPr>
        <w:t xml:space="preserve"> na niekoľkých portrétoch a kresbách.</w:t>
      </w:r>
      <w:r w:rsidR="00EC0A89">
        <w:rPr>
          <w:rFonts w:ascii="Times New Roman" w:hAnsi="Times New Roman" w:cs="Times New Roman"/>
          <w:sz w:val="24"/>
          <w:szCs w:val="24"/>
        </w:rPr>
        <w:t xml:space="preserve"> </w:t>
      </w:r>
      <w:r w:rsidR="006E0B36">
        <w:rPr>
          <w:rFonts w:ascii="Times New Roman" w:hAnsi="Times New Roman" w:cs="Times New Roman"/>
          <w:sz w:val="24"/>
          <w:szCs w:val="24"/>
        </w:rPr>
        <w:t>V rokoch 1920</w:t>
      </w:r>
      <w:del w:id="5" w:author="Jakubecon" w:date="2014-07-17T15:09:00Z">
        <w:r w:rsidR="006E0B36" w:rsidDel="005C1A1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E0B36">
        <w:rPr>
          <w:rFonts w:ascii="Times New Roman" w:hAnsi="Times New Roman" w:cs="Times New Roman"/>
          <w:sz w:val="24"/>
          <w:szCs w:val="24"/>
        </w:rPr>
        <w:t>–</w:t>
      </w:r>
      <w:del w:id="6" w:author="Jakubecon" w:date="2014-07-17T15:10:00Z">
        <w:r w:rsidR="006E0B36" w:rsidDel="005C1A1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E0B36">
        <w:rPr>
          <w:rFonts w:ascii="Times New Roman" w:hAnsi="Times New Roman" w:cs="Times New Roman"/>
          <w:sz w:val="24"/>
          <w:szCs w:val="24"/>
        </w:rPr>
        <w:t xml:space="preserve">1924 spolupracoval s umeleckoremeselným družstvom Artěl v Prahe. Artěl bol v úzkom kontakte s väčšinou členov Tvrdošijných po dobu ich existencie. </w:t>
      </w:r>
      <w:r w:rsidR="00706019">
        <w:rPr>
          <w:rFonts w:ascii="Times New Roman" w:hAnsi="Times New Roman" w:cs="Times New Roman"/>
          <w:sz w:val="24"/>
          <w:szCs w:val="24"/>
        </w:rPr>
        <w:t xml:space="preserve">Dňa 13. novembra 1945 obdržal Špála titul </w:t>
      </w:r>
      <w:r w:rsidR="00237FD3">
        <w:rPr>
          <w:rFonts w:ascii="Times New Roman" w:hAnsi="Times New Roman" w:cs="Times New Roman"/>
          <w:sz w:val="24"/>
          <w:szCs w:val="24"/>
        </w:rPr>
        <w:lastRenderedPageBreak/>
        <w:t>národného umelca. Boj s chorobou</w:t>
      </w:r>
      <w:r w:rsidR="00706019">
        <w:rPr>
          <w:rFonts w:ascii="Times New Roman" w:hAnsi="Times New Roman" w:cs="Times New Roman"/>
          <w:sz w:val="24"/>
          <w:szCs w:val="24"/>
        </w:rPr>
        <w:t>, ktorá umelca zužovala takmer celý jeho život</w:t>
      </w:r>
      <w:r w:rsidR="00237FD3">
        <w:rPr>
          <w:rFonts w:ascii="Times New Roman" w:hAnsi="Times New Roman" w:cs="Times New Roman"/>
          <w:sz w:val="24"/>
          <w:szCs w:val="24"/>
        </w:rPr>
        <w:t>, napokon prehral</w:t>
      </w:r>
      <w:r w:rsidR="00706019">
        <w:rPr>
          <w:rFonts w:ascii="Times New Roman" w:hAnsi="Times New Roman" w:cs="Times New Roman"/>
          <w:sz w:val="24"/>
          <w:szCs w:val="24"/>
        </w:rPr>
        <w:t xml:space="preserve"> dňa 12. mája 1946. Václav Špála zomrel v nočných </w:t>
      </w:r>
      <w:r w:rsidR="00B84CFB">
        <w:rPr>
          <w:rFonts w:ascii="Times New Roman" w:hAnsi="Times New Roman" w:cs="Times New Roman"/>
          <w:sz w:val="24"/>
          <w:szCs w:val="24"/>
        </w:rPr>
        <w:t xml:space="preserve">hodinách vo svojej střešovickej vile. </w:t>
      </w:r>
    </w:p>
    <w:p w14:paraId="1A4F7AAB" w14:textId="77777777" w:rsidR="00AF22B5" w:rsidRDefault="00E4506B" w:rsidP="00E4506B">
      <w:pPr>
        <w:pStyle w:val="Nadpis1"/>
      </w:pPr>
      <w:bookmarkStart w:id="7" w:name="_Toc390203224"/>
      <w:r>
        <w:t>2. CHARAKTERISTIKA TVORBY</w:t>
      </w:r>
      <w:bookmarkEnd w:id="7"/>
    </w:p>
    <w:p w14:paraId="7621AA04" w14:textId="77777777" w:rsidR="00E4506B" w:rsidRPr="00E4506B" w:rsidRDefault="00E4506B" w:rsidP="00E4506B"/>
    <w:p w14:paraId="048448A1" w14:textId="77777777" w:rsidR="00176923" w:rsidRDefault="00E4506B" w:rsidP="00CE68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D3F41">
        <w:rPr>
          <w:rFonts w:ascii="Times New Roman" w:hAnsi="Times New Roman" w:cs="Times New Roman"/>
          <w:sz w:val="24"/>
          <w:szCs w:val="24"/>
        </w:rPr>
        <w:t>Václav Špála patril generačne k umeleckej avantgarde. Bol jedným z hlavných predstaviteľov českého moderného umenia a ako zakladajúci člen Skupiny výtvarných umělc</w:t>
      </w:r>
      <w:r w:rsidR="006D3F41">
        <w:rPr>
          <w:rFonts w:ascii="Times New Roman" w:hAnsi="Times New Roman" w:cs="Times New Roman"/>
          <w:sz w:val="24"/>
          <w:szCs w:val="24"/>
          <w:lang w:val="cs-CZ"/>
        </w:rPr>
        <w:t xml:space="preserve">ů a Tvrdošijných sa účastnil najvýznamnejších udalostí spojených s počiatkami českého moderného umenia. </w:t>
      </w:r>
      <w:r w:rsidR="0009422C" w:rsidRPr="0009422C">
        <w:rPr>
          <w:rFonts w:ascii="Times New Roman" w:hAnsi="Times New Roman" w:cs="Times New Roman"/>
          <w:sz w:val="24"/>
          <w:szCs w:val="24"/>
        </w:rPr>
        <w:t xml:space="preserve">Vidiecke prostredie, v ktorom vyrastal výrazne ovplyvnilo najmä jeho neskoršiu tvorbu. Fascinovala ho zmyslovosť vidieckeho typu žien, prírodné živly a taje prírody. Práve tieto veci Špála rád spájal vo svojich dielach. V niekoľkých prevedeniach témy s názvom </w:t>
      </w:r>
      <w:r w:rsidR="0009422C" w:rsidRPr="0009422C">
        <w:rPr>
          <w:rFonts w:ascii="Times New Roman" w:hAnsi="Times New Roman" w:cs="Times New Roman"/>
          <w:i/>
          <w:sz w:val="24"/>
          <w:szCs w:val="24"/>
        </w:rPr>
        <w:t>Koupání</w:t>
      </w:r>
      <w:r w:rsidR="00237FD3">
        <w:rPr>
          <w:rFonts w:ascii="Times New Roman" w:hAnsi="Times New Roman" w:cs="Times New Roman"/>
          <w:i/>
          <w:sz w:val="24"/>
          <w:szCs w:val="24"/>
        </w:rPr>
        <w:t>,</w:t>
      </w:r>
      <w:r w:rsidR="0009422C" w:rsidRPr="0009422C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09422C" w:rsidRPr="0009422C">
        <w:rPr>
          <w:rFonts w:ascii="Times New Roman" w:hAnsi="Times New Roman" w:cs="Times New Roman"/>
          <w:sz w:val="24"/>
          <w:szCs w:val="24"/>
        </w:rPr>
        <w:t xml:space="preserve"> sa snažil zobraziť ženskú zmyslovo</w:t>
      </w:r>
      <w:r w:rsidR="00237FD3">
        <w:rPr>
          <w:rFonts w:ascii="Times New Roman" w:hAnsi="Times New Roman" w:cs="Times New Roman"/>
          <w:sz w:val="24"/>
          <w:szCs w:val="24"/>
        </w:rPr>
        <w:t>sť spojenú s prírodným živlom </w:t>
      </w:r>
      <w:r w:rsidR="00237FD3">
        <w:rPr>
          <w:rFonts w:ascii="Times New Roman" w:hAnsi="Times New Roman" w:cs="Times New Roman"/>
          <w:sz w:val="24"/>
          <w:szCs w:val="24"/>
        </w:rPr>
        <w:noBreakHyphen/>
        <w:t> </w:t>
      </w:r>
      <w:r w:rsidR="0009422C" w:rsidRPr="0009422C">
        <w:rPr>
          <w:rFonts w:ascii="Times New Roman" w:hAnsi="Times New Roman" w:cs="Times New Roman"/>
          <w:sz w:val="24"/>
          <w:szCs w:val="24"/>
        </w:rPr>
        <w:t>vodou.</w:t>
      </w:r>
      <w:r w:rsidR="0009422C">
        <w:rPr>
          <w:rFonts w:ascii="Times New Roman" w:hAnsi="Times New Roman" w:cs="Times New Roman"/>
          <w:sz w:val="24"/>
          <w:szCs w:val="24"/>
        </w:rPr>
        <w:t xml:space="preserve"> </w:t>
      </w:r>
      <w:r w:rsidR="0009422C" w:rsidRPr="0009422C">
        <w:rPr>
          <w:rFonts w:ascii="Times New Roman" w:hAnsi="Times New Roman" w:cs="Times New Roman"/>
          <w:sz w:val="24"/>
          <w:szCs w:val="24"/>
        </w:rPr>
        <w:t>K začiatkom jeho tvorby patrí nepochybne jeho tušové obdobie, kedy vznikali jedinečné, zmyslovo silné kresby</w:t>
      </w:r>
      <w:r w:rsidR="0009422C">
        <w:rPr>
          <w:rFonts w:ascii="Times New Roman" w:hAnsi="Times New Roman" w:cs="Times New Roman"/>
          <w:sz w:val="24"/>
          <w:szCs w:val="24"/>
        </w:rPr>
        <w:t xml:space="preserve">. </w:t>
      </w:r>
      <w:r w:rsidR="0009422C" w:rsidRPr="0009422C">
        <w:rPr>
          <w:rFonts w:ascii="Times New Roman" w:hAnsi="Times New Roman" w:cs="Times New Roman"/>
          <w:sz w:val="24"/>
          <w:szCs w:val="24"/>
        </w:rPr>
        <w:t>V počiatočných rokoch štúdia si začal viesť skicáre, do ktorých kreslil tušové krajiny, rodinu ale aj kópie podľa súčasných umelcov, ktorí ho zaujali (hlavne Munch, Gaugin, Derain, Renoir, Degas a iní).</w:t>
      </w:r>
      <w:r w:rsidR="0009422C">
        <w:rPr>
          <w:rFonts w:ascii="Times New Roman" w:hAnsi="Times New Roman" w:cs="Times New Roman"/>
          <w:sz w:val="24"/>
          <w:szCs w:val="24"/>
        </w:rPr>
        <w:t xml:space="preserve"> Zo štúdia na akadémii sa zachovalo množstvo kresieb hláv – modelov, väčšinou starších pánov s dlhými vlasmi a fúzami. </w:t>
      </w:r>
      <w:r w:rsidR="0009422C" w:rsidRPr="0009422C">
        <w:rPr>
          <w:rFonts w:ascii="Times New Roman" w:hAnsi="Times New Roman" w:cs="Times New Roman"/>
          <w:sz w:val="24"/>
          <w:szCs w:val="24"/>
        </w:rPr>
        <w:t>Okrem tušových kresieb sa v tomto období Špála venoval aj olejomaľbám, hlavne portrétom, autoportrétom a krajinám.</w:t>
      </w:r>
      <w:r w:rsidR="0009422C">
        <w:rPr>
          <w:rFonts w:ascii="Times New Roman" w:hAnsi="Times New Roman" w:cs="Times New Roman"/>
          <w:sz w:val="24"/>
          <w:szCs w:val="24"/>
        </w:rPr>
        <w:t xml:space="preserve"> Cesta do Dalmácie v roku 1907 obohatila Špálovu paletu o jasné a žiarivé farby, ktoré sa až do jeho smrti stali najtypickejšou rysou jeho tvorby. </w:t>
      </w:r>
      <w:r w:rsidR="00313FA3">
        <w:rPr>
          <w:rFonts w:ascii="Times New Roman" w:hAnsi="Times New Roman" w:cs="Times New Roman"/>
          <w:sz w:val="24"/>
          <w:szCs w:val="24"/>
        </w:rPr>
        <w:t xml:space="preserve">V portrétoch a najmä v autoportrétoch sa snažil o introspektívny pohľad do portrétovanej osoby a v krajinkárskej tvorbe sú zvýraznené najmä zmyslové prvky a neskrotnosť prírodných dejov. Poučenie Cezannom (rytmická práca so štetcom a priestorové riešenie obrazu bez klasickej perspektívy) a Munchom (pokus o zachytenie vnútorných pocitov a stavov) sa naplno prejavilo v jeho potrétoch. Okruh olejomalieb z raného obdobia doplňujú kvetinové zátišia, ktorým sa Špála venoval </w:t>
      </w:r>
      <w:r w:rsidR="0009326E">
        <w:rPr>
          <w:rFonts w:ascii="Times New Roman" w:hAnsi="Times New Roman" w:cs="Times New Roman"/>
          <w:sz w:val="24"/>
          <w:szCs w:val="24"/>
        </w:rPr>
        <w:t>počas celej jeho tvorby. V rokoch 1910</w:t>
      </w:r>
      <w:del w:id="8" w:author="Jakubecon" w:date="2014-07-17T15:10:00Z">
        <w:r w:rsidR="0009326E" w:rsidDel="005C1A1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9326E">
        <w:rPr>
          <w:rFonts w:ascii="Times New Roman" w:hAnsi="Times New Roman" w:cs="Times New Roman"/>
          <w:sz w:val="24"/>
          <w:szCs w:val="24"/>
        </w:rPr>
        <w:t>–</w:t>
      </w:r>
      <w:del w:id="9" w:author="Jakubecon" w:date="2014-07-17T15:10:00Z">
        <w:r w:rsidR="0009326E" w:rsidDel="005C1A1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9326E">
        <w:rPr>
          <w:rFonts w:ascii="Times New Roman" w:hAnsi="Times New Roman" w:cs="Times New Roman"/>
          <w:sz w:val="24"/>
          <w:szCs w:val="24"/>
        </w:rPr>
        <w:t>1911 si v niekoľkých prácach overoval kubizujúce tvaroslovie, týkajúce sa najmä vzťahu priestoru a tvaru. Jeho kubizmus bol založený na rytmickom maliarskom geste a jasnej farebnosti. V rokoch 1912</w:t>
      </w:r>
      <w:del w:id="10" w:author="Jakubecon" w:date="2014-07-17T15:10:00Z">
        <w:r w:rsidR="0009326E" w:rsidDel="005C1A1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9326E">
        <w:rPr>
          <w:rFonts w:ascii="Times New Roman" w:hAnsi="Times New Roman" w:cs="Times New Roman"/>
          <w:sz w:val="24"/>
          <w:szCs w:val="24"/>
        </w:rPr>
        <w:t>–</w:t>
      </w:r>
      <w:del w:id="11" w:author="Jakubecon" w:date="2014-07-17T15:10:00Z">
        <w:r w:rsidR="0009326E" w:rsidDel="005C1A1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9326E">
        <w:rPr>
          <w:rFonts w:ascii="Times New Roman" w:hAnsi="Times New Roman" w:cs="Times New Roman"/>
          <w:sz w:val="24"/>
          <w:szCs w:val="24"/>
        </w:rPr>
        <w:t xml:space="preserve">1914 vznikla celá rada krajín s kopcami a mnoho-figurálnych kompozícií. </w:t>
      </w:r>
    </w:p>
    <w:p w14:paraId="61E2EEA0" w14:textId="77777777" w:rsidR="006E0B36" w:rsidRPr="0091654A" w:rsidRDefault="00E4506B" w:rsidP="00CE68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76923">
        <w:rPr>
          <w:rFonts w:ascii="Times New Roman" w:hAnsi="Times New Roman" w:cs="Times New Roman"/>
          <w:sz w:val="24"/>
          <w:szCs w:val="24"/>
        </w:rPr>
        <w:t xml:space="preserve">Kubizmus v rámci figurálnych obrazov umožnil Špálovi prepojiť priestor a dievčenské telá v jeden celok. V nich môžeme sledovať tri možné prístupy – v prvom sa dotkol </w:t>
      </w:r>
      <w:r w:rsidR="00176923">
        <w:rPr>
          <w:rFonts w:ascii="Times New Roman" w:hAnsi="Times New Roman" w:cs="Times New Roman"/>
          <w:sz w:val="24"/>
          <w:szCs w:val="24"/>
        </w:rPr>
        <w:lastRenderedPageBreak/>
        <w:t xml:space="preserve">geometrizujúceho tvaroslovia a obrazy rozvrhol do pravidelných, vzájomne sa prestupujúcich horizontálnych a vertikálnych plánov, s červeno-modrými jednotlivými časťami. V ďalšom expresívnejšom prístupe sa takmer dotkol hraníc abstraktného umenia – lineárne poňatie obrazov s obmedzenou farebnou škálou  (ružová, červená a fialová), v ktorej telo stratilo reálne obrysy a nahradili ich hrotité, dramaticky na seba narážajúce kontúry. Tretia skupina figurálnych malieb rozpracováva (v rôznych variantách – akvarely aj olejomaľby) motív </w:t>
      </w:r>
      <w:r w:rsidR="00176923" w:rsidRPr="00176923">
        <w:rPr>
          <w:rFonts w:ascii="Times New Roman" w:hAnsi="Times New Roman" w:cs="Times New Roman"/>
          <w:i/>
          <w:sz w:val="24"/>
          <w:szCs w:val="24"/>
        </w:rPr>
        <w:t>k</w:t>
      </w:r>
      <w:r w:rsidR="0091654A">
        <w:rPr>
          <w:rFonts w:ascii="Times New Roman" w:hAnsi="Times New Roman" w:cs="Times New Roman"/>
          <w:i/>
          <w:sz w:val="24"/>
          <w:szCs w:val="24"/>
        </w:rPr>
        <w:t xml:space="preserve">oupání </w:t>
      </w:r>
      <w:r w:rsidR="0091654A">
        <w:rPr>
          <w:rFonts w:ascii="Times New Roman" w:hAnsi="Times New Roman" w:cs="Times New Roman"/>
          <w:sz w:val="24"/>
          <w:szCs w:val="24"/>
        </w:rPr>
        <w:t xml:space="preserve">či </w:t>
      </w:r>
      <w:r w:rsidR="0091654A">
        <w:rPr>
          <w:rFonts w:ascii="Times New Roman" w:hAnsi="Times New Roman" w:cs="Times New Roman"/>
          <w:i/>
          <w:sz w:val="24"/>
          <w:szCs w:val="24"/>
        </w:rPr>
        <w:t xml:space="preserve">venkovanek. </w:t>
      </w:r>
      <w:r w:rsidR="0091654A">
        <w:rPr>
          <w:rFonts w:ascii="Times New Roman" w:hAnsi="Times New Roman" w:cs="Times New Roman"/>
          <w:sz w:val="24"/>
          <w:szCs w:val="24"/>
        </w:rPr>
        <w:t xml:space="preserve">V období, ktoré sa taktiež nazýva ako </w:t>
      </w:r>
      <w:r w:rsidR="0091654A" w:rsidRPr="0091654A">
        <w:rPr>
          <w:rFonts w:ascii="Times New Roman" w:hAnsi="Times New Roman" w:cs="Times New Roman"/>
          <w:i/>
          <w:sz w:val="24"/>
          <w:szCs w:val="24"/>
        </w:rPr>
        <w:t>zelené</w:t>
      </w:r>
      <w:r w:rsidR="0091654A">
        <w:rPr>
          <w:rFonts w:ascii="Times New Roman" w:hAnsi="Times New Roman" w:cs="Times New Roman"/>
          <w:sz w:val="24"/>
          <w:szCs w:val="24"/>
        </w:rPr>
        <w:t>, tvoril najmä olejomaľby krajín z okolia Sázavy, neskôr Srbska na Berounce a Choceradu. V tejto dobe ešte používal farebnú, veľmi kontrastnú škálu farieb – zelené</w:t>
      </w:r>
      <w:r w:rsidR="00237FD3">
        <w:rPr>
          <w:rFonts w:ascii="Times New Roman" w:hAnsi="Times New Roman" w:cs="Times New Roman"/>
          <w:sz w:val="24"/>
          <w:szCs w:val="24"/>
        </w:rPr>
        <w:t xml:space="preserve"> lesy a lúky, hnedé skaly, modrá</w:t>
      </w:r>
      <w:r w:rsidR="0091654A">
        <w:rPr>
          <w:rFonts w:ascii="Times New Roman" w:hAnsi="Times New Roman" w:cs="Times New Roman"/>
          <w:sz w:val="24"/>
          <w:szCs w:val="24"/>
        </w:rPr>
        <w:t xml:space="preserve"> bola voda a</w:t>
      </w:r>
      <w:r w:rsidR="00237FD3">
        <w:rPr>
          <w:rFonts w:ascii="Times New Roman" w:hAnsi="Times New Roman" w:cs="Times New Roman"/>
          <w:sz w:val="24"/>
          <w:szCs w:val="24"/>
        </w:rPr>
        <w:t xml:space="preserve"> taktieť </w:t>
      </w:r>
      <w:r w:rsidR="0091654A">
        <w:rPr>
          <w:rFonts w:ascii="Times New Roman" w:hAnsi="Times New Roman" w:cs="Times New Roman"/>
          <w:sz w:val="24"/>
          <w:szCs w:val="24"/>
        </w:rPr>
        <w:t>premenlivá obloha. Po 1. svetovej vojne sa začal venovať intenzívne grafike, ilustráciám, návrhom na knižné obálky a</w:t>
      </w:r>
      <w:r w:rsidR="00A7672B">
        <w:rPr>
          <w:rFonts w:ascii="Times New Roman" w:hAnsi="Times New Roman" w:cs="Times New Roman"/>
          <w:sz w:val="24"/>
          <w:szCs w:val="24"/>
        </w:rPr>
        <w:t> </w:t>
      </w:r>
      <w:r w:rsidR="0091654A">
        <w:rPr>
          <w:rFonts w:ascii="Times New Roman" w:hAnsi="Times New Roman" w:cs="Times New Roman"/>
          <w:sz w:val="24"/>
          <w:szCs w:val="24"/>
        </w:rPr>
        <w:t>plagáty</w:t>
      </w:r>
      <w:r w:rsidR="00A7672B">
        <w:rPr>
          <w:rFonts w:ascii="Times New Roman" w:hAnsi="Times New Roman" w:cs="Times New Roman"/>
          <w:sz w:val="24"/>
          <w:szCs w:val="24"/>
        </w:rPr>
        <w:t>,</w:t>
      </w:r>
      <w:r w:rsidR="0091654A">
        <w:rPr>
          <w:rFonts w:ascii="Times New Roman" w:hAnsi="Times New Roman" w:cs="Times New Roman"/>
          <w:sz w:val="24"/>
          <w:szCs w:val="24"/>
        </w:rPr>
        <w:t xml:space="preserve"> a pod. Špála bol taktiež autorom legendárneho plagátu k prvej výstave Tvrdošijných, alebo návrhu na plagát pre Českosloven</w:t>
      </w:r>
      <w:ins w:id="12" w:author="Jakubecon" w:date="2014-07-17T15:11:00Z">
        <w:r w:rsidR="005C1A12">
          <w:rPr>
            <w:rFonts w:ascii="Times New Roman" w:hAnsi="Times New Roman" w:cs="Times New Roman"/>
            <w:sz w:val="24"/>
            <w:szCs w:val="24"/>
          </w:rPr>
          <w:t>s</w:t>
        </w:r>
      </w:ins>
      <w:r w:rsidR="0091654A">
        <w:rPr>
          <w:rFonts w:ascii="Times New Roman" w:hAnsi="Times New Roman" w:cs="Times New Roman"/>
          <w:sz w:val="24"/>
          <w:szCs w:val="24"/>
        </w:rPr>
        <w:t xml:space="preserve">kú republiku. Avšak jeho najpozoruhodnejším grafickým dielom sa stali ilustrácie ku knihe </w:t>
      </w:r>
      <w:r w:rsidR="0091654A" w:rsidRPr="0091654A">
        <w:rPr>
          <w:rFonts w:ascii="Times New Roman" w:hAnsi="Times New Roman" w:cs="Times New Roman"/>
          <w:i/>
          <w:sz w:val="24"/>
          <w:szCs w:val="24"/>
        </w:rPr>
        <w:t>Babička</w:t>
      </w:r>
      <w:r w:rsidR="0091654A">
        <w:rPr>
          <w:rFonts w:ascii="Times New Roman" w:hAnsi="Times New Roman" w:cs="Times New Roman"/>
          <w:sz w:val="24"/>
          <w:szCs w:val="24"/>
        </w:rPr>
        <w:t xml:space="preserve"> od Boženy Nemcovej. </w:t>
      </w:r>
      <w:r w:rsidR="00363357">
        <w:rPr>
          <w:rFonts w:ascii="Times New Roman" w:hAnsi="Times New Roman" w:cs="Times New Roman"/>
          <w:sz w:val="24"/>
          <w:szCs w:val="24"/>
        </w:rPr>
        <w:t>V rokoch 1920 – 1924, počas spolupráce s umeleckopriemyslovým družstvom Artěl, vytváral ľudové hračky a drevené dózy, sady krabičiek s rastlinným a zoomorfným vzorom a pod. Z jeho pôsobenia v oblasti mimo maľby sú dôležité a zaujímavé ešte dva návrhy k divadelným inscenáciám. V roku 1926 navrhol výpravu k </w:t>
      </w:r>
      <w:r w:rsidR="00363357" w:rsidRPr="00363357">
        <w:rPr>
          <w:rFonts w:ascii="Times New Roman" w:hAnsi="Times New Roman" w:cs="Times New Roman"/>
          <w:i/>
          <w:sz w:val="24"/>
          <w:szCs w:val="24"/>
        </w:rPr>
        <w:t>Jiříkovu vidění</w:t>
      </w:r>
      <w:r w:rsidR="00363357">
        <w:rPr>
          <w:rFonts w:ascii="Times New Roman" w:hAnsi="Times New Roman" w:cs="Times New Roman"/>
          <w:sz w:val="24"/>
          <w:szCs w:val="24"/>
        </w:rPr>
        <w:t xml:space="preserve"> od Josefa Kajetána Tyla a v roku 1936 navrhol scénu, exteriérovú aj interiérovú dekoráciu a kostýmy ku inscenácii </w:t>
      </w:r>
      <w:r w:rsidR="00363357" w:rsidRPr="00363357">
        <w:rPr>
          <w:rFonts w:ascii="Times New Roman" w:hAnsi="Times New Roman" w:cs="Times New Roman"/>
          <w:i/>
          <w:sz w:val="24"/>
          <w:szCs w:val="24"/>
        </w:rPr>
        <w:t>Maryša</w:t>
      </w:r>
      <w:r w:rsidR="00363357">
        <w:rPr>
          <w:rFonts w:ascii="Times New Roman" w:hAnsi="Times New Roman" w:cs="Times New Roman"/>
          <w:sz w:val="24"/>
          <w:szCs w:val="24"/>
        </w:rPr>
        <w:t xml:space="preserve"> od bratov Mrštíkov. </w:t>
      </w:r>
      <w:r w:rsidR="00B92F93">
        <w:rPr>
          <w:rFonts w:ascii="Times New Roman" w:hAnsi="Times New Roman" w:cs="Times New Roman"/>
          <w:sz w:val="24"/>
          <w:szCs w:val="24"/>
        </w:rPr>
        <w:t>Jeho v</w:t>
      </w:r>
      <w:r w:rsidR="00363357">
        <w:rPr>
          <w:rFonts w:ascii="Times New Roman" w:hAnsi="Times New Roman" w:cs="Times New Roman"/>
          <w:sz w:val="24"/>
          <w:szCs w:val="24"/>
        </w:rPr>
        <w:t xml:space="preserve">rcholným obdobím v maľbe </w:t>
      </w:r>
      <w:r w:rsidR="00B92F93">
        <w:rPr>
          <w:rFonts w:ascii="Times New Roman" w:hAnsi="Times New Roman" w:cs="Times New Roman"/>
          <w:sz w:val="24"/>
          <w:szCs w:val="24"/>
        </w:rPr>
        <w:t>krajín boli roky 1927</w:t>
      </w:r>
      <w:r w:rsidR="00B92F93">
        <w:rPr>
          <w:rFonts w:ascii="Times New Roman" w:hAnsi="Times New Roman" w:cs="Times New Roman"/>
          <w:sz w:val="24"/>
          <w:szCs w:val="24"/>
        </w:rPr>
        <w:noBreakHyphen/>
      </w:r>
      <w:r w:rsidR="00363357">
        <w:rPr>
          <w:rFonts w:ascii="Times New Roman" w:hAnsi="Times New Roman" w:cs="Times New Roman"/>
          <w:sz w:val="24"/>
          <w:szCs w:val="24"/>
        </w:rPr>
        <w:t>1930</w:t>
      </w:r>
      <w:r w:rsidR="00B92F93">
        <w:rPr>
          <w:rFonts w:ascii="Times New Roman" w:hAnsi="Times New Roman" w:cs="Times New Roman"/>
          <w:sz w:val="24"/>
          <w:szCs w:val="24"/>
        </w:rPr>
        <w:t xml:space="preserve"> , kedy maľoval v Orlických horách, južných Čechách a taktiež na Sázave. Z rokov 1929 a 1930 pochádza výnimočná séria modrých krajín, ktoré Špála maľoval na Panském mlýnu. Počas vojny musel vymieňať svoje obrazy aj obrazy svojich súčasníkov, ktoré vlastnil, za jedlo a ďalšie potreby bežného života. Veľa prác dnes už bohužiaľ nie je možné dohľadať, ale napriek tomu sa stále objavujú noví a noví „Špálovia“ a obraz jeho tvorby sa stále prehĺbuje.</w:t>
      </w:r>
    </w:p>
    <w:p w14:paraId="59E95B6C" w14:textId="77777777" w:rsidR="00B92F93" w:rsidRDefault="007A03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651C44" w14:textId="77777777" w:rsidR="00AA1E80" w:rsidRDefault="00B92F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9FA5B56" w14:textId="77777777" w:rsidR="00AA1E80" w:rsidRDefault="00247DD4" w:rsidP="00247DD4">
      <w:pPr>
        <w:pStyle w:val="Nadpis1"/>
      </w:pPr>
      <w:bookmarkStart w:id="13" w:name="_Toc390203225"/>
      <w:r>
        <w:lastRenderedPageBreak/>
        <w:t>3. DĚVČÁTKO S KRUHEM</w:t>
      </w:r>
      <w:bookmarkEnd w:id="13"/>
    </w:p>
    <w:p w14:paraId="648EA4AB" w14:textId="77777777" w:rsidR="00E22754" w:rsidRDefault="00247DD4" w:rsidP="00247DD4">
      <w:pPr>
        <w:pStyle w:val="Nadpis2"/>
        <w:spacing w:before="480" w:line="480" w:lineRule="auto"/>
        <w:jc w:val="both"/>
      </w:pPr>
      <w:r>
        <w:t xml:space="preserve">     </w:t>
      </w:r>
      <w:bookmarkStart w:id="14" w:name="_Toc390203226"/>
      <w:r>
        <w:t xml:space="preserve">3.1. </w:t>
      </w:r>
      <w:r w:rsidR="00851C57">
        <w:t>Základná charakteristika</w:t>
      </w:r>
      <w:bookmarkEnd w:id="14"/>
    </w:p>
    <w:p w14:paraId="4F501753" w14:textId="77777777" w:rsidR="00E22754" w:rsidRDefault="00247DD4" w:rsidP="00247D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2754">
        <w:rPr>
          <w:rFonts w:ascii="Times New Roman" w:hAnsi="Times New Roman" w:cs="Times New Roman"/>
          <w:sz w:val="24"/>
          <w:szCs w:val="24"/>
        </w:rPr>
        <w:t>Obraz je namaľovaný olejovou technikou na plátno o rozmeroch 53,7 x 67,5 cm. V ľavom dolnom rohu sa nachádza signatúra VŠ 19, čo odpovedá iniciálkam Václava Špálu a roku, v ktorom obraz namaľoval a to 1919. Aktuálne sa nachádza v stálej expozícii moderného a súčasného umenia v Moravskej gálerii - Pražákovom paláci v Brne. Obraz bol pre galériu získaný a zakúpený v roku 1960.</w:t>
      </w:r>
    </w:p>
    <w:p w14:paraId="4E9BB7DF" w14:textId="77777777" w:rsidR="004933D2" w:rsidRDefault="00247DD4" w:rsidP="00247DD4">
      <w:pPr>
        <w:pStyle w:val="Nadpis2"/>
        <w:spacing w:before="480" w:line="480" w:lineRule="auto"/>
        <w:jc w:val="both"/>
      </w:pPr>
      <w:r>
        <w:t xml:space="preserve">     </w:t>
      </w:r>
      <w:bookmarkStart w:id="15" w:name="_Toc390203227"/>
      <w:r>
        <w:t xml:space="preserve">3.2. </w:t>
      </w:r>
      <w:r w:rsidR="004933D2">
        <w:t>Popis diela</w:t>
      </w:r>
      <w:bookmarkEnd w:id="15"/>
    </w:p>
    <w:p w14:paraId="46E9D55B" w14:textId="77777777" w:rsidR="0092143F" w:rsidRDefault="00247DD4" w:rsidP="00247D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B213D">
        <w:rPr>
          <w:rFonts w:ascii="Times New Roman" w:hAnsi="Times New Roman" w:cs="Times New Roman"/>
          <w:sz w:val="24"/>
          <w:szCs w:val="24"/>
        </w:rPr>
        <w:t>Aj keď sa Špála počas vojny venoval maľovaniu najmä krajiniek, figurálna tvorba stále tvorila pomerne veľkú časť tvorby.</w:t>
      </w:r>
      <w:r w:rsidR="0092143F">
        <w:rPr>
          <w:rFonts w:ascii="Times New Roman" w:hAnsi="Times New Roman" w:cs="Times New Roman"/>
          <w:sz w:val="24"/>
          <w:szCs w:val="24"/>
        </w:rPr>
        <w:t xml:space="preserve"> Neveľké rozmery obrazu sú typickou črtou pre Špálovú tvorbu – obrazy maľoval iba pár hodín, na rozdiel od iných umelcov, ktorí pri práci na svojom diele strávili niekedy aj rok.</w:t>
      </w:r>
      <w:r w:rsidR="000B21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AADAC1" w14:textId="77777777" w:rsidR="00AB2441" w:rsidRDefault="00247DD4" w:rsidP="00AB24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B213D">
        <w:rPr>
          <w:rFonts w:ascii="Times New Roman" w:hAnsi="Times New Roman" w:cs="Times New Roman"/>
          <w:sz w:val="24"/>
          <w:szCs w:val="24"/>
        </w:rPr>
        <w:t>Na tomto obraze</w:t>
      </w:r>
      <w:r w:rsidR="00D8158F">
        <w:rPr>
          <w:rFonts w:ascii="Times New Roman" w:hAnsi="Times New Roman" w:cs="Times New Roman"/>
          <w:sz w:val="24"/>
          <w:szCs w:val="24"/>
        </w:rPr>
        <w:t xml:space="preserve"> v</w:t>
      </w:r>
      <w:r w:rsidR="000B213D">
        <w:rPr>
          <w:rFonts w:ascii="Times New Roman" w:hAnsi="Times New Roman" w:cs="Times New Roman"/>
          <w:sz w:val="24"/>
          <w:szCs w:val="24"/>
        </w:rPr>
        <w:t xml:space="preserve"> centrálnej časti </w:t>
      </w:r>
      <w:r w:rsidR="00D8158F">
        <w:rPr>
          <w:rFonts w:ascii="Times New Roman" w:hAnsi="Times New Roman" w:cs="Times New Roman"/>
          <w:sz w:val="24"/>
          <w:szCs w:val="24"/>
        </w:rPr>
        <w:t>môžeme vidieť</w:t>
      </w:r>
      <w:r w:rsidR="000B213D">
        <w:rPr>
          <w:rFonts w:ascii="Times New Roman" w:hAnsi="Times New Roman" w:cs="Times New Roman"/>
          <w:sz w:val="24"/>
          <w:szCs w:val="24"/>
        </w:rPr>
        <w:t xml:space="preserve"> dievčatko s kruhom v ruke, ktoré sa nachádza</w:t>
      </w:r>
      <w:r w:rsidR="00D8158F">
        <w:rPr>
          <w:rFonts w:ascii="Times New Roman" w:hAnsi="Times New Roman" w:cs="Times New Roman"/>
          <w:sz w:val="24"/>
          <w:szCs w:val="24"/>
        </w:rPr>
        <w:t xml:space="preserve"> pravdepodobne</w:t>
      </w:r>
      <w:r w:rsidR="000B213D">
        <w:rPr>
          <w:rFonts w:ascii="Times New Roman" w:hAnsi="Times New Roman" w:cs="Times New Roman"/>
          <w:sz w:val="24"/>
          <w:szCs w:val="24"/>
        </w:rPr>
        <w:t xml:space="preserve"> </w:t>
      </w:r>
      <w:r w:rsidR="00D8158F">
        <w:rPr>
          <w:rFonts w:ascii="Times New Roman" w:hAnsi="Times New Roman" w:cs="Times New Roman"/>
          <w:sz w:val="24"/>
          <w:szCs w:val="24"/>
        </w:rPr>
        <w:t>v dedinskom prostredí medzi kopcami kraja. V pozadí ešte môžeme zahliadnuť malý domček.</w:t>
      </w:r>
      <w:r w:rsidR="00564184">
        <w:rPr>
          <w:rFonts w:ascii="Times New Roman" w:hAnsi="Times New Roman" w:cs="Times New Roman"/>
          <w:sz w:val="24"/>
          <w:szCs w:val="24"/>
        </w:rPr>
        <w:t xml:space="preserve"> Obraz je maľovaný v intenzívnych odtieňoch modrej a červenej, ktoré sú presvetľované bielou. Plôšky a plochy obrazu sú pokryté rovnobežnými ťahmi stupňujúcej sa, saturujúcej farby. Vzniknuté obdĺžnikové plochy, najmä na kopcoch, hrajú všetkými smermi, prevláda však smer diagonálny. Jednotlivé farby sú </w:t>
      </w:r>
      <w:r w:rsidR="00A7672B">
        <w:rPr>
          <w:rFonts w:ascii="Times New Roman" w:hAnsi="Times New Roman" w:cs="Times New Roman"/>
          <w:sz w:val="24"/>
          <w:szCs w:val="24"/>
        </w:rPr>
        <w:t>kladené vedľa seba, prekrývajú sa</w:t>
      </w:r>
      <w:r w:rsidR="00564184">
        <w:rPr>
          <w:rFonts w:ascii="Times New Roman" w:hAnsi="Times New Roman" w:cs="Times New Roman"/>
          <w:sz w:val="24"/>
          <w:szCs w:val="24"/>
        </w:rPr>
        <w:t xml:space="preserve"> iba výnimočne, akoby maľba bola akousi farebnou skladačkou.</w:t>
      </w:r>
      <w:r w:rsidR="00D8158F">
        <w:rPr>
          <w:rFonts w:ascii="Times New Roman" w:hAnsi="Times New Roman" w:cs="Times New Roman"/>
          <w:sz w:val="24"/>
          <w:szCs w:val="24"/>
        </w:rPr>
        <w:t xml:space="preserve"> </w:t>
      </w:r>
      <w:r w:rsidR="002A55DE">
        <w:rPr>
          <w:rFonts w:ascii="Times New Roman" w:hAnsi="Times New Roman" w:cs="Times New Roman"/>
          <w:sz w:val="24"/>
          <w:szCs w:val="24"/>
        </w:rPr>
        <w:t>Na obraze vyniká fauvistická nota a spôsob</w:t>
      </w:r>
      <w:r w:rsidR="00564184">
        <w:rPr>
          <w:rFonts w:ascii="Times New Roman" w:hAnsi="Times New Roman" w:cs="Times New Roman"/>
          <w:sz w:val="24"/>
          <w:szCs w:val="24"/>
        </w:rPr>
        <w:t>om</w:t>
      </w:r>
      <w:r w:rsidR="002A55DE">
        <w:rPr>
          <w:rFonts w:ascii="Times New Roman" w:hAnsi="Times New Roman" w:cs="Times New Roman"/>
          <w:sz w:val="24"/>
          <w:szCs w:val="24"/>
        </w:rPr>
        <w:t xml:space="preserve"> štylizácie postavy dievčatka aj Špálov </w:t>
      </w:r>
      <w:r w:rsidR="00C90D8C">
        <w:rPr>
          <w:rFonts w:ascii="Times New Roman" w:hAnsi="Times New Roman" w:cs="Times New Roman"/>
          <w:sz w:val="24"/>
          <w:szCs w:val="24"/>
        </w:rPr>
        <w:t>primitivizujúci sklon, ktorý A. Matějček definoval slovami: ,, Zatiaľ čo ostatným bol primitivizmus akousi dobrovoľne na seba vzatou askézou, bol Špálov primitivizmus vlastnou podstatou jeho ľudskej aj umeleckej bytosti, v ktorej vôľa tvoriť nedomáhala sa širokého obzoru kultúrneho. Stačil mu jeho český vidiek, poľné valy, pestré záhradky, bucľaté dievčatá, a to všetko v tvaroch, ktorým nebrala ani najkrajnejšia formálna abstrakcia konkrétnu formu a typ. V hľadaní výrazu jednoduchého a okamžite účinného neváhal Špála deformovať oblý tvar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D8C">
        <w:rPr>
          <w:rFonts w:ascii="Times New Roman" w:hAnsi="Times New Roman" w:cs="Times New Roman"/>
          <w:sz w:val="24"/>
          <w:szCs w:val="24"/>
        </w:rPr>
        <w:t xml:space="preserve">geometricky, redukovať farebnosť vecí na dva tri ostré tóny, avšak i tu trval vzťah k prírode ako </w:t>
      </w:r>
      <w:r w:rsidR="00785019">
        <w:rPr>
          <w:rFonts w:ascii="Times New Roman" w:hAnsi="Times New Roman" w:cs="Times New Roman"/>
          <w:sz w:val="24"/>
          <w:szCs w:val="24"/>
        </w:rPr>
        <w:t>dodávateľke motívu, tvaru, svetla aj farby</w:t>
      </w:r>
      <w:commentRangeStart w:id="16"/>
      <w:r w:rsidR="00785019">
        <w:rPr>
          <w:rFonts w:ascii="Times New Roman" w:hAnsi="Times New Roman" w:cs="Times New Roman"/>
          <w:sz w:val="24"/>
          <w:szCs w:val="24"/>
        </w:rPr>
        <w:t>.“</w:t>
      </w:r>
      <w:r w:rsidR="00785019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commentRangeEnd w:id="16"/>
      <w:r w:rsidR="005C1A12">
        <w:rPr>
          <w:rStyle w:val="Odkaznakoment"/>
        </w:rPr>
        <w:commentReference w:id="16"/>
      </w:r>
      <w:r w:rsidR="007850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6D7A9" w14:textId="77777777" w:rsidR="009C7D2E" w:rsidRDefault="00247DD4" w:rsidP="00AB2441">
      <w:pPr>
        <w:pStyle w:val="Nadpis1"/>
      </w:pPr>
      <w:bookmarkStart w:id="17" w:name="_Toc390203228"/>
      <w:r>
        <w:lastRenderedPageBreak/>
        <w:t>ZÁVER</w:t>
      </w:r>
      <w:bookmarkEnd w:id="17"/>
    </w:p>
    <w:p w14:paraId="61DC350D" w14:textId="77777777" w:rsidR="00AB2441" w:rsidRPr="00AB2441" w:rsidRDefault="00AB2441" w:rsidP="00AB2441"/>
    <w:p w14:paraId="57EC1893" w14:textId="77777777" w:rsidR="009C7D2E" w:rsidRDefault="00AB2441" w:rsidP="00247D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2ACE">
        <w:rPr>
          <w:rFonts w:ascii="Times New Roman" w:hAnsi="Times New Roman" w:cs="Times New Roman"/>
          <w:sz w:val="24"/>
          <w:szCs w:val="24"/>
        </w:rPr>
        <w:t>V tejto seminárnej práci som sa snažila načrtnúť život a tvorbu Václava Špálu, ktorého som doposiaľ poznala iba okrajovo ako predstaviteľa českého moderného umenia. Po prečítaní literatúry o jeho živote a tvorbe som bola unesená jeho svojskou osobnosťou. Celý život bojoval so zákernou chorobou a tento boj s ňou prehral vo veku 61 rokov. Napriek tomu miloval život, vidiek, svoju rodinu a hlavne umenie</w:t>
      </w:r>
      <w:r w:rsidR="009C7D2E">
        <w:rPr>
          <w:rFonts w:ascii="Times New Roman" w:hAnsi="Times New Roman" w:cs="Times New Roman"/>
          <w:sz w:val="24"/>
          <w:szCs w:val="24"/>
        </w:rPr>
        <w:t xml:space="preserve">. Najlepšie to vyjadril sám </w:t>
      </w:r>
      <w:r w:rsidR="00B40AB5">
        <w:rPr>
          <w:rFonts w:ascii="Times New Roman" w:hAnsi="Times New Roman" w:cs="Times New Roman"/>
          <w:sz w:val="24"/>
          <w:szCs w:val="24"/>
        </w:rPr>
        <w:t xml:space="preserve">Václav </w:t>
      </w:r>
      <w:r w:rsidR="009C7D2E">
        <w:rPr>
          <w:rFonts w:ascii="Times New Roman" w:hAnsi="Times New Roman" w:cs="Times New Roman"/>
          <w:sz w:val="24"/>
          <w:szCs w:val="24"/>
        </w:rPr>
        <w:t xml:space="preserve">Špála: </w:t>
      </w:r>
      <w:r w:rsidR="009C7D2E" w:rsidRPr="00840B53">
        <w:rPr>
          <w:rFonts w:ascii="Times New Roman" w:hAnsi="Times New Roman" w:cs="Times New Roman"/>
          <w:sz w:val="24"/>
          <w:szCs w:val="24"/>
        </w:rPr>
        <w:t>,,Miluju větrné krajiny, barvy kytek, živí gesta lidí – hlavně lidi. Miluji projevy žití.“</w:t>
      </w:r>
      <w:r w:rsidR="009C7D2E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</w:p>
    <w:p w14:paraId="1777ABFA" w14:textId="77777777" w:rsidR="00962ACE" w:rsidRDefault="00AB2441" w:rsidP="00247D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2ACE">
        <w:rPr>
          <w:rFonts w:ascii="Times New Roman" w:hAnsi="Times New Roman" w:cs="Times New Roman"/>
          <w:sz w:val="24"/>
          <w:szCs w:val="24"/>
        </w:rPr>
        <w:t>Podľa môjho názoru</w:t>
      </w:r>
      <w:r w:rsidR="009C7D2E">
        <w:rPr>
          <w:rFonts w:ascii="Times New Roman" w:hAnsi="Times New Roman" w:cs="Times New Roman"/>
          <w:sz w:val="24"/>
          <w:szCs w:val="24"/>
        </w:rPr>
        <w:t xml:space="preserve"> obraz, ktorý</w:t>
      </w:r>
      <w:r w:rsidR="00962ACE">
        <w:rPr>
          <w:rFonts w:ascii="Times New Roman" w:hAnsi="Times New Roman" w:cs="Times New Roman"/>
          <w:sz w:val="24"/>
          <w:szCs w:val="24"/>
        </w:rPr>
        <w:t xml:space="preserve"> </w:t>
      </w:r>
      <w:r w:rsidR="009C7D2E">
        <w:rPr>
          <w:rFonts w:ascii="Times New Roman" w:hAnsi="Times New Roman" w:cs="Times New Roman"/>
          <w:sz w:val="24"/>
          <w:szCs w:val="24"/>
        </w:rPr>
        <w:t>som si od neho vybrala, je</w:t>
      </w:r>
      <w:r w:rsidR="00962ACE">
        <w:rPr>
          <w:rFonts w:ascii="Times New Roman" w:hAnsi="Times New Roman" w:cs="Times New Roman"/>
          <w:sz w:val="24"/>
          <w:szCs w:val="24"/>
        </w:rPr>
        <w:t xml:space="preserve"> skutočne veľmi zaujímavý a pútavý, či už farebnou kompozíciou, postavou dievčatka s kruhom alebo pocitmi, ktoré (aspoň vo mne) evokuj</w:t>
      </w:r>
      <w:r w:rsidR="009C7D2E">
        <w:rPr>
          <w:rFonts w:ascii="Times New Roman" w:hAnsi="Times New Roman" w:cs="Times New Roman"/>
          <w:sz w:val="24"/>
          <w:szCs w:val="24"/>
        </w:rPr>
        <w:t>e</w:t>
      </w:r>
      <w:r w:rsidR="00962ACE">
        <w:rPr>
          <w:rFonts w:ascii="Times New Roman" w:hAnsi="Times New Roman" w:cs="Times New Roman"/>
          <w:sz w:val="24"/>
          <w:szCs w:val="24"/>
        </w:rPr>
        <w:t xml:space="preserve"> – radosť a bezstarostnosť. Každý jeden krát, keď sa naň pozriem, páči sa mi o niečo viac. </w:t>
      </w:r>
      <w:r w:rsidR="009C7D2E">
        <w:rPr>
          <w:rFonts w:ascii="Times New Roman" w:hAnsi="Times New Roman" w:cs="Times New Roman"/>
          <w:sz w:val="24"/>
          <w:szCs w:val="24"/>
        </w:rPr>
        <w:t>Svojím skromným úsudkom ho p</w:t>
      </w:r>
      <w:r w:rsidR="00962ACE">
        <w:rPr>
          <w:rFonts w:ascii="Times New Roman" w:hAnsi="Times New Roman" w:cs="Times New Roman"/>
          <w:sz w:val="24"/>
          <w:szCs w:val="24"/>
        </w:rPr>
        <w:t xml:space="preserve">ovažujem </w:t>
      </w:r>
      <w:r w:rsidR="009C7D2E">
        <w:rPr>
          <w:rFonts w:ascii="Times New Roman" w:hAnsi="Times New Roman" w:cs="Times New Roman"/>
          <w:sz w:val="24"/>
          <w:szCs w:val="24"/>
        </w:rPr>
        <w:t xml:space="preserve">za </w:t>
      </w:r>
      <w:r w:rsidR="00962ACE">
        <w:rPr>
          <w:rFonts w:ascii="Times New Roman" w:hAnsi="Times New Roman" w:cs="Times New Roman"/>
          <w:sz w:val="24"/>
          <w:szCs w:val="24"/>
        </w:rPr>
        <w:t xml:space="preserve">majstrovské dielo minimálne českého moderného umenia. </w:t>
      </w:r>
    </w:p>
    <w:p w14:paraId="650D50DD" w14:textId="77777777" w:rsidR="00B92F93" w:rsidRDefault="00B92F93">
      <w:pPr>
        <w:rPr>
          <w:rFonts w:ascii="Times New Roman" w:hAnsi="Times New Roman" w:cs="Times New Roman"/>
          <w:sz w:val="24"/>
          <w:szCs w:val="24"/>
        </w:rPr>
      </w:pPr>
    </w:p>
    <w:p w14:paraId="4AE40D38" w14:textId="77777777" w:rsidR="00564184" w:rsidRDefault="00564184">
      <w:pPr>
        <w:rPr>
          <w:rFonts w:ascii="Times New Roman" w:hAnsi="Times New Roman" w:cs="Times New Roman"/>
          <w:sz w:val="24"/>
          <w:szCs w:val="24"/>
        </w:rPr>
      </w:pPr>
    </w:p>
    <w:p w14:paraId="29DBFC81" w14:textId="77777777" w:rsidR="00564184" w:rsidRDefault="00564184">
      <w:pPr>
        <w:rPr>
          <w:rFonts w:ascii="Times New Roman" w:hAnsi="Times New Roman" w:cs="Times New Roman"/>
          <w:sz w:val="24"/>
          <w:szCs w:val="24"/>
        </w:rPr>
      </w:pPr>
    </w:p>
    <w:p w14:paraId="7772AE90" w14:textId="77777777" w:rsidR="00564184" w:rsidRDefault="00564184">
      <w:pPr>
        <w:rPr>
          <w:rFonts w:ascii="Times New Roman" w:hAnsi="Times New Roman" w:cs="Times New Roman"/>
          <w:sz w:val="24"/>
          <w:szCs w:val="24"/>
        </w:rPr>
      </w:pPr>
    </w:p>
    <w:p w14:paraId="059FB204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5A7D05EA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0958C045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2CD4DDE0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7D50A6CC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1A1BEACE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3C0B9CB4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24878440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7DE96370" w14:textId="77777777" w:rsidR="009C7D2E" w:rsidRDefault="009C7D2E">
      <w:pPr>
        <w:rPr>
          <w:rFonts w:ascii="Times New Roman" w:hAnsi="Times New Roman" w:cs="Times New Roman"/>
          <w:sz w:val="24"/>
          <w:szCs w:val="24"/>
        </w:rPr>
      </w:pPr>
    </w:p>
    <w:p w14:paraId="7D98B7DE" w14:textId="77777777" w:rsidR="00214188" w:rsidRDefault="00214188">
      <w:pPr>
        <w:rPr>
          <w:rFonts w:ascii="Times New Roman" w:hAnsi="Times New Roman" w:cs="Times New Roman"/>
          <w:sz w:val="24"/>
          <w:szCs w:val="24"/>
        </w:rPr>
      </w:pPr>
    </w:p>
    <w:p w14:paraId="66D2CD56" w14:textId="77777777" w:rsidR="00214188" w:rsidRDefault="00214188" w:rsidP="00214188">
      <w:pPr>
        <w:pStyle w:val="Nadpis1"/>
      </w:pPr>
      <w:bookmarkStart w:id="18" w:name="_Toc390203229"/>
      <w:r>
        <w:lastRenderedPageBreak/>
        <w:t>LITERATÚRA</w:t>
      </w:r>
      <w:bookmarkEnd w:id="18"/>
    </w:p>
    <w:p w14:paraId="401C48AA" w14:textId="77777777" w:rsidR="00214188" w:rsidRDefault="00214188" w:rsidP="00214188">
      <w:pPr>
        <w:jc w:val="both"/>
      </w:pPr>
    </w:p>
    <w:p w14:paraId="181C753B" w14:textId="77777777" w:rsidR="00214188" w:rsidRPr="00214188" w:rsidRDefault="00214188" w:rsidP="00214188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2141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HLUŠIČKA, Jiří.</w:t>
      </w:r>
      <w:r w:rsidRPr="0021418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141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České moderní malířství v Moravské galerii v Brně. I: (obdo-bí 1890-1919)</w:t>
      </w:r>
      <w:r w:rsidRPr="002141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1. vyd. Brno: Blok, 1984, 301 s.</w:t>
      </w:r>
      <w:r w:rsidRPr="002141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A1940" w14:textId="77777777" w:rsidR="00214188" w:rsidRPr="00214188" w:rsidRDefault="00214188" w:rsidP="00214188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214188">
        <w:rPr>
          <w:rFonts w:ascii="Times New Roman" w:hAnsi="Times New Roman" w:cs="Times New Roman"/>
          <w:sz w:val="24"/>
          <w:szCs w:val="24"/>
        </w:rPr>
        <w:t xml:space="preserve">KOTALÍK, Jiří. </w:t>
      </w:r>
      <w:r w:rsidRPr="00214188">
        <w:rPr>
          <w:rFonts w:ascii="Times New Roman" w:hAnsi="Times New Roman" w:cs="Times New Roman"/>
          <w:i/>
          <w:sz w:val="24"/>
          <w:szCs w:val="24"/>
        </w:rPr>
        <w:t>Václav Špála</w:t>
      </w:r>
      <w:r w:rsidRPr="00214188">
        <w:rPr>
          <w:rFonts w:ascii="Times New Roman" w:hAnsi="Times New Roman" w:cs="Times New Roman"/>
          <w:sz w:val="24"/>
          <w:szCs w:val="24"/>
        </w:rPr>
        <w:t>. 1. vyd. Praha: Odeon, 1972, 81 s.</w:t>
      </w:r>
    </w:p>
    <w:p w14:paraId="6237644B" w14:textId="77777777" w:rsidR="00214188" w:rsidRPr="00214188" w:rsidRDefault="00214188" w:rsidP="00214188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214188">
        <w:rPr>
          <w:rFonts w:ascii="Times New Roman" w:hAnsi="Times New Roman" w:cs="Times New Roman"/>
          <w:sz w:val="24"/>
          <w:szCs w:val="24"/>
        </w:rPr>
        <w:t xml:space="preserve">KREJČÍ, Jiří. </w:t>
      </w:r>
      <w:r w:rsidRPr="00214188">
        <w:rPr>
          <w:rFonts w:ascii="Times New Roman" w:hAnsi="Times New Roman" w:cs="Times New Roman"/>
          <w:i/>
          <w:sz w:val="24"/>
          <w:szCs w:val="24"/>
        </w:rPr>
        <w:t>Václav Špála</w:t>
      </w:r>
      <w:r w:rsidRPr="00214188">
        <w:rPr>
          <w:rFonts w:ascii="Times New Roman" w:hAnsi="Times New Roman" w:cs="Times New Roman"/>
          <w:sz w:val="24"/>
          <w:szCs w:val="24"/>
        </w:rPr>
        <w:t>. 1. vyd. Praha: Orbis, 1947, 37 s.</w:t>
      </w:r>
    </w:p>
    <w:p w14:paraId="020F8C5B" w14:textId="77777777" w:rsidR="00214188" w:rsidRPr="00214188" w:rsidRDefault="00214188" w:rsidP="00214188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214188">
        <w:rPr>
          <w:rFonts w:ascii="Times New Roman" w:hAnsi="Times New Roman" w:cs="Times New Roman"/>
          <w:sz w:val="24"/>
          <w:szCs w:val="24"/>
        </w:rPr>
        <w:t xml:space="preserve">RACHLÍK, František. </w:t>
      </w:r>
      <w:r w:rsidRPr="00214188">
        <w:rPr>
          <w:rFonts w:ascii="Times New Roman" w:hAnsi="Times New Roman" w:cs="Times New Roman"/>
          <w:i/>
          <w:sz w:val="24"/>
          <w:szCs w:val="24"/>
        </w:rPr>
        <w:t>Národní umělec Václav Špála</w:t>
      </w:r>
      <w:r w:rsidRPr="00214188">
        <w:rPr>
          <w:rFonts w:ascii="Times New Roman" w:hAnsi="Times New Roman" w:cs="Times New Roman"/>
          <w:sz w:val="24"/>
          <w:szCs w:val="24"/>
        </w:rPr>
        <w:t xml:space="preserve">. 1. vyd. Praha: Státní nakladatelství krásne literatury, hudby a umění, 1955, 109 s.   </w:t>
      </w:r>
    </w:p>
    <w:p w14:paraId="2988433F" w14:textId="77777777" w:rsidR="00B92F93" w:rsidRPr="00214188" w:rsidRDefault="00A806B7" w:rsidP="0021418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1418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ŠPÁLA, Václav a Tomáš BERGER.</w:t>
      </w:r>
      <w:r w:rsidRPr="002141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Václav Špála: mezi avantgardou a živobytím</w:t>
      </w:r>
      <w:r w:rsidRPr="002141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V Praze: Národní galer</w:t>
      </w:r>
      <w:bookmarkStart w:id="19" w:name="_GoBack"/>
      <w:bookmarkEnd w:id="19"/>
      <w:r w:rsidRPr="002141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ie, 2005, 274 s. ISBN 80-703-5299-X.</w:t>
      </w:r>
    </w:p>
    <w:p w14:paraId="6B88869A" w14:textId="77777777" w:rsidR="002A32CC" w:rsidRPr="00840B53" w:rsidRDefault="002A32CC">
      <w:pPr>
        <w:rPr>
          <w:rFonts w:ascii="Times New Roman" w:hAnsi="Times New Roman" w:cs="Times New Roman"/>
          <w:sz w:val="24"/>
          <w:szCs w:val="24"/>
        </w:rPr>
      </w:pPr>
    </w:p>
    <w:sectPr w:rsidR="002A32CC" w:rsidRPr="00840B53" w:rsidSect="009C6F87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6" w:author="Jakubecon" w:date="2014-07-17T15:02:00Z" w:initials="J">
    <w:p w14:paraId="6B8F19FC" w14:textId="77777777" w:rsidR="005C1A12" w:rsidRDefault="005C1A12">
      <w:pPr>
        <w:pStyle w:val="Textkomente"/>
      </w:pPr>
      <w:r>
        <w:rPr>
          <w:rStyle w:val="Odkaznakoment"/>
        </w:rPr>
        <w:annotationRef/>
      </w:r>
      <w:r>
        <w:t>To je trochu zmatečná poznámka. Uvozujetet to A. Matějčkem, ale v poznámce je  uveden J. Hlušička. Je to tedy citace AM v té knize. Pak by mělo být uvedeno „cit. dle“. A navíc je to ve slovnštině. Citace se ponechávají v původním jazyce a nepřekládají se!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8F19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1252F" w14:textId="77777777" w:rsidR="00945180" w:rsidRDefault="00945180" w:rsidP="00840B53">
      <w:pPr>
        <w:spacing w:after="0" w:line="240" w:lineRule="auto"/>
      </w:pPr>
      <w:r>
        <w:separator/>
      </w:r>
    </w:p>
  </w:endnote>
  <w:endnote w:type="continuationSeparator" w:id="0">
    <w:p w14:paraId="5E8A02E7" w14:textId="77777777" w:rsidR="00945180" w:rsidRDefault="00945180" w:rsidP="00840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9940"/>
      <w:docPartObj>
        <w:docPartGallery w:val="Page Numbers (Bottom of Page)"/>
        <w:docPartUnique/>
      </w:docPartObj>
    </w:sdtPr>
    <w:sdtEndPr/>
    <w:sdtContent>
      <w:p w14:paraId="24799EEF" w14:textId="77777777" w:rsidR="00863DD5" w:rsidRDefault="0094518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A1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8D2F11E" w14:textId="77777777" w:rsidR="00863DD5" w:rsidRDefault="00863D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863FA" w14:textId="77777777" w:rsidR="00945180" w:rsidRDefault="00945180" w:rsidP="00840B53">
      <w:pPr>
        <w:spacing w:after="0" w:line="240" w:lineRule="auto"/>
      </w:pPr>
      <w:r>
        <w:separator/>
      </w:r>
    </w:p>
  </w:footnote>
  <w:footnote w:type="continuationSeparator" w:id="0">
    <w:p w14:paraId="7C914A4D" w14:textId="77777777" w:rsidR="00945180" w:rsidRDefault="00945180" w:rsidP="00840B53">
      <w:pPr>
        <w:spacing w:after="0" w:line="240" w:lineRule="auto"/>
      </w:pPr>
      <w:r>
        <w:continuationSeparator/>
      </w:r>
    </w:p>
  </w:footnote>
  <w:footnote w:id="1">
    <w:p w14:paraId="0EEF798F" w14:textId="77777777" w:rsidR="009C7D2E" w:rsidRDefault="009C7D2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85019">
        <w:rPr>
          <w:rFonts w:asciiTheme="majorHAnsi" w:hAnsiTheme="majorHAnsi" w:cs="Times New Roman"/>
        </w:rPr>
        <w:t>Spolok výtvarných umelcov Mánes</w:t>
      </w:r>
    </w:p>
  </w:footnote>
  <w:footnote w:id="2">
    <w:p w14:paraId="14172125" w14:textId="77777777" w:rsidR="00B82099" w:rsidRPr="00B82099" w:rsidRDefault="00B82099" w:rsidP="00B82099">
      <w:pPr>
        <w:jc w:val="both"/>
        <w:rPr>
          <w:rFonts w:asciiTheme="majorHAnsi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Style w:val="Znakapoznpodarou"/>
        </w:rPr>
        <w:footnoteRef/>
      </w:r>
      <w:r>
        <w:t xml:space="preserve"> </w:t>
      </w:r>
      <w:r w:rsidRPr="00B82099">
        <w:rPr>
          <w:rFonts w:asciiTheme="majorHAnsi" w:hAnsiTheme="majorHAnsi" w:cs="Times New Roman"/>
          <w:iCs/>
          <w:color w:val="000000"/>
          <w:sz w:val="20"/>
          <w:szCs w:val="20"/>
          <w:shd w:val="clear" w:color="auto" w:fill="FFFFFF"/>
        </w:rPr>
        <w:t>ŠPÁLA, Václav a Tomáš BERGER.</w:t>
      </w:r>
      <w:r w:rsidRPr="00B82099">
        <w:rPr>
          <w:rFonts w:asciiTheme="majorHAnsi" w:hAnsiTheme="majorHAnsi" w:cs="Times New Roman"/>
          <w:i/>
          <w:iCs/>
          <w:color w:val="000000"/>
          <w:sz w:val="20"/>
          <w:szCs w:val="20"/>
          <w:shd w:val="clear" w:color="auto" w:fill="FFFFFF"/>
        </w:rPr>
        <w:t xml:space="preserve"> Václav Špála: mezi avantgardou a živobytím</w:t>
      </w:r>
      <w:r w:rsidRPr="00B82099">
        <w:rPr>
          <w:rFonts w:asciiTheme="majorHAnsi" w:hAnsiTheme="majorHAnsi" w:cs="Times New Roman"/>
          <w:color w:val="000000"/>
          <w:sz w:val="20"/>
          <w:szCs w:val="20"/>
          <w:shd w:val="clear" w:color="auto" w:fill="FFFFFF"/>
        </w:rPr>
        <w:t>. V Pra</w:t>
      </w:r>
      <w:r>
        <w:rPr>
          <w:rFonts w:asciiTheme="majorHAnsi" w:hAnsiTheme="majorHAnsi" w:cs="Times New Roman"/>
          <w:color w:val="000000"/>
          <w:sz w:val="20"/>
          <w:szCs w:val="20"/>
          <w:shd w:val="clear" w:color="auto" w:fill="FFFFFF"/>
        </w:rPr>
        <w:t>ze: Národní galerie, 2005, s. 20-21</w:t>
      </w:r>
      <w:r w:rsidRPr="00B82099">
        <w:rPr>
          <w:rFonts w:asciiTheme="majorHAnsi" w:hAnsiTheme="majorHAnsi" w:cs="Times New Roman"/>
          <w:color w:val="000000"/>
          <w:sz w:val="20"/>
          <w:szCs w:val="20"/>
          <w:shd w:val="clear" w:color="auto" w:fill="FFFFFF"/>
        </w:rPr>
        <w:t>. ISBN 80-703-5299-X.</w:t>
      </w:r>
    </w:p>
    <w:p w14:paraId="565F32C6" w14:textId="77777777" w:rsidR="00B82099" w:rsidRDefault="00B82099">
      <w:pPr>
        <w:pStyle w:val="Textpoznpodarou"/>
      </w:pPr>
    </w:p>
  </w:footnote>
  <w:footnote w:id="3">
    <w:p w14:paraId="1D2BC7D3" w14:textId="77777777" w:rsidR="009C7D2E" w:rsidRPr="00CE6801" w:rsidRDefault="009C7D2E" w:rsidP="0009422C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 w:rsidRPr="00785019">
        <w:rPr>
          <w:rFonts w:asciiTheme="majorHAnsi" w:hAnsiTheme="majorHAnsi" w:cs="Times New Roman"/>
        </w:rPr>
        <w:t>Napríklad z roku 1915, olej na lepenke, 66 x 50cm, Národná galéria, Praha.</w:t>
      </w:r>
    </w:p>
  </w:footnote>
  <w:footnote w:id="4">
    <w:p w14:paraId="339DA0BA" w14:textId="77777777" w:rsidR="009C7D2E" w:rsidRDefault="009C7D2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85019">
        <w:rPr>
          <w:rFonts w:asciiTheme="majorHAnsi" w:hAnsiTheme="majorHAnsi" w:cs="Arial"/>
          <w:color w:val="000000"/>
          <w:shd w:val="clear" w:color="auto" w:fill="FFFFFF"/>
        </w:rPr>
        <w:t>HLUŠIČKA, Jiří.</w:t>
      </w:r>
      <w:r w:rsidRPr="00785019">
        <w:rPr>
          <w:rStyle w:val="apple-converted-space"/>
          <w:rFonts w:asciiTheme="majorHAnsi" w:hAnsiTheme="majorHAnsi" w:cs="Arial"/>
          <w:color w:val="000000"/>
          <w:shd w:val="clear" w:color="auto" w:fill="FFFFFF"/>
        </w:rPr>
        <w:t> </w:t>
      </w:r>
      <w:r w:rsidRPr="00785019">
        <w:rPr>
          <w:rFonts w:asciiTheme="majorHAnsi" w:hAnsiTheme="majorHAnsi" w:cs="Arial"/>
          <w:i/>
          <w:iCs/>
          <w:color w:val="000000"/>
          <w:shd w:val="clear" w:color="auto" w:fill="FFFFFF"/>
        </w:rPr>
        <w:t>České moderní malířství v Moravské galerii v Brně. I: (obdo-bí 1890-1919)</w:t>
      </w:r>
      <w:r w:rsidRPr="00785019">
        <w:rPr>
          <w:rFonts w:asciiTheme="majorHAnsi" w:hAnsiTheme="majorHAnsi" w:cs="Arial"/>
          <w:color w:val="000000"/>
          <w:shd w:val="clear" w:color="auto" w:fill="FFFFFF"/>
        </w:rPr>
        <w:t>. 1. vyd. Brno: Blok, 1984, s. 205.</w:t>
      </w:r>
    </w:p>
  </w:footnote>
  <w:footnote w:id="5">
    <w:p w14:paraId="412BC674" w14:textId="77777777" w:rsidR="009C7D2E" w:rsidRPr="00840B53" w:rsidRDefault="009C7D2E" w:rsidP="009C7D2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85019">
        <w:rPr>
          <w:rFonts w:asciiTheme="majorHAnsi" w:hAnsiTheme="majorHAnsi" w:cs="Arial"/>
          <w:iCs/>
          <w:color w:val="000000"/>
          <w:shd w:val="clear" w:color="auto" w:fill="FFFFFF"/>
        </w:rPr>
        <w:t>ŠPÁLA, Václav a Tomáš BERGER</w:t>
      </w:r>
      <w:r>
        <w:rPr>
          <w:rFonts w:asciiTheme="majorHAnsi" w:hAnsiTheme="majorHAnsi" w:cs="Arial"/>
          <w:iCs/>
          <w:color w:val="000000"/>
          <w:shd w:val="clear" w:color="auto" w:fill="FFFFFF"/>
        </w:rPr>
        <w:t>.</w:t>
      </w:r>
      <w:r w:rsidRPr="00785019">
        <w:rPr>
          <w:rFonts w:asciiTheme="majorHAnsi" w:hAnsiTheme="majorHAnsi" w:cs="Times New Roman"/>
          <w:i/>
          <w:iCs/>
          <w:color w:val="000000"/>
          <w:shd w:val="clear" w:color="auto" w:fill="FFFFFF"/>
        </w:rPr>
        <w:t xml:space="preserve"> Václav Špála: mezi avantgardou a živobytím</w:t>
      </w:r>
      <w:r w:rsidRPr="00785019">
        <w:rPr>
          <w:rFonts w:asciiTheme="majorHAnsi" w:hAnsiTheme="majorHAnsi" w:cs="Times New Roman"/>
          <w:color w:val="000000"/>
          <w:shd w:val="clear" w:color="auto" w:fill="FFFFFF"/>
        </w:rPr>
        <w:t>. V Praze: Národní galerie, 2005, s. 17. ISBN 80-7035-299-x</w:t>
      </w:r>
      <w:r w:rsidRPr="00785019">
        <w:rPr>
          <w:rFonts w:asciiTheme="majorHAnsi" w:hAnsiTheme="majorHAnsi" w:cs="Arial"/>
          <w:color w:val="000000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603B" w14:textId="77777777" w:rsidR="00863DD5" w:rsidRDefault="00863DD5">
    <w:pPr>
      <w:pStyle w:val="Zhlav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econ">
    <w15:presenceInfo w15:providerId="None" w15:userId="Jakubec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71D"/>
    <w:rsid w:val="00050EE9"/>
    <w:rsid w:val="0009326E"/>
    <w:rsid w:val="0009422C"/>
    <w:rsid w:val="0009630C"/>
    <w:rsid w:val="000B213D"/>
    <w:rsid w:val="000D6F7C"/>
    <w:rsid w:val="00115DEC"/>
    <w:rsid w:val="00176923"/>
    <w:rsid w:val="00214188"/>
    <w:rsid w:val="00237E03"/>
    <w:rsid w:val="00237FD3"/>
    <w:rsid w:val="00247DD4"/>
    <w:rsid w:val="0028571D"/>
    <w:rsid w:val="002A32CC"/>
    <w:rsid w:val="002A55DE"/>
    <w:rsid w:val="002B65FA"/>
    <w:rsid w:val="002C0C36"/>
    <w:rsid w:val="002E30DE"/>
    <w:rsid w:val="00313FA3"/>
    <w:rsid w:val="00335E3E"/>
    <w:rsid w:val="00346719"/>
    <w:rsid w:val="0034716C"/>
    <w:rsid w:val="00363357"/>
    <w:rsid w:val="0038202C"/>
    <w:rsid w:val="0044583F"/>
    <w:rsid w:val="00456539"/>
    <w:rsid w:val="004933D2"/>
    <w:rsid w:val="004A7DAF"/>
    <w:rsid w:val="004D4A3C"/>
    <w:rsid w:val="00542941"/>
    <w:rsid w:val="00564184"/>
    <w:rsid w:val="005938B5"/>
    <w:rsid w:val="005C1A12"/>
    <w:rsid w:val="005F6CF7"/>
    <w:rsid w:val="00642BE7"/>
    <w:rsid w:val="00695155"/>
    <w:rsid w:val="006B0C71"/>
    <w:rsid w:val="006D3F41"/>
    <w:rsid w:val="006D73EB"/>
    <w:rsid w:val="006E0B36"/>
    <w:rsid w:val="00706019"/>
    <w:rsid w:val="00785019"/>
    <w:rsid w:val="007A0329"/>
    <w:rsid w:val="007F3006"/>
    <w:rsid w:val="00815AA4"/>
    <w:rsid w:val="00840B53"/>
    <w:rsid w:val="00851C57"/>
    <w:rsid w:val="00863DD5"/>
    <w:rsid w:val="0089385D"/>
    <w:rsid w:val="0091654A"/>
    <w:rsid w:val="00917BA8"/>
    <w:rsid w:val="0092143F"/>
    <w:rsid w:val="009240BA"/>
    <w:rsid w:val="00945180"/>
    <w:rsid w:val="00962ACE"/>
    <w:rsid w:val="00987388"/>
    <w:rsid w:val="009C6F87"/>
    <w:rsid w:val="009C7D2E"/>
    <w:rsid w:val="00A00B08"/>
    <w:rsid w:val="00A03539"/>
    <w:rsid w:val="00A7672B"/>
    <w:rsid w:val="00A806B7"/>
    <w:rsid w:val="00AA1E80"/>
    <w:rsid w:val="00AB2441"/>
    <w:rsid w:val="00AF22B5"/>
    <w:rsid w:val="00B40AB5"/>
    <w:rsid w:val="00B44948"/>
    <w:rsid w:val="00B464BE"/>
    <w:rsid w:val="00B54393"/>
    <w:rsid w:val="00B82099"/>
    <w:rsid w:val="00B84CFB"/>
    <w:rsid w:val="00B92F93"/>
    <w:rsid w:val="00BB027E"/>
    <w:rsid w:val="00BB48CB"/>
    <w:rsid w:val="00BD1F6D"/>
    <w:rsid w:val="00BD4C98"/>
    <w:rsid w:val="00C171DA"/>
    <w:rsid w:val="00C33E21"/>
    <w:rsid w:val="00C73506"/>
    <w:rsid w:val="00C90D8C"/>
    <w:rsid w:val="00CE6801"/>
    <w:rsid w:val="00D415CB"/>
    <w:rsid w:val="00D8158F"/>
    <w:rsid w:val="00DB2D3A"/>
    <w:rsid w:val="00DD7197"/>
    <w:rsid w:val="00DE1C4A"/>
    <w:rsid w:val="00E17D54"/>
    <w:rsid w:val="00E22754"/>
    <w:rsid w:val="00E4506B"/>
    <w:rsid w:val="00E51610"/>
    <w:rsid w:val="00EC0A89"/>
    <w:rsid w:val="00EC418E"/>
    <w:rsid w:val="00F3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8D95"/>
  <w15:docId w15:val="{B837F51E-DFEF-46D4-A99A-89455E6F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0B08"/>
  </w:style>
  <w:style w:type="paragraph" w:styleId="Nadpis1">
    <w:name w:val="heading 1"/>
    <w:basedOn w:val="Normln"/>
    <w:next w:val="Normln"/>
    <w:link w:val="Nadpis1Char"/>
    <w:uiPriority w:val="9"/>
    <w:qFormat/>
    <w:rsid w:val="009C7D2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6CF7"/>
    <w:pPr>
      <w:keepNext/>
      <w:keepLines/>
      <w:spacing w:before="200" w:after="0" w:line="360" w:lineRule="auto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0B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0B5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40B5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16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CE6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E6801"/>
  </w:style>
  <w:style w:type="paragraph" w:styleId="Zpat">
    <w:name w:val="footer"/>
    <w:basedOn w:val="Normln"/>
    <w:link w:val="ZpatChar"/>
    <w:uiPriority w:val="99"/>
    <w:unhideWhenUsed/>
    <w:rsid w:val="00CE6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6801"/>
  </w:style>
  <w:style w:type="character" w:customStyle="1" w:styleId="apple-converted-space">
    <w:name w:val="apple-converted-space"/>
    <w:basedOn w:val="Standardnpsmoodstavce"/>
    <w:rsid w:val="00A806B7"/>
  </w:style>
  <w:style w:type="character" w:customStyle="1" w:styleId="Nadpis1Char">
    <w:name w:val="Nadpis 1 Char"/>
    <w:basedOn w:val="Standardnpsmoodstavce"/>
    <w:link w:val="Nadpis1"/>
    <w:uiPriority w:val="9"/>
    <w:rsid w:val="009C7D2E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F6CF7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35E3E"/>
    <w:pPr>
      <w:outlineLvl w:val="9"/>
    </w:pPr>
    <w:rPr>
      <w:rFonts w:asciiTheme="majorHAnsi" w:hAnsiTheme="majorHAnsi"/>
      <w:color w:val="365F91" w:themeColor="accent1" w:themeShade="BF"/>
      <w:sz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335E3E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35E3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335E3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C1A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1A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1A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1A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1A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244F1-40D9-4F03-8735-14514ED2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10</Pages>
  <Words>2136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</dc:creator>
  <cp:lastModifiedBy>Jakubecon</cp:lastModifiedBy>
  <cp:revision>28</cp:revision>
  <dcterms:created xsi:type="dcterms:W3CDTF">2014-06-09T10:13:00Z</dcterms:created>
  <dcterms:modified xsi:type="dcterms:W3CDTF">2014-07-17T13:11:00Z</dcterms:modified>
</cp:coreProperties>
</file>