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E0CD8" w14:textId="77777777" w:rsidR="00D764D6" w:rsidRDefault="00D764D6" w:rsidP="00D764D6">
      <w:pPr>
        <w:jc w:val="center"/>
        <w:rPr>
          <w:rFonts w:ascii="Times New Roman" w:hAnsi="Times New Roman" w:cs="Times New Roman"/>
          <w:sz w:val="40"/>
          <w:szCs w:val="40"/>
        </w:rPr>
      </w:pPr>
      <w:r w:rsidRPr="00D764D6">
        <w:rPr>
          <w:rFonts w:ascii="Times New Roman" w:hAnsi="Times New Roman" w:cs="Times New Roman"/>
          <w:b/>
          <w:sz w:val="40"/>
          <w:szCs w:val="40"/>
        </w:rPr>
        <w:t>Masarykova Univerzita</w:t>
      </w:r>
      <w:r>
        <w:rPr>
          <w:rFonts w:ascii="Times New Roman" w:hAnsi="Times New Roman" w:cs="Times New Roman"/>
          <w:b/>
          <w:sz w:val="40"/>
          <w:szCs w:val="40"/>
        </w:rPr>
        <w:br/>
      </w:r>
      <w:r w:rsidRPr="00D764D6">
        <w:rPr>
          <w:rFonts w:ascii="Times New Roman" w:hAnsi="Times New Roman" w:cs="Times New Roman"/>
          <w:b/>
          <w:sz w:val="40"/>
          <w:szCs w:val="40"/>
        </w:rPr>
        <w:t>Filozofická fakulta</w:t>
      </w:r>
      <w:r>
        <w:rPr>
          <w:rFonts w:ascii="Times New Roman" w:hAnsi="Times New Roman" w:cs="Times New Roman"/>
          <w:b/>
          <w:sz w:val="40"/>
          <w:szCs w:val="40"/>
        </w:rPr>
        <w:br/>
      </w:r>
      <w:r w:rsidRPr="00D764D6">
        <w:rPr>
          <w:rFonts w:ascii="Times New Roman" w:hAnsi="Times New Roman" w:cs="Times New Roman"/>
          <w:sz w:val="40"/>
          <w:szCs w:val="40"/>
        </w:rPr>
        <w:t>Seminář dějin umění</w:t>
      </w:r>
    </w:p>
    <w:p w14:paraId="12EFA206" w14:textId="77777777" w:rsidR="005C7353" w:rsidRPr="00D764D6" w:rsidRDefault="005C7353" w:rsidP="00D764D6">
      <w:pPr>
        <w:jc w:val="center"/>
        <w:rPr>
          <w:rFonts w:ascii="Times New Roman" w:hAnsi="Times New Roman" w:cs="Times New Roman"/>
          <w:b/>
          <w:sz w:val="40"/>
          <w:szCs w:val="40"/>
        </w:rPr>
      </w:pPr>
    </w:p>
    <w:p w14:paraId="0E2774B5" w14:textId="77777777" w:rsidR="00D764D6" w:rsidRPr="00D764D6" w:rsidRDefault="005C7353" w:rsidP="005C7353">
      <w:pPr>
        <w:jc w:val="center"/>
        <w:rPr>
          <w:rFonts w:ascii="Times New Roman" w:hAnsi="Times New Roman" w:cs="Times New Roman"/>
          <w:b/>
          <w:sz w:val="24"/>
          <w:szCs w:val="24"/>
        </w:rPr>
      </w:pPr>
      <w:r>
        <w:rPr>
          <w:rFonts w:ascii="Times New Roman" w:hAnsi="Times New Roman" w:cs="Times New Roman"/>
          <w:b/>
          <w:noProof/>
          <w:sz w:val="24"/>
          <w:szCs w:val="24"/>
          <w:lang w:eastAsia="cs-CZ"/>
        </w:rPr>
        <w:drawing>
          <wp:inline distT="0" distB="0" distL="0" distR="0" wp14:anchorId="3BA873E6" wp14:editId="487314B9">
            <wp:extent cx="2162175" cy="2162175"/>
            <wp:effectExtent l="19050" t="0" r="9525" b="0"/>
            <wp:docPr id="1" name="Obrázek 0" descr="MU_F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_FF_logo.jpg"/>
                    <pic:cNvPicPr/>
                  </pic:nvPicPr>
                  <pic:blipFill>
                    <a:blip r:embed="rId8" cstate="print"/>
                    <a:stretch>
                      <a:fillRect/>
                    </a:stretch>
                  </pic:blipFill>
                  <pic:spPr>
                    <a:xfrm>
                      <a:off x="0" y="0"/>
                      <a:ext cx="2162175" cy="2162175"/>
                    </a:xfrm>
                    <a:prstGeom prst="rect">
                      <a:avLst/>
                    </a:prstGeom>
                  </pic:spPr>
                </pic:pic>
              </a:graphicData>
            </a:graphic>
          </wp:inline>
        </w:drawing>
      </w:r>
    </w:p>
    <w:p w14:paraId="1AB503E5" w14:textId="77777777" w:rsidR="00D764D6" w:rsidRPr="00D764D6" w:rsidRDefault="00D764D6" w:rsidP="00D764D6">
      <w:pPr>
        <w:jc w:val="both"/>
        <w:rPr>
          <w:rFonts w:ascii="Times New Roman" w:hAnsi="Times New Roman" w:cs="Times New Roman"/>
          <w:b/>
          <w:sz w:val="24"/>
          <w:szCs w:val="24"/>
        </w:rPr>
      </w:pPr>
    </w:p>
    <w:p w14:paraId="2D632E40"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50F220B8"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73DE1A04"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2A99103A" w14:textId="77777777" w:rsidR="00D764D6" w:rsidRPr="00D764D6" w:rsidRDefault="00D764D6" w:rsidP="00D764D6">
      <w:pPr>
        <w:jc w:val="center"/>
        <w:rPr>
          <w:rFonts w:ascii="Times New Roman" w:hAnsi="Times New Roman" w:cs="Times New Roman"/>
          <w:b/>
          <w:sz w:val="40"/>
          <w:szCs w:val="40"/>
        </w:rPr>
      </w:pPr>
      <w:r w:rsidRPr="00D764D6">
        <w:rPr>
          <w:rFonts w:ascii="Times New Roman" w:hAnsi="Times New Roman" w:cs="Times New Roman"/>
          <w:b/>
          <w:sz w:val="40"/>
          <w:szCs w:val="40"/>
        </w:rPr>
        <w:t xml:space="preserve">Oldřich Blažíček: Odpoledne na zámku </w:t>
      </w:r>
      <w:commentRangeStart w:id="0"/>
      <w:r w:rsidRPr="00D764D6">
        <w:rPr>
          <w:rFonts w:ascii="Times New Roman" w:hAnsi="Times New Roman" w:cs="Times New Roman"/>
          <w:b/>
          <w:sz w:val="40"/>
          <w:szCs w:val="40"/>
        </w:rPr>
        <w:t>Dětěnice</w:t>
      </w:r>
      <w:commentRangeEnd w:id="0"/>
      <w:r w:rsidR="00A54E1D">
        <w:rPr>
          <w:rStyle w:val="Odkaznakoment"/>
        </w:rPr>
        <w:commentReference w:id="0"/>
      </w:r>
    </w:p>
    <w:p w14:paraId="4D1055D0" w14:textId="77777777" w:rsidR="00D764D6" w:rsidRPr="00D764D6" w:rsidRDefault="00D764D6" w:rsidP="00D764D6">
      <w:pPr>
        <w:jc w:val="center"/>
        <w:rPr>
          <w:rFonts w:ascii="Times New Roman" w:hAnsi="Times New Roman" w:cs="Times New Roman"/>
          <w:sz w:val="32"/>
          <w:szCs w:val="32"/>
        </w:rPr>
      </w:pPr>
      <w:r w:rsidRPr="00D764D6">
        <w:rPr>
          <w:rFonts w:ascii="Times New Roman" w:hAnsi="Times New Roman" w:cs="Times New Roman"/>
          <w:sz w:val="32"/>
          <w:szCs w:val="32"/>
        </w:rPr>
        <w:t>DU0105 Písemná postupová zkouška</w:t>
      </w:r>
    </w:p>
    <w:p w14:paraId="06B8F71D"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00ECD241"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184ABC5E"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062910D5"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70778093"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338C6AA5" w14:textId="77777777" w:rsidR="00D764D6" w:rsidRPr="00D764D6" w:rsidRDefault="00D764D6" w:rsidP="00D764D6">
      <w:pPr>
        <w:jc w:val="both"/>
        <w:rPr>
          <w:rFonts w:ascii="Times New Roman" w:hAnsi="Times New Roman" w:cs="Times New Roman"/>
          <w:b/>
          <w:sz w:val="24"/>
          <w:szCs w:val="24"/>
        </w:rPr>
      </w:pPr>
      <w:r w:rsidRPr="00D764D6">
        <w:rPr>
          <w:rFonts w:ascii="Times New Roman" w:hAnsi="Times New Roman" w:cs="Times New Roman"/>
          <w:b/>
          <w:sz w:val="24"/>
          <w:szCs w:val="24"/>
        </w:rPr>
        <w:t xml:space="preserve"> </w:t>
      </w:r>
    </w:p>
    <w:p w14:paraId="2CE41914" w14:textId="77777777" w:rsidR="007C1FE0" w:rsidRDefault="005C7353" w:rsidP="007C1FE0">
      <w:pPr>
        <w:jc w:val="right"/>
        <w:rPr>
          <w:rFonts w:ascii="Times New Roman" w:hAnsi="Times New Roman" w:cs="Times New Roman"/>
          <w:sz w:val="24"/>
          <w:szCs w:val="24"/>
        </w:rPr>
      </w:pPr>
      <w:r>
        <w:rPr>
          <w:rFonts w:ascii="Times New Roman" w:hAnsi="Times New Roman" w:cs="Times New Roman"/>
          <w:sz w:val="24"/>
          <w:szCs w:val="24"/>
        </w:rPr>
        <w:t xml:space="preserve">Veronika Králová, </w:t>
      </w:r>
      <w:r w:rsidR="00D764D6" w:rsidRPr="00D764D6">
        <w:rPr>
          <w:rFonts w:ascii="Times New Roman" w:hAnsi="Times New Roman" w:cs="Times New Roman"/>
          <w:sz w:val="24"/>
          <w:szCs w:val="24"/>
        </w:rPr>
        <w:t>428716</w:t>
      </w:r>
      <w:r>
        <w:rPr>
          <w:rFonts w:ascii="Times New Roman" w:hAnsi="Times New Roman" w:cs="Times New Roman"/>
          <w:sz w:val="24"/>
          <w:szCs w:val="24"/>
        </w:rPr>
        <w:br/>
        <w:t>Dějiny umění, Německý jazyk a literatura, 1. ročník</w:t>
      </w:r>
      <w:r>
        <w:rPr>
          <w:rFonts w:ascii="Times New Roman" w:hAnsi="Times New Roman" w:cs="Times New Roman"/>
          <w:sz w:val="24"/>
          <w:szCs w:val="24"/>
        </w:rPr>
        <w:br/>
        <w:t>jaro 20</w:t>
      </w:r>
      <w:r w:rsidR="007C1FE0">
        <w:rPr>
          <w:rFonts w:ascii="Times New Roman" w:hAnsi="Times New Roman" w:cs="Times New Roman"/>
          <w:sz w:val="24"/>
          <w:szCs w:val="24"/>
        </w:rPr>
        <w:t>14</w:t>
      </w:r>
    </w:p>
    <w:p w14:paraId="45A2E5A3" w14:textId="77777777" w:rsidR="00F27657" w:rsidRDefault="00F27657" w:rsidP="0040208A"/>
    <w:sdt>
      <w:sdtPr>
        <w:rPr>
          <w:rFonts w:ascii="Times New Roman" w:eastAsiaTheme="minorEastAsia" w:hAnsi="Times New Roman" w:cs="Times New Roman"/>
          <w:b w:val="0"/>
          <w:bCs w:val="0"/>
          <w:color w:val="auto"/>
          <w:sz w:val="24"/>
          <w:szCs w:val="24"/>
        </w:rPr>
        <w:id w:val="4858857"/>
        <w:docPartObj>
          <w:docPartGallery w:val="Table of Contents"/>
          <w:docPartUnique/>
        </w:docPartObj>
      </w:sdtPr>
      <w:sdtEndPr/>
      <w:sdtContent>
        <w:p w14:paraId="15508219" w14:textId="77777777" w:rsidR="0040208A" w:rsidRPr="005D4657" w:rsidRDefault="0040208A" w:rsidP="0040208A">
          <w:pPr>
            <w:pStyle w:val="Nadpisobsahu"/>
            <w:rPr>
              <w:rFonts w:ascii="Times New Roman" w:hAnsi="Times New Roman" w:cs="Times New Roman"/>
              <w:sz w:val="24"/>
              <w:szCs w:val="24"/>
            </w:rPr>
          </w:pPr>
          <w:r w:rsidRPr="005D4657">
            <w:rPr>
              <w:rFonts w:ascii="Times New Roman" w:hAnsi="Times New Roman" w:cs="Times New Roman"/>
              <w:caps/>
              <w:color w:val="auto"/>
              <w:sz w:val="24"/>
              <w:szCs w:val="24"/>
            </w:rPr>
            <w:t>Obsah</w:t>
          </w:r>
        </w:p>
        <w:p w14:paraId="4C9BB16D" w14:textId="77777777" w:rsidR="0040208A" w:rsidRPr="005D4657" w:rsidRDefault="003C4BD0" w:rsidP="0040208A">
          <w:pPr>
            <w:pStyle w:val="Obsah3"/>
            <w:ind w:left="446"/>
            <w:rPr>
              <w:rFonts w:ascii="Times New Roman" w:hAnsi="Times New Roman" w:cs="Times New Roman"/>
              <w:sz w:val="24"/>
              <w:szCs w:val="24"/>
            </w:rPr>
          </w:pPr>
        </w:p>
      </w:sdtContent>
    </w:sdt>
    <w:p w14:paraId="0BF29338" w14:textId="77777777" w:rsidR="0040208A" w:rsidRPr="005D4657" w:rsidRDefault="009C222A" w:rsidP="00BD2160">
      <w:pPr>
        <w:pStyle w:val="Obsah1"/>
        <w:numPr>
          <w:ilvl w:val="0"/>
          <w:numId w:val="6"/>
        </w:numPr>
        <w:spacing w:line="360" w:lineRule="auto"/>
        <w:rPr>
          <w:rFonts w:ascii="Times New Roman" w:hAnsi="Times New Roman" w:cs="Times New Roman"/>
          <w:b/>
          <w:sz w:val="24"/>
          <w:szCs w:val="24"/>
        </w:rPr>
      </w:pPr>
      <w:r w:rsidRPr="005D4657">
        <w:rPr>
          <w:rFonts w:ascii="Times New Roman" w:hAnsi="Times New Roman" w:cs="Times New Roman"/>
          <w:b/>
          <w:sz w:val="24"/>
          <w:szCs w:val="24"/>
        </w:rPr>
        <w:t>Úvod</w:t>
      </w:r>
      <w:r w:rsidR="0040208A" w:rsidRPr="005D4657">
        <w:rPr>
          <w:rFonts w:ascii="Times New Roman" w:hAnsi="Times New Roman" w:cs="Times New Roman"/>
          <w:b/>
          <w:sz w:val="24"/>
          <w:szCs w:val="24"/>
        </w:rPr>
        <w:ptab w:relativeTo="margin" w:alignment="right" w:leader="dot"/>
      </w:r>
      <w:r w:rsidR="0040208A" w:rsidRPr="005D4657">
        <w:rPr>
          <w:rFonts w:ascii="Times New Roman" w:hAnsi="Times New Roman" w:cs="Times New Roman"/>
          <w:b/>
          <w:sz w:val="24"/>
          <w:szCs w:val="24"/>
        </w:rPr>
        <w:t>1</w:t>
      </w:r>
    </w:p>
    <w:p w14:paraId="74067F0B" w14:textId="77777777" w:rsidR="0040208A" w:rsidRPr="005D4657" w:rsidRDefault="009C222A" w:rsidP="00BD2160">
      <w:pPr>
        <w:pStyle w:val="Obsah1"/>
        <w:numPr>
          <w:ilvl w:val="0"/>
          <w:numId w:val="6"/>
        </w:numPr>
        <w:spacing w:line="360" w:lineRule="auto"/>
        <w:rPr>
          <w:rFonts w:ascii="Times New Roman" w:hAnsi="Times New Roman" w:cs="Times New Roman"/>
          <w:b/>
          <w:sz w:val="24"/>
          <w:szCs w:val="24"/>
        </w:rPr>
      </w:pPr>
      <w:r w:rsidRPr="005D4657">
        <w:rPr>
          <w:rFonts w:ascii="Times New Roman" w:hAnsi="Times New Roman" w:cs="Times New Roman"/>
          <w:b/>
          <w:sz w:val="24"/>
          <w:szCs w:val="24"/>
        </w:rPr>
        <w:t>Zhodnocení literatury</w:t>
      </w:r>
      <w:r w:rsidR="0040208A" w:rsidRPr="005D4657">
        <w:rPr>
          <w:rFonts w:ascii="Times New Roman" w:hAnsi="Times New Roman" w:cs="Times New Roman"/>
          <w:b/>
          <w:sz w:val="24"/>
          <w:szCs w:val="24"/>
        </w:rPr>
        <w:ptab w:relativeTo="margin" w:alignment="right" w:leader="dot"/>
      </w:r>
      <w:r w:rsidRPr="005D4657">
        <w:rPr>
          <w:rFonts w:ascii="Times New Roman" w:hAnsi="Times New Roman" w:cs="Times New Roman"/>
          <w:b/>
          <w:sz w:val="24"/>
          <w:szCs w:val="24"/>
        </w:rPr>
        <w:t>1</w:t>
      </w:r>
    </w:p>
    <w:p w14:paraId="3844AF93" w14:textId="77777777" w:rsidR="009C222A" w:rsidRPr="005D4657" w:rsidRDefault="001F2549" w:rsidP="00BD2160">
      <w:pPr>
        <w:pStyle w:val="Obsah1"/>
        <w:numPr>
          <w:ilvl w:val="0"/>
          <w:numId w:val="6"/>
        </w:numPr>
        <w:spacing w:line="360" w:lineRule="auto"/>
        <w:rPr>
          <w:rFonts w:ascii="Times New Roman" w:hAnsi="Times New Roman" w:cs="Times New Roman"/>
          <w:b/>
          <w:sz w:val="24"/>
          <w:szCs w:val="24"/>
        </w:rPr>
      </w:pPr>
      <w:r w:rsidRPr="005D4657">
        <w:rPr>
          <w:rFonts w:ascii="Times New Roman" w:hAnsi="Times New Roman" w:cs="Times New Roman"/>
          <w:b/>
          <w:sz w:val="24"/>
          <w:szCs w:val="24"/>
        </w:rPr>
        <w:t>Popis</w:t>
      </w:r>
      <w:r w:rsidR="009C222A" w:rsidRPr="005D4657">
        <w:rPr>
          <w:rFonts w:ascii="Times New Roman" w:hAnsi="Times New Roman" w:cs="Times New Roman"/>
          <w:b/>
          <w:sz w:val="24"/>
          <w:szCs w:val="24"/>
        </w:rPr>
        <w:ptab w:relativeTo="margin" w:alignment="right" w:leader="dot"/>
      </w:r>
      <w:r w:rsidRPr="005D4657">
        <w:rPr>
          <w:rFonts w:ascii="Times New Roman" w:hAnsi="Times New Roman" w:cs="Times New Roman"/>
          <w:b/>
          <w:sz w:val="24"/>
          <w:szCs w:val="24"/>
        </w:rPr>
        <w:t>1</w:t>
      </w:r>
    </w:p>
    <w:p w14:paraId="3E106781" w14:textId="77777777" w:rsidR="005D4657" w:rsidRPr="005D4657" w:rsidRDefault="001F2549" w:rsidP="00BD2160">
      <w:pPr>
        <w:pStyle w:val="Obsah2"/>
        <w:numPr>
          <w:ilvl w:val="0"/>
          <w:numId w:val="6"/>
        </w:numPr>
        <w:spacing w:line="360" w:lineRule="auto"/>
        <w:rPr>
          <w:rFonts w:ascii="Times New Roman" w:hAnsi="Times New Roman" w:cs="Times New Roman"/>
          <w:b/>
          <w:sz w:val="24"/>
          <w:szCs w:val="24"/>
        </w:rPr>
      </w:pPr>
      <w:r w:rsidRPr="005D4657">
        <w:rPr>
          <w:rFonts w:ascii="Times New Roman" w:hAnsi="Times New Roman" w:cs="Times New Roman"/>
          <w:b/>
          <w:sz w:val="24"/>
          <w:szCs w:val="24"/>
        </w:rPr>
        <w:t>Tvorba</w:t>
      </w:r>
      <w:r w:rsidR="009C222A" w:rsidRPr="005D4657">
        <w:rPr>
          <w:rFonts w:ascii="Times New Roman" w:hAnsi="Times New Roman" w:cs="Times New Roman"/>
          <w:b/>
          <w:sz w:val="24"/>
          <w:szCs w:val="24"/>
        </w:rPr>
        <w:ptab w:relativeTo="margin" w:alignment="right" w:leader="dot"/>
      </w:r>
      <w:r w:rsidRPr="005D4657">
        <w:rPr>
          <w:rFonts w:ascii="Times New Roman" w:hAnsi="Times New Roman" w:cs="Times New Roman"/>
          <w:b/>
          <w:sz w:val="24"/>
          <w:szCs w:val="24"/>
        </w:rPr>
        <w:t>2</w:t>
      </w:r>
      <w:r w:rsidRPr="005D4657">
        <w:rPr>
          <w:rFonts w:ascii="Times New Roman" w:hAnsi="Times New Roman" w:cs="Times New Roman"/>
          <w:b/>
          <w:sz w:val="24"/>
          <w:szCs w:val="24"/>
        </w:rPr>
        <w:br/>
      </w:r>
      <w:r w:rsidRPr="005D4657">
        <w:rPr>
          <w:rFonts w:ascii="Times New Roman" w:hAnsi="Times New Roman" w:cs="Times New Roman"/>
          <w:sz w:val="24"/>
          <w:szCs w:val="24"/>
        </w:rPr>
        <w:t>4.1 Počátky</w:t>
      </w:r>
      <w:r w:rsidRPr="005D4657">
        <w:rPr>
          <w:rFonts w:ascii="Times New Roman" w:hAnsi="Times New Roman" w:cs="Times New Roman"/>
          <w:sz w:val="24"/>
          <w:szCs w:val="24"/>
        </w:rPr>
        <w:ptab w:relativeTo="margin" w:alignment="right" w:leader="dot"/>
      </w:r>
      <w:r w:rsidRPr="005D4657">
        <w:rPr>
          <w:rFonts w:ascii="Times New Roman" w:hAnsi="Times New Roman" w:cs="Times New Roman"/>
          <w:sz w:val="24"/>
          <w:szCs w:val="24"/>
        </w:rPr>
        <w:t>2</w:t>
      </w:r>
      <w:r w:rsidR="005D4657" w:rsidRPr="005D4657">
        <w:rPr>
          <w:rFonts w:ascii="Times New Roman" w:hAnsi="Times New Roman" w:cs="Times New Roman"/>
          <w:sz w:val="24"/>
          <w:szCs w:val="24"/>
        </w:rPr>
        <w:br/>
        <w:t>4.2 Období 1912 – 1917</w:t>
      </w:r>
      <w:r w:rsidR="005D4657" w:rsidRPr="005D4657">
        <w:rPr>
          <w:rFonts w:ascii="Times New Roman" w:hAnsi="Times New Roman" w:cs="Times New Roman"/>
          <w:sz w:val="24"/>
          <w:szCs w:val="24"/>
        </w:rPr>
        <w:ptab w:relativeTo="margin" w:alignment="right" w:leader="dot"/>
      </w:r>
      <w:r w:rsidR="005D4657">
        <w:rPr>
          <w:rFonts w:ascii="Times New Roman" w:hAnsi="Times New Roman" w:cs="Times New Roman"/>
          <w:sz w:val="24"/>
          <w:szCs w:val="24"/>
        </w:rPr>
        <w:t>3</w:t>
      </w:r>
      <w:r w:rsidR="005D4657" w:rsidRPr="005D4657">
        <w:rPr>
          <w:rFonts w:ascii="Times New Roman" w:hAnsi="Times New Roman" w:cs="Times New Roman"/>
          <w:sz w:val="24"/>
          <w:szCs w:val="24"/>
        </w:rPr>
        <w:br/>
        <w:t>4.3 Období 1917 – 1929</w:t>
      </w:r>
      <w:r w:rsidR="005D4657" w:rsidRPr="005D4657">
        <w:rPr>
          <w:rFonts w:ascii="Times New Roman" w:hAnsi="Times New Roman" w:cs="Times New Roman"/>
          <w:sz w:val="24"/>
          <w:szCs w:val="24"/>
        </w:rPr>
        <w:ptab w:relativeTo="margin" w:alignment="right" w:leader="dot"/>
      </w:r>
      <w:r w:rsidR="005D4657">
        <w:rPr>
          <w:rFonts w:ascii="Times New Roman" w:hAnsi="Times New Roman" w:cs="Times New Roman"/>
          <w:sz w:val="24"/>
          <w:szCs w:val="24"/>
        </w:rPr>
        <w:t>3</w:t>
      </w:r>
      <w:r w:rsidR="005D4657" w:rsidRPr="005D4657">
        <w:rPr>
          <w:rFonts w:ascii="Times New Roman" w:hAnsi="Times New Roman" w:cs="Times New Roman"/>
          <w:sz w:val="24"/>
          <w:szCs w:val="24"/>
        </w:rPr>
        <w:br/>
        <w:t>4.4 První polovina 30. let</w:t>
      </w:r>
      <w:r w:rsidR="005D4657" w:rsidRPr="005D4657">
        <w:rPr>
          <w:rFonts w:ascii="Times New Roman" w:hAnsi="Times New Roman" w:cs="Times New Roman"/>
          <w:sz w:val="24"/>
          <w:szCs w:val="24"/>
        </w:rPr>
        <w:ptab w:relativeTo="margin" w:alignment="right" w:leader="dot"/>
      </w:r>
      <w:r w:rsidR="005D4657">
        <w:rPr>
          <w:rFonts w:ascii="Times New Roman" w:hAnsi="Times New Roman" w:cs="Times New Roman"/>
          <w:sz w:val="24"/>
          <w:szCs w:val="24"/>
        </w:rPr>
        <w:t>3</w:t>
      </w:r>
      <w:r w:rsidR="005D4657" w:rsidRPr="005D4657">
        <w:rPr>
          <w:rFonts w:ascii="Times New Roman" w:hAnsi="Times New Roman" w:cs="Times New Roman"/>
          <w:sz w:val="24"/>
          <w:szCs w:val="24"/>
        </w:rPr>
        <w:br/>
        <w:t>4.5 Druhá polovina 30. let</w:t>
      </w:r>
      <w:r w:rsidR="005D4657" w:rsidRPr="005D4657">
        <w:rPr>
          <w:rFonts w:ascii="Times New Roman" w:hAnsi="Times New Roman" w:cs="Times New Roman"/>
          <w:sz w:val="24"/>
          <w:szCs w:val="24"/>
        </w:rPr>
        <w:ptab w:relativeTo="margin" w:alignment="right" w:leader="dot"/>
      </w:r>
      <w:r w:rsidR="005D4657">
        <w:rPr>
          <w:rFonts w:ascii="Times New Roman" w:hAnsi="Times New Roman" w:cs="Times New Roman"/>
          <w:sz w:val="24"/>
          <w:szCs w:val="24"/>
        </w:rPr>
        <w:t>3</w:t>
      </w:r>
    </w:p>
    <w:p w14:paraId="165F962F" w14:textId="77777777" w:rsidR="005D4657" w:rsidRPr="005D4657" w:rsidRDefault="005D4657" w:rsidP="00BD2160">
      <w:pPr>
        <w:pStyle w:val="Obsah1"/>
        <w:numPr>
          <w:ilvl w:val="0"/>
          <w:numId w:val="6"/>
        </w:numPr>
        <w:spacing w:line="360" w:lineRule="auto"/>
        <w:rPr>
          <w:rFonts w:ascii="Times New Roman" w:hAnsi="Times New Roman" w:cs="Times New Roman"/>
          <w:b/>
          <w:sz w:val="24"/>
          <w:szCs w:val="24"/>
        </w:rPr>
      </w:pPr>
      <w:r>
        <w:rPr>
          <w:rFonts w:ascii="Times New Roman" w:hAnsi="Times New Roman" w:cs="Times New Roman"/>
          <w:b/>
          <w:sz w:val="24"/>
          <w:szCs w:val="24"/>
        </w:rPr>
        <w:t>Stylová analýza</w:t>
      </w:r>
      <w:r w:rsidRPr="005D4657">
        <w:rPr>
          <w:rFonts w:ascii="Times New Roman" w:hAnsi="Times New Roman" w:cs="Times New Roman"/>
          <w:b/>
          <w:sz w:val="24"/>
          <w:szCs w:val="24"/>
        </w:rPr>
        <w:ptab w:relativeTo="margin" w:alignment="right" w:leader="dot"/>
      </w:r>
      <w:r>
        <w:rPr>
          <w:rFonts w:ascii="Times New Roman" w:hAnsi="Times New Roman" w:cs="Times New Roman"/>
          <w:b/>
          <w:sz w:val="24"/>
          <w:szCs w:val="24"/>
        </w:rPr>
        <w:t>3</w:t>
      </w:r>
    </w:p>
    <w:p w14:paraId="6C114623" w14:textId="77777777" w:rsidR="005D4657" w:rsidRPr="005D4657" w:rsidRDefault="005D4657" w:rsidP="00BD2160">
      <w:pPr>
        <w:pStyle w:val="Obsah1"/>
        <w:numPr>
          <w:ilvl w:val="0"/>
          <w:numId w:val="6"/>
        </w:numPr>
        <w:spacing w:line="360" w:lineRule="auto"/>
        <w:rPr>
          <w:rFonts w:ascii="Times New Roman" w:hAnsi="Times New Roman" w:cs="Times New Roman"/>
          <w:b/>
          <w:sz w:val="24"/>
          <w:szCs w:val="24"/>
        </w:rPr>
      </w:pPr>
      <w:r>
        <w:rPr>
          <w:rFonts w:ascii="Times New Roman" w:hAnsi="Times New Roman" w:cs="Times New Roman"/>
          <w:b/>
          <w:sz w:val="24"/>
          <w:szCs w:val="24"/>
        </w:rPr>
        <w:t>Dobový kontext</w:t>
      </w:r>
      <w:r w:rsidRPr="005D4657">
        <w:rPr>
          <w:rFonts w:ascii="Times New Roman" w:hAnsi="Times New Roman" w:cs="Times New Roman"/>
          <w:b/>
          <w:sz w:val="24"/>
          <w:szCs w:val="24"/>
        </w:rPr>
        <w:ptab w:relativeTo="margin" w:alignment="right" w:leader="dot"/>
      </w:r>
      <w:r>
        <w:rPr>
          <w:rFonts w:ascii="Times New Roman" w:hAnsi="Times New Roman" w:cs="Times New Roman"/>
          <w:b/>
          <w:sz w:val="24"/>
          <w:szCs w:val="24"/>
        </w:rPr>
        <w:t>4</w:t>
      </w:r>
    </w:p>
    <w:p w14:paraId="6DBCAE57" w14:textId="77777777" w:rsidR="005D4657" w:rsidRPr="005D4657" w:rsidRDefault="005D4657" w:rsidP="00BD2160">
      <w:pPr>
        <w:pStyle w:val="Obsah1"/>
        <w:numPr>
          <w:ilvl w:val="0"/>
          <w:numId w:val="6"/>
        </w:numPr>
        <w:spacing w:line="360" w:lineRule="auto"/>
        <w:rPr>
          <w:rFonts w:ascii="Times New Roman" w:hAnsi="Times New Roman" w:cs="Times New Roman"/>
          <w:b/>
          <w:sz w:val="24"/>
          <w:szCs w:val="24"/>
        </w:rPr>
      </w:pPr>
      <w:r>
        <w:rPr>
          <w:rFonts w:ascii="Times New Roman" w:hAnsi="Times New Roman" w:cs="Times New Roman"/>
          <w:b/>
          <w:sz w:val="24"/>
          <w:szCs w:val="24"/>
        </w:rPr>
        <w:t>Závěr</w:t>
      </w:r>
      <w:r w:rsidRPr="005D4657">
        <w:rPr>
          <w:rFonts w:ascii="Times New Roman" w:hAnsi="Times New Roman" w:cs="Times New Roman"/>
          <w:b/>
          <w:sz w:val="24"/>
          <w:szCs w:val="24"/>
        </w:rPr>
        <w:ptab w:relativeTo="margin" w:alignment="right" w:leader="dot"/>
      </w:r>
      <w:r>
        <w:rPr>
          <w:rFonts w:ascii="Times New Roman" w:hAnsi="Times New Roman" w:cs="Times New Roman"/>
          <w:b/>
          <w:sz w:val="24"/>
          <w:szCs w:val="24"/>
        </w:rPr>
        <w:t>5</w:t>
      </w:r>
    </w:p>
    <w:p w14:paraId="7A7922BB" w14:textId="77777777" w:rsidR="005D4657" w:rsidRPr="005D4657" w:rsidRDefault="005D4657" w:rsidP="00BD2160">
      <w:pPr>
        <w:pStyle w:val="Obsah1"/>
        <w:numPr>
          <w:ilvl w:val="0"/>
          <w:numId w:val="6"/>
        </w:numPr>
        <w:spacing w:line="360" w:lineRule="auto"/>
        <w:rPr>
          <w:rFonts w:ascii="Times New Roman" w:hAnsi="Times New Roman" w:cs="Times New Roman"/>
          <w:b/>
          <w:sz w:val="24"/>
          <w:szCs w:val="24"/>
        </w:rPr>
      </w:pPr>
      <w:r>
        <w:rPr>
          <w:rFonts w:ascii="Times New Roman" w:hAnsi="Times New Roman" w:cs="Times New Roman"/>
          <w:b/>
          <w:sz w:val="24"/>
          <w:szCs w:val="24"/>
        </w:rPr>
        <w:t>Seznam použité</w:t>
      </w:r>
      <w:r w:rsidRPr="005D4657">
        <w:rPr>
          <w:rFonts w:ascii="Times New Roman" w:hAnsi="Times New Roman" w:cs="Times New Roman"/>
          <w:b/>
          <w:sz w:val="24"/>
          <w:szCs w:val="24"/>
        </w:rPr>
        <w:t xml:space="preserve"> literatury</w:t>
      </w:r>
      <w:r w:rsidRPr="005D4657">
        <w:rPr>
          <w:rFonts w:ascii="Times New Roman" w:hAnsi="Times New Roman" w:cs="Times New Roman"/>
          <w:b/>
          <w:sz w:val="24"/>
          <w:szCs w:val="24"/>
        </w:rPr>
        <w:ptab w:relativeTo="margin" w:alignment="right" w:leader="dot"/>
      </w:r>
      <w:r>
        <w:rPr>
          <w:rFonts w:ascii="Times New Roman" w:hAnsi="Times New Roman" w:cs="Times New Roman"/>
          <w:b/>
          <w:sz w:val="24"/>
          <w:szCs w:val="24"/>
        </w:rPr>
        <w:t>5</w:t>
      </w:r>
    </w:p>
    <w:p w14:paraId="14366C21" w14:textId="77777777" w:rsidR="001F2549" w:rsidRPr="005D4657" w:rsidRDefault="001F2549" w:rsidP="001F2549">
      <w:pPr>
        <w:rPr>
          <w:rFonts w:ascii="Times New Roman" w:hAnsi="Times New Roman" w:cs="Times New Roman"/>
          <w:sz w:val="24"/>
          <w:szCs w:val="24"/>
        </w:rPr>
      </w:pPr>
    </w:p>
    <w:p w14:paraId="06DEDBC6" w14:textId="77777777" w:rsidR="009C222A" w:rsidRDefault="009C222A" w:rsidP="005D4657">
      <w:pPr>
        <w:pStyle w:val="Obsah1"/>
      </w:pPr>
    </w:p>
    <w:p w14:paraId="2EA1EDBC" w14:textId="77777777" w:rsidR="009C222A" w:rsidRDefault="009C222A" w:rsidP="0040208A">
      <w:pPr>
        <w:rPr>
          <w:rFonts w:ascii="Times New Roman" w:hAnsi="Times New Roman" w:cs="Times New Roman"/>
          <w:sz w:val="24"/>
          <w:szCs w:val="24"/>
        </w:rPr>
        <w:sectPr w:rsidR="009C222A" w:rsidSect="00C36C62">
          <w:footerReference w:type="first" r:id="rId11"/>
          <w:pgSz w:w="11906" w:h="16838" w:code="9"/>
          <w:pgMar w:top="1418" w:right="1418" w:bottom="1418" w:left="1418" w:header="709" w:footer="709" w:gutter="0"/>
          <w:pgNumType w:start="1"/>
          <w:cols w:space="708"/>
          <w:docGrid w:linePitch="360"/>
        </w:sectPr>
      </w:pPr>
    </w:p>
    <w:p w14:paraId="1529FE9F" w14:textId="77777777" w:rsidR="00D764D6" w:rsidRPr="009C6BD3" w:rsidRDefault="00D764D6" w:rsidP="00BD2160">
      <w:pPr>
        <w:pStyle w:val="Odstavecseseznamem"/>
        <w:numPr>
          <w:ilvl w:val="0"/>
          <w:numId w:val="4"/>
        </w:numPr>
        <w:spacing w:line="360" w:lineRule="auto"/>
        <w:rPr>
          <w:rFonts w:ascii="Times New Roman" w:hAnsi="Times New Roman" w:cs="Times New Roman"/>
          <w:caps/>
          <w:sz w:val="24"/>
          <w:szCs w:val="24"/>
        </w:rPr>
      </w:pPr>
      <w:r w:rsidRPr="009C6BD3">
        <w:rPr>
          <w:rFonts w:ascii="Times New Roman" w:hAnsi="Times New Roman" w:cs="Times New Roman"/>
          <w:b/>
          <w:caps/>
          <w:sz w:val="24"/>
          <w:szCs w:val="24"/>
        </w:rPr>
        <w:lastRenderedPageBreak/>
        <w:t>Úvod</w:t>
      </w:r>
    </w:p>
    <w:p w14:paraId="0719CB85" w14:textId="5CD2A35C" w:rsidR="00413D53" w:rsidRPr="004C3A07" w:rsidRDefault="00AC49DD" w:rsidP="00BD2160">
      <w:pPr>
        <w:spacing w:line="360" w:lineRule="auto"/>
        <w:jc w:val="both"/>
        <w:rPr>
          <w:rFonts w:ascii="Times New Roman" w:hAnsi="Times New Roman" w:cs="Times New Roman"/>
          <w:sz w:val="24"/>
          <w:szCs w:val="24"/>
        </w:rPr>
      </w:pPr>
      <w:r w:rsidRPr="004C3A07">
        <w:rPr>
          <w:rFonts w:ascii="Times New Roman" w:hAnsi="Times New Roman" w:cs="Times New Roman"/>
          <w:sz w:val="24"/>
          <w:szCs w:val="24"/>
        </w:rPr>
        <w:t>Rozhodujícím okamžikem pro výběr tématu mé ročníkové práce byl vstup do restaurátorského ateliéru, kde jsem na malířském stojanu uviděla obraz zámku, který mě velmi zaujal, přestože ještě čekal na odkrytí nánosu ztmavlých laků a retuší</w:t>
      </w:r>
      <w:r w:rsidR="00D9441A">
        <w:rPr>
          <w:rFonts w:ascii="Times New Roman" w:hAnsi="Times New Roman" w:cs="Times New Roman"/>
          <w:sz w:val="24"/>
          <w:szCs w:val="24"/>
        </w:rPr>
        <w:t xml:space="preserve"> (obr. 1)</w:t>
      </w:r>
      <w:r w:rsidRPr="004C3A07">
        <w:rPr>
          <w:rFonts w:ascii="Times New Roman" w:hAnsi="Times New Roman" w:cs="Times New Roman"/>
          <w:sz w:val="24"/>
          <w:szCs w:val="24"/>
        </w:rPr>
        <w:t xml:space="preserve">. Při bližším pohledu je patrná signatura </w:t>
      </w:r>
      <w:ins w:id="1" w:author="Jakubecon" w:date="2014-07-23T08:55:00Z">
        <w:r w:rsidR="00A310A3">
          <w:rPr>
            <w:rFonts w:ascii="Times New Roman" w:hAnsi="Times New Roman" w:cs="Times New Roman"/>
            <w:sz w:val="24"/>
            <w:szCs w:val="24"/>
          </w:rPr>
          <w:t>„</w:t>
        </w:r>
      </w:ins>
      <w:r w:rsidRPr="004C3A07">
        <w:rPr>
          <w:rFonts w:ascii="Times New Roman" w:hAnsi="Times New Roman" w:cs="Times New Roman"/>
          <w:sz w:val="24"/>
          <w:szCs w:val="24"/>
        </w:rPr>
        <w:t xml:space="preserve">O. </w:t>
      </w:r>
      <w:commentRangeStart w:id="2"/>
      <w:r w:rsidRPr="004C3A07">
        <w:rPr>
          <w:rFonts w:ascii="Times New Roman" w:hAnsi="Times New Roman" w:cs="Times New Roman"/>
          <w:sz w:val="24"/>
          <w:szCs w:val="24"/>
        </w:rPr>
        <w:t>Blaží</w:t>
      </w:r>
      <w:r w:rsidR="00EE5557" w:rsidRPr="004C3A07">
        <w:rPr>
          <w:rFonts w:ascii="Times New Roman" w:hAnsi="Times New Roman" w:cs="Times New Roman"/>
          <w:sz w:val="24"/>
          <w:szCs w:val="24"/>
        </w:rPr>
        <w:t>ček</w:t>
      </w:r>
      <w:ins w:id="3" w:author="Jakubecon" w:date="2014-07-23T08:55:00Z">
        <w:r w:rsidR="00A310A3">
          <w:rPr>
            <w:rFonts w:ascii="Times New Roman" w:hAnsi="Times New Roman" w:cs="Times New Roman"/>
            <w:sz w:val="24"/>
            <w:szCs w:val="24"/>
          </w:rPr>
          <w:t>“</w:t>
        </w:r>
      </w:ins>
      <w:r w:rsidR="00D9441A">
        <w:rPr>
          <w:rFonts w:ascii="Times New Roman" w:hAnsi="Times New Roman" w:cs="Times New Roman"/>
          <w:sz w:val="24"/>
          <w:szCs w:val="24"/>
        </w:rPr>
        <w:t xml:space="preserve"> </w:t>
      </w:r>
      <w:commentRangeEnd w:id="2"/>
      <w:r w:rsidR="00A310A3">
        <w:rPr>
          <w:rStyle w:val="Odkaznakoment"/>
        </w:rPr>
        <w:commentReference w:id="2"/>
      </w:r>
      <w:r w:rsidR="00D9441A">
        <w:rPr>
          <w:rFonts w:ascii="Times New Roman" w:hAnsi="Times New Roman" w:cs="Times New Roman"/>
          <w:sz w:val="24"/>
          <w:szCs w:val="24"/>
        </w:rPr>
        <w:t>(obr. 2)</w:t>
      </w:r>
      <w:r w:rsidR="00EE5557" w:rsidRPr="004C3A07">
        <w:rPr>
          <w:rFonts w:ascii="Times New Roman" w:hAnsi="Times New Roman" w:cs="Times New Roman"/>
          <w:sz w:val="24"/>
          <w:szCs w:val="24"/>
        </w:rPr>
        <w:t>, jedná se tedy o obraz od „malíře V</w:t>
      </w:r>
      <w:r w:rsidRPr="004C3A07">
        <w:rPr>
          <w:rFonts w:ascii="Times New Roman" w:hAnsi="Times New Roman" w:cs="Times New Roman"/>
          <w:sz w:val="24"/>
          <w:szCs w:val="24"/>
        </w:rPr>
        <w:t>ysočiny“ Oldřicha Blažíčka</w:t>
      </w:r>
      <w:r w:rsidR="00A86872">
        <w:rPr>
          <w:rFonts w:ascii="Times New Roman" w:hAnsi="Times New Roman" w:cs="Times New Roman"/>
          <w:sz w:val="24"/>
          <w:szCs w:val="24"/>
        </w:rPr>
        <w:t xml:space="preserve"> (1887 – 1953)</w:t>
      </w:r>
      <w:r w:rsidRPr="004C3A07">
        <w:rPr>
          <w:rFonts w:ascii="Times New Roman" w:hAnsi="Times New Roman" w:cs="Times New Roman"/>
          <w:sz w:val="24"/>
          <w:szCs w:val="24"/>
        </w:rPr>
        <w:t xml:space="preserve">. Bohužel chybí datace, která se </w:t>
      </w:r>
      <w:r w:rsidR="00602D09" w:rsidRPr="004C3A07">
        <w:rPr>
          <w:rFonts w:ascii="Times New Roman" w:hAnsi="Times New Roman" w:cs="Times New Roman"/>
          <w:sz w:val="24"/>
          <w:szCs w:val="24"/>
        </w:rPr>
        <w:t xml:space="preserve">jinak </w:t>
      </w:r>
      <w:r w:rsidR="001B0013" w:rsidRPr="004C3A07">
        <w:rPr>
          <w:rFonts w:ascii="Times New Roman" w:hAnsi="Times New Roman" w:cs="Times New Roman"/>
          <w:sz w:val="24"/>
          <w:szCs w:val="24"/>
        </w:rPr>
        <w:t>na větší části</w:t>
      </w:r>
      <w:r w:rsidRPr="004C3A07">
        <w:rPr>
          <w:rFonts w:ascii="Times New Roman" w:hAnsi="Times New Roman" w:cs="Times New Roman"/>
          <w:sz w:val="24"/>
          <w:szCs w:val="24"/>
        </w:rPr>
        <w:t xml:space="preserve"> jeho obrazů vyskytuje. Tento fakt, společně s kvalitou a mistrným provedením detail</w:t>
      </w:r>
      <w:r w:rsidR="00D9441A">
        <w:rPr>
          <w:rFonts w:ascii="Times New Roman" w:hAnsi="Times New Roman" w:cs="Times New Roman"/>
          <w:sz w:val="24"/>
          <w:szCs w:val="24"/>
        </w:rPr>
        <w:t>ů – postav, kašny, květin (obr. 3),</w:t>
      </w:r>
      <w:r w:rsidRPr="004C3A07">
        <w:rPr>
          <w:rFonts w:ascii="Times New Roman" w:hAnsi="Times New Roman" w:cs="Times New Roman"/>
          <w:sz w:val="24"/>
          <w:szCs w:val="24"/>
        </w:rPr>
        <w:t xml:space="preserve"> mě přivádí na myšlenku zabývat se obrazem více.</w:t>
      </w:r>
      <w:bookmarkStart w:id="4" w:name="_GoBack"/>
      <w:bookmarkEnd w:id="4"/>
    </w:p>
    <w:p w14:paraId="03A151CF" w14:textId="77777777" w:rsidR="00AC49DD" w:rsidRDefault="00CB1EA4" w:rsidP="00BD2160">
      <w:pPr>
        <w:spacing w:line="360" w:lineRule="auto"/>
        <w:jc w:val="both"/>
        <w:rPr>
          <w:rFonts w:ascii="Times New Roman" w:hAnsi="Times New Roman" w:cs="Times New Roman"/>
          <w:sz w:val="24"/>
          <w:szCs w:val="24"/>
        </w:rPr>
      </w:pPr>
      <w:r w:rsidRPr="004C3A07">
        <w:rPr>
          <w:rFonts w:ascii="Times New Roman" w:hAnsi="Times New Roman" w:cs="Times New Roman"/>
          <w:sz w:val="24"/>
          <w:szCs w:val="24"/>
        </w:rPr>
        <w:t>Od restaurátora jsem se dozvěděla, že majitel dílo zakoupil na aukci v So</w:t>
      </w:r>
      <w:r w:rsidR="00792DEF">
        <w:rPr>
          <w:rFonts w:ascii="Times New Roman" w:hAnsi="Times New Roman" w:cs="Times New Roman"/>
          <w:sz w:val="24"/>
          <w:szCs w:val="24"/>
        </w:rPr>
        <w:t>the</w:t>
      </w:r>
      <w:del w:id="5" w:author="Jakubecon" w:date="2014-07-20T22:37:00Z">
        <w:r w:rsidR="00792DEF" w:rsidDel="004C36AE">
          <w:rPr>
            <w:rFonts w:ascii="Times New Roman" w:hAnsi="Times New Roman" w:cs="Times New Roman"/>
            <w:sz w:val="24"/>
            <w:szCs w:val="24"/>
          </w:rPr>
          <w:delText>r</w:delText>
        </w:r>
      </w:del>
      <w:r w:rsidR="00792DEF">
        <w:rPr>
          <w:rFonts w:ascii="Times New Roman" w:hAnsi="Times New Roman" w:cs="Times New Roman"/>
          <w:sz w:val="24"/>
          <w:szCs w:val="24"/>
        </w:rPr>
        <w:t>by’s v Londýně a neví o něm</w:t>
      </w:r>
      <w:r w:rsidRPr="004C3A07">
        <w:rPr>
          <w:rFonts w:ascii="Times New Roman" w:hAnsi="Times New Roman" w:cs="Times New Roman"/>
          <w:sz w:val="24"/>
          <w:szCs w:val="24"/>
        </w:rPr>
        <w:t xml:space="preserve"> kromě autorstv</w:t>
      </w:r>
      <w:r w:rsidR="0045444F" w:rsidRPr="004C3A07">
        <w:rPr>
          <w:rFonts w:ascii="Times New Roman" w:hAnsi="Times New Roman" w:cs="Times New Roman"/>
          <w:sz w:val="24"/>
          <w:szCs w:val="24"/>
        </w:rPr>
        <w:t>í, ověřeného Blažíčkovou vnučkou, historičkou umění</w:t>
      </w:r>
      <w:r w:rsidR="005F77DD">
        <w:rPr>
          <w:rFonts w:ascii="Times New Roman" w:hAnsi="Times New Roman" w:cs="Times New Roman"/>
          <w:sz w:val="24"/>
          <w:szCs w:val="24"/>
        </w:rPr>
        <w:t xml:space="preserve"> Naděždou Blažíčkovou-</w:t>
      </w:r>
      <w:r w:rsidRPr="004C3A07">
        <w:rPr>
          <w:rFonts w:ascii="Times New Roman" w:hAnsi="Times New Roman" w:cs="Times New Roman"/>
          <w:sz w:val="24"/>
          <w:szCs w:val="24"/>
        </w:rPr>
        <w:t>Horovou</w:t>
      </w:r>
      <w:r w:rsidR="0045444F" w:rsidRPr="004C3A07">
        <w:rPr>
          <w:rFonts w:ascii="Times New Roman" w:hAnsi="Times New Roman" w:cs="Times New Roman"/>
          <w:sz w:val="24"/>
          <w:szCs w:val="24"/>
        </w:rPr>
        <w:t>,</w:t>
      </w:r>
      <w:r w:rsidRPr="004C3A07">
        <w:rPr>
          <w:rFonts w:ascii="Times New Roman" w:hAnsi="Times New Roman" w:cs="Times New Roman"/>
          <w:sz w:val="24"/>
          <w:szCs w:val="24"/>
        </w:rPr>
        <w:t xml:space="preserve"> prakticky nic. </w:t>
      </w:r>
    </w:p>
    <w:p w14:paraId="5ECC3748" w14:textId="77777777" w:rsidR="00680058" w:rsidRDefault="004C3A07"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Cílem mé práce je t</w:t>
      </w:r>
      <w:r w:rsidR="00792DEF">
        <w:rPr>
          <w:rFonts w:ascii="Times New Roman" w:hAnsi="Times New Roman" w:cs="Times New Roman"/>
          <w:sz w:val="24"/>
          <w:szCs w:val="24"/>
        </w:rPr>
        <w:t>edy zjistit co nejvíce informací</w:t>
      </w:r>
      <w:r>
        <w:rPr>
          <w:rFonts w:ascii="Times New Roman" w:hAnsi="Times New Roman" w:cs="Times New Roman"/>
          <w:sz w:val="24"/>
          <w:szCs w:val="24"/>
        </w:rPr>
        <w:t xml:space="preserve"> o </w:t>
      </w:r>
      <w:r w:rsidR="003F2F7E">
        <w:rPr>
          <w:rFonts w:ascii="Times New Roman" w:hAnsi="Times New Roman" w:cs="Times New Roman"/>
          <w:sz w:val="24"/>
          <w:szCs w:val="24"/>
        </w:rPr>
        <w:t xml:space="preserve">tomto </w:t>
      </w:r>
      <w:r>
        <w:rPr>
          <w:rFonts w:ascii="Times New Roman" w:hAnsi="Times New Roman" w:cs="Times New Roman"/>
          <w:sz w:val="24"/>
          <w:szCs w:val="24"/>
        </w:rPr>
        <w:t xml:space="preserve">díle, pokusit se o </w:t>
      </w:r>
      <w:r w:rsidR="003F2F7E">
        <w:rPr>
          <w:rFonts w:ascii="Times New Roman" w:hAnsi="Times New Roman" w:cs="Times New Roman"/>
          <w:sz w:val="24"/>
          <w:szCs w:val="24"/>
        </w:rPr>
        <w:t xml:space="preserve">jeho </w:t>
      </w:r>
      <w:r>
        <w:rPr>
          <w:rFonts w:ascii="Times New Roman" w:hAnsi="Times New Roman" w:cs="Times New Roman"/>
          <w:sz w:val="24"/>
          <w:szCs w:val="24"/>
        </w:rPr>
        <w:t>zařazení do určitého období malířovy tvorby</w:t>
      </w:r>
      <w:r w:rsidR="003F2F7E">
        <w:rPr>
          <w:rFonts w:ascii="Times New Roman" w:hAnsi="Times New Roman" w:cs="Times New Roman"/>
          <w:sz w:val="24"/>
          <w:szCs w:val="24"/>
        </w:rPr>
        <w:t xml:space="preserve"> a zhodnocení v rámci českého i světového kontextu.</w:t>
      </w:r>
    </w:p>
    <w:p w14:paraId="5B71B120" w14:textId="77777777" w:rsidR="00BD2160" w:rsidRDefault="00BD2160" w:rsidP="00BD2160">
      <w:pPr>
        <w:spacing w:line="360" w:lineRule="auto"/>
        <w:jc w:val="both"/>
        <w:rPr>
          <w:rFonts w:ascii="Times New Roman" w:hAnsi="Times New Roman" w:cs="Times New Roman"/>
          <w:sz w:val="24"/>
          <w:szCs w:val="24"/>
        </w:rPr>
      </w:pPr>
    </w:p>
    <w:p w14:paraId="33A50F03" w14:textId="77777777" w:rsidR="00A86872" w:rsidRPr="009C6BD3" w:rsidRDefault="009C222A" w:rsidP="00BD2160">
      <w:pPr>
        <w:pStyle w:val="Odstavecseseznamem"/>
        <w:numPr>
          <w:ilvl w:val="0"/>
          <w:numId w:val="4"/>
        </w:numPr>
        <w:spacing w:line="360" w:lineRule="auto"/>
        <w:jc w:val="both"/>
        <w:rPr>
          <w:rFonts w:ascii="Times New Roman" w:hAnsi="Times New Roman" w:cs="Times New Roman"/>
          <w:b/>
          <w:caps/>
          <w:sz w:val="24"/>
          <w:szCs w:val="24"/>
        </w:rPr>
      </w:pPr>
      <w:r>
        <w:rPr>
          <w:rFonts w:ascii="Times New Roman" w:hAnsi="Times New Roman" w:cs="Times New Roman"/>
          <w:b/>
          <w:caps/>
          <w:sz w:val="24"/>
          <w:szCs w:val="24"/>
        </w:rPr>
        <w:t>Zhodnocení Literatury</w:t>
      </w:r>
    </w:p>
    <w:p w14:paraId="5E3DBFA1" w14:textId="77777777" w:rsidR="00A86872" w:rsidRDefault="00A86872"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Vydané publikace se dělí na dva typy: existuje množství sborníků a katalogů k výstavám, které vyšly před</w:t>
      </w:r>
      <w:r w:rsidR="007411C9">
        <w:rPr>
          <w:rStyle w:val="Znakapoznpodarou"/>
          <w:rFonts w:ascii="Times New Roman" w:hAnsi="Times New Roman" w:cs="Times New Roman"/>
          <w:sz w:val="24"/>
          <w:szCs w:val="24"/>
        </w:rPr>
        <w:footnoteReference w:id="1"/>
      </w:r>
      <w:r>
        <w:rPr>
          <w:rFonts w:ascii="Times New Roman" w:hAnsi="Times New Roman" w:cs="Times New Roman"/>
          <w:sz w:val="24"/>
          <w:szCs w:val="24"/>
        </w:rPr>
        <w:t xml:space="preserve"> či po</w:t>
      </w:r>
      <w:r w:rsidR="007411C9">
        <w:rPr>
          <w:rStyle w:val="Znakapoznpodarou"/>
          <w:rFonts w:ascii="Times New Roman" w:hAnsi="Times New Roman" w:cs="Times New Roman"/>
          <w:sz w:val="24"/>
          <w:szCs w:val="24"/>
        </w:rPr>
        <w:footnoteReference w:id="2"/>
      </w:r>
      <w:r>
        <w:rPr>
          <w:rFonts w:ascii="Times New Roman" w:hAnsi="Times New Roman" w:cs="Times New Roman"/>
          <w:sz w:val="24"/>
          <w:szCs w:val="24"/>
        </w:rPr>
        <w:t xml:space="preserve"> umělcově smrti</w:t>
      </w:r>
      <w:r w:rsidR="00AF71F9">
        <w:rPr>
          <w:rFonts w:ascii="Times New Roman" w:hAnsi="Times New Roman" w:cs="Times New Roman"/>
          <w:sz w:val="24"/>
          <w:szCs w:val="24"/>
        </w:rPr>
        <w:t xml:space="preserve">, které obsahují stručné úvodní texty a několik černobílých obrázků a nejsou tedy pro moji práci příliš </w:t>
      </w:r>
      <w:r w:rsidR="004C3EEF">
        <w:rPr>
          <w:rFonts w:ascii="Times New Roman" w:hAnsi="Times New Roman" w:cs="Times New Roman"/>
          <w:sz w:val="24"/>
          <w:szCs w:val="24"/>
        </w:rPr>
        <w:t>významné. Přínosnější</w:t>
      </w:r>
      <w:r w:rsidR="00AF71F9">
        <w:rPr>
          <w:rFonts w:ascii="Times New Roman" w:hAnsi="Times New Roman" w:cs="Times New Roman"/>
          <w:sz w:val="24"/>
          <w:szCs w:val="24"/>
        </w:rPr>
        <w:t xml:space="preserve"> jsou souhrnné práce o Blažíčkově životě a díle, tedy </w:t>
      </w:r>
      <w:r w:rsidR="00680058">
        <w:rPr>
          <w:rFonts w:ascii="Times New Roman" w:hAnsi="Times New Roman" w:cs="Times New Roman"/>
          <w:sz w:val="24"/>
          <w:szCs w:val="24"/>
        </w:rPr>
        <w:t xml:space="preserve">především </w:t>
      </w:r>
      <w:r w:rsidR="00AF71F9">
        <w:rPr>
          <w:rFonts w:ascii="Times New Roman" w:hAnsi="Times New Roman" w:cs="Times New Roman"/>
          <w:sz w:val="24"/>
          <w:szCs w:val="24"/>
        </w:rPr>
        <w:t>publikace Oldřicha J. Blažíčka</w:t>
      </w:r>
      <w:r w:rsidR="00512F58">
        <w:rPr>
          <w:rStyle w:val="Znakapoznpodarou"/>
          <w:rFonts w:ascii="Times New Roman" w:hAnsi="Times New Roman" w:cs="Times New Roman"/>
          <w:sz w:val="24"/>
          <w:szCs w:val="24"/>
        </w:rPr>
        <w:footnoteReference w:id="3"/>
      </w:r>
      <w:r w:rsidR="00AF71F9">
        <w:rPr>
          <w:rFonts w:ascii="Times New Roman" w:hAnsi="Times New Roman" w:cs="Times New Roman"/>
          <w:sz w:val="24"/>
          <w:szCs w:val="24"/>
        </w:rPr>
        <w:t xml:space="preserve"> (umělcova syna, </w:t>
      </w:r>
      <w:r w:rsidR="00512F58">
        <w:rPr>
          <w:rFonts w:ascii="Times New Roman" w:hAnsi="Times New Roman" w:cs="Times New Roman"/>
          <w:sz w:val="24"/>
          <w:szCs w:val="24"/>
        </w:rPr>
        <w:t xml:space="preserve">významného </w:t>
      </w:r>
      <w:r w:rsidR="00AF71F9">
        <w:rPr>
          <w:rFonts w:ascii="Times New Roman" w:hAnsi="Times New Roman" w:cs="Times New Roman"/>
          <w:sz w:val="24"/>
          <w:szCs w:val="24"/>
        </w:rPr>
        <w:t>historika umění)</w:t>
      </w:r>
      <w:r w:rsidR="006456ED">
        <w:rPr>
          <w:rStyle w:val="Znakapoznpodarou"/>
          <w:rFonts w:ascii="Times New Roman" w:hAnsi="Times New Roman" w:cs="Times New Roman"/>
          <w:sz w:val="24"/>
          <w:szCs w:val="24"/>
        </w:rPr>
        <w:footnoteReference w:id="4"/>
      </w:r>
      <w:r w:rsidR="00CD6CAF">
        <w:rPr>
          <w:rFonts w:ascii="Times New Roman" w:hAnsi="Times New Roman" w:cs="Times New Roman"/>
          <w:sz w:val="24"/>
          <w:szCs w:val="24"/>
        </w:rPr>
        <w:t xml:space="preserve"> a Olgy Mackové.</w:t>
      </w:r>
      <w:r w:rsidR="00CD6CAF">
        <w:rPr>
          <w:rStyle w:val="Znakapoznpodarou"/>
          <w:rFonts w:ascii="Times New Roman" w:hAnsi="Times New Roman" w:cs="Times New Roman"/>
          <w:sz w:val="24"/>
          <w:szCs w:val="24"/>
        </w:rPr>
        <w:footnoteReference w:id="5"/>
      </w:r>
      <w:r w:rsidR="00CD6CAF">
        <w:rPr>
          <w:rFonts w:ascii="Times New Roman" w:hAnsi="Times New Roman" w:cs="Times New Roman"/>
          <w:sz w:val="24"/>
          <w:szCs w:val="24"/>
        </w:rPr>
        <w:t xml:space="preserve"> Tato díla jsou ovšem v prvé řadě autobiografická, a proto si dovoluji zároveň využít bakalářské práce svého staršího kolegy Petra Šolce, který se podrobně věnuje analýze malířovy tvorby (byť pouze krajinářské).</w:t>
      </w:r>
      <w:r w:rsidR="00CD6CAF">
        <w:rPr>
          <w:rStyle w:val="Znakapoznpodarou"/>
          <w:rFonts w:ascii="Times New Roman" w:hAnsi="Times New Roman" w:cs="Times New Roman"/>
          <w:sz w:val="24"/>
          <w:szCs w:val="24"/>
        </w:rPr>
        <w:footnoteReference w:id="6"/>
      </w:r>
    </w:p>
    <w:p w14:paraId="01ED5FA7" w14:textId="77777777" w:rsidR="00680058" w:rsidRDefault="00680058" w:rsidP="00BD2160">
      <w:pPr>
        <w:spacing w:line="360" w:lineRule="auto"/>
        <w:jc w:val="both"/>
        <w:rPr>
          <w:rFonts w:ascii="Times New Roman" w:hAnsi="Times New Roman" w:cs="Times New Roman"/>
          <w:sz w:val="24"/>
          <w:szCs w:val="24"/>
        </w:rPr>
      </w:pPr>
    </w:p>
    <w:p w14:paraId="0A7B4D2F" w14:textId="77777777" w:rsidR="00A86872" w:rsidRPr="009C6BD3" w:rsidRDefault="00A86872" w:rsidP="00B1240D">
      <w:pPr>
        <w:pStyle w:val="Odstavecseseznamem"/>
        <w:keepNext/>
        <w:numPr>
          <w:ilvl w:val="0"/>
          <w:numId w:val="4"/>
        </w:numPr>
        <w:spacing w:line="360" w:lineRule="auto"/>
        <w:ind w:left="641" w:hanging="357"/>
        <w:jc w:val="both"/>
        <w:rPr>
          <w:rFonts w:ascii="Times New Roman" w:hAnsi="Times New Roman" w:cs="Times New Roman"/>
          <w:b/>
          <w:caps/>
          <w:sz w:val="24"/>
          <w:szCs w:val="24"/>
        </w:rPr>
      </w:pPr>
      <w:r w:rsidRPr="009C6BD3">
        <w:rPr>
          <w:rFonts w:ascii="Times New Roman" w:hAnsi="Times New Roman" w:cs="Times New Roman"/>
          <w:b/>
          <w:caps/>
          <w:sz w:val="24"/>
          <w:szCs w:val="24"/>
        </w:rPr>
        <w:lastRenderedPageBreak/>
        <w:t>Popis</w:t>
      </w:r>
    </w:p>
    <w:p w14:paraId="374CAA71" w14:textId="77777777" w:rsidR="00EB49E3" w:rsidRDefault="00D61BDD"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Obraz o rozměrech </w:t>
      </w:r>
      <w:r w:rsidR="00AA1D16">
        <w:rPr>
          <w:rFonts w:ascii="Times New Roman" w:hAnsi="Times New Roman" w:cs="Times New Roman"/>
          <w:sz w:val="24"/>
          <w:szCs w:val="24"/>
        </w:rPr>
        <w:t>80 x 100</w:t>
      </w:r>
      <w:r w:rsidR="00B5594D">
        <w:rPr>
          <w:rFonts w:ascii="Times New Roman" w:hAnsi="Times New Roman" w:cs="Times New Roman"/>
          <w:sz w:val="24"/>
          <w:szCs w:val="24"/>
        </w:rPr>
        <w:t xml:space="preserve"> </w:t>
      </w:r>
      <w:r w:rsidR="00AA1D16">
        <w:rPr>
          <w:rFonts w:ascii="Times New Roman" w:hAnsi="Times New Roman" w:cs="Times New Roman"/>
          <w:sz w:val="24"/>
          <w:szCs w:val="24"/>
        </w:rPr>
        <w:t>cm</w:t>
      </w:r>
      <w:r>
        <w:rPr>
          <w:rFonts w:ascii="Times New Roman" w:hAnsi="Times New Roman" w:cs="Times New Roman"/>
          <w:sz w:val="24"/>
          <w:szCs w:val="24"/>
        </w:rPr>
        <w:t xml:space="preserve"> je proveden technikou olej na plátně</w:t>
      </w:r>
      <w:r w:rsidR="00B5594D">
        <w:rPr>
          <w:rFonts w:ascii="Times New Roman" w:hAnsi="Times New Roman" w:cs="Times New Roman"/>
          <w:sz w:val="24"/>
          <w:szCs w:val="24"/>
        </w:rPr>
        <w:t xml:space="preserve"> a uložen v jednoduchém</w:t>
      </w:r>
      <w:r w:rsidR="006416C3">
        <w:rPr>
          <w:rFonts w:ascii="Times New Roman" w:hAnsi="Times New Roman" w:cs="Times New Roman"/>
          <w:sz w:val="24"/>
          <w:szCs w:val="24"/>
        </w:rPr>
        <w:t xml:space="preserve"> na bocích profilovaném zlaceném </w:t>
      </w:r>
      <w:r w:rsidR="00D93818">
        <w:rPr>
          <w:rFonts w:ascii="Times New Roman" w:hAnsi="Times New Roman" w:cs="Times New Roman"/>
          <w:sz w:val="24"/>
          <w:szCs w:val="24"/>
        </w:rPr>
        <w:t>rámu</w:t>
      </w:r>
      <w:r w:rsidR="006416C3">
        <w:rPr>
          <w:rFonts w:ascii="Times New Roman" w:hAnsi="Times New Roman" w:cs="Times New Roman"/>
          <w:sz w:val="24"/>
          <w:szCs w:val="24"/>
        </w:rPr>
        <w:t xml:space="preserve"> </w:t>
      </w:r>
      <w:r w:rsidR="00D93818">
        <w:rPr>
          <w:rFonts w:ascii="Times New Roman" w:hAnsi="Times New Roman" w:cs="Times New Roman"/>
          <w:sz w:val="24"/>
          <w:szCs w:val="24"/>
        </w:rPr>
        <w:t xml:space="preserve">(obr. 4). Odmyslíme-li si kraje lemující zeleň, můžeme jej rozdělit do tří horizontálních </w:t>
      </w:r>
      <w:r w:rsidR="00B51262">
        <w:rPr>
          <w:rFonts w:ascii="Times New Roman" w:hAnsi="Times New Roman" w:cs="Times New Roman"/>
          <w:sz w:val="24"/>
          <w:szCs w:val="24"/>
        </w:rPr>
        <w:t>plánů</w:t>
      </w:r>
      <w:r w:rsidR="00B5594D">
        <w:rPr>
          <w:rFonts w:ascii="Times New Roman" w:hAnsi="Times New Roman" w:cs="Times New Roman"/>
          <w:sz w:val="24"/>
          <w:szCs w:val="24"/>
        </w:rPr>
        <w:t>: vrchní</w:t>
      </w:r>
      <w:r w:rsidR="00D93818">
        <w:rPr>
          <w:rFonts w:ascii="Times New Roman" w:hAnsi="Times New Roman" w:cs="Times New Roman"/>
          <w:sz w:val="24"/>
          <w:szCs w:val="24"/>
        </w:rPr>
        <w:t xml:space="preserve"> nejsvětlejší část s oblaky, střední s architekturou</w:t>
      </w:r>
      <w:r w:rsidR="00B5594D">
        <w:rPr>
          <w:rFonts w:ascii="Times New Roman" w:hAnsi="Times New Roman" w:cs="Times New Roman"/>
          <w:sz w:val="24"/>
          <w:szCs w:val="24"/>
        </w:rPr>
        <w:t>, postavami a zahradou a spodní</w:t>
      </w:r>
      <w:r w:rsidR="00D93818">
        <w:rPr>
          <w:rFonts w:ascii="Times New Roman" w:hAnsi="Times New Roman" w:cs="Times New Roman"/>
          <w:sz w:val="24"/>
          <w:szCs w:val="24"/>
        </w:rPr>
        <w:t xml:space="preserve"> nejtmavší s trávníkem. Promyšlená je i kompozice vertikální: zámecká budova se nachází téměř přesně ve středu a zámecká věž je umístěna na zlatý řez (obr. 5). </w:t>
      </w:r>
    </w:p>
    <w:p w14:paraId="13337B86" w14:textId="77777777" w:rsidR="00AA1D16" w:rsidRDefault="006456DB"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Hmota architektury je rozdělena do tří </w:t>
      </w:r>
      <w:r w:rsidR="000A74E6">
        <w:rPr>
          <w:rFonts w:ascii="Times New Roman" w:hAnsi="Times New Roman" w:cs="Times New Roman"/>
          <w:sz w:val="24"/>
          <w:szCs w:val="24"/>
        </w:rPr>
        <w:t>částí</w:t>
      </w:r>
      <w:r>
        <w:rPr>
          <w:rFonts w:ascii="Times New Roman" w:hAnsi="Times New Roman" w:cs="Times New Roman"/>
          <w:sz w:val="24"/>
          <w:szCs w:val="24"/>
        </w:rPr>
        <w:t xml:space="preserve">, </w:t>
      </w:r>
      <w:r w:rsidR="000A74E6">
        <w:rPr>
          <w:rFonts w:ascii="Times New Roman" w:hAnsi="Times New Roman" w:cs="Times New Roman"/>
          <w:sz w:val="24"/>
          <w:szCs w:val="24"/>
        </w:rPr>
        <w:t>kde ústřední část je zastřešena</w:t>
      </w:r>
      <w:r>
        <w:rPr>
          <w:rFonts w:ascii="Times New Roman" w:hAnsi="Times New Roman" w:cs="Times New Roman"/>
          <w:sz w:val="24"/>
          <w:szCs w:val="24"/>
        </w:rPr>
        <w:t xml:space="preserve"> mansardovou střechou s dvěma vikýři, dvě boční </w:t>
      </w:r>
      <w:r w:rsidR="0087191C">
        <w:rPr>
          <w:rFonts w:ascii="Times New Roman" w:hAnsi="Times New Roman" w:cs="Times New Roman"/>
          <w:sz w:val="24"/>
          <w:szCs w:val="24"/>
        </w:rPr>
        <w:t>pak střechou</w:t>
      </w:r>
      <w:r w:rsidR="000A74E6">
        <w:rPr>
          <w:rFonts w:ascii="Times New Roman" w:hAnsi="Times New Roman" w:cs="Times New Roman"/>
          <w:sz w:val="24"/>
          <w:szCs w:val="24"/>
        </w:rPr>
        <w:t xml:space="preserve"> valbovou</w:t>
      </w:r>
      <w:r>
        <w:rPr>
          <w:rFonts w:ascii="Times New Roman" w:hAnsi="Times New Roman" w:cs="Times New Roman"/>
          <w:sz w:val="24"/>
          <w:szCs w:val="24"/>
        </w:rPr>
        <w:t xml:space="preserve"> vždy s jedním vikýřem. Vpravo je umístěna </w:t>
      </w:r>
      <w:r w:rsidR="00155914">
        <w:rPr>
          <w:rFonts w:ascii="Times New Roman" w:hAnsi="Times New Roman" w:cs="Times New Roman"/>
          <w:sz w:val="24"/>
          <w:szCs w:val="24"/>
        </w:rPr>
        <w:t xml:space="preserve">cibulová </w:t>
      </w:r>
      <w:r>
        <w:rPr>
          <w:rFonts w:ascii="Times New Roman" w:hAnsi="Times New Roman" w:cs="Times New Roman"/>
          <w:sz w:val="24"/>
          <w:szCs w:val="24"/>
        </w:rPr>
        <w:t>věž</w:t>
      </w:r>
      <w:r w:rsidR="00155914">
        <w:rPr>
          <w:rFonts w:ascii="Times New Roman" w:hAnsi="Times New Roman" w:cs="Times New Roman"/>
          <w:sz w:val="24"/>
          <w:szCs w:val="24"/>
        </w:rPr>
        <w:t xml:space="preserve"> s lucernou a makovicí</w:t>
      </w:r>
      <w:r>
        <w:rPr>
          <w:rFonts w:ascii="Times New Roman" w:hAnsi="Times New Roman" w:cs="Times New Roman"/>
          <w:sz w:val="24"/>
          <w:szCs w:val="24"/>
        </w:rPr>
        <w:t xml:space="preserve">, která lehce vystupuje z roviny stavby. </w:t>
      </w:r>
      <w:r w:rsidR="0087191C">
        <w:rPr>
          <w:rFonts w:ascii="Times New Roman" w:hAnsi="Times New Roman" w:cs="Times New Roman"/>
          <w:sz w:val="24"/>
          <w:szCs w:val="24"/>
        </w:rPr>
        <w:t xml:space="preserve">Přízemí s portikem je zakryto popínavou zelení, </w:t>
      </w:r>
      <w:r w:rsidR="0044484F">
        <w:rPr>
          <w:rFonts w:ascii="Times New Roman" w:hAnsi="Times New Roman" w:cs="Times New Roman"/>
          <w:sz w:val="24"/>
          <w:szCs w:val="24"/>
        </w:rPr>
        <w:t>nad okny v prvním patře jsou naznačené frontony, v</w:t>
      </w:r>
      <w:r w:rsidR="00B5594D">
        <w:rPr>
          <w:rFonts w:ascii="Times New Roman" w:hAnsi="Times New Roman" w:cs="Times New Roman"/>
          <w:sz w:val="24"/>
          <w:szCs w:val="24"/>
        </w:rPr>
        <w:t>e</w:t>
      </w:r>
      <w:r w:rsidR="0044484F">
        <w:rPr>
          <w:rFonts w:ascii="Times New Roman" w:hAnsi="Times New Roman" w:cs="Times New Roman"/>
          <w:sz w:val="24"/>
          <w:szCs w:val="24"/>
        </w:rPr>
        <w:t> druhém patře navíc šambrány. Na věži se v úrovni střechy</w:t>
      </w:r>
      <w:r w:rsidR="000A74E6">
        <w:rPr>
          <w:rFonts w:ascii="Times New Roman" w:hAnsi="Times New Roman" w:cs="Times New Roman"/>
          <w:sz w:val="24"/>
          <w:szCs w:val="24"/>
        </w:rPr>
        <w:t xml:space="preserve"> budovy</w:t>
      </w:r>
      <w:r w:rsidR="0044484F">
        <w:rPr>
          <w:rFonts w:ascii="Times New Roman" w:hAnsi="Times New Roman" w:cs="Times New Roman"/>
          <w:sz w:val="24"/>
          <w:szCs w:val="24"/>
        </w:rPr>
        <w:t xml:space="preserve"> nachází kaz</w:t>
      </w:r>
      <w:r w:rsidR="00436100">
        <w:rPr>
          <w:rFonts w:ascii="Times New Roman" w:hAnsi="Times New Roman" w:cs="Times New Roman"/>
          <w:sz w:val="24"/>
          <w:szCs w:val="24"/>
        </w:rPr>
        <w:t>ulové okno a nad ním hodiny. Velice jemné je provedení bosáže na fasádě levého křídla a pilastrů na věži. Neopomenuty nezůstaly ani detaily jako jsou komíny mezi střechami či okapy</w:t>
      </w:r>
      <w:r w:rsidR="00EB49E3">
        <w:rPr>
          <w:rFonts w:ascii="Times New Roman" w:hAnsi="Times New Roman" w:cs="Times New Roman"/>
          <w:sz w:val="24"/>
          <w:szCs w:val="24"/>
        </w:rPr>
        <w:t xml:space="preserve"> (obr. 6)</w:t>
      </w:r>
      <w:r w:rsidR="00436100">
        <w:rPr>
          <w:rFonts w:ascii="Times New Roman" w:hAnsi="Times New Roman" w:cs="Times New Roman"/>
          <w:sz w:val="24"/>
          <w:szCs w:val="24"/>
        </w:rPr>
        <w:t>.</w:t>
      </w:r>
    </w:p>
    <w:p w14:paraId="39167D00" w14:textId="77777777" w:rsidR="00EB49E3" w:rsidRDefault="00EB49E3"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V</w:t>
      </w:r>
      <w:r w:rsidR="002F2CB7">
        <w:rPr>
          <w:rFonts w:ascii="Times New Roman" w:hAnsi="Times New Roman" w:cs="Times New Roman"/>
          <w:sz w:val="24"/>
          <w:szCs w:val="24"/>
        </w:rPr>
        <w:t> </w:t>
      </w:r>
      <w:r>
        <w:rPr>
          <w:rFonts w:ascii="Times New Roman" w:hAnsi="Times New Roman" w:cs="Times New Roman"/>
          <w:sz w:val="24"/>
          <w:szCs w:val="24"/>
        </w:rPr>
        <w:t>zahradě</w:t>
      </w:r>
      <w:r w:rsidR="002F2CB7">
        <w:rPr>
          <w:rFonts w:ascii="Times New Roman" w:hAnsi="Times New Roman" w:cs="Times New Roman"/>
          <w:sz w:val="24"/>
          <w:szCs w:val="24"/>
        </w:rPr>
        <w:t xml:space="preserve"> jsou kromě květin a keřů</w:t>
      </w:r>
      <w:r>
        <w:rPr>
          <w:rFonts w:ascii="Times New Roman" w:hAnsi="Times New Roman" w:cs="Times New Roman"/>
          <w:sz w:val="24"/>
          <w:szCs w:val="24"/>
        </w:rPr>
        <w:t xml:space="preserve"> vlevo od portiku vyobrazeny tři ženské postavy</w:t>
      </w:r>
      <w:r w:rsidR="002F2CB7">
        <w:rPr>
          <w:rFonts w:ascii="Times New Roman" w:hAnsi="Times New Roman" w:cs="Times New Roman"/>
          <w:sz w:val="24"/>
          <w:szCs w:val="24"/>
        </w:rPr>
        <w:t>, vpravo pak kašna s </w:t>
      </w:r>
      <w:r w:rsidR="00ED7D1E">
        <w:rPr>
          <w:rFonts w:ascii="Times New Roman" w:hAnsi="Times New Roman" w:cs="Times New Roman"/>
          <w:sz w:val="24"/>
          <w:szCs w:val="24"/>
        </w:rPr>
        <w:t>vodou (obr. 7).</w:t>
      </w:r>
    </w:p>
    <w:p w14:paraId="2EC6411E" w14:textId="77777777" w:rsidR="00331BB0" w:rsidRDefault="007D08EB"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S největší pravděpodobností</w:t>
      </w:r>
      <w:r w:rsidR="00E21863" w:rsidRPr="00E21863">
        <w:rPr>
          <w:rFonts w:ascii="Times New Roman" w:hAnsi="Times New Roman" w:cs="Times New Roman"/>
          <w:sz w:val="24"/>
          <w:szCs w:val="24"/>
        </w:rPr>
        <w:t xml:space="preserve"> se jedná o zámek Dětěnice, ležící ve stejnojmenné obci v okrese Jičín.</w:t>
      </w:r>
      <w:r w:rsidR="00E21863" w:rsidRPr="00E21863">
        <w:rPr>
          <w:rFonts w:ascii="Times New Roman" w:hAnsi="Times New Roman" w:cs="Times New Roman"/>
          <w:color w:val="FF0000"/>
          <w:sz w:val="24"/>
          <w:szCs w:val="24"/>
        </w:rPr>
        <w:t xml:space="preserve"> </w:t>
      </w:r>
      <w:r w:rsidR="00E21863" w:rsidRPr="00A92E4C">
        <w:rPr>
          <w:rFonts w:ascii="Times New Roman" w:hAnsi="Times New Roman" w:cs="Times New Roman"/>
          <w:sz w:val="24"/>
          <w:szCs w:val="24"/>
        </w:rPr>
        <w:t>Zobrazená barokní podoba zámku pochází z let 1762 – 1765 od stavitele Zacharáše Fiegerta.</w:t>
      </w:r>
      <w:r w:rsidR="00A92E4C" w:rsidRPr="00A92E4C">
        <w:rPr>
          <w:rStyle w:val="Znakapoznpodarou"/>
          <w:rFonts w:ascii="Times New Roman" w:hAnsi="Times New Roman" w:cs="Times New Roman"/>
          <w:sz w:val="24"/>
          <w:szCs w:val="24"/>
        </w:rPr>
        <w:footnoteReference w:id="7"/>
      </w:r>
      <w:r w:rsidR="00E21863" w:rsidRPr="00A92E4C">
        <w:rPr>
          <w:rFonts w:ascii="Times New Roman" w:hAnsi="Times New Roman" w:cs="Times New Roman"/>
          <w:sz w:val="24"/>
          <w:szCs w:val="24"/>
        </w:rPr>
        <w:t xml:space="preserve"> </w:t>
      </w:r>
      <w:r w:rsidR="00E42EED" w:rsidRPr="00A92E4C">
        <w:rPr>
          <w:rFonts w:ascii="Times New Roman" w:hAnsi="Times New Roman" w:cs="Times New Roman"/>
          <w:sz w:val="24"/>
          <w:szCs w:val="24"/>
        </w:rPr>
        <w:t>Srovnáme</w:t>
      </w:r>
      <w:r w:rsidR="00E42EED">
        <w:rPr>
          <w:rFonts w:ascii="Times New Roman" w:hAnsi="Times New Roman" w:cs="Times New Roman"/>
          <w:sz w:val="24"/>
          <w:szCs w:val="24"/>
        </w:rPr>
        <w:t>-</w:t>
      </w:r>
      <w:r w:rsidR="00521FBC">
        <w:rPr>
          <w:rFonts w:ascii="Times New Roman" w:hAnsi="Times New Roman" w:cs="Times New Roman"/>
          <w:sz w:val="24"/>
          <w:szCs w:val="24"/>
        </w:rPr>
        <w:t xml:space="preserve">li dnešní podobu zámku s malbou, vidíme, že malíř nebyl otrocky věrný </w:t>
      </w:r>
      <w:commentRangeStart w:id="10"/>
      <w:del w:id="11" w:author="Jakubecon" w:date="2014-07-20T22:40:00Z">
        <w:r w:rsidR="00521FBC" w:rsidDel="004C36AE">
          <w:rPr>
            <w:rFonts w:ascii="Times New Roman" w:hAnsi="Times New Roman" w:cs="Times New Roman"/>
            <w:sz w:val="24"/>
            <w:szCs w:val="24"/>
          </w:rPr>
          <w:delText>originálu</w:delText>
        </w:r>
      </w:del>
      <w:ins w:id="12" w:author="Jakubecon" w:date="2014-07-20T22:40:00Z">
        <w:r w:rsidR="004C36AE">
          <w:rPr>
            <w:rFonts w:ascii="Times New Roman" w:hAnsi="Times New Roman" w:cs="Times New Roman"/>
            <w:sz w:val="24"/>
            <w:szCs w:val="24"/>
          </w:rPr>
          <w:t>realitě</w:t>
        </w:r>
        <w:commentRangeEnd w:id="10"/>
        <w:r w:rsidR="004C36AE">
          <w:rPr>
            <w:rStyle w:val="Odkaznakoment"/>
          </w:rPr>
          <w:commentReference w:id="10"/>
        </w:r>
      </w:ins>
      <w:r w:rsidR="00521FBC">
        <w:rPr>
          <w:rFonts w:ascii="Times New Roman" w:hAnsi="Times New Roman" w:cs="Times New Roman"/>
          <w:sz w:val="24"/>
          <w:szCs w:val="24"/>
        </w:rPr>
        <w:t>, spí</w:t>
      </w:r>
      <w:r w:rsidR="0087454B">
        <w:rPr>
          <w:rFonts w:ascii="Times New Roman" w:hAnsi="Times New Roman" w:cs="Times New Roman"/>
          <w:sz w:val="24"/>
          <w:szCs w:val="24"/>
        </w:rPr>
        <w:t>še synteticky využil různé zajímavé prvky (obr. 8). Oba pohledy se od sebe liší portikem, věží a komíny, to všechno zachycuje malba jakoby z jednoho pohledu. Kašna se na obraze s věží sice vyskytuje, ale jiná a v jiných místech</w:t>
      </w:r>
      <w:r w:rsidR="005A42BD">
        <w:rPr>
          <w:rFonts w:ascii="Times New Roman" w:hAnsi="Times New Roman" w:cs="Times New Roman"/>
          <w:sz w:val="24"/>
          <w:szCs w:val="24"/>
        </w:rPr>
        <w:t>, proto se</w:t>
      </w:r>
      <w:r w:rsidR="0087454B">
        <w:rPr>
          <w:rFonts w:ascii="Times New Roman" w:hAnsi="Times New Roman" w:cs="Times New Roman"/>
          <w:sz w:val="24"/>
          <w:szCs w:val="24"/>
        </w:rPr>
        <w:t xml:space="preserve"> domnívám, že se malíř</w:t>
      </w:r>
      <w:r w:rsidR="005A42BD">
        <w:rPr>
          <w:rFonts w:ascii="Times New Roman" w:hAnsi="Times New Roman" w:cs="Times New Roman"/>
          <w:sz w:val="24"/>
          <w:szCs w:val="24"/>
        </w:rPr>
        <w:t xml:space="preserve"> spíše</w:t>
      </w:r>
      <w:r w:rsidR="0087454B">
        <w:rPr>
          <w:rFonts w:ascii="Times New Roman" w:hAnsi="Times New Roman" w:cs="Times New Roman"/>
          <w:sz w:val="24"/>
          <w:szCs w:val="24"/>
        </w:rPr>
        <w:t xml:space="preserve"> inspiroval květinovým kruhem z opačné strany </w:t>
      </w:r>
      <w:r w:rsidR="00331BB0">
        <w:rPr>
          <w:rFonts w:ascii="Times New Roman" w:hAnsi="Times New Roman" w:cs="Times New Roman"/>
          <w:sz w:val="24"/>
          <w:szCs w:val="24"/>
        </w:rPr>
        <w:t>a kašnu si přimyslel</w:t>
      </w:r>
      <w:r w:rsidR="009E7800">
        <w:rPr>
          <w:rFonts w:ascii="Times New Roman" w:hAnsi="Times New Roman" w:cs="Times New Roman"/>
          <w:sz w:val="24"/>
          <w:szCs w:val="24"/>
        </w:rPr>
        <w:t>.</w:t>
      </w:r>
      <w:r w:rsidR="005A42BD">
        <w:rPr>
          <w:rStyle w:val="Znakapoznpodarou"/>
          <w:rFonts w:ascii="Times New Roman" w:hAnsi="Times New Roman" w:cs="Times New Roman"/>
          <w:sz w:val="24"/>
          <w:szCs w:val="24"/>
        </w:rPr>
        <w:footnoteReference w:id="8"/>
      </w:r>
      <w:r w:rsidR="00331BB0">
        <w:rPr>
          <w:rFonts w:ascii="Times New Roman" w:hAnsi="Times New Roman" w:cs="Times New Roman"/>
          <w:sz w:val="24"/>
          <w:szCs w:val="24"/>
        </w:rPr>
        <w:t xml:space="preserve"> </w:t>
      </w:r>
    </w:p>
    <w:p w14:paraId="06BCE6C1" w14:textId="77777777" w:rsidR="005A42BD" w:rsidRPr="005A42BD" w:rsidRDefault="005A42BD" w:rsidP="00BD2160">
      <w:pPr>
        <w:spacing w:line="360" w:lineRule="auto"/>
        <w:jc w:val="both"/>
        <w:rPr>
          <w:rFonts w:ascii="Times New Roman" w:hAnsi="Times New Roman" w:cs="Times New Roman"/>
          <w:sz w:val="24"/>
          <w:szCs w:val="24"/>
        </w:rPr>
      </w:pPr>
      <w:r>
        <w:rPr>
          <w:rFonts w:ascii="Times New Roman" w:hAnsi="Times New Roman" w:cs="Times New Roman"/>
          <w:color w:val="000000"/>
          <w:sz w:val="24"/>
          <w:szCs w:val="24"/>
        </w:rPr>
        <w:t>Nahlédneme-li do historie zámku, zjistím</w:t>
      </w:r>
      <w:r w:rsidR="00B5594D">
        <w:rPr>
          <w:rFonts w:ascii="Times New Roman" w:hAnsi="Times New Roman" w:cs="Times New Roman"/>
          <w:color w:val="000000"/>
          <w:sz w:val="24"/>
          <w:szCs w:val="24"/>
        </w:rPr>
        <w:t>e</w:t>
      </w:r>
      <w:r>
        <w:rPr>
          <w:rFonts w:ascii="Times New Roman" w:hAnsi="Times New Roman" w:cs="Times New Roman"/>
          <w:color w:val="000000"/>
          <w:sz w:val="24"/>
          <w:szCs w:val="24"/>
        </w:rPr>
        <w:t xml:space="preserve">, že </w:t>
      </w:r>
      <w:r w:rsidRPr="005A42BD">
        <w:rPr>
          <w:rFonts w:ascii="Times New Roman" w:hAnsi="Times New Roman" w:cs="Times New Roman"/>
          <w:color w:val="000000"/>
          <w:sz w:val="24"/>
          <w:szCs w:val="24"/>
        </w:rPr>
        <w:t xml:space="preserve">v letech 1926 – 1945 byl </w:t>
      </w:r>
      <w:r>
        <w:rPr>
          <w:rFonts w:ascii="Times New Roman" w:hAnsi="Times New Roman" w:cs="Times New Roman"/>
          <w:color w:val="000000"/>
          <w:sz w:val="24"/>
          <w:szCs w:val="24"/>
        </w:rPr>
        <w:t xml:space="preserve">jeho majitelem </w:t>
      </w:r>
      <w:r w:rsidRPr="005A42BD">
        <w:rPr>
          <w:rFonts w:ascii="Times New Roman" w:hAnsi="Times New Roman" w:cs="Times New Roman"/>
          <w:color w:val="000000"/>
          <w:sz w:val="24"/>
          <w:szCs w:val="24"/>
        </w:rPr>
        <w:t>Ing.</w:t>
      </w:r>
      <w:r w:rsidR="00C35A2A">
        <w:rPr>
          <w:rFonts w:ascii="Times New Roman" w:hAnsi="Times New Roman" w:cs="Times New Roman"/>
          <w:color w:val="000000"/>
          <w:sz w:val="24"/>
          <w:szCs w:val="24"/>
        </w:rPr>
        <w:t> </w:t>
      </w:r>
      <w:r w:rsidRPr="005A42BD">
        <w:rPr>
          <w:rFonts w:ascii="Times New Roman" w:hAnsi="Times New Roman" w:cs="Times New Roman"/>
          <w:color w:val="000000"/>
          <w:sz w:val="24"/>
          <w:szCs w:val="24"/>
        </w:rPr>
        <w:t xml:space="preserve">Emanuel </w:t>
      </w:r>
      <w:r w:rsidR="00E21863">
        <w:rPr>
          <w:rFonts w:ascii="Times New Roman" w:hAnsi="Times New Roman" w:cs="Times New Roman"/>
          <w:color w:val="000000"/>
          <w:sz w:val="24"/>
          <w:szCs w:val="24"/>
        </w:rPr>
        <w:t>Řehák, který zval obyvatele Dětě</w:t>
      </w:r>
      <w:r w:rsidRPr="005A42BD">
        <w:rPr>
          <w:rFonts w:ascii="Times New Roman" w:hAnsi="Times New Roman" w:cs="Times New Roman"/>
          <w:color w:val="000000"/>
          <w:sz w:val="24"/>
          <w:szCs w:val="24"/>
        </w:rPr>
        <w:t>nic na zámek při dožínkových a jiných slavnostech.</w:t>
      </w:r>
      <w:r>
        <w:rPr>
          <w:rStyle w:val="Znakapoznpodarou"/>
          <w:rFonts w:ascii="Times New Roman" w:hAnsi="Times New Roman" w:cs="Times New Roman"/>
          <w:color w:val="000000"/>
          <w:sz w:val="24"/>
          <w:szCs w:val="24"/>
        </w:rPr>
        <w:footnoteReference w:id="9"/>
      </w:r>
      <w:r>
        <w:rPr>
          <w:rFonts w:ascii="Times New Roman" w:hAnsi="Times New Roman" w:cs="Times New Roman"/>
          <w:color w:val="000000"/>
          <w:sz w:val="24"/>
          <w:szCs w:val="24"/>
        </w:rPr>
        <w:t xml:space="preserve"> </w:t>
      </w:r>
      <w:r w:rsidR="00F0727E">
        <w:rPr>
          <w:rFonts w:ascii="Times New Roman" w:hAnsi="Times New Roman" w:cs="Times New Roman"/>
          <w:color w:val="000000"/>
          <w:sz w:val="24"/>
          <w:szCs w:val="24"/>
        </w:rPr>
        <w:t>Lze předpokládat</w:t>
      </w:r>
      <w:r>
        <w:rPr>
          <w:rFonts w:ascii="Times New Roman" w:hAnsi="Times New Roman" w:cs="Times New Roman"/>
          <w:color w:val="000000"/>
          <w:sz w:val="24"/>
          <w:szCs w:val="24"/>
        </w:rPr>
        <w:t xml:space="preserve">, že se Oldřich Blažíček </w:t>
      </w:r>
      <w:r w:rsidR="00F0727E">
        <w:rPr>
          <w:rFonts w:ascii="Times New Roman" w:hAnsi="Times New Roman" w:cs="Times New Roman"/>
          <w:color w:val="000000"/>
          <w:sz w:val="24"/>
          <w:szCs w:val="24"/>
        </w:rPr>
        <w:t>podobné</w:t>
      </w:r>
      <w:r>
        <w:rPr>
          <w:rFonts w:ascii="Times New Roman" w:hAnsi="Times New Roman" w:cs="Times New Roman"/>
          <w:color w:val="000000"/>
          <w:sz w:val="24"/>
          <w:szCs w:val="24"/>
        </w:rPr>
        <w:t xml:space="preserve"> akce zúčastnil.</w:t>
      </w:r>
    </w:p>
    <w:p w14:paraId="17ED3F33" w14:textId="77777777" w:rsidR="00521FBC" w:rsidRDefault="00521FBC" w:rsidP="00BD2160">
      <w:pPr>
        <w:spacing w:line="360" w:lineRule="auto"/>
        <w:jc w:val="both"/>
        <w:rPr>
          <w:rFonts w:ascii="Times New Roman" w:hAnsi="Times New Roman" w:cs="Times New Roman"/>
          <w:sz w:val="24"/>
          <w:szCs w:val="24"/>
        </w:rPr>
      </w:pPr>
    </w:p>
    <w:p w14:paraId="039E4D24" w14:textId="77777777" w:rsidR="0040208A" w:rsidRPr="0040208A" w:rsidRDefault="00646E58" w:rsidP="00BD2160">
      <w:pPr>
        <w:pStyle w:val="Odstavecseseznamem"/>
        <w:numPr>
          <w:ilvl w:val="0"/>
          <w:numId w:val="4"/>
        </w:numPr>
        <w:spacing w:line="360" w:lineRule="auto"/>
        <w:jc w:val="both"/>
        <w:rPr>
          <w:rFonts w:ascii="Times New Roman" w:hAnsi="Times New Roman" w:cs="Times New Roman"/>
          <w:b/>
          <w:caps/>
          <w:sz w:val="24"/>
          <w:szCs w:val="24"/>
        </w:rPr>
      </w:pPr>
      <w:r>
        <w:rPr>
          <w:rFonts w:ascii="Times New Roman" w:hAnsi="Times New Roman" w:cs="Times New Roman"/>
          <w:b/>
          <w:caps/>
          <w:sz w:val="24"/>
          <w:szCs w:val="24"/>
        </w:rPr>
        <w:lastRenderedPageBreak/>
        <w:t>tvorb</w:t>
      </w:r>
      <w:r w:rsidR="0061343C">
        <w:rPr>
          <w:rFonts w:ascii="Times New Roman" w:hAnsi="Times New Roman" w:cs="Times New Roman"/>
          <w:b/>
          <w:caps/>
          <w:sz w:val="24"/>
          <w:szCs w:val="24"/>
        </w:rPr>
        <w:t>a</w:t>
      </w:r>
    </w:p>
    <w:p w14:paraId="6B0207BC" w14:textId="77777777" w:rsidR="005E51D2" w:rsidRPr="005E51D2" w:rsidRDefault="005E51D2" w:rsidP="00BD2160">
      <w:pPr>
        <w:spacing w:line="360" w:lineRule="auto"/>
        <w:ind w:left="284"/>
        <w:jc w:val="both"/>
        <w:rPr>
          <w:rFonts w:ascii="Times New Roman" w:hAnsi="Times New Roman" w:cs="Times New Roman"/>
          <w:b/>
          <w:caps/>
          <w:sz w:val="24"/>
          <w:szCs w:val="24"/>
        </w:rPr>
      </w:pPr>
      <w:r w:rsidRPr="005E51D2">
        <w:rPr>
          <w:rFonts w:ascii="Times New Roman" w:hAnsi="Times New Roman" w:cs="Times New Roman"/>
          <w:b/>
          <w:caps/>
          <w:sz w:val="24"/>
          <w:szCs w:val="24"/>
        </w:rPr>
        <w:t xml:space="preserve">4.1 </w:t>
      </w:r>
      <w:r>
        <w:rPr>
          <w:rFonts w:ascii="Times New Roman" w:hAnsi="Times New Roman" w:cs="Times New Roman"/>
          <w:b/>
          <w:sz w:val="24"/>
          <w:szCs w:val="24"/>
        </w:rPr>
        <w:t>Počátky</w:t>
      </w:r>
    </w:p>
    <w:p w14:paraId="47EFB733" w14:textId="77777777" w:rsidR="0040208A" w:rsidRDefault="007E4A17" w:rsidP="00BD2160">
      <w:pPr>
        <w:autoSpaceDE w:val="0"/>
        <w:autoSpaceDN w:val="0"/>
        <w:adjustRightInd w:val="0"/>
        <w:spacing w:after="0" w:line="360" w:lineRule="auto"/>
        <w:jc w:val="both"/>
        <w:rPr>
          <w:rFonts w:ascii="Times New Roman" w:hAnsi="Times New Roman" w:cs="Times New Roman"/>
          <w:sz w:val="24"/>
          <w:szCs w:val="24"/>
        </w:rPr>
      </w:pPr>
      <w:r w:rsidRPr="00F3062B">
        <w:rPr>
          <w:rFonts w:ascii="Times New Roman" w:hAnsi="Times New Roman" w:cs="Times New Roman"/>
          <w:sz w:val="24"/>
          <w:szCs w:val="24"/>
        </w:rPr>
        <w:t>Blažíček začínal jako figuralista u Hanuše Schwaig</w:t>
      </w:r>
      <w:ins w:id="13" w:author="Jakubecon" w:date="2014-07-20T22:41:00Z">
        <w:r w:rsidR="00265BC4">
          <w:rPr>
            <w:rFonts w:ascii="Times New Roman" w:hAnsi="Times New Roman" w:cs="Times New Roman"/>
            <w:sz w:val="24"/>
            <w:szCs w:val="24"/>
          </w:rPr>
          <w:t>e</w:t>
        </w:r>
      </w:ins>
      <w:r w:rsidRPr="00F3062B">
        <w:rPr>
          <w:rFonts w:ascii="Times New Roman" w:hAnsi="Times New Roman" w:cs="Times New Roman"/>
          <w:sz w:val="24"/>
          <w:szCs w:val="24"/>
        </w:rPr>
        <w:t>ra (od roku 1909),</w:t>
      </w:r>
      <w:r w:rsidRPr="00F3062B">
        <w:rPr>
          <w:rStyle w:val="Znakapoznpodarou"/>
          <w:rFonts w:ascii="Times New Roman" w:hAnsi="Times New Roman" w:cs="Times New Roman"/>
          <w:sz w:val="24"/>
          <w:szCs w:val="24"/>
        </w:rPr>
        <w:footnoteReference w:id="10"/>
      </w:r>
      <w:r w:rsidR="00F3062B" w:rsidRPr="00F3062B">
        <w:rPr>
          <w:rFonts w:ascii="Times New Roman" w:hAnsi="Times New Roman" w:cs="Times New Roman"/>
          <w:sz w:val="24"/>
          <w:szCs w:val="24"/>
        </w:rPr>
        <w:t xml:space="preserve"> </w:t>
      </w:r>
      <w:r w:rsidR="009C6BD3">
        <w:rPr>
          <w:rFonts w:ascii="Times New Roman" w:hAnsi="Times New Roman" w:cs="Times New Roman"/>
          <w:sz w:val="24"/>
          <w:szCs w:val="24"/>
        </w:rPr>
        <w:t>a to z důvodů</w:t>
      </w:r>
      <w:r w:rsidR="00F3062B" w:rsidRPr="00F3062B">
        <w:rPr>
          <w:rFonts w:ascii="Times New Roman" w:hAnsi="Times New Roman" w:cs="Times New Roman"/>
          <w:sz w:val="24"/>
          <w:szCs w:val="24"/>
        </w:rPr>
        <w:t xml:space="preserve"> absenc</w:t>
      </w:r>
      <w:r w:rsidR="009C6BD3">
        <w:rPr>
          <w:rFonts w:ascii="Times New Roman" w:hAnsi="Times New Roman" w:cs="Times New Roman"/>
          <w:sz w:val="24"/>
          <w:szCs w:val="24"/>
        </w:rPr>
        <w:t>e</w:t>
      </w:r>
      <w:r w:rsidR="00F3062B">
        <w:rPr>
          <w:rFonts w:ascii="Times New Roman" w:hAnsi="Times New Roman" w:cs="Times New Roman"/>
          <w:sz w:val="24"/>
          <w:szCs w:val="24"/>
        </w:rPr>
        <w:t xml:space="preserve"> </w:t>
      </w:r>
      <w:r w:rsidR="00F3062B" w:rsidRPr="00F3062B">
        <w:rPr>
          <w:rFonts w:ascii="Times New Roman" w:hAnsi="Times New Roman" w:cs="Times New Roman"/>
          <w:sz w:val="24"/>
          <w:szCs w:val="24"/>
        </w:rPr>
        <w:t>krajinářskéh</w:t>
      </w:r>
      <w:r w:rsidR="00960686">
        <w:rPr>
          <w:rFonts w:ascii="Times New Roman" w:hAnsi="Times New Roman" w:cs="Times New Roman"/>
          <w:sz w:val="24"/>
          <w:szCs w:val="24"/>
        </w:rPr>
        <w:t xml:space="preserve">o atelieru, který byl po smrti </w:t>
      </w:r>
      <w:del w:id="14" w:author="Jakubecon" w:date="2014-07-20T22:41:00Z">
        <w:r w:rsidR="00960686" w:rsidDel="00265BC4">
          <w:rPr>
            <w:rFonts w:ascii="Times New Roman" w:hAnsi="Times New Roman" w:cs="Times New Roman"/>
            <w:sz w:val="24"/>
            <w:szCs w:val="24"/>
          </w:rPr>
          <w:delText>P</w:delText>
        </w:r>
        <w:r w:rsidR="00F3062B" w:rsidRPr="00F3062B" w:rsidDel="00265BC4">
          <w:rPr>
            <w:rFonts w:ascii="Times New Roman" w:hAnsi="Times New Roman" w:cs="Times New Roman"/>
            <w:sz w:val="24"/>
            <w:szCs w:val="24"/>
          </w:rPr>
          <w:delText xml:space="preserve">rofesora </w:delText>
        </w:r>
      </w:del>
      <w:r w:rsidR="00F3062B" w:rsidRPr="00F3062B">
        <w:rPr>
          <w:rFonts w:ascii="Times New Roman" w:hAnsi="Times New Roman" w:cs="Times New Roman"/>
          <w:sz w:val="24"/>
          <w:szCs w:val="24"/>
        </w:rPr>
        <w:t>Julia Mařáka (1832–1899) od roku</w:t>
      </w:r>
      <w:r w:rsidR="00F3062B">
        <w:rPr>
          <w:rFonts w:ascii="Times New Roman" w:hAnsi="Times New Roman" w:cs="Times New Roman"/>
          <w:sz w:val="24"/>
          <w:szCs w:val="24"/>
        </w:rPr>
        <w:t xml:space="preserve"> </w:t>
      </w:r>
      <w:r w:rsidR="00F3062B" w:rsidRPr="00F3062B">
        <w:rPr>
          <w:rFonts w:ascii="Times New Roman" w:hAnsi="Times New Roman" w:cs="Times New Roman"/>
          <w:sz w:val="24"/>
          <w:szCs w:val="24"/>
        </w:rPr>
        <w:t>1899 uzavřen. P</w:t>
      </w:r>
      <w:r w:rsidRPr="00F3062B">
        <w:rPr>
          <w:rFonts w:ascii="Times New Roman" w:hAnsi="Times New Roman" w:cs="Times New Roman"/>
          <w:sz w:val="24"/>
          <w:szCs w:val="24"/>
        </w:rPr>
        <w:t xml:space="preserve">řestože se figurální malbě dál </w:t>
      </w:r>
      <w:r w:rsidR="009C6BD3">
        <w:rPr>
          <w:rFonts w:ascii="Times New Roman" w:hAnsi="Times New Roman" w:cs="Times New Roman"/>
          <w:sz w:val="24"/>
          <w:szCs w:val="24"/>
        </w:rPr>
        <w:t xml:space="preserve">naplno </w:t>
      </w:r>
      <w:r w:rsidRPr="00F3062B">
        <w:rPr>
          <w:rFonts w:ascii="Times New Roman" w:hAnsi="Times New Roman" w:cs="Times New Roman"/>
          <w:sz w:val="24"/>
          <w:szCs w:val="24"/>
        </w:rPr>
        <w:t>nevěnoval, znalosti z této doby zhodnocuje velmi často v obrazech jako figurální stafá</w:t>
      </w:r>
      <w:r w:rsidR="008B0865" w:rsidRPr="00F3062B">
        <w:rPr>
          <w:rFonts w:ascii="Times New Roman" w:hAnsi="Times New Roman" w:cs="Times New Roman"/>
          <w:sz w:val="24"/>
          <w:szCs w:val="24"/>
        </w:rPr>
        <w:t>ž</w:t>
      </w:r>
      <w:r w:rsidRPr="00F3062B">
        <w:rPr>
          <w:rFonts w:ascii="Times New Roman" w:hAnsi="Times New Roman" w:cs="Times New Roman"/>
          <w:sz w:val="24"/>
          <w:szCs w:val="24"/>
        </w:rPr>
        <w:t>,</w:t>
      </w:r>
      <w:r w:rsidRPr="00F3062B">
        <w:rPr>
          <w:rFonts w:ascii="Times New Roman" w:hAnsi="Times New Roman" w:cs="Times New Roman"/>
          <w:i/>
          <w:sz w:val="24"/>
          <w:szCs w:val="24"/>
        </w:rPr>
        <w:t xml:space="preserve"> která </w:t>
      </w:r>
      <w:r w:rsidR="008B0865" w:rsidRPr="00F3062B">
        <w:rPr>
          <w:rFonts w:ascii="Times New Roman" w:hAnsi="Times New Roman" w:cs="Times New Roman"/>
          <w:i/>
          <w:sz w:val="24"/>
          <w:szCs w:val="24"/>
        </w:rPr>
        <w:t>není oddělitelným přídatkem, nýbrž skutečnou součástí, zeživotněním obrazového záběru</w:t>
      </w:r>
      <w:r w:rsidR="008B0865" w:rsidRPr="00F3062B">
        <w:rPr>
          <w:rFonts w:ascii="Times New Roman" w:hAnsi="Times New Roman" w:cs="Times New Roman"/>
          <w:sz w:val="24"/>
          <w:szCs w:val="24"/>
        </w:rPr>
        <w:t>.</w:t>
      </w:r>
      <w:r w:rsidR="008B0865" w:rsidRPr="00F3062B">
        <w:rPr>
          <w:rStyle w:val="Znakapoznpodarou"/>
          <w:rFonts w:ascii="Times New Roman" w:hAnsi="Times New Roman" w:cs="Times New Roman"/>
          <w:sz w:val="24"/>
          <w:szCs w:val="24"/>
        </w:rPr>
        <w:footnoteReference w:id="11"/>
      </w:r>
      <w:r w:rsidR="00A2734F">
        <w:rPr>
          <w:rFonts w:ascii="Times New Roman" w:hAnsi="Times New Roman" w:cs="Times New Roman"/>
          <w:sz w:val="24"/>
          <w:szCs w:val="24"/>
        </w:rPr>
        <w:t xml:space="preserve"> Během cesty</w:t>
      </w:r>
      <w:r w:rsidR="008B0865" w:rsidRPr="00F3062B">
        <w:rPr>
          <w:rFonts w:ascii="Times New Roman" w:hAnsi="Times New Roman" w:cs="Times New Roman"/>
          <w:sz w:val="24"/>
          <w:szCs w:val="24"/>
        </w:rPr>
        <w:t xml:space="preserve"> do Dalmácie</w:t>
      </w:r>
      <w:r w:rsidR="009C6BD3">
        <w:rPr>
          <w:rFonts w:ascii="Times New Roman" w:hAnsi="Times New Roman" w:cs="Times New Roman"/>
          <w:sz w:val="24"/>
          <w:szCs w:val="24"/>
        </w:rPr>
        <w:t xml:space="preserve"> v roce 1910</w:t>
      </w:r>
      <w:r w:rsidR="008B0865" w:rsidRPr="00F3062B">
        <w:rPr>
          <w:rFonts w:ascii="Times New Roman" w:hAnsi="Times New Roman" w:cs="Times New Roman"/>
          <w:sz w:val="24"/>
          <w:szCs w:val="24"/>
        </w:rPr>
        <w:t xml:space="preserve">, kterou mohl podniknout díky získání </w:t>
      </w:r>
      <w:r w:rsidR="009C6BD3">
        <w:rPr>
          <w:rFonts w:ascii="Times New Roman" w:hAnsi="Times New Roman" w:cs="Times New Roman"/>
          <w:sz w:val="24"/>
          <w:szCs w:val="24"/>
        </w:rPr>
        <w:t xml:space="preserve">výroční </w:t>
      </w:r>
      <w:r w:rsidR="008B0865" w:rsidRPr="00F3062B">
        <w:rPr>
          <w:rFonts w:ascii="Times New Roman" w:hAnsi="Times New Roman" w:cs="Times New Roman"/>
          <w:sz w:val="24"/>
          <w:szCs w:val="24"/>
        </w:rPr>
        <w:t>ceny Akademie, ho při prohlídce chrámu sv. Vlaha v Dubrovníku napadla myšlenka zobrazovat kostelní interiéry.</w:t>
      </w:r>
      <w:r w:rsidR="008B0865" w:rsidRPr="00F3062B">
        <w:rPr>
          <w:rStyle w:val="Znakapoznpodarou"/>
          <w:rFonts w:ascii="Times New Roman" w:hAnsi="Times New Roman" w:cs="Times New Roman"/>
          <w:sz w:val="24"/>
          <w:szCs w:val="24"/>
        </w:rPr>
        <w:footnoteReference w:id="12"/>
      </w:r>
      <w:r w:rsidR="008B0865" w:rsidRPr="00F3062B">
        <w:rPr>
          <w:rFonts w:ascii="Times New Roman" w:hAnsi="Times New Roman" w:cs="Times New Roman"/>
          <w:sz w:val="24"/>
          <w:szCs w:val="24"/>
        </w:rPr>
        <w:t xml:space="preserve"> Ještě na Akademii a v prvních letech po odchodu ze školy se</w:t>
      </w:r>
      <w:r w:rsidR="00F3062B" w:rsidRPr="00F3062B">
        <w:rPr>
          <w:rFonts w:ascii="Times New Roman" w:hAnsi="Times New Roman" w:cs="Times New Roman"/>
          <w:sz w:val="24"/>
          <w:szCs w:val="24"/>
        </w:rPr>
        <w:t xml:space="preserve"> pak</w:t>
      </w:r>
      <w:r w:rsidR="008B0865" w:rsidRPr="00F3062B">
        <w:rPr>
          <w:rFonts w:ascii="Times New Roman" w:hAnsi="Times New Roman" w:cs="Times New Roman"/>
          <w:sz w:val="24"/>
          <w:szCs w:val="24"/>
        </w:rPr>
        <w:t xml:space="preserve"> figuralista přetvářel v</w:t>
      </w:r>
      <w:r w:rsidR="00F3062B" w:rsidRPr="00F3062B">
        <w:rPr>
          <w:rFonts w:ascii="Times New Roman" w:hAnsi="Times New Roman" w:cs="Times New Roman"/>
          <w:sz w:val="24"/>
          <w:szCs w:val="24"/>
        </w:rPr>
        <w:t> </w:t>
      </w:r>
      <w:r w:rsidR="008B0865" w:rsidRPr="00F3062B">
        <w:rPr>
          <w:rFonts w:ascii="Times New Roman" w:hAnsi="Times New Roman" w:cs="Times New Roman"/>
          <w:sz w:val="24"/>
          <w:szCs w:val="24"/>
        </w:rPr>
        <w:t>krajinář</w:t>
      </w:r>
      <w:r w:rsidR="00F3062B" w:rsidRPr="00F3062B">
        <w:rPr>
          <w:rFonts w:ascii="Times New Roman" w:hAnsi="Times New Roman" w:cs="Times New Roman"/>
          <w:sz w:val="24"/>
          <w:szCs w:val="24"/>
        </w:rPr>
        <w:t>e</w:t>
      </w:r>
      <w:r w:rsidR="008B0865" w:rsidRPr="00F3062B">
        <w:rPr>
          <w:rFonts w:ascii="Times New Roman" w:hAnsi="Times New Roman" w:cs="Times New Roman"/>
          <w:sz w:val="24"/>
          <w:szCs w:val="24"/>
        </w:rPr>
        <w:t>.</w:t>
      </w:r>
      <w:r w:rsidR="009C6BD3">
        <w:rPr>
          <w:rStyle w:val="Znakapoznpodarou"/>
          <w:rFonts w:ascii="Times New Roman" w:hAnsi="Times New Roman" w:cs="Times New Roman"/>
          <w:sz w:val="24"/>
          <w:szCs w:val="24"/>
        </w:rPr>
        <w:footnoteReference w:id="13"/>
      </w:r>
    </w:p>
    <w:p w14:paraId="5253FBC3" w14:textId="77777777" w:rsidR="009C6BD3" w:rsidRDefault="009C6BD3" w:rsidP="00BD2160">
      <w:pPr>
        <w:autoSpaceDE w:val="0"/>
        <w:autoSpaceDN w:val="0"/>
        <w:adjustRightInd w:val="0"/>
        <w:spacing w:after="0" w:line="360" w:lineRule="auto"/>
        <w:jc w:val="both"/>
        <w:rPr>
          <w:rFonts w:ascii="Times New Roman" w:hAnsi="Times New Roman" w:cs="Times New Roman"/>
          <w:sz w:val="24"/>
          <w:szCs w:val="24"/>
        </w:rPr>
      </w:pPr>
    </w:p>
    <w:p w14:paraId="7AEE58AE" w14:textId="77777777" w:rsidR="009C6BD3" w:rsidRDefault="00646E58" w:rsidP="00BD2160">
      <w:pPr>
        <w:pStyle w:val="Odstavecseseznamem"/>
        <w:numPr>
          <w:ilvl w:val="1"/>
          <w:numId w:val="4"/>
        </w:num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Období</w:t>
      </w:r>
      <w:r w:rsidR="009C6BD3" w:rsidRPr="009C6BD3">
        <w:rPr>
          <w:rFonts w:ascii="Times New Roman" w:hAnsi="Times New Roman" w:cs="Times New Roman"/>
          <w:b/>
          <w:sz w:val="24"/>
          <w:szCs w:val="24"/>
        </w:rPr>
        <w:t xml:space="preserve"> 1912 – 1917</w:t>
      </w:r>
    </w:p>
    <w:p w14:paraId="24CCFA2F" w14:textId="77777777" w:rsidR="005E51D2" w:rsidRDefault="005E51D2" w:rsidP="00BD2160">
      <w:pPr>
        <w:autoSpaceDE w:val="0"/>
        <w:autoSpaceDN w:val="0"/>
        <w:adjustRightInd w:val="0"/>
        <w:spacing w:after="0" w:line="360" w:lineRule="auto"/>
        <w:jc w:val="both"/>
        <w:rPr>
          <w:rFonts w:ascii="Times New Roman" w:hAnsi="Times New Roman" w:cs="Times New Roman"/>
          <w:b/>
          <w:sz w:val="24"/>
          <w:szCs w:val="24"/>
        </w:rPr>
      </w:pPr>
    </w:p>
    <w:p w14:paraId="66A690FF" w14:textId="77777777" w:rsidR="00E061F3" w:rsidRPr="00E061F3" w:rsidRDefault="00E061F3" w:rsidP="00BD2160">
      <w:pPr>
        <w:autoSpaceDE w:val="0"/>
        <w:autoSpaceDN w:val="0"/>
        <w:adjustRightInd w:val="0"/>
        <w:spacing w:after="0" w:line="360" w:lineRule="auto"/>
        <w:jc w:val="both"/>
        <w:rPr>
          <w:rFonts w:ascii="Times New Roman" w:hAnsi="Times New Roman" w:cs="Times New Roman"/>
          <w:sz w:val="24"/>
          <w:szCs w:val="24"/>
        </w:rPr>
      </w:pPr>
      <w:r w:rsidRPr="00E061F3">
        <w:rPr>
          <w:rFonts w:ascii="Times New Roman" w:hAnsi="Times New Roman" w:cs="Times New Roman"/>
          <w:i/>
          <w:sz w:val="24"/>
          <w:szCs w:val="24"/>
        </w:rPr>
        <w:t>Prvním veřejným Blažíčkovým vystoupením se stává výstava obrazů v březnu 1912</w:t>
      </w:r>
      <w:r>
        <w:rPr>
          <w:rFonts w:ascii="Times New Roman" w:hAnsi="Times New Roman" w:cs="Times New Roman"/>
          <w:i/>
          <w:sz w:val="24"/>
          <w:szCs w:val="24"/>
        </w:rPr>
        <w:t xml:space="preserve"> </w:t>
      </w:r>
      <w:r w:rsidRPr="00E061F3">
        <w:rPr>
          <w:rFonts w:ascii="Times New Roman" w:hAnsi="Times New Roman" w:cs="Times New Roman"/>
          <w:i/>
          <w:sz w:val="24"/>
          <w:szCs w:val="24"/>
        </w:rPr>
        <w:t>ve spolku JUV. Prezentuje zde chrámové prostory, krajiny malované v plenéru, ale i</w:t>
      </w:r>
      <w:r>
        <w:rPr>
          <w:rFonts w:ascii="Times New Roman" w:hAnsi="Times New Roman" w:cs="Times New Roman"/>
          <w:i/>
          <w:sz w:val="24"/>
          <w:szCs w:val="24"/>
        </w:rPr>
        <w:t xml:space="preserve"> </w:t>
      </w:r>
      <w:r w:rsidRPr="00E061F3">
        <w:rPr>
          <w:rFonts w:ascii="Times New Roman" w:hAnsi="Times New Roman" w:cs="Times New Roman"/>
          <w:i/>
          <w:sz w:val="24"/>
          <w:szCs w:val="24"/>
        </w:rPr>
        <w:t>obrazy figurální.</w:t>
      </w:r>
      <w:r>
        <w:rPr>
          <w:rStyle w:val="Znakapoznpodarou"/>
          <w:rFonts w:ascii="Times New Roman" w:hAnsi="Times New Roman" w:cs="Times New Roman"/>
          <w:i/>
          <w:sz w:val="24"/>
          <w:szCs w:val="24"/>
        </w:rPr>
        <w:footnoteReference w:id="14"/>
      </w:r>
      <w:r>
        <w:rPr>
          <w:rFonts w:ascii="Times New Roman" w:hAnsi="Times New Roman" w:cs="Times New Roman"/>
          <w:i/>
          <w:sz w:val="24"/>
          <w:szCs w:val="24"/>
        </w:rPr>
        <w:t xml:space="preserve"> </w:t>
      </w:r>
      <w:r>
        <w:rPr>
          <w:rFonts w:ascii="Times New Roman" w:hAnsi="Times New Roman" w:cs="Times New Roman"/>
          <w:sz w:val="24"/>
          <w:szCs w:val="24"/>
        </w:rPr>
        <w:t>Kritikou je přijat pozitivně.</w:t>
      </w:r>
      <w:r w:rsidR="003C15A4">
        <w:rPr>
          <w:rFonts w:ascii="Times New Roman" w:hAnsi="Times New Roman" w:cs="Times New Roman"/>
          <w:sz w:val="24"/>
          <w:szCs w:val="24"/>
        </w:rPr>
        <w:t xml:space="preserve"> Přelomovým dílem tohoto období je </w:t>
      </w:r>
      <w:r w:rsidR="003C15A4" w:rsidRPr="003C15A4">
        <w:rPr>
          <w:rFonts w:ascii="Times New Roman" w:hAnsi="Times New Roman" w:cs="Times New Roman"/>
          <w:sz w:val="24"/>
          <w:szCs w:val="24"/>
        </w:rPr>
        <w:t xml:space="preserve">obraz </w:t>
      </w:r>
      <w:r w:rsidR="003C15A4" w:rsidRPr="007639D8">
        <w:rPr>
          <w:rFonts w:ascii="Times New Roman" w:hAnsi="Times New Roman" w:cs="Times New Roman"/>
          <w:i/>
          <w:sz w:val="24"/>
          <w:szCs w:val="24"/>
        </w:rPr>
        <w:t>Na Štramberské vyhlídce</w:t>
      </w:r>
      <w:r w:rsidR="003C15A4" w:rsidRPr="003C15A4">
        <w:rPr>
          <w:rFonts w:ascii="Times New Roman" w:hAnsi="Times New Roman" w:cs="Times New Roman"/>
          <w:sz w:val="24"/>
          <w:szCs w:val="24"/>
        </w:rPr>
        <w:t xml:space="preserve"> z roku 1913</w:t>
      </w:r>
      <w:r w:rsidR="0061343C">
        <w:rPr>
          <w:rFonts w:ascii="Times New Roman" w:hAnsi="Times New Roman" w:cs="Times New Roman"/>
          <w:sz w:val="24"/>
          <w:szCs w:val="24"/>
        </w:rPr>
        <w:t xml:space="preserve"> (obr. 10)</w:t>
      </w:r>
      <w:r w:rsidR="003C15A4">
        <w:rPr>
          <w:rFonts w:ascii="Times New Roman" w:hAnsi="Times New Roman" w:cs="Times New Roman"/>
          <w:sz w:val="24"/>
          <w:szCs w:val="24"/>
        </w:rPr>
        <w:t>, který prezentuje barevné uvolnění a přechod od krátkých tahů štětcem k splývavému rukopisu.</w:t>
      </w:r>
      <w:r w:rsidR="003C15A4">
        <w:rPr>
          <w:rStyle w:val="Znakapoznpodarou"/>
          <w:rFonts w:ascii="Times New Roman" w:hAnsi="Times New Roman" w:cs="Times New Roman"/>
          <w:sz w:val="24"/>
          <w:szCs w:val="24"/>
        </w:rPr>
        <w:footnoteReference w:id="15"/>
      </w:r>
      <w:r w:rsidR="003C15A4">
        <w:rPr>
          <w:rFonts w:ascii="Times New Roman" w:hAnsi="Times New Roman" w:cs="Times New Roman"/>
          <w:sz w:val="24"/>
          <w:szCs w:val="24"/>
        </w:rPr>
        <w:t xml:space="preserve"> </w:t>
      </w:r>
      <w:r w:rsidR="00646E58">
        <w:rPr>
          <w:rFonts w:ascii="Times New Roman" w:hAnsi="Times New Roman" w:cs="Times New Roman"/>
          <w:sz w:val="24"/>
          <w:szCs w:val="24"/>
        </w:rPr>
        <w:t>Dalšími náměty tohoto období jsou průhledy do krajiny a znázornění lidské práce, například během žní a v kamenolomech.</w:t>
      </w:r>
      <w:r w:rsidR="00646E58">
        <w:rPr>
          <w:rStyle w:val="Znakapoznpodarou"/>
          <w:rFonts w:ascii="Times New Roman" w:hAnsi="Times New Roman" w:cs="Times New Roman"/>
          <w:sz w:val="24"/>
          <w:szCs w:val="24"/>
        </w:rPr>
        <w:footnoteReference w:id="16"/>
      </w:r>
    </w:p>
    <w:p w14:paraId="1F15821F" w14:textId="77777777" w:rsidR="005E51D2" w:rsidRPr="005E51D2" w:rsidRDefault="005E51D2" w:rsidP="00BD2160">
      <w:pPr>
        <w:autoSpaceDE w:val="0"/>
        <w:autoSpaceDN w:val="0"/>
        <w:adjustRightInd w:val="0"/>
        <w:spacing w:after="0" w:line="360" w:lineRule="auto"/>
        <w:jc w:val="both"/>
        <w:rPr>
          <w:rFonts w:ascii="Times New Roman" w:hAnsi="Times New Roman" w:cs="Times New Roman"/>
          <w:sz w:val="24"/>
          <w:szCs w:val="24"/>
        </w:rPr>
      </w:pPr>
    </w:p>
    <w:p w14:paraId="172D9FED" w14:textId="77777777" w:rsidR="009C6BD3" w:rsidRDefault="00646E58" w:rsidP="00BD2160">
      <w:pPr>
        <w:pStyle w:val="Odstavecseseznamem"/>
        <w:numPr>
          <w:ilvl w:val="1"/>
          <w:numId w:val="4"/>
        </w:num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Období</w:t>
      </w:r>
      <w:r w:rsidR="009C6BD3">
        <w:rPr>
          <w:rFonts w:ascii="Times New Roman" w:hAnsi="Times New Roman" w:cs="Times New Roman"/>
          <w:b/>
          <w:sz w:val="24"/>
          <w:szCs w:val="24"/>
        </w:rPr>
        <w:t xml:space="preserve"> 1917 – 1929</w:t>
      </w:r>
    </w:p>
    <w:p w14:paraId="4C5D1792" w14:textId="77777777" w:rsidR="00646E58" w:rsidRDefault="00646E58" w:rsidP="00BD2160">
      <w:pPr>
        <w:autoSpaceDE w:val="0"/>
        <w:autoSpaceDN w:val="0"/>
        <w:adjustRightInd w:val="0"/>
        <w:spacing w:after="0" w:line="360" w:lineRule="auto"/>
        <w:jc w:val="both"/>
        <w:rPr>
          <w:rFonts w:ascii="Times New Roman" w:hAnsi="Times New Roman" w:cs="Times New Roman"/>
          <w:b/>
          <w:sz w:val="24"/>
          <w:szCs w:val="24"/>
        </w:rPr>
      </w:pPr>
    </w:p>
    <w:p w14:paraId="2A5E1907" w14:textId="77777777" w:rsidR="00646E58" w:rsidRDefault="00646E58"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Poválečná léta znamenají změnu témat, objevují se rodinné výjevy a skupinky lidí, prožívající šťastné chvíle. </w:t>
      </w:r>
      <w:r w:rsidR="00655908">
        <w:rPr>
          <w:rFonts w:ascii="Times New Roman" w:hAnsi="Times New Roman" w:cs="Times New Roman"/>
          <w:sz w:val="24"/>
          <w:szCs w:val="24"/>
        </w:rPr>
        <w:t xml:space="preserve">Následuje návrat ke krajině a obraz </w:t>
      </w:r>
      <w:r w:rsidR="00655908" w:rsidRPr="007639D8">
        <w:rPr>
          <w:rFonts w:ascii="Times New Roman" w:hAnsi="Times New Roman" w:cs="Times New Roman"/>
          <w:i/>
          <w:sz w:val="24"/>
          <w:szCs w:val="24"/>
        </w:rPr>
        <w:t>Štramberské chalupy</w:t>
      </w:r>
      <w:r w:rsidR="0061343C">
        <w:rPr>
          <w:rFonts w:ascii="Times New Roman" w:hAnsi="Times New Roman" w:cs="Times New Roman"/>
          <w:sz w:val="24"/>
          <w:szCs w:val="24"/>
        </w:rPr>
        <w:t xml:space="preserve"> (obr. 11)</w:t>
      </w:r>
      <w:r w:rsidR="00655908">
        <w:rPr>
          <w:rFonts w:ascii="Times New Roman" w:hAnsi="Times New Roman" w:cs="Times New Roman"/>
          <w:sz w:val="24"/>
          <w:szCs w:val="24"/>
        </w:rPr>
        <w:t>, o kterém Matějček tvrdí: „</w:t>
      </w:r>
      <w:r w:rsidR="00655908" w:rsidRPr="00655908">
        <w:rPr>
          <w:rFonts w:ascii="Times New Roman" w:hAnsi="Times New Roman" w:cs="Times New Roman"/>
          <w:i/>
          <w:sz w:val="24"/>
          <w:szCs w:val="24"/>
        </w:rPr>
        <w:t>Vytknouti sluší, že tu již hraní osobitý rukopis Blažíčkův, který</w:t>
      </w:r>
      <w:r w:rsidR="00655908">
        <w:rPr>
          <w:rFonts w:ascii="Times New Roman" w:hAnsi="Times New Roman" w:cs="Times New Roman"/>
          <w:i/>
          <w:sz w:val="24"/>
          <w:szCs w:val="24"/>
        </w:rPr>
        <w:t xml:space="preserve"> </w:t>
      </w:r>
      <w:r w:rsidR="00655908" w:rsidRPr="00655908">
        <w:rPr>
          <w:rFonts w:ascii="Times New Roman" w:hAnsi="Times New Roman" w:cs="Times New Roman"/>
          <w:i/>
          <w:sz w:val="24"/>
          <w:szCs w:val="24"/>
        </w:rPr>
        <w:t>s malými změnami půjde celým jeho dílem</w:t>
      </w:r>
      <w:r w:rsidR="00655908">
        <w:rPr>
          <w:rFonts w:ascii="Times New Roman" w:hAnsi="Times New Roman" w:cs="Times New Roman"/>
          <w:i/>
          <w:sz w:val="24"/>
          <w:szCs w:val="24"/>
        </w:rPr>
        <w:t>.“</w:t>
      </w:r>
      <w:r w:rsidR="00655908">
        <w:rPr>
          <w:rStyle w:val="Znakapoznpodarou"/>
          <w:rFonts w:ascii="Times New Roman" w:hAnsi="Times New Roman" w:cs="Times New Roman"/>
          <w:i/>
          <w:sz w:val="24"/>
          <w:szCs w:val="24"/>
        </w:rPr>
        <w:footnoteReference w:id="17"/>
      </w:r>
      <w:r w:rsidR="00655908">
        <w:rPr>
          <w:rFonts w:ascii="Times New Roman" w:hAnsi="Times New Roman" w:cs="Times New Roman"/>
          <w:i/>
          <w:sz w:val="24"/>
          <w:szCs w:val="24"/>
        </w:rPr>
        <w:t xml:space="preserve"> </w:t>
      </w:r>
      <w:r w:rsidR="00655908">
        <w:rPr>
          <w:rFonts w:ascii="Times New Roman" w:hAnsi="Times New Roman" w:cs="Times New Roman"/>
          <w:sz w:val="24"/>
          <w:szCs w:val="24"/>
        </w:rPr>
        <w:t>V roce 1926 vystavuje</w:t>
      </w:r>
      <w:r w:rsidR="0061343C">
        <w:rPr>
          <w:rFonts w:ascii="Times New Roman" w:hAnsi="Times New Roman" w:cs="Times New Roman"/>
          <w:sz w:val="24"/>
          <w:szCs w:val="24"/>
        </w:rPr>
        <w:t xml:space="preserve"> s úspěchem</w:t>
      </w:r>
      <w:r w:rsidR="00655908">
        <w:rPr>
          <w:rFonts w:ascii="Times New Roman" w:hAnsi="Times New Roman" w:cs="Times New Roman"/>
          <w:sz w:val="24"/>
          <w:szCs w:val="24"/>
        </w:rPr>
        <w:t xml:space="preserve"> pět obrazů v Americe </w:t>
      </w:r>
      <w:r w:rsidR="00655908">
        <w:rPr>
          <w:rFonts w:ascii="Times New Roman" w:hAnsi="Times New Roman" w:cs="Times New Roman"/>
          <w:sz w:val="24"/>
          <w:szCs w:val="24"/>
        </w:rPr>
        <w:lastRenderedPageBreak/>
        <w:t>a po</w:t>
      </w:r>
      <w:r w:rsidR="0061343C">
        <w:rPr>
          <w:rFonts w:ascii="Times New Roman" w:hAnsi="Times New Roman" w:cs="Times New Roman"/>
          <w:sz w:val="24"/>
          <w:szCs w:val="24"/>
        </w:rPr>
        <w:t>zději v Benátkách, Kodani a ve Vídni.</w:t>
      </w:r>
      <w:r w:rsidR="0061343C">
        <w:rPr>
          <w:rStyle w:val="Znakapoznpodarou"/>
          <w:rFonts w:ascii="Times New Roman" w:hAnsi="Times New Roman" w:cs="Times New Roman"/>
          <w:sz w:val="24"/>
          <w:szCs w:val="24"/>
        </w:rPr>
        <w:footnoteReference w:id="18"/>
      </w:r>
      <w:r w:rsidR="008D4AB8">
        <w:rPr>
          <w:rFonts w:ascii="Times New Roman" w:hAnsi="Times New Roman" w:cs="Times New Roman"/>
          <w:sz w:val="24"/>
          <w:szCs w:val="24"/>
        </w:rPr>
        <w:t xml:space="preserve"> Obraz </w:t>
      </w:r>
      <w:r w:rsidR="008D4AB8" w:rsidRPr="007639D8">
        <w:rPr>
          <w:rFonts w:ascii="Times New Roman" w:hAnsi="Times New Roman" w:cs="Times New Roman"/>
          <w:i/>
          <w:sz w:val="24"/>
          <w:szCs w:val="24"/>
        </w:rPr>
        <w:t>Pod kvetoucím stromem</w:t>
      </w:r>
      <w:r w:rsidR="008D4AB8">
        <w:rPr>
          <w:rFonts w:ascii="Times New Roman" w:hAnsi="Times New Roman" w:cs="Times New Roman"/>
          <w:sz w:val="24"/>
          <w:szCs w:val="24"/>
        </w:rPr>
        <w:t xml:space="preserve"> charakterizuje ještě větší barevnost a </w:t>
      </w:r>
      <w:r w:rsidR="00ED13B5">
        <w:rPr>
          <w:rFonts w:ascii="Times New Roman" w:hAnsi="Times New Roman" w:cs="Times New Roman"/>
          <w:sz w:val="24"/>
          <w:szCs w:val="24"/>
        </w:rPr>
        <w:t>užití skvrnové techniky (obr. 12).</w:t>
      </w:r>
      <w:r w:rsidR="00ED13B5">
        <w:rPr>
          <w:rStyle w:val="Znakapoznpodarou"/>
          <w:rFonts w:ascii="Times New Roman" w:hAnsi="Times New Roman" w:cs="Times New Roman"/>
          <w:sz w:val="24"/>
          <w:szCs w:val="24"/>
        </w:rPr>
        <w:footnoteReference w:id="19"/>
      </w:r>
      <w:r w:rsidR="00ED13B5">
        <w:rPr>
          <w:rFonts w:ascii="Times New Roman" w:hAnsi="Times New Roman" w:cs="Times New Roman"/>
          <w:sz w:val="24"/>
          <w:szCs w:val="24"/>
        </w:rPr>
        <w:t xml:space="preserve"> </w:t>
      </w:r>
    </w:p>
    <w:p w14:paraId="76F2E4FA" w14:textId="77777777" w:rsidR="0061343C" w:rsidRPr="00655908" w:rsidRDefault="0061343C" w:rsidP="00BD2160">
      <w:pPr>
        <w:autoSpaceDE w:val="0"/>
        <w:autoSpaceDN w:val="0"/>
        <w:adjustRightInd w:val="0"/>
        <w:spacing w:after="0" w:line="360" w:lineRule="auto"/>
        <w:jc w:val="both"/>
        <w:rPr>
          <w:rFonts w:ascii="Times New Roman" w:hAnsi="Times New Roman" w:cs="Times New Roman"/>
          <w:sz w:val="24"/>
          <w:szCs w:val="24"/>
        </w:rPr>
      </w:pPr>
    </w:p>
    <w:p w14:paraId="5F4736F1" w14:textId="77777777" w:rsidR="009C6BD3" w:rsidRDefault="009C6BD3" w:rsidP="00BD2160">
      <w:pPr>
        <w:pStyle w:val="Odstavecseseznamem"/>
        <w:numPr>
          <w:ilvl w:val="1"/>
          <w:numId w:val="4"/>
        </w:num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První polovina </w:t>
      </w:r>
      <w:commentRangeStart w:id="15"/>
      <w:r>
        <w:rPr>
          <w:rFonts w:ascii="Times New Roman" w:hAnsi="Times New Roman" w:cs="Times New Roman"/>
          <w:b/>
          <w:sz w:val="24"/>
          <w:szCs w:val="24"/>
        </w:rPr>
        <w:t>30</w:t>
      </w:r>
      <w:commentRangeEnd w:id="15"/>
      <w:r w:rsidR="00A54E1D">
        <w:rPr>
          <w:rStyle w:val="Odkaznakoment"/>
        </w:rPr>
        <w:commentReference w:id="15"/>
      </w:r>
      <w:r>
        <w:rPr>
          <w:rFonts w:ascii="Times New Roman" w:hAnsi="Times New Roman" w:cs="Times New Roman"/>
          <w:b/>
          <w:sz w:val="24"/>
          <w:szCs w:val="24"/>
        </w:rPr>
        <w:t>. let</w:t>
      </w:r>
    </w:p>
    <w:p w14:paraId="4A139996" w14:textId="77777777" w:rsidR="00ED13B5" w:rsidRDefault="00ED13B5" w:rsidP="00BD2160">
      <w:pPr>
        <w:autoSpaceDE w:val="0"/>
        <w:autoSpaceDN w:val="0"/>
        <w:adjustRightInd w:val="0"/>
        <w:spacing w:after="0" w:line="360" w:lineRule="auto"/>
        <w:jc w:val="both"/>
        <w:rPr>
          <w:rFonts w:ascii="Times New Roman" w:hAnsi="Times New Roman" w:cs="Times New Roman"/>
          <w:b/>
          <w:sz w:val="24"/>
          <w:szCs w:val="24"/>
        </w:rPr>
      </w:pPr>
    </w:p>
    <w:p w14:paraId="6CF7E7C1" w14:textId="77777777" w:rsidR="0061343C" w:rsidRPr="00B1240D" w:rsidRDefault="003C02F9"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počátku tohoto období zobrazuje Blažíček jarní krajiny s kvetoucími stromy, například na obraze </w:t>
      </w:r>
      <w:r w:rsidRPr="003C02F9">
        <w:rPr>
          <w:rFonts w:ascii="Times New Roman" w:hAnsi="Times New Roman" w:cs="Times New Roman"/>
          <w:i/>
          <w:sz w:val="24"/>
          <w:szCs w:val="24"/>
        </w:rPr>
        <w:t>Jaro</w:t>
      </w:r>
      <w:r>
        <w:rPr>
          <w:rFonts w:ascii="Times New Roman" w:hAnsi="Times New Roman" w:cs="Times New Roman"/>
          <w:i/>
          <w:sz w:val="24"/>
          <w:szCs w:val="24"/>
        </w:rPr>
        <w:t xml:space="preserve"> na vsi </w:t>
      </w:r>
      <w:r w:rsidRPr="001E1144">
        <w:rPr>
          <w:rFonts w:ascii="Times New Roman" w:hAnsi="Times New Roman" w:cs="Times New Roman"/>
          <w:sz w:val="24"/>
          <w:szCs w:val="24"/>
        </w:rPr>
        <w:t>(obr. 13</w:t>
      </w:r>
      <w:r w:rsidRPr="007639D8">
        <w:rPr>
          <w:rFonts w:ascii="Times New Roman" w:hAnsi="Times New Roman" w:cs="Times New Roman"/>
          <w:sz w:val="24"/>
          <w:szCs w:val="24"/>
        </w:rPr>
        <w:t>)</w:t>
      </w:r>
      <w:r>
        <w:rPr>
          <w:rFonts w:ascii="TimesNewRoman" w:hAnsi="TimesNewRoman" w:cs="TimesNewRoman"/>
          <w:sz w:val="24"/>
          <w:szCs w:val="24"/>
        </w:rPr>
        <w:t xml:space="preserve">. </w:t>
      </w:r>
      <w:r w:rsidRPr="003C02F9">
        <w:rPr>
          <w:rFonts w:ascii="Times New Roman" w:hAnsi="Times New Roman" w:cs="Times New Roman"/>
          <w:sz w:val="24"/>
          <w:szCs w:val="24"/>
        </w:rPr>
        <w:t>Zobrazení</w:t>
      </w:r>
      <w:r>
        <w:rPr>
          <w:rFonts w:ascii="Times New Roman" w:hAnsi="Times New Roman" w:cs="Times New Roman"/>
          <w:sz w:val="24"/>
          <w:szCs w:val="24"/>
        </w:rPr>
        <w:t xml:space="preserve"> </w:t>
      </w:r>
      <w:r w:rsidRPr="003C02F9">
        <w:rPr>
          <w:rFonts w:ascii="Times New Roman" w:hAnsi="Times New Roman" w:cs="Times New Roman"/>
          <w:sz w:val="24"/>
          <w:szCs w:val="24"/>
        </w:rPr>
        <w:t xml:space="preserve">stromů je však jiné než v jeho prvotinách. </w:t>
      </w:r>
      <w:r w:rsidR="00ED13B5" w:rsidRPr="00ED13B5">
        <w:rPr>
          <w:rFonts w:ascii="Times New Roman" w:hAnsi="Times New Roman" w:cs="Times New Roman"/>
          <w:i/>
          <w:sz w:val="24"/>
          <w:szCs w:val="24"/>
        </w:rPr>
        <w:t>Podle nálady a smyslového cítění tvoří barevné impresionisticky</w:t>
      </w:r>
      <w:r w:rsidR="00ED13B5">
        <w:rPr>
          <w:rFonts w:ascii="Times New Roman" w:hAnsi="Times New Roman" w:cs="Times New Roman"/>
          <w:i/>
          <w:sz w:val="24"/>
          <w:szCs w:val="24"/>
        </w:rPr>
        <w:t xml:space="preserve"> </w:t>
      </w:r>
      <w:r w:rsidR="00ED13B5" w:rsidRPr="00ED13B5">
        <w:rPr>
          <w:rFonts w:ascii="Times New Roman" w:hAnsi="Times New Roman" w:cs="Times New Roman"/>
          <w:i/>
          <w:sz w:val="24"/>
          <w:szCs w:val="24"/>
        </w:rPr>
        <w:t>založené kompozice, založené na technice malby širokým tahem štětce.</w:t>
      </w:r>
      <w:r>
        <w:rPr>
          <w:rStyle w:val="Znakapoznpodarou"/>
          <w:rFonts w:ascii="Times New Roman" w:hAnsi="Times New Roman" w:cs="Times New Roman"/>
          <w:i/>
          <w:sz w:val="24"/>
          <w:szCs w:val="24"/>
        </w:rPr>
        <w:footnoteReference w:id="20"/>
      </w:r>
    </w:p>
    <w:p w14:paraId="7D82D643" w14:textId="77777777" w:rsidR="0061343C" w:rsidRPr="0061343C" w:rsidRDefault="0061343C" w:rsidP="00BD2160">
      <w:pPr>
        <w:autoSpaceDE w:val="0"/>
        <w:autoSpaceDN w:val="0"/>
        <w:adjustRightInd w:val="0"/>
        <w:spacing w:after="0" w:line="360" w:lineRule="auto"/>
        <w:jc w:val="both"/>
        <w:rPr>
          <w:rFonts w:ascii="Times New Roman" w:hAnsi="Times New Roman" w:cs="Times New Roman"/>
          <w:b/>
          <w:sz w:val="24"/>
          <w:szCs w:val="24"/>
        </w:rPr>
      </w:pPr>
    </w:p>
    <w:p w14:paraId="1F62D1FC" w14:textId="77777777" w:rsidR="009C6BD3" w:rsidRDefault="009C6BD3" w:rsidP="00BD2160">
      <w:pPr>
        <w:pStyle w:val="Odstavecseseznamem"/>
        <w:numPr>
          <w:ilvl w:val="1"/>
          <w:numId w:val="4"/>
        </w:num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Druhá polovina 30. let</w:t>
      </w:r>
    </w:p>
    <w:p w14:paraId="2D1E7DF3" w14:textId="77777777" w:rsidR="00A36CAC" w:rsidRDefault="00A36CAC" w:rsidP="00BD2160">
      <w:pPr>
        <w:autoSpaceDE w:val="0"/>
        <w:autoSpaceDN w:val="0"/>
        <w:adjustRightInd w:val="0"/>
        <w:spacing w:after="0" w:line="360" w:lineRule="auto"/>
        <w:jc w:val="both"/>
        <w:rPr>
          <w:rFonts w:ascii="Times New Roman" w:hAnsi="Times New Roman" w:cs="Times New Roman"/>
          <w:b/>
          <w:sz w:val="24"/>
          <w:szCs w:val="24"/>
        </w:rPr>
      </w:pPr>
    </w:p>
    <w:p w14:paraId="05D29F1C" w14:textId="77777777" w:rsidR="00A36CAC" w:rsidRDefault="001E1144"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V této době se lehký malířský rukopis umělce uplatňuje převážně na zimních krajinách, například na známém obraze </w:t>
      </w:r>
      <w:r w:rsidRPr="007639D8">
        <w:rPr>
          <w:rFonts w:ascii="Times New Roman" w:hAnsi="Times New Roman" w:cs="Times New Roman"/>
          <w:i/>
          <w:sz w:val="24"/>
          <w:szCs w:val="24"/>
        </w:rPr>
        <w:t>Zima na vsi</w:t>
      </w:r>
      <w:r>
        <w:rPr>
          <w:rFonts w:ascii="Times New Roman" w:hAnsi="Times New Roman" w:cs="Times New Roman"/>
          <w:sz w:val="24"/>
          <w:szCs w:val="24"/>
        </w:rPr>
        <w:t xml:space="preserve"> (obr. 14). Sníh na něm není bílý, nýbrž koloristicky zpracovaný, laděný do modrých odstínů. </w:t>
      </w:r>
    </w:p>
    <w:p w14:paraId="7C2EA1C0" w14:textId="77777777" w:rsidR="001E1144" w:rsidRDefault="001E1144" w:rsidP="00BD2160">
      <w:pPr>
        <w:autoSpaceDE w:val="0"/>
        <w:autoSpaceDN w:val="0"/>
        <w:adjustRightInd w:val="0"/>
        <w:spacing w:after="0" w:line="360" w:lineRule="auto"/>
        <w:jc w:val="both"/>
        <w:rPr>
          <w:rFonts w:ascii="Times New Roman" w:hAnsi="Times New Roman" w:cs="Times New Roman"/>
          <w:sz w:val="24"/>
          <w:szCs w:val="24"/>
        </w:rPr>
      </w:pPr>
    </w:p>
    <w:p w14:paraId="240045E0" w14:textId="77777777" w:rsidR="009C6BD3" w:rsidRDefault="00A36CAC"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Od ro</w:t>
      </w:r>
      <w:r w:rsidR="00A2734F">
        <w:rPr>
          <w:rFonts w:ascii="Times New Roman" w:hAnsi="Times New Roman" w:cs="Times New Roman"/>
          <w:sz w:val="24"/>
          <w:szCs w:val="24"/>
        </w:rPr>
        <w:t>ku 1940 trpěl Blažíček kloubním</w:t>
      </w:r>
      <w:r>
        <w:rPr>
          <w:rFonts w:ascii="Times New Roman" w:hAnsi="Times New Roman" w:cs="Times New Roman"/>
          <w:sz w:val="24"/>
          <w:szCs w:val="24"/>
        </w:rPr>
        <w:t xml:space="preserve"> revmatismem, který mu téměř znemožnil práci v plenéru, a tak většina pozdních děl vznikla podle skic v ateliéru. </w:t>
      </w:r>
    </w:p>
    <w:p w14:paraId="3985776B" w14:textId="77777777" w:rsidR="002D257B" w:rsidRPr="002D257B" w:rsidRDefault="002D257B" w:rsidP="00BD2160">
      <w:pPr>
        <w:spacing w:line="360" w:lineRule="auto"/>
        <w:jc w:val="both"/>
        <w:rPr>
          <w:rFonts w:ascii="Times New Roman" w:hAnsi="Times New Roman" w:cs="Times New Roman"/>
          <w:b/>
          <w:sz w:val="24"/>
          <w:szCs w:val="24"/>
        </w:rPr>
      </w:pPr>
    </w:p>
    <w:p w14:paraId="504323EE" w14:textId="77777777" w:rsidR="00680058" w:rsidRPr="009C6BD3" w:rsidRDefault="00680058" w:rsidP="00BD2160">
      <w:pPr>
        <w:pStyle w:val="Odstavecseseznamem"/>
        <w:numPr>
          <w:ilvl w:val="0"/>
          <w:numId w:val="4"/>
        </w:numPr>
        <w:spacing w:line="360" w:lineRule="auto"/>
        <w:jc w:val="both"/>
        <w:rPr>
          <w:rFonts w:ascii="Times New Roman" w:hAnsi="Times New Roman" w:cs="Times New Roman"/>
          <w:b/>
          <w:caps/>
          <w:sz w:val="24"/>
          <w:szCs w:val="24"/>
        </w:rPr>
      </w:pPr>
      <w:r w:rsidRPr="009C6BD3">
        <w:rPr>
          <w:rFonts w:ascii="Times New Roman" w:hAnsi="Times New Roman" w:cs="Times New Roman"/>
          <w:b/>
          <w:caps/>
          <w:sz w:val="24"/>
          <w:szCs w:val="24"/>
        </w:rPr>
        <w:t>Stylová analýza</w:t>
      </w:r>
    </w:p>
    <w:p w14:paraId="3AC6360E" w14:textId="77777777" w:rsidR="00E21863" w:rsidRDefault="004871F6"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Obraz není typickou ukázkou tvorby malíře, jehož hlavním zájmem byla krajina, případně chrámové interiéry</w:t>
      </w:r>
      <w:r w:rsidR="00D110EF">
        <w:rPr>
          <w:rFonts w:ascii="Times New Roman" w:hAnsi="Times New Roman" w:cs="Times New Roman"/>
          <w:sz w:val="24"/>
          <w:szCs w:val="24"/>
        </w:rPr>
        <w:t>.</w:t>
      </w:r>
      <w:r>
        <w:rPr>
          <w:rFonts w:ascii="Times New Roman" w:hAnsi="Times New Roman" w:cs="Times New Roman"/>
          <w:sz w:val="24"/>
          <w:szCs w:val="24"/>
        </w:rPr>
        <w:t xml:space="preserve"> </w:t>
      </w:r>
      <w:r w:rsidR="00331BB0">
        <w:rPr>
          <w:rFonts w:ascii="Times New Roman" w:hAnsi="Times New Roman" w:cs="Times New Roman"/>
          <w:sz w:val="24"/>
          <w:szCs w:val="24"/>
        </w:rPr>
        <w:t>Naopak charakteristická je stafáž, tři ženy, kterým není věnováno o mnoho víc pozornosti než okolním květinám</w:t>
      </w:r>
      <w:r w:rsidR="009E44B5">
        <w:rPr>
          <w:rFonts w:ascii="Times New Roman" w:hAnsi="Times New Roman" w:cs="Times New Roman"/>
          <w:sz w:val="24"/>
          <w:szCs w:val="24"/>
        </w:rPr>
        <w:t xml:space="preserve"> a které mají v podstatě </w:t>
      </w:r>
      <w:r w:rsidR="007D08EB">
        <w:rPr>
          <w:rFonts w:ascii="Times New Roman" w:hAnsi="Times New Roman" w:cs="Times New Roman"/>
          <w:sz w:val="24"/>
          <w:szCs w:val="24"/>
        </w:rPr>
        <w:t>také jen</w:t>
      </w:r>
      <w:r w:rsidR="009E44B5">
        <w:rPr>
          <w:rFonts w:ascii="Times New Roman" w:hAnsi="Times New Roman" w:cs="Times New Roman"/>
          <w:sz w:val="24"/>
          <w:szCs w:val="24"/>
        </w:rPr>
        <w:t xml:space="preserve"> okrasnou funkci</w:t>
      </w:r>
      <w:r w:rsidR="00331BB0">
        <w:rPr>
          <w:rFonts w:ascii="Times New Roman" w:hAnsi="Times New Roman" w:cs="Times New Roman"/>
          <w:sz w:val="24"/>
          <w:szCs w:val="24"/>
        </w:rPr>
        <w:t xml:space="preserve">. </w:t>
      </w:r>
      <w:r w:rsidR="00E42EED">
        <w:rPr>
          <w:rFonts w:ascii="Times New Roman" w:hAnsi="Times New Roman" w:cs="Times New Roman"/>
          <w:sz w:val="24"/>
          <w:szCs w:val="24"/>
        </w:rPr>
        <w:t>Jeho f</w:t>
      </w:r>
      <w:r w:rsidR="009E44B5">
        <w:rPr>
          <w:rFonts w:ascii="Times New Roman" w:hAnsi="Times New Roman" w:cs="Times New Roman"/>
          <w:sz w:val="24"/>
          <w:szCs w:val="24"/>
        </w:rPr>
        <w:t>igury mívají často červený akcent,</w:t>
      </w:r>
      <w:r w:rsidR="00525FAB" w:rsidRPr="00525FAB">
        <w:rPr>
          <w:rStyle w:val="Znakapoznpodarou"/>
          <w:rFonts w:ascii="Times New Roman" w:hAnsi="Times New Roman" w:cs="Times New Roman"/>
          <w:sz w:val="24"/>
          <w:szCs w:val="24"/>
        </w:rPr>
        <w:t xml:space="preserve"> </w:t>
      </w:r>
      <w:r w:rsidR="00525FAB">
        <w:rPr>
          <w:rStyle w:val="Znakapoznpodarou"/>
          <w:rFonts w:ascii="Times New Roman" w:hAnsi="Times New Roman" w:cs="Times New Roman"/>
          <w:sz w:val="24"/>
          <w:szCs w:val="24"/>
        </w:rPr>
        <w:footnoteReference w:id="21"/>
      </w:r>
      <w:r w:rsidR="009E44B5">
        <w:rPr>
          <w:rFonts w:ascii="Times New Roman" w:hAnsi="Times New Roman" w:cs="Times New Roman"/>
          <w:sz w:val="24"/>
          <w:szCs w:val="24"/>
        </w:rPr>
        <w:t xml:space="preserve"> zde prezentovaný červeným paraplíčkem.</w:t>
      </w:r>
      <w:r w:rsidR="00E524A2">
        <w:rPr>
          <w:rFonts w:ascii="Times New Roman" w:hAnsi="Times New Roman" w:cs="Times New Roman"/>
          <w:sz w:val="24"/>
          <w:szCs w:val="24"/>
        </w:rPr>
        <w:t xml:space="preserve"> </w:t>
      </w:r>
    </w:p>
    <w:p w14:paraId="611493B2" w14:textId="77777777" w:rsidR="00E524A2" w:rsidRDefault="00E524A2"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Podívejme se nejdříve, jak se měnila barevnost napříč Blažíčkovou tvorbou. </w:t>
      </w:r>
      <w:r w:rsidR="00B74439">
        <w:rPr>
          <w:rFonts w:ascii="Times New Roman" w:hAnsi="Times New Roman" w:cs="Times New Roman"/>
          <w:sz w:val="24"/>
          <w:szCs w:val="24"/>
        </w:rPr>
        <w:t>Vedle obrazů</w:t>
      </w:r>
      <w:r w:rsidR="002103B6">
        <w:rPr>
          <w:rFonts w:ascii="Times New Roman" w:hAnsi="Times New Roman" w:cs="Times New Roman"/>
          <w:sz w:val="24"/>
          <w:szCs w:val="24"/>
        </w:rPr>
        <w:t xml:space="preserve"> malovaných jasnými tón</w:t>
      </w:r>
      <w:r w:rsidR="00B74439">
        <w:rPr>
          <w:rFonts w:ascii="Times New Roman" w:hAnsi="Times New Roman" w:cs="Times New Roman"/>
          <w:sz w:val="24"/>
          <w:szCs w:val="24"/>
        </w:rPr>
        <w:t>y ve dvacátých letech (obr. 10)</w:t>
      </w:r>
      <w:r w:rsidR="002103B6">
        <w:rPr>
          <w:rFonts w:ascii="Times New Roman" w:hAnsi="Times New Roman" w:cs="Times New Roman"/>
          <w:sz w:val="24"/>
          <w:szCs w:val="24"/>
        </w:rPr>
        <w:t xml:space="preserve"> se kolem roku 1929 objevuje několik tmavších obrazů (obr. 11).</w:t>
      </w:r>
      <w:r w:rsidR="002103B6">
        <w:rPr>
          <w:rStyle w:val="Znakapoznpodarou"/>
          <w:rFonts w:ascii="Times New Roman" w:hAnsi="Times New Roman" w:cs="Times New Roman"/>
          <w:sz w:val="24"/>
          <w:szCs w:val="24"/>
        </w:rPr>
        <w:footnoteReference w:id="22"/>
      </w:r>
      <w:r w:rsidR="002103B6">
        <w:rPr>
          <w:rFonts w:ascii="Times New Roman" w:hAnsi="Times New Roman" w:cs="Times New Roman"/>
          <w:sz w:val="24"/>
          <w:szCs w:val="24"/>
        </w:rPr>
        <w:t xml:space="preserve"> Domnívám se, že zkoumaný obraz leží někde na pomezí, s umírněnou barevností, ale přesto s prosvětlenými detaily, podobný </w:t>
      </w:r>
      <w:r w:rsidR="00E42EED">
        <w:rPr>
          <w:rFonts w:ascii="Times New Roman" w:hAnsi="Times New Roman" w:cs="Times New Roman"/>
          <w:sz w:val="24"/>
          <w:szCs w:val="24"/>
        </w:rPr>
        <w:t xml:space="preserve">obrazu </w:t>
      </w:r>
      <w:r w:rsidR="00E42EED" w:rsidRPr="007639D8">
        <w:rPr>
          <w:rFonts w:ascii="Times New Roman" w:hAnsi="Times New Roman" w:cs="Times New Roman"/>
          <w:i/>
          <w:sz w:val="24"/>
          <w:szCs w:val="24"/>
        </w:rPr>
        <w:t>U jezírka</w:t>
      </w:r>
      <w:r w:rsidR="00E42EED">
        <w:rPr>
          <w:rFonts w:ascii="Times New Roman" w:hAnsi="Times New Roman" w:cs="Times New Roman"/>
          <w:sz w:val="24"/>
          <w:szCs w:val="24"/>
        </w:rPr>
        <w:t xml:space="preserve"> </w:t>
      </w:r>
      <w:r w:rsidR="005E7673">
        <w:rPr>
          <w:rFonts w:ascii="Times New Roman" w:hAnsi="Times New Roman" w:cs="Times New Roman"/>
          <w:sz w:val="24"/>
          <w:szCs w:val="24"/>
        </w:rPr>
        <w:t xml:space="preserve">z roku 1935 </w:t>
      </w:r>
      <w:r w:rsidR="00E42EED">
        <w:rPr>
          <w:rFonts w:ascii="Times New Roman" w:hAnsi="Times New Roman" w:cs="Times New Roman"/>
          <w:sz w:val="24"/>
          <w:szCs w:val="24"/>
        </w:rPr>
        <w:t>(obr. 12</w:t>
      </w:r>
      <w:r w:rsidR="002103B6">
        <w:rPr>
          <w:rFonts w:ascii="Times New Roman" w:hAnsi="Times New Roman" w:cs="Times New Roman"/>
          <w:sz w:val="24"/>
          <w:szCs w:val="24"/>
        </w:rPr>
        <w:t>).</w:t>
      </w:r>
    </w:p>
    <w:p w14:paraId="6D7300FB" w14:textId="77777777" w:rsidR="005D4A6D" w:rsidRDefault="005E7673"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Tento obraz se ovšem nepodobá jen barevností, ale například i provedením postav (obr. 13). Způsob nanášení a traktování </w:t>
      </w:r>
      <w:r w:rsidR="00525FAB">
        <w:rPr>
          <w:rFonts w:ascii="Times New Roman" w:hAnsi="Times New Roman" w:cs="Times New Roman"/>
          <w:sz w:val="24"/>
          <w:szCs w:val="24"/>
        </w:rPr>
        <w:t xml:space="preserve">barevné vrstvy </w:t>
      </w:r>
      <w:r>
        <w:rPr>
          <w:rFonts w:ascii="Times New Roman" w:hAnsi="Times New Roman" w:cs="Times New Roman"/>
          <w:sz w:val="24"/>
          <w:szCs w:val="24"/>
        </w:rPr>
        <w:t xml:space="preserve">se mi zdá podobný jako na obraze </w:t>
      </w:r>
      <w:r w:rsidRPr="007639D8">
        <w:rPr>
          <w:rFonts w:ascii="Times New Roman" w:hAnsi="Times New Roman" w:cs="Times New Roman"/>
          <w:i/>
          <w:sz w:val="24"/>
          <w:szCs w:val="24"/>
        </w:rPr>
        <w:t xml:space="preserve">Cesta do vsi z roku </w:t>
      </w:r>
      <w:r>
        <w:rPr>
          <w:rFonts w:ascii="Times New Roman" w:hAnsi="Times New Roman" w:cs="Times New Roman"/>
          <w:sz w:val="24"/>
          <w:szCs w:val="24"/>
        </w:rPr>
        <w:t>1935 (obr. 14</w:t>
      </w:r>
      <w:r w:rsidR="00E75A28">
        <w:rPr>
          <w:rFonts w:ascii="Times New Roman" w:hAnsi="Times New Roman" w:cs="Times New Roman"/>
          <w:sz w:val="24"/>
          <w:szCs w:val="24"/>
        </w:rPr>
        <w:t xml:space="preserve">). V této souvislosti lze uvést i obraz </w:t>
      </w:r>
      <w:r w:rsidR="00E75A28" w:rsidRPr="007639D8">
        <w:rPr>
          <w:rFonts w:ascii="Times New Roman" w:hAnsi="Times New Roman" w:cs="Times New Roman"/>
          <w:i/>
          <w:sz w:val="24"/>
          <w:szCs w:val="24"/>
        </w:rPr>
        <w:t>Rožná v létě</w:t>
      </w:r>
      <w:r w:rsidR="00E75A28">
        <w:rPr>
          <w:rFonts w:ascii="Times New Roman" w:hAnsi="Times New Roman" w:cs="Times New Roman"/>
          <w:sz w:val="24"/>
          <w:szCs w:val="24"/>
        </w:rPr>
        <w:t xml:space="preserve"> z roku 1937 (obr. 15)</w:t>
      </w:r>
    </w:p>
    <w:p w14:paraId="6FF99DE8" w14:textId="77777777" w:rsidR="005D4A6D" w:rsidRDefault="005D4A6D"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Na základě těchto podobn</w:t>
      </w:r>
      <w:r w:rsidR="00C83ED9">
        <w:rPr>
          <w:rFonts w:ascii="Times New Roman" w:hAnsi="Times New Roman" w:cs="Times New Roman"/>
          <w:sz w:val="24"/>
          <w:szCs w:val="24"/>
        </w:rPr>
        <w:t>ostí předpokládám</w:t>
      </w:r>
      <w:r>
        <w:rPr>
          <w:rFonts w:ascii="Times New Roman" w:hAnsi="Times New Roman" w:cs="Times New Roman"/>
          <w:sz w:val="24"/>
          <w:szCs w:val="24"/>
        </w:rPr>
        <w:t>, že obraz vznikl kolem poloviny třicátých let dvacátého století.</w:t>
      </w:r>
      <w:r w:rsidR="00E75A28">
        <w:rPr>
          <w:rFonts w:ascii="Times New Roman" w:hAnsi="Times New Roman" w:cs="Times New Roman"/>
          <w:sz w:val="24"/>
          <w:szCs w:val="24"/>
        </w:rPr>
        <w:t xml:space="preserve"> Navíc existuje obraz přímo s názvem </w:t>
      </w:r>
      <w:r w:rsidR="00E75A28" w:rsidRPr="007639D8">
        <w:rPr>
          <w:rFonts w:ascii="Times New Roman" w:hAnsi="Times New Roman" w:cs="Times New Roman"/>
          <w:i/>
          <w:sz w:val="24"/>
          <w:szCs w:val="24"/>
        </w:rPr>
        <w:t>Dětěnice</w:t>
      </w:r>
      <w:r w:rsidR="00E75A28">
        <w:rPr>
          <w:rFonts w:ascii="Times New Roman" w:hAnsi="Times New Roman" w:cs="Times New Roman"/>
          <w:sz w:val="24"/>
          <w:szCs w:val="24"/>
        </w:rPr>
        <w:t xml:space="preserve"> z roku 1933 (obr. 16), takže je pravděpodobné, že tam umělec pobýval.</w:t>
      </w:r>
    </w:p>
    <w:p w14:paraId="562BCFE1" w14:textId="77777777" w:rsidR="00A92128" w:rsidRDefault="00A92128" w:rsidP="00BD2160">
      <w:pPr>
        <w:spacing w:line="360" w:lineRule="auto"/>
        <w:jc w:val="both"/>
        <w:rPr>
          <w:rFonts w:ascii="Times New Roman" w:hAnsi="Times New Roman" w:cs="Times New Roman"/>
          <w:b/>
          <w:sz w:val="24"/>
          <w:szCs w:val="24"/>
        </w:rPr>
      </w:pPr>
    </w:p>
    <w:p w14:paraId="69D2DBA7" w14:textId="77777777" w:rsidR="00A92128" w:rsidRPr="009C6BD3" w:rsidRDefault="00664470" w:rsidP="00BD2160">
      <w:pPr>
        <w:pStyle w:val="Odstavecseseznamem"/>
        <w:numPr>
          <w:ilvl w:val="0"/>
          <w:numId w:val="4"/>
        </w:numPr>
        <w:spacing w:line="360" w:lineRule="auto"/>
        <w:jc w:val="both"/>
        <w:rPr>
          <w:rFonts w:ascii="Times New Roman" w:hAnsi="Times New Roman" w:cs="Times New Roman"/>
          <w:b/>
          <w:caps/>
          <w:sz w:val="24"/>
          <w:szCs w:val="24"/>
        </w:rPr>
      </w:pPr>
      <w:r w:rsidRPr="009C6BD3">
        <w:rPr>
          <w:rFonts w:ascii="Times New Roman" w:hAnsi="Times New Roman" w:cs="Times New Roman"/>
          <w:b/>
          <w:caps/>
          <w:sz w:val="24"/>
          <w:szCs w:val="24"/>
        </w:rPr>
        <w:t>Dobový</w:t>
      </w:r>
      <w:r w:rsidR="00A92128" w:rsidRPr="009C6BD3">
        <w:rPr>
          <w:rFonts w:ascii="Times New Roman" w:hAnsi="Times New Roman" w:cs="Times New Roman"/>
          <w:b/>
          <w:caps/>
          <w:sz w:val="24"/>
          <w:szCs w:val="24"/>
        </w:rPr>
        <w:t xml:space="preserve"> kontext</w:t>
      </w:r>
    </w:p>
    <w:p w14:paraId="59418B9B" w14:textId="77777777" w:rsidR="00A52A2E" w:rsidRDefault="003E76BD"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Blažíčkův </w:t>
      </w:r>
      <w:r w:rsidR="009F6B3F">
        <w:rPr>
          <w:rFonts w:ascii="Times New Roman" w:hAnsi="Times New Roman" w:cs="Times New Roman"/>
          <w:sz w:val="24"/>
          <w:szCs w:val="24"/>
        </w:rPr>
        <w:t>výtvarný projev</w:t>
      </w:r>
      <w:r>
        <w:rPr>
          <w:rFonts w:ascii="Times New Roman" w:hAnsi="Times New Roman" w:cs="Times New Roman"/>
          <w:sz w:val="24"/>
          <w:szCs w:val="24"/>
        </w:rPr>
        <w:t xml:space="preserve"> bývá nazýván jako </w:t>
      </w:r>
      <w:r w:rsidR="00664470">
        <w:rPr>
          <w:rFonts w:ascii="Times New Roman" w:hAnsi="Times New Roman" w:cs="Times New Roman"/>
          <w:sz w:val="24"/>
          <w:szCs w:val="24"/>
        </w:rPr>
        <w:t>realisticko</w:t>
      </w:r>
      <w:r>
        <w:rPr>
          <w:rFonts w:ascii="Times New Roman" w:hAnsi="Times New Roman" w:cs="Times New Roman"/>
          <w:sz w:val="24"/>
          <w:szCs w:val="24"/>
        </w:rPr>
        <w:t>-impresionistický.</w:t>
      </w:r>
      <w:r w:rsidR="009F6B3F">
        <w:rPr>
          <w:rStyle w:val="Znakapoznpodarou"/>
          <w:rFonts w:ascii="Times New Roman" w:hAnsi="Times New Roman" w:cs="Times New Roman"/>
          <w:sz w:val="24"/>
          <w:szCs w:val="24"/>
        </w:rPr>
        <w:footnoteReference w:id="23"/>
      </w:r>
      <w:r>
        <w:rPr>
          <w:rFonts w:ascii="Times New Roman" w:hAnsi="Times New Roman" w:cs="Times New Roman"/>
          <w:sz w:val="24"/>
          <w:szCs w:val="24"/>
        </w:rPr>
        <w:t xml:space="preserve"> </w:t>
      </w:r>
    </w:p>
    <w:p w14:paraId="42958F67" w14:textId="77777777" w:rsidR="003E76BD" w:rsidRDefault="003E76BD"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S </w:t>
      </w:r>
      <w:r w:rsidR="00525FAB">
        <w:rPr>
          <w:rFonts w:ascii="Times New Roman" w:hAnsi="Times New Roman" w:cs="Times New Roman"/>
          <w:sz w:val="24"/>
          <w:szCs w:val="24"/>
        </w:rPr>
        <w:t>impresionisty</w:t>
      </w:r>
      <w:r>
        <w:rPr>
          <w:rFonts w:ascii="Times New Roman" w:hAnsi="Times New Roman" w:cs="Times New Roman"/>
          <w:sz w:val="24"/>
          <w:szCs w:val="24"/>
        </w:rPr>
        <w:t xml:space="preserve"> ho spojuje</w:t>
      </w:r>
      <w:r w:rsidR="007001F1">
        <w:rPr>
          <w:rFonts w:ascii="Times New Roman" w:hAnsi="Times New Roman" w:cs="Times New Roman"/>
          <w:sz w:val="24"/>
          <w:szCs w:val="24"/>
        </w:rPr>
        <w:t xml:space="preserve"> </w:t>
      </w:r>
      <w:r w:rsidR="00E241E0">
        <w:rPr>
          <w:rFonts w:ascii="Times New Roman" w:hAnsi="Times New Roman" w:cs="Times New Roman"/>
          <w:sz w:val="24"/>
          <w:szCs w:val="24"/>
        </w:rPr>
        <w:t xml:space="preserve">práce v plenéru, </w:t>
      </w:r>
      <w:r w:rsidR="007001F1">
        <w:rPr>
          <w:rFonts w:ascii="Times New Roman" w:hAnsi="Times New Roman" w:cs="Times New Roman"/>
          <w:sz w:val="24"/>
          <w:szCs w:val="24"/>
        </w:rPr>
        <w:t>snaha o zachycení nálady krajiny</w:t>
      </w:r>
      <w:r w:rsidR="00BD2331">
        <w:rPr>
          <w:rFonts w:ascii="Times New Roman" w:hAnsi="Times New Roman" w:cs="Times New Roman"/>
          <w:sz w:val="24"/>
          <w:szCs w:val="24"/>
        </w:rPr>
        <w:t xml:space="preserve"> a používání skvrnové techniky</w:t>
      </w:r>
      <w:r>
        <w:rPr>
          <w:rFonts w:ascii="Times New Roman" w:hAnsi="Times New Roman" w:cs="Times New Roman"/>
          <w:sz w:val="24"/>
          <w:szCs w:val="24"/>
        </w:rPr>
        <w:t>, ale na rozdíl o</w:t>
      </w:r>
      <w:r w:rsidR="007001F1">
        <w:rPr>
          <w:rFonts w:ascii="Times New Roman" w:hAnsi="Times New Roman" w:cs="Times New Roman"/>
          <w:sz w:val="24"/>
          <w:szCs w:val="24"/>
        </w:rPr>
        <w:t>d nich si roz</w:t>
      </w:r>
      <w:r w:rsidR="009F6B3F">
        <w:rPr>
          <w:rFonts w:ascii="Times New Roman" w:hAnsi="Times New Roman" w:cs="Times New Roman"/>
          <w:sz w:val="24"/>
          <w:szCs w:val="24"/>
        </w:rPr>
        <w:t>vrhuje malebný plán a</w:t>
      </w:r>
      <w:r w:rsidR="00E241E0">
        <w:rPr>
          <w:rFonts w:ascii="Times New Roman" w:hAnsi="Times New Roman" w:cs="Times New Roman"/>
          <w:sz w:val="24"/>
          <w:szCs w:val="24"/>
        </w:rPr>
        <w:t xml:space="preserve"> míchá barvy</w:t>
      </w:r>
      <w:r w:rsidR="007001F1">
        <w:rPr>
          <w:rFonts w:ascii="Times New Roman" w:hAnsi="Times New Roman" w:cs="Times New Roman"/>
          <w:sz w:val="24"/>
          <w:szCs w:val="24"/>
        </w:rPr>
        <w:t xml:space="preserve"> na paletě</w:t>
      </w:r>
      <w:r w:rsidR="009F6B3F">
        <w:rPr>
          <w:rFonts w:ascii="Times New Roman" w:hAnsi="Times New Roman" w:cs="Times New Roman"/>
          <w:sz w:val="24"/>
          <w:szCs w:val="24"/>
        </w:rPr>
        <w:t>.</w:t>
      </w:r>
      <w:r w:rsidR="00FB4E78">
        <w:rPr>
          <w:rStyle w:val="Znakapoznpodarou"/>
          <w:rFonts w:ascii="Times New Roman" w:hAnsi="Times New Roman" w:cs="Times New Roman"/>
          <w:sz w:val="24"/>
          <w:szCs w:val="24"/>
        </w:rPr>
        <w:footnoteReference w:id="24"/>
      </w:r>
      <w:r w:rsidR="009F6B3F">
        <w:rPr>
          <w:rFonts w:ascii="Times New Roman" w:hAnsi="Times New Roman" w:cs="Times New Roman"/>
          <w:sz w:val="24"/>
          <w:szCs w:val="24"/>
        </w:rPr>
        <w:t xml:space="preserve"> V roce 1907, tedy v době, kdy studuje na Uměleckoprůmyslové škole v Praze, se </w:t>
      </w:r>
      <w:r w:rsidR="00DD3407">
        <w:rPr>
          <w:rFonts w:ascii="Times New Roman" w:hAnsi="Times New Roman" w:cs="Times New Roman"/>
          <w:sz w:val="24"/>
          <w:szCs w:val="24"/>
        </w:rPr>
        <w:t>zde</w:t>
      </w:r>
      <w:r w:rsidR="009F6B3F">
        <w:rPr>
          <w:rFonts w:ascii="Times New Roman" w:hAnsi="Times New Roman" w:cs="Times New Roman"/>
          <w:sz w:val="24"/>
          <w:szCs w:val="24"/>
        </w:rPr>
        <w:t xml:space="preserve"> koná výstava impresionistů za podpory SVU Mánes. </w:t>
      </w:r>
      <w:r w:rsidR="00DD3407">
        <w:rPr>
          <w:rFonts w:ascii="Times New Roman" w:hAnsi="Times New Roman" w:cs="Times New Roman"/>
          <w:sz w:val="24"/>
          <w:szCs w:val="24"/>
        </w:rPr>
        <w:t xml:space="preserve">Vedle toho na něj měla vliv </w:t>
      </w:r>
      <w:r w:rsidR="00F752D2">
        <w:rPr>
          <w:rFonts w:ascii="Times New Roman" w:hAnsi="Times New Roman" w:cs="Times New Roman"/>
          <w:sz w:val="24"/>
          <w:szCs w:val="24"/>
        </w:rPr>
        <w:t xml:space="preserve">i </w:t>
      </w:r>
      <w:r w:rsidR="00DD3407">
        <w:rPr>
          <w:rFonts w:ascii="Times New Roman" w:hAnsi="Times New Roman" w:cs="Times New Roman"/>
          <w:sz w:val="24"/>
          <w:szCs w:val="24"/>
        </w:rPr>
        <w:t>tvorba Antonína Slavíčka (1870</w:t>
      </w:r>
      <w:r w:rsidR="00F752D2">
        <w:rPr>
          <w:rFonts w:ascii="Times New Roman" w:hAnsi="Times New Roman" w:cs="Times New Roman"/>
          <w:sz w:val="24"/>
          <w:szCs w:val="24"/>
        </w:rPr>
        <w:t xml:space="preserve"> – 1910</w:t>
      </w:r>
      <w:r w:rsidR="00DD3407">
        <w:rPr>
          <w:rFonts w:ascii="Times New Roman" w:hAnsi="Times New Roman" w:cs="Times New Roman"/>
          <w:sz w:val="24"/>
          <w:szCs w:val="24"/>
        </w:rPr>
        <w:t>),</w:t>
      </w:r>
      <w:r w:rsidR="00F752D2">
        <w:rPr>
          <w:rFonts w:ascii="Times New Roman" w:hAnsi="Times New Roman" w:cs="Times New Roman"/>
          <w:sz w:val="24"/>
          <w:szCs w:val="24"/>
        </w:rPr>
        <w:t xml:space="preserve"> i když je, alespoň ze začátku, vzdálen pochmurné náladě jeho obrazů. </w:t>
      </w:r>
    </w:p>
    <w:p w14:paraId="7EAB30F0" w14:textId="77777777" w:rsidR="00A52A2E" w:rsidRDefault="00A52A2E"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Po celý život zůstal realistou, moderní umění mu bylo cizí, jak vyjádřil v dopise svému přítel</w:t>
      </w:r>
      <w:r w:rsidR="00B74439">
        <w:rPr>
          <w:rFonts w:ascii="Times New Roman" w:hAnsi="Times New Roman" w:cs="Times New Roman"/>
          <w:sz w:val="24"/>
          <w:szCs w:val="24"/>
        </w:rPr>
        <w:t>i</w:t>
      </w:r>
      <w:r>
        <w:rPr>
          <w:rFonts w:ascii="Times New Roman" w:hAnsi="Times New Roman" w:cs="Times New Roman"/>
          <w:sz w:val="24"/>
          <w:szCs w:val="24"/>
        </w:rPr>
        <w:t xml:space="preserve"> PhDr. Štěpánu Ježovi:</w:t>
      </w:r>
    </w:p>
    <w:p w14:paraId="0881752E" w14:textId="77777777" w:rsidR="00B1240D" w:rsidRDefault="00A52A2E" w:rsidP="00BD2160">
      <w:pPr>
        <w:autoSpaceDE w:val="0"/>
        <w:autoSpaceDN w:val="0"/>
        <w:adjustRightInd w:val="0"/>
        <w:spacing w:after="0" w:line="360" w:lineRule="auto"/>
        <w:jc w:val="both"/>
        <w:rPr>
          <w:rFonts w:ascii="Times New Roman" w:hAnsi="Times New Roman" w:cs="Times New Roman"/>
          <w:i/>
          <w:sz w:val="24"/>
          <w:szCs w:val="24"/>
        </w:rPr>
      </w:pPr>
      <w:r w:rsidRPr="00A52A2E">
        <w:rPr>
          <w:rFonts w:ascii="Times New Roman" w:hAnsi="Times New Roman" w:cs="Times New Roman"/>
          <w:i/>
          <w:sz w:val="24"/>
          <w:szCs w:val="24"/>
        </w:rPr>
        <w:t>“A co říkám modernímu umění? Nic. Neznám umění moderního a nemoderního, znám jenom umění. A mám-li už říci, tak Ti řeknu, že umění, které se vysmívá přírodě nebo ji ignoruje, nemůže nic říci. Je mrtvé. Je pouhou dekorací nebo hrou a to je málo, že? …Mým ideálem bylo vždy a je umění pravdivé, životné a upřímné, vytrysklé spíš ze srdce než z hlavy“.</w:t>
      </w:r>
      <w:r>
        <w:rPr>
          <w:rStyle w:val="Znakapoznpodarou"/>
          <w:rFonts w:ascii="Times New Roman" w:hAnsi="Times New Roman" w:cs="Times New Roman"/>
          <w:i/>
          <w:sz w:val="24"/>
          <w:szCs w:val="24"/>
        </w:rPr>
        <w:footnoteReference w:id="25"/>
      </w:r>
    </w:p>
    <w:p w14:paraId="69792147" w14:textId="77777777" w:rsidR="00B1240D" w:rsidRPr="00A52A2E" w:rsidRDefault="00B1240D" w:rsidP="00BD2160">
      <w:pPr>
        <w:autoSpaceDE w:val="0"/>
        <w:autoSpaceDN w:val="0"/>
        <w:adjustRightInd w:val="0"/>
        <w:spacing w:after="0" w:line="360" w:lineRule="auto"/>
        <w:jc w:val="both"/>
        <w:rPr>
          <w:rFonts w:ascii="Times New Roman" w:hAnsi="Times New Roman" w:cs="Times New Roman"/>
          <w:i/>
          <w:sz w:val="24"/>
          <w:szCs w:val="24"/>
        </w:rPr>
      </w:pPr>
    </w:p>
    <w:p w14:paraId="66FE8A24" w14:textId="77777777" w:rsidR="00A52A2E" w:rsidRDefault="00A52A2E"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Tento postoj mu sice přinesl finanční úspěchy a přízeň větší části veřejnosti, </w:t>
      </w:r>
      <w:r w:rsidR="005C569D">
        <w:rPr>
          <w:rFonts w:ascii="Times New Roman" w:hAnsi="Times New Roman" w:cs="Times New Roman"/>
          <w:sz w:val="24"/>
          <w:szCs w:val="24"/>
        </w:rPr>
        <w:t xml:space="preserve">té, </w:t>
      </w:r>
      <w:r>
        <w:rPr>
          <w:rFonts w:ascii="Times New Roman" w:hAnsi="Times New Roman" w:cs="Times New Roman"/>
          <w:sz w:val="24"/>
          <w:szCs w:val="24"/>
        </w:rPr>
        <w:t>která nebyla modernímu umění nakloněna, na druhou stranu si vysloužil kritik</w:t>
      </w:r>
      <w:r w:rsidR="00B74439">
        <w:rPr>
          <w:rFonts w:ascii="Times New Roman" w:hAnsi="Times New Roman" w:cs="Times New Roman"/>
          <w:sz w:val="24"/>
          <w:szCs w:val="24"/>
        </w:rPr>
        <w:t>u svých progresivnějších kolegů.</w:t>
      </w:r>
      <w:r>
        <w:rPr>
          <w:rFonts w:ascii="Times New Roman" w:hAnsi="Times New Roman" w:cs="Times New Roman"/>
          <w:sz w:val="24"/>
          <w:szCs w:val="24"/>
        </w:rPr>
        <w:t xml:space="preserve"> </w:t>
      </w:r>
      <w:r w:rsidR="00B74439">
        <w:rPr>
          <w:rFonts w:ascii="Times New Roman" w:hAnsi="Times New Roman" w:cs="Times New Roman"/>
          <w:sz w:val="24"/>
          <w:szCs w:val="24"/>
        </w:rPr>
        <w:t>T</w:t>
      </w:r>
      <w:r w:rsidR="003218D4">
        <w:rPr>
          <w:rFonts w:ascii="Times New Roman" w:hAnsi="Times New Roman" w:cs="Times New Roman"/>
          <w:sz w:val="24"/>
          <w:szCs w:val="24"/>
        </w:rPr>
        <w:t xml:space="preserve">akto se o jeho dílech </w:t>
      </w:r>
      <w:r w:rsidR="00FB4E78">
        <w:rPr>
          <w:rFonts w:ascii="Times New Roman" w:hAnsi="Times New Roman" w:cs="Times New Roman"/>
          <w:sz w:val="24"/>
          <w:szCs w:val="24"/>
        </w:rPr>
        <w:t>vyjádřil například Bohumil</w:t>
      </w:r>
      <w:r w:rsidR="003218D4">
        <w:rPr>
          <w:rFonts w:ascii="Times New Roman" w:hAnsi="Times New Roman" w:cs="Times New Roman"/>
          <w:sz w:val="24"/>
          <w:szCs w:val="24"/>
        </w:rPr>
        <w:t xml:space="preserve"> Kubišta</w:t>
      </w:r>
      <w:r>
        <w:rPr>
          <w:rFonts w:ascii="Times New Roman" w:hAnsi="Times New Roman" w:cs="Times New Roman"/>
          <w:sz w:val="24"/>
          <w:szCs w:val="24"/>
        </w:rPr>
        <w:t>:</w:t>
      </w:r>
    </w:p>
    <w:p w14:paraId="4E066FC1" w14:textId="77777777" w:rsidR="00A52A2E" w:rsidRPr="00B1240D" w:rsidRDefault="00A52A2E" w:rsidP="00BD2160">
      <w:pPr>
        <w:autoSpaceDE w:val="0"/>
        <w:autoSpaceDN w:val="0"/>
        <w:adjustRightInd w:val="0"/>
        <w:spacing w:after="0" w:line="360" w:lineRule="auto"/>
        <w:jc w:val="both"/>
        <w:rPr>
          <w:rFonts w:ascii="Times New Roman" w:hAnsi="Times New Roman" w:cs="Times New Roman"/>
          <w:i/>
          <w:sz w:val="24"/>
          <w:szCs w:val="24"/>
        </w:rPr>
      </w:pPr>
      <w:r w:rsidRPr="00A52A2E">
        <w:rPr>
          <w:rFonts w:ascii="Times New Roman" w:hAnsi="Times New Roman" w:cs="Times New Roman"/>
          <w:i/>
          <w:sz w:val="24"/>
          <w:szCs w:val="24"/>
        </w:rPr>
        <w:t xml:space="preserve">“…Jejich obsah však </w:t>
      </w:r>
      <w:r w:rsidR="00B74439">
        <w:rPr>
          <w:rFonts w:ascii="Times New Roman" w:hAnsi="Times New Roman" w:cs="Times New Roman"/>
          <w:i/>
          <w:sz w:val="24"/>
          <w:szCs w:val="24"/>
        </w:rPr>
        <w:t>jeví prázdnot</w:t>
      </w:r>
      <w:r w:rsidRPr="00A52A2E">
        <w:rPr>
          <w:rFonts w:ascii="Times New Roman" w:hAnsi="Times New Roman" w:cs="Times New Roman"/>
          <w:i/>
          <w:sz w:val="24"/>
          <w:szCs w:val="24"/>
        </w:rPr>
        <w:t>u tvůrčí i slabost, nedostatek orientace i v jednoduchých směrech českého umění. Kolísá mezi charakteristickým malířstvím Schwaigrovým, rozbředlým impresionismem snad ze Slavíčka.“</w:t>
      </w:r>
      <w:r w:rsidRPr="00A52A2E">
        <w:rPr>
          <w:rStyle w:val="Znakapoznpodarou"/>
          <w:rFonts w:ascii="Times New Roman" w:hAnsi="Times New Roman" w:cs="Times New Roman"/>
          <w:i/>
          <w:sz w:val="24"/>
          <w:szCs w:val="24"/>
        </w:rPr>
        <w:footnoteReference w:id="26"/>
      </w:r>
    </w:p>
    <w:p w14:paraId="67FA0F6F" w14:textId="15845E22" w:rsidR="00214E4F" w:rsidRDefault="00664470"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Z důvodů svého konzervativního názoru na umění</w:t>
      </w:r>
      <w:r w:rsidR="005F5603">
        <w:rPr>
          <w:rFonts w:ascii="Times New Roman" w:hAnsi="Times New Roman" w:cs="Times New Roman"/>
          <w:sz w:val="24"/>
          <w:szCs w:val="24"/>
        </w:rPr>
        <w:t xml:space="preserve"> vstupuje v roce 1912 do Jednoty umělců výtvarných</w:t>
      </w:r>
      <w:ins w:id="16" w:author="Jakubecon" w:date="2014-07-22T10:51:00Z">
        <w:r w:rsidR="00A54E1D">
          <w:rPr>
            <w:rFonts w:ascii="Times New Roman" w:hAnsi="Times New Roman" w:cs="Times New Roman"/>
            <w:sz w:val="24"/>
            <w:szCs w:val="24"/>
          </w:rPr>
          <w:t xml:space="preserve"> (JUV)</w:t>
        </w:r>
      </w:ins>
      <w:r w:rsidR="005F5603">
        <w:rPr>
          <w:rFonts w:ascii="Times New Roman" w:hAnsi="Times New Roman" w:cs="Times New Roman"/>
          <w:sz w:val="24"/>
          <w:szCs w:val="24"/>
        </w:rPr>
        <w:t>,</w:t>
      </w:r>
      <w:r w:rsidR="005F5603">
        <w:rPr>
          <w:rStyle w:val="Znakapoznpodarou"/>
          <w:rFonts w:ascii="Times New Roman" w:hAnsi="Times New Roman" w:cs="Times New Roman"/>
          <w:sz w:val="24"/>
          <w:szCs w:val="24"/>
        </w:rPr>
        <w:footnoteReference w:id="27"/>
      </w:r>
      <w:r w:rsidR="005F5603">
        <w:rPr>
          <w:rFonts w:ascii="Times New Roman" w:hAnsi="Times New Roman" w:cs="Times New Roman"/>
          <w:sz w:val="24"/>
          <w:szCs w:val="24"/>
        </w:rPr>
        <w:t xml:space="preserve"> která </w:t>
      </w:r>
      <w:r w:rsidR="003218D4">
        <w:rPr>
          <w:rFonts w:ascii="Times New Roman" w:hAnsi="Times New Roman" w:cs="Times New Roman"/>
          <w:sz w:val="24"/>
          <w:szCs w:val="24"/>
        </w:rPr>
        <w:t>se stavěla s odporem k</w:t>
      </w:r>
      <w:r w:rsidR="005F5603">
        <w:rPr>
          <w:rFonts w:ascii="Times New Roman" w:hAnsi="Times New Roman" w:cs="Times New Roman"/>
          <w:sz w:val="24"/>
          <w:szCs w:val="24"/>
        </w:rPr>
        <w:t xml:space="preserve"> bezduché</w:t>
      </w:r>
      <w:r w:rsidR="003218D4">
        <w:rPr>
          <w:rFonts w:ascii="Times New Roman" w:hAnsi="Times New Roman" w:cs="Times New Roman"/>
          <w:sz w:val="24"/>
          <w:szCs w:val="24"/>
        </w:rPr>
        <w:t>mu</w:t>
      </w:r>
      <w:r w:rsidR="005F5603">
        <w:rPr>
          <w:rFonts w:ascii="Times New Roman" w:hAnsi="Times New Roman" w:cs="Times New Roman"/>
          <w:sz w:val="24"/>
          <w:szCs w:val="24"/>
        </w:rPr>
        <w:t xml:space="preserve"> kopírování</w:t>
      </w:r>
      <w:r w:rsidR="003218D4">
        <w:rPr>
          <w:rFonts w:ascii="Times New Roman" w:hAnsi="Times New Roman" w:cs="Times New Roman"/>
          <w:sz w:val="24"/>
          <w:szCs w:val="24"/>
        </w:rPr>
        <w:t xml:space="preserve"> zahraničních proudů</w:t>
      </w:r>
      <w:r w:rsidR="00413BA3">
        <w:rPr>
          <w:rFonts w:ascii="Times New Roman" w:hAnsi="Times New Roman" w:cs="Times New Roman"/>
          <w:sz w:val="24"/>
          <w:szCs w:val="24"/>
        </w:rPr>
        <w:t xml:space="preserve"> a vydávala časopis </w:t>
      </w:r>
      <w:r w:rsidR="00413BA3" w:rsidRPr="007639D8">
        <w:rPr>
          <w:rFonts w:ascii="Times New Roman" w:hAnsi="Times New Roman" w:cs="Times New Roman"/>
          <w:i/>
          <w:sz w:val="24"/>
          <w:szCs w:val="24"/>
        </w:rPr>
        <w:t>Dílo</w:t>
      </w:r>
      <w:r w:rsidR="00413BA3">
        <w:rPr>
          <w:rFonts w:ascii="Times New Roman" w:hAnsi="Times New Roman" w:cs="Times New Roman"/>
          <w:sz w:val="24"/>
          <w:szCs w:val="24"/>
        </w:rPr>
        <w:t xml:space="preserve">. </w:t>
      </w:r>
      <w:r w:rsidR="000C0825">
        <w:rPr>
          <w:rFonts w:ascii="Times New Roman" w:hAnsi="Times New Roman" w:cs="Times New Roman"/>
          <w:sz w:val="24"/>
          <w:szCs w:val="24"/>
        </w:rPr>
        <w:t>Přesto ve snaze o zviditelnění přechází</w:t>
      </w:r>
      <w:r w:rsidR="000C0825" w:rsidRPr="000C0825">
        <w:rPr>
          <w:rFonts w:ascii="Times New Roman" w:hAnsi="Times New Roman" w:cs="Times New Roman"/>
          <w:sz w:val="24"/>
          <w:szCs w:val="24"/>
        </w:rPr>
        <w:t xml:space="preserve"> v roce 1917 na radu svých přátel architekta Jana Kotěry (1871–1923) a sochaře Jana Štursy (1880–1925) do spolku Mánes, kde setrvává až do roku 1925, kdy se opět vrací do JUV</w:t>
      </w:r>
      <w:commentRangeStart w:id="17"/>
      <w:r w:rsidR="000C0825" w:rsidRPr="000C0825">
        <w:rPr>
          <w:rFonts w:ascii="Times New Roman" w:hAnsi="Times New Roman" w:cs="Times New Roman"/>
          <w:sz w:val="24"/>
          <w:szCs w:val="24"/>
        </w:rPr>
        <w:t>.</w:t>
      </w:r>
      <w:r w:rsidR="000C0825" w:rsidRPr="000C0825">
        <w:rPr>
          <w:rStyle w:val="Znakapoznpodarou"/>
          <w:rFonts w:ascii="Times New Roman" w:hAnsi="Times New Roman" w:cs="Times New Roman"/>
          <w:sz w:val="24"/>
          <w:szCs w:val="24"/>
        </w:rPr>
        <w:footnoteReference w:id="28"/>
      </w:r>
      <w:commentRangeEnd w:id="17"/>
      <w:r w:rsidR="00A54E1D">
        <w:rPr>
          <w:rStyle w:val="Odkaznakoment"/>
        </w:rPr>
        <w:commentReference w:id="17"/>
      </w:r>
    </w:p>
    <w:p w14:paraId="7F2F0ABC" w14:textId="77777777" w:rsidR="000C0825" w:rsidRDefault="000C0825" w:rsidP="00BD2160">
      <w:pPr>
        <w:autoSpaceDE w:val="0"/>
        <w:autoSpaceDN w:val="0"/>
        <w:adjustRightInd w:val="0"/>
        <w:spacing w:after="0" w:line="360" w:lineRule="auto"/>
        <w:jc w:val="both"/>
        <w:rPr>
          <w:rFonts w:ascii="Times New Roman" w:hAnsi="Times New Roman" w:cs="Times New Roman"/>
          <w:sz w:val="24"/>
          <w:szCs w:val="24"/>
        </w:rPr>
      </w:pPr>
    </w:p>
    <w:p w14:paraId="4ABBC056" w14:textId="77777777" w:rsidR="000C0825" w:rsidRPr="005E6A85" w:rsidRDefault="000C0825" w:rsidP="00BD216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V českém prostředí </w:t>
      </w:r>
      <w:r w:rsidRPr="00A54E1D">
        <w:rPr>
          <w:rFonts w:ascii="Times New Roman" w:hAnsi="Times New Roman" w:cs="Times New Roman"/>
          <w:sz w:val="24"/>
          <w:szCs w:val="24"/>
          <w:highlight w:val="yellow"/>
          <w:rPrChange w:id="18" w:author="Jakubecon" w:date="2014-07-22T10:46:00Z">
            <w:rPr>
              <w:rFonts w:ascii="Times New Roman" w:hAnsi="Times New Roman" w:cs="Times New Roman"/>
              <w:sz w:val="24"/>
              <w:szCs w:val="24"/>
            </w:rPr>
          </w:rPrChange>
        </w:rPr>
        <w:t>měl</w:t>
      </w:r>
      <w:r>
        <w:rPr>
          <w:rFonts w:ascii="Times New Roman" w:hAnsi="Times New Roman" w:cs="Times New Roman"/>
          <w:sz w:val="24"/>
          <w:szCs w:val="24"/>
        </w:rPr>
        <w:t xml:space="preserve"> Blažíček blízko ke krajinářům Františku Kavánovi a Josefu Jamborovi.</w:t>
      </w:r>
      <w:r w:rsidR="00786BAB">
        <w:rPr>
          <w:rFonts w:ascii="Times New Roman" w:hAnsi="Times New Roman" w:cs="Times New Roman"/>
          <w:sz w:val="24"/>
          <w:szCs w:val="24"/>
        </w:rPr>
        <w:t xml:space="preserve"> </w:t>
      </w:r>
      <w:r w:rsidR="00F362F7">
        <w:rPr>
          <w:rFonts w:ascii="Times New Roman" w:hAnsi="Times New Roman" w:cs="Times New Roman"/>
          <w:sz w:val="24"/>
          <w:szCs w:val="24"/>
        </w:rPr>
        <w:t xml:space="preserve">Naopak Blažíčkův spolužák z Uměleckoprůmyslové školy, Josef Čapek (1887 – 1945) </w:t>
      </w:r>
      <w:r w:rsidR="003218D4">
        <w:rPr>
          <w:rFonts w:ascii="Times New Roman" w:hAnsi="Times New Roman" w:cs="Times New Roman"/>
          <w:sz w:val="24"/>
          <w:szCs w:val="24"/>
        </w:rPr>
        <w:t>a</w:t>
      </w:r>
      <w:r w:rsidR="00FB4E78">
        <w:rPr>
          <w:rFonts w:ascii="Times New Roman" w:hAnsi="Times New Roman" w:cs="Times New Roman"/>
          <w:sz w:val="24"/>
          <w:szCs w:val="24"/>
        </w:rPr>
        <w:t> </w:t>
      </w:r>
      <w:r w:rsidR="00FB11E7">
        <w:rPr>
          <w:rFonts w:ascii="Times New Roman" w:hAnsi="Times New Roman" w:cs="Times New Roman"/>
          <w:sz w:val="24"/>
          <w:szCs w:val="24"/>
        </w:rPr>
        <w:t>další</w:t>
      </w:r>
      <w:r w:rsidR="00F362F7">
        <w:rPr>
          <w:rFonts w:ascii="Times New Roman" w:hAnsi="Times New Roman" w:cs="Times New Roman"/>
          <w:sz w:val="24"/>
          <w:szCs w:val="24"/>
        </w:rPr>
        <w:t xml:space="preserve"> člen</w:t>
      </w:r>
      <w:r w:rsidR="003218D4">
        <w:rPr>
          <w:rFonts w:ascii="Times New Roman" w:hAnsi="Times New Roman" w:cs="Times New Roman"/>
          <w:sz w:val="24"/>
          <w:szCs w:val="24"/>
        </w:rPr>
        <w:t>ové</w:t>
      </w:r>
      <w:r w:rsidR="00FB4E78">
        <w:rPr>
          <w:rFonts w:ascii="Times New Roman" w:hAnsi="Times New Roman" w:cs="Times New Roman"/>
          <w:sz w:val="24"/>
          <w:szCs w:val="24"/>
        </w:rPr>
        <w:t xml:space="preserve"> skupiny Tvrdošíjní </w:t>
      </w:r>
      <w:r w:rsidR="00FB4E78" w:rsidRPr="00A54E1D">
        <w:rPr>
          <w:rFonts w:ascii="Times New Roman" w:hAnsi="Times New Roman" w:cs="Times New Roman"/>
          <w:sz w:val="24"/>
          <w:szCs w:val="24"/>
          <w:highlight w:val="yellow"/>
          <w:rPrChange w:id="19" w:author="Jakubecon" w:date="2014-07-22T10:46:00Z">
            <w:rPr>
              <w:rFonts w:ascii="Times New Roman" w:hAnsi="Times New Roman" w:cs="Times New Roman"/>
              <w:sz w:val="24"/>
              <w:szCs w:val="24"/>
            </w:rPr>
          </w:rPrChange>
        </w:rPr>
        <w:t xml:space="preserve">se </w:t>
      </w:r>
      <w:commentRangeStart w:id="20"/>
      <w:r w:rsidR="00FB4E78" w:rsidRPr="00A54E1D">
        <w:rPr>
          <w:rFonts w:ascii="Times New Roman" w:hAnsi="Times New Roman" w:cs="Times New Roman"/>
          <w:sz w:val="24"/>
          <w:szCs w:val="24"/>
          <w:highlight w:val="yellow"/>
          <w:rPrChange w:id="21" w:author="Jakubecon" w:date="2014-07-22T10:46:00Z">
            <w:rPr>
              <w:rFonts w:ascii="Times New Roman" w:hAnsi="Times New Roman" w:cs="Times New Roman"/>
              <w:sz w:val="24"/>
              <w:szCs w:val="24"/>
            </w:rPr>
          </w:rPrChange>
        </w:rPr>
        <w:t>inspirují</w:t>
      </w:r>
      <w:commentRangeEnd w:id="20"/>
      <w:r w:rsidR="00A54E1D">
        <w:rPr>
          <w:rStyle w:val="Odkaznakoment"/>
        </w:rPr>
        <w:commentReference w:id="20"/>
      </w:r>
      <w:r w:rsidR="00F362F7">
        <w:rPr>
          <w:rFonts w:ascii="Times New Roman" w:hAnsi="Times New Roman" w:cs="Times New Roman"/>
          <w:sz w:val="24"/>
          <w:szCs w:val="24"/>
        </w:rPr>
        <w:t xml:space="preserve"> aktuálním kubismem. </w:t>
      </w:r>
      <w:r w:rsidR="003218D4">
        <w:rPr>
          <w:rFonts w:ascii="Times New Roman" w:hAnsi="Times New Roman" w:cs="Times New Roman"/>
          <w:sz w:val="24"/>
          <w:szCs w:val="24"/>
        </w:rPr>
        <w:t>Percepce krajiny, rozšířená o její s</w:t>
      </w:r>
      <w:r w:rsidR="00F362F7">
        <w:rPr>
          <w:rFonts w:ascii="Times New Roman" w:hAnsi="Times New Roman" w:cs="Times New Roman"/>
          <w:sz w:val="24"/>
          <w:szCs w:val="24"/>
        </w:rPr>
        <w:t xml:space="preserve">ociální </w:t>
      </w:r>
      <w:r w:rsidR="00F362F7" w:rsidRPr="00F362F7">
        <w:rPr>
          <w:rFonts w:ascii="Times New Roman" w:hAnsi="Times New Roman" w:cs="Times New Roman"/>
          <w:sz w:val="24"/>
          <w:szCs w:val="24"/>
        </w:rPr>
        <w:t xml:space="preserve">vnímání se projevuje v tvorbě Václava Rabase, Vlastimila Rady či Vojtěcha Sedláčka, </w:t>
      </w:r>
      <w:r w:rsidR="00F362F7" w:rsidRPr="005E6A85">
        <w:rPr>
          <w:rFonts w:ascii="Times New Roman" w:hAnsi="Times New Roman" w:cs="Times New Roman"/>
          <w:sz w:val="24"/>
          <w:szCs w:val="24"/>
        </w:rPr>
        <w:t xml:space="preserve">kteří </w:t>
      </w:r>
      <w:r w:rsidR="005E6A85" w:rsidRPr="005E6A85">
        <w:rPr>
          <w:rFonts w:ascii="Times New Roman" w:hAnsi="Times New Roman" w:cs="Times New Roman"/>
          <w:sz w:val="24"/>
          <w:szCs w:val="24"/>
        </w:rPr>
        <w:t>chápou krajinu v úzké spojitosti s životem člověka. Do krajinomalby promítaj</w:t>
      </w:r>
      <w:r w:rsidR="005E6A85">
        <w:rPr>
          <w:rFonts w:ascii="Times New Roman" w:hAnsi="Times New Roman" w:cs="Times New Roman"/>
          <w:sz w:val="24"/>
          <w:szCs w:val="24"/>
        </w:rPr>
        <w:t xml:space="preserve">í své </w:t>
      </w:r>
      <w:r w:rsidR="005E6A85" w:rsidRPr="005E6A85">
        <w:rPr>
          <w:rFonts w:ascii="Times New Roman" w:hAnsi="Times New Roman" w:cs="Times New Roman"/>
          <w:sz w:val="24"/>
          <w:szCs w:val="24"/>
        </w:rPr>
        <w:t>kulturní potřeby a představy o sociálním poslání umění.</w:t>
      </w:r>
      <w:r w:rsidR="005E6A85">
        <w:rPr>
          <w:rStyle w:val="Znakapoznpodarou"/>
          <w:rFonts w:ascii="Times New Roman" w:hAnsi="Times New Roman" w:cs="Times New Roman"/>
          <w:sz w:val="24"/>
          <w:szCs w:val="24"/>
        </w:rPr>
        <w:footnoteReference w:id="29"/>
      </w:r>
    </w:p>
    <w:p w14:paraId="1FCE8EC4" w14:textId="77777777" w:rsidR="005E6A85" w:rsidRDefault="005E6A85" w:rsidP="00BD2160">
      <w:pPr>
        <w:spacing w:line="360" w:lineRule="auto"/>
        <w:jc w:val="both"/>
        <w:rPr>
          <w:rFonts w:ascii="Times New Roman" w:hAnsi="Times New Roman" w:cs="Times New Roman"/>
          <w:b/>
          <w:sz w:val="24"/>
          <w:szCs w:val="24"/>
        </w:rPr>
      </w:pPr>
    </w:p>
    <w:p w14:paraId="5247C1C7" w14:textId="77777777" w:rsidR="00A86872" w:rsidRPr="00B878C1" w:rsidRDefault="00A86872" w:rsidP="00BD2160">
      <w:pPr>
        <w:pStyle w:val="Odstavecseseznamem"/>
        <w:numPr>
          <w:ilvl w:val="0"/>
          <w:numId w:val="4"/>
        </w:numPr>
        <w:spacing w:line="360" w:lineRule="auto"/>
        <w:jc w:val="both"/>
        <w:rPr>
          <w:rFonts w:ascii="Times New Roman" w:hAnsi="Times New Roman" w:cs="Times New Roman"/>
          <w:b/>
          <w:caps/>
          <w:sz w:val="24"/>
          <w:szCs w:val="24"/>
        </w:rPr>
      </w:pPr>
      <w:r w:rsidRPr="00B878C1">
        <w:rPr>
          <w:rFonts w:ascii="Times New Roman" w:hAnsi="Times New Roman" w:cs="Times New Roman"/>
          <w:b/>
          <w:caps/>
          <w:sz w:val="24"/>
          <w:szCs w:val="24"/>
        </w:rPr>
        <w:t>Závěr</w:t>
      </w:r>
    </w:p>
    <w:p w14:paraId="25E1E18F" w14:textId="77777777" w:rsidR="00E21863" w:rsidRDefault="00F46B73" w:rsidP="00BD21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Obraz Oldřicha Blažíčka, který </w:t>
      </w:r>
      <w:r w:rsidR="00F27B4E">
        <w:rPr>
          <w:rFonts w:ascii="Times New Roman" w:hAnsi="Times New Roman" w:cs="Times New Roman"/>
          <w:sz w:val="24"/>
          <w:szCs w:val="24"/>
        </w:rPr>
        <w:t xml:space="preserve">díky svému tématu </w:t>
      </w:r>
      <w:r w:rsidR="00E21863">
        <w:rPr>
          <w:rFonts w:ascii="Times New Roman" w:hAnsi="Times New Roman" w:cs="Times New Roman"/>
          <w:sz w:val="24"/>
          <w:szCs w:val="24"/>
        </w:rPr>
        <w:t xml:space="preserve">dostal konvenční název </w:t>
      </w:r>
      <w:r w:rsidR="00E21863" w:rsidRPr="00E21863">
        <w:rPr>
          <w:rFonts w:ascii="Times New Roman" w:hAnsi="Times New Roman" w:cs="Times New Roman"/>
          <w:i/>
          <w:sz w:val="24"/>
          <w:szCs w:val="24"/>
        </w:rPr>
        <w:t>Odpoledne na zámku Dětěnice</w:t>
      </w:r>
      <w:r>
        <w:rPr>
          <w:rFonts w:ascii="Times New Roman" w:hAnsi="Times New Roman" w:cs="Times New Roman"/>
          <w:sz w:val="24"/>
          <w:szCs w:val="24"/>
        </w:rPr>
        <w:t xml:space="preserve">, nezaujímá nijak významné místo v dějinách umění. Jeho autor nebyl novátorský, </w:t>
      </w:r>
      <w:r w:rsidR="00A92E4C">
        <w:rPr>
          <w:rFonts w:ascii="Times New Roman" w:hAnsi="Times New Roman" w:cs="Times New Roman"/>
          <w:sz w:val="24"/>
          <w:szCs w:val="24"/>
        </w:rPr>
        <w:t>avšak</w:t>
      </w:r>
      <w:r>
        <w:rPr>
          <w:rFonts w:ascii="Times New Roman" w:hAnsi="Times New Roman" w:cs="Times New Roman"/>
          <w:sz w:val="24"/>
          <w:szCs w:val="24"/>
        </w:rPr>
        <w:t xml:space="preserve"> vycházel ze své </w:t>
      </w:r>
      <w:r w:rsidR="003218D4">
        <w:rPr>
          <w:rFonts w:ascii="Times New Roman" w:hAnsi="Times New Roman" w:cs="Times New Roman"/>
          <w:sz w:val="24"/>
          <w:szCs w:val="24"/>
        </w:rPr>
        <w:t xml:space="preserve">povahy a </w:t>
      </w:r>
      <w:r>
        <w:rPr>
          <w:rFonts w:ascii="Times New Roman" w:hAnsi="Times New Roman" w:cs="Times New Roman"/>
          <w:sz w:val="24"/>
          <w:szCs w:val="24"/>
        </w:rPr>
        <w:t>přirozenosti</w:t>
      </w:r>
      <w:r w:rsidR="00110458">
        <w:rPr>
          <w:rFonts w:ascii="Times New Roman" w:hAnsi="Times New Roman" w:cs="Times New Roman"/>
          <w:sz w:val="24"/>
          <w:szCs w:val="24"/>
        </w:rPr>
        <w:t xml:space="preserve"> a </w:t>
      </w:r>
      <w:r w:rsidR="00A92E4C">
        <w:rPr>
          <w:rFonts w:ascii="Times New Roman" w:hAnsi="Times New Roman" w:cs="Times New Roman"/>
          <w:sz w:val="24"/>
          <w:szCs w:val="24"/>
        </w:rPr>
        <w:t xml:space="preserve">právě </w:t>
      </w:r>
      <w:r w:rsidR="00110458">
        <w:rPr>
          <w:rFonts w:ascii="Times New Roman" w:hAnsi="Times New Roman" w:cs="Times New Roman"/>
          <w:sz w:val="24"/>
          <w:szCs w:val="24"/>
        </w:rPr>
        <w:t>v tom spočívá jeho kvalita.</w:t>
      </w:r>
    </w:p>
    <w:p w14:paraId="659704DC" w14:textId="77777777" w:rsidR="00B1240D" w:rsidRPr="00004894" w:rsidRDefault="00B1240D" w:rsidP="00BD2160">
      <w:pPr>
        <w:spacing w:line="360" w:lineRule="auto"/>
        <w:jc w:val="both"/>
        <w:rPr>
          <w:rFonts w:ascii="Times New Roman" w:hAnsi="Times New Roman" w:cs="Times New Roman"/>
          <w:sz w:val="24"/>
          <w:szCs w:val="24"/>
        </w:rPr>
      </w:pPr>
    </w:p>
    <w:p w14:paraId="6DA26AEC" w14:textId="77777777" w:rsidR="00C36C62" w:rsidRPr="005E51D2" w:rsidRDefault="005E51D2" w:rsidP="00BD2160">
      <w:pPr>
        <w:pStyle w:val="Odstavecseseznamem"/>
        <w:numPr>
          <w:ilvl w:val="0"/>
          <w:numId w:val="4"/>
        </w:numPr>
        <w:spacing w:line="360" w:lineRule="auto"/>
        <w:rPr>
          <w:rFonts w:ascii="Times New Roman" w:hAnsi="Times New Roman" w:cs="Times New Roman"/>
          <w:b/>
          <w:caps/>
          <w:sz w:val="24"/>
          <w:szCs w:val="24"/>
        </w:rPr>
      </w:pPr>
      <w:r>
        <w:rPr>
          <w:rFonts w:ascii="Times New Roman" w:hAnsi="Times New Roman" w:cs="Times New Roman"/>
          <w:b/>
          <w:caps/>
          <w:sz w:val="24"/>
          <w:szCs w:val="24"/>
        </w:rPr>
        <w:t xml:space="preserve">seznam použité </w:t>
      </w:r>
      <w:commentRangeStart w:id="22"/>
      <w:r w:rsidRPr="005E51D2">
        <w:rPr>
          <w:rFonts w:ascii="Times New Roman" w:hAnsi="Times New Roman" w:cs="Times New Roman"/>
          <w:b/>
          <w:caps/>
          <w:sz w:val="24"/>
          <w:szCs w:val="24"/>
        </w:rPr>
        <w:t>Literatury</w:t>
      </w:r>
      <w:commentRangeEnd w:id="22"/>
      <w:r w:rsidR="00A54E1D">
        <w:rPr>
          <w:rStyle w:val="Odkaznakoment"/>
        </w:rPr>
        <w:commentReference w:id="22"/>
      </w:r>
      <w:r w:rsidR="00C36C62" w:rsidRPr="005E51D2">
        <w:rPr>
          <w:rFonts w:ascii="Times New Roman" w:hAnsi="Times New Roman" w:cs="Times New Roman"/>
          <w:b/>
          <w:caps/>
          <w:sz w:val="24"/>
          <w:szCs w:val="24"/>
        </w:rPr>
        <w:t>:</w:t>
      </w:r>
    </w:p>
    <w:p w14:paraId="0AECDB5F" w14:textId="77777777" w:rsidR="00C36C62" w:rsidRPr="00655908" w:rsidRDefault="00004894" w:rsidP="00BD2160">
      <w:pPr>
        <w:spacing w:line="360" w:lineRule="auto"/>
        <w:rPr>
          <w:rFonts w:ascii="Times New Roman" w:hAnsi="Times New Roman" w:cs="Times New Roman"/>
          <w:sz w:val="24"/>
          <w:szCs w:val="24"/>
        </w:rPr>
      </w:pPr>
      <w:r w:rsidRPr="00004894">
        <w:rPr>
          <w:rFonts w:ascii="Times New Roman" w:hAnsi="Times New Roman" w:cs="Times New Roman"/>
          <w:sz w:val="24"/>
          <w:szCs w:val="24"/>
        </w:rPr>
        <w:t xml:space="preserve">BLAŽÍČEK, Oldřich J.: </w:t>
      </w:r>
      <w:r w:rsidRPr="00004894">
        <w:rPr>
          <w:rFonts w:ascii="Times New Roman" w:hAnsi="Times New Roman" w:cs="Times New Roman"/>
          <w:i/>
          <w:sz w:val="24"/>
          <w:szCs w:val="24"/>
        </w:rPr>
        <w:t>Oldřich Blažíček malíř Vysočiny</w:t>
      </w:r>
      <w:r w:rsidRPr="00004894">
        <w:rPr>
          <w:rFonts w:ascii="Times New Roman" w:hAnsi="Times New Roman" w:cs="Times New Roman"/>
          <w:sz w:val="24"/>
          <w:szCs w:val="24"/>
        </w:rPr>
        <w:t>, Havlíčkův Brod 1962.</w:t>
      </w:r>
      <w:r w:rsidRPr="00004894">
        <w:rPr>
          <w:rFonts w:ascii="Times New Roman" w:hAnsi="Times New Roman" w:cs="Times New Roman"/>
          <w:sz w:val="24"/>
          <w:szCs w:val="24"/>
        </w:rPr>
        <w:br/>
        <w:t xml:space="preserve">BLAŽÍČEK, Oldřich J.: </w:t>
      </w:r>
      <w:r w:rsidRPr="00004894">
        <w:rPr>
          <w:rFonts w:ascii="Times New Roman" w:hAnsi="Times New Roman" w:cs="Times New Roman"/>
          <w:i/>
          <w:sz w:val="24"/>
          <w:szCs w:val="24"/>
        </w:rPr>
        <w:t>Souborná výstava k 15. výročí umělcova odchodu</w:t>
      </w:r>
      <w:r w:rsidRPr="00004894">
        <w:rPr>
          <w:rFonts w:ascii="Times New Roman" w:hAnsi="Times New Roman" w:cs="Times New Roman"/>
          <w:sz w:val="24"/>
          <w:szCs w:val="24"/>
        </w:rPr>
        <w:t>, Žďár nad Sázavou 1968.</w:t>
      </w:r>
      <w:r w:rsidRPr="00004894">
        <w:rPr>
          <w:rFonts w:ascii="Times New Roman" w:hAnsi="Times New Roman" w:cs="Times New Roman"/>
          <w:sz w:val="24"/>
          <w:szCs w:val="24"/>
        </w:rPr>
        <w:br/>
      </w:r>
      <w:r w:rsidRPr="00004894">
        <w:rPr>
          <w:rFonts w:ascii="Times New Roman" w:hAnsi="Times New Roman" w:cs="Times New Roman"/>
          <w:caps/>
          <w:sz w:val="24"/>
          <w:szCs w:val="24"/>
        </w:rPr>
        <w:t>MackovÁ</w:t>
      </w:r>
      <w:r w:rsidRPr="00004894">
        <w:rPr>
          <w:rFonts w:ascii="Times New Roman" w:hAnsi="Times New Roman" w:cs="Times New Roman"/>
          <w:sz w:val="24"/>
          <w:szCs w:val="24"/>
        </w:rPr>
        <w:t xml:space="preserve">, Olga: </w:t>
      </w:r>
      <w:r w:rsidRPr="00004894">
        <w:rPr>
          <w:rFonts w:ascii="Times New Roman" w:hAnsi="Times New Roman" w:cs="Times New Roman"/>
          <w:i/>
          <w:sz w:val="24"/>
          <w:szCs w:val="24"/>
        </w:rPr>
        <w:t>Oldřich Blažíček</w:t>
      </w:r>
      <w:r w:rsidRPr="00004894">
        <w:rPr>
          <w:rFonts w:ascii="Times New Roman" w:hAnsi="Times New Roman" w:cs="Times New Roman"/>
          <w:sz w:val="24"/>
          <w:szCs w:val="24"/>
        </w:rPr>
        <w:t>, Praha 1990</w:t>
      </w:r>
      <w:r w:rsidRPr="00004894">
        <w:rPr>
          <w:rFonts w:ascii="Times New Roman" w:hAnsi="Times New Roman" w:cs="Times New Roman"/>
          <w:sz w:val="24"/>
          <w:szCs w:val="24"/>
        </w:rPr>
        <w:br/>
      </w:r>
      <w:r w:rsidR="00C36C62" w:rsidRPr="00004894">
        <w:rPr>
          <w:rFonts w:ascii="Times New Roman" w:hAnsi="Times New Roman" w:cs="Times New Roman"/>
          <w:sz w:val="24"/>
          <w:szCs w:val="24"/>
        </w:rPr>
        <w:t xml:space="preserve">MATĚJČEK, Antonín: </w:t>
      </w:r>
      <w:r w:rsidR="00C36C62" w:rsidRPr="00004894">
        <w:rPr>
          <w:rFonts w:ascii="Times New Roman" w:hAnsi="Times New Roman" w:cs="Times New Roman"/>
          <w:i/>
          <w:sz w:val="24"/>
          <w:szCs w:val="24"/>
        </w:rPr>
        <w:t>Souborná výstava malířského díla Prof. Oldřicha Blažíčka</w:t>
      </w:r>
      <w:r w:rsidR="00C36C62" w:rsidRPr="00004894">
        <w:rPr>
          <w:rFonts w:ascii="Times New Roman" w:hAnsi="Times New Roman" w:cs="Times New Roman"/>
          <w:sz w:val="24"/>
          <w:szCs w:val="24"/>
        </w:rPr>
        <w:t>, Praha1938</w:t>
      </w:r>
      <w:r w:rsidRPr="00004894">
        <w:rPr>
          <w:rFonts w:ascii="Times New Roman" w:hAnsi="Times New Roman" w:cs="Times New Roman"/>
          <w:sz w:val="24"/>
          <w:szCs w:val="24"/>
        </w:rPr>
        <w:t>.</w:t>
      </w:r>
      <w:r w:rsidR="00655908">
        <w:rPr>
          <w:rFonts w:ascii="Times New Roman" w:hAnsi="Times New Roman" w:cs="Times New Roman"/>
          <w:sz w:val="24"/>
          <w:szCs w:val="24"/>
        </w:rPr>
        <w:br/>
        <w:t xml:space="preserve">MATĚJČEK, Antonín: </w:t>
      </w:r>
      <w:r w:rsidR="00655908" w:rsidRPr="00655908">
        <w:rPr>
          <w:rFonts w:ascii="Times New Roman" w:hAnsi="Times New Roman" w:cs="Times New Roman"/>
          <w:i/>
          <w:sz w:val="24"/>
          <w:szCs w:val="24"/>
        </w:rPr>
        <w:t>Oldřich Blažíček, Praha</w:t>
      </w:r>
      <w:r w:rsidR="00655908">
        <w:rPr>
          <w:rFonts w:ascii="Times New Roman" w:hAnsi="Times New Roman" w:cs="Times New Roman"/>
          <w:sz w:val="24"/>
          <w:szCs w:val="24"/>
        </w:rPr>
        <w:t xml:space="preserve"> 1941</w:t>
      </w:r>
      <w:r w:rsidR="00B1240D">
        <w:rPr>
          <w:rFonts w:ascii="Times New Roman" w:hAnsi="Times New Roman" w:cs="Times New Roman"/>
          <w:sz w:val="24"/>
          <w:szCs w:val="24"/>
        </w:rPr>
        <w:br/>
      </w:r>
      <w:r w:rsidRPr="00004894">
        <w:rPr>
          <w:rFonts w:ascii="Times New Roman" w:eastAsia="CorporateSTOT-Regular" w:hAnsi="Times New Roman" w:cs="Times New Roman"/>
          <w:caps/>
          <w:sz w:val="24"/>
          <w:szCs w:val="24"/>
        </w:rPr>
        <w:t>Šolc,</w:t>
      </w:r>
      <w:r w:rsidRPr="00004894">
        <w:rPr>
          <w:rFonts w:ascii="Times New Roman" w:eastAsia="CorporateSTOT-Regular" w:hAnsi="Times New Roman" w:cs="Times New Roman"/>
          <w:sz w:val="24"/>
          <w:szCs w:val="24"/>
        </w:rPr>
        <w:t xml:space="preserve"> </w:t>
      </w:r>
      <w:r w:rsidR="00C36C62" w:rsidRPr="00004894">
        <w:rPr>
          <w:rFonts w:ascii="Times New Roman" w:eastAsia="CorporateSTOT-Regular" w:hAnsi="Times New Roman" w:cs="Times New Roman"/>
          <w:sz w:val="24"/>
          <w:szCs w:val="24"/>
        </w:rPr>
        <w:t>Petr</w:t>
      </w:r>
      <w:r w:rsidRPr="00004894">
        <w:rPr>
          <w:rFonts w:ascii="Times New Roman" w:eastAsia="CorporateSTOT-Regular" w:hAnsi="Times New Roman" w:cs="Times New Roman"/>
          <w:sz w:val="24"/>
          <w:szCs w:val="24"/>
        </w:rPr>
        <w:t>:</w:t>
      </w:r>
      <w:r w:rsidR="00C36C62" w:rsidRPr="00004894">
        <w:rPr>
          <w:rFonts w:ascii="Times New Roman" w:eastAsia="CorporateSTOT-Regular" w:hAnsi="Times New Roman" w:cs="Times New Roman"/>
          <w:sz w:val="24"/>
          <w:szCs w:val="24"/>
        </w:rPr>
        <w:t xml:space="preserve"> </w:t>
      </w:r>
      <w:r w:rsidR="00C36C62" w:rsidRPr="00004894">
        <w:rPr>
          <w:rFonts w:ascii="Times New Roman" w:eastAsia="CorporateSTOT-RegularItalic" w:hAnsi="Times New Roman" w:cs="Times New Roman"/>
          <w:i/>
          <w:iCs/>
          <w:sz w:val="24"/>
          <w:szCs w:val="24"/>
        </w:rPr>
        <w:t xml:space="preserve">Krajinářské dílo Oldřicha Blažíčka </w:t>
      </w:r>
      <w:r w:rsidR="00C36C62" w:rsidRPr="00004894">
        <w:rPr>
          <w:rFonts w:ascii="Times New Roman" w:eastAsia="CorporateSTOT-Regular" w:hAnsi="Times New Roman" w:cs="Times New Roman"/>
          <w:sz w:val="24"/>
          <w:szCs w:val="24"/>
        </w:rPr>
        <w:t xml:space="preserve">(diplomní práce), </w:t>
      </w:r>
      <w:r w:rsidR="00B1240D">
        <w:rPr>
          <w:rFonts w:ascii="Times New Roman" w:eastAsia="CorporateSTOT-Regular" w:hAnsi="Times New Roman" w:cs="Times New Roman"/>
          <w:sz w:val="24"/>
          <w:szCs w:val="24"/>
        </w:rPr>
        <w:t xml:space="preserve">SDU </w:t>
      </w:r>
      <w:r w:rsidR="00C36C62" w:rsidRPr="00004894">
        <w:rPr>
          <w:rFonts w:ascii="Times New Roman" w:eastAsia="CorporateSTOT-Regular" w:hAnsi="Times New Roman" w:cs="Times New Roman"/>
          <w:sz w:val="24"/>
          <w:szCs w:val="24"/>
        </w:rPr>
        <w:t xml:space="preserve"> FF MU, Brno 2009</w:t>
      </w:r>
      <w:r w:rsidRPr="00004894">
        <w:rPr>
          <w:rFonts w:ascii="Times New Roman" w:eastAsia="CorporateSTOT-Regular" w:hAnsi="Times New Roman" w:cs="Times New Roman"/>
          <w:sz w:val="24"/>
          <w:szCs w:val="24"/>
        </w:rPr>
        <w:t>.</w:t>
      </w:r>
      <w:r w:rsidR="00C36C62">
        <w:rPr>
          <w:rFonts w:ascii="Times New Roman" w:eastAsia="CorporateSTOT-Regular" w:hAnsi="Times New Roman" w:cs="Times New Roman"/>
        </w:rPr>
        <w:br/>
      </w:r>
    </w:p>
    <w:sectPr w:rsidR="00C36C62" w:rsidRPr="00655908" w:rsidSect="00E3017E">
      <w:footerReference w:type="defaul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kubecon" w:date="2014-07-22T10:53:00Z" w:initials="J">
    <w:p w14:paraId="69D97B0F" w14:textId="55F7E377" w:rsidR="00A54E1D" w:rsidRDefault="00A54E1D">
      <w:pPr>
        <w:pStyle w:val="Textkomente"/>
      </w:pPr>
      <w:r>
        <w:rPr>
          <w:rStyle w:val="Odkaznakoment"/>
        </w:rPr>
        <w:annotationRef/>
      </w:r>
      <w:r>
        <w:t>Velmi pěká a dobře strukturovaná práce s vlastním přínosem!</w:t>
      </w:r>
      <w:r w:rsidR="00A310A3">
        <w:t xml:space="preserve"> Skvělá obrazová příloha.</w:t>
      </w:r>
    </w:p>
  </w:comment>
  <w:comment w:id="2" w:author="Jakubecon" w:date="2014-07-23T08:55:00Z" w:initials="J">
    <w:p w14:paraId="21DE3CC6" w14:textId="7F3F9C51" w:rsidR="00A310A3" w:rsidRDefault="00A310A3">
      <w:pPr>
        <w:pStyle w:val="Textkomente"/>
      </w:pPr>
      <w:r>
        <w:rPr>
          <w:rStyle w:val="Odkaznakoment"/>
        </w:rPr>
        <w:annotationRef/>
      </w:r>
      <w:r>
        <w:t>Do uvozovek – je to svého druhu citace.</w:t>
      </w:r>
    </w:p>
  </w:comment>
  <w:comment w:id="10" w:author="Jakubecon" w:date="2014-07-20T22:40:00Z" w:initials="J">
    <w:p w14:paraId="42160088" w14:textId="77777777" w:rsidR="004C36AE" w:rsidRDefault="004C36AE">
      <w:pPr>
        <w:pStyle w:val="Textkomente"/>
      </w:pPr>
      <w:r>
        <w:rPr>
          <w:rStyle w:val="Odkaznakoment"/>
        </w:rPr>
        <w:annotationRef/>
      </w:r>
      <w:r>
        <w:t>Není možné, že byl zámek přesatvěn – tím vysvětlit ony odchylky? Zde by stálo za to prozkoumat historické pohledy na zámek.</w:t>
      </w:r>
    </w:p>
  </w:comment>
  <w:comment w:id="15" w:author="Jakubecon" w:date="2014-07-22T10:49:00Z" w:initials="J">
    <w:p w14:paraId="4269FDAC" w14:textId="58998B5D" w:rsidR="00A54E1D" w:rsidRDefault="00A54E1D">
      <w:pPr>
        <w:pStyle w:val="Textkomente"/>
      </w:pPr>
      <w:r>
        <w:rPr>
          <w:rStyle w:val="Odkaznakoment"/>
        </w:rPr>
        <w:annotationRef/>
      </w:r>
      <w:r>
        <w:t>Je to otázka stylu, ale přikláním se spíše k rozespisování řadových číslovek.</w:t>
      </w:r>
    </w:p>
  </w:comment>
  <w:comment w:id="17" w:author="Jakubecon" w:date="2014-07-22T10:48:00Z" w:initials="J">
    <w:p w14:paraId="783C9067" w14:textId="06C65F77" w:rsidR="00A54E1D" w:rsidRDefault="00A54E1D">
      <w:pPr>
        <w:pStyle w:val="Textkomente"/>
      </w:pPr>
      <w:r>
        <w:rPr>
          <w:rStyle w:val="Odkaznakoment"/>
        </w:rPr>
        <w:annotationRef/>
      </w:r>
      <w:r>
        <w:t>Vyvsětlovatzkratky – v závorce – a naopka, viz výše..</w:t>
      </w:r>
    </w:p>
  </w:comment>
  <w:comment w:id="20" w:author="Jakubecon" w:date="2014-07-22T10:46:00Z" w:initials="J">
    <w:p w14:paraId="15791B11" w14:textId="0BF03579" w:rsidR="00A54E1D" w:rsidRDefault="00A54E1D">
      <w:pPr>
        <w:pStyle w:val="Textkomente"/>
      </w:pPr>
      <w:r>
        <w:rPr>
          <w:rStyle w:val="Odkaznakoment"/>
        </w:rPr>
        <w:annotationRef/>
      </w:r>
      <w:r>
        <w:t>Nestřídat slovesné časy. Zvolit jedne – prézent či pretérium.</w:t>
      </w:r>
    </w:p>
  </w:comment>
  <w:comment w:id="22" w:author="Jakubecon" w:date="2014-07-22T10:51:00Z" w:initials="J">
    <w:p w14:paraId="0349111B" w14:textId="1A8134F6" w:rsidR="00A54E1D" w:rsidRDefault="00A54E1D">
      <w:pPr>
        <w:pStyle w:val="Textkomente"/>
      </w:pPr>
      <w:r>
        <w:rPr>
          <w:rStyle w:val="Odkaznakoment"/>
        </w:rPr>
        <w:annotationRef/>
      </w:r>
      <w:r>
        <w:t>Pokud jset čerpala i z Archivu NG, měl jste zde uvést zdroj. Naopak, pokud je Vaše citace listu u pozn.25 převzta z literatry, musí být uvedeno odkud. Takto to potom působí, že jste podnikal i archivní průzkum. Nebo to tak je?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D97B0F" w15:done="0"/>
  <w15:commentEx w15:paraId="21DE3CC6" w15:done="0"/>
  <w15:commentEx w15:paraId="42160088" w15:done="0"/>
  <w15:commentEx w15:paraId="4269FDAC" w15:done="0"/>
  <w15:commentEx w15:paraId="783C9067" w15:done="0"/>
  <w15:commentEx w15:paraId="15791B11" w15:done="0"/>
  <w15:commentEx w15:paraId="034911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FAEF7" w14:textId="77777777" w:rsidR="003C4BD0" w:rsidRDefault="003C4BD0" w:rsidP="007411C9">
      <w:pPr>
        <w:spacing w:after="0" w:line="240" w:lineRule="auto"/>
      </w:pPr>
      <w:r>
        <w:separator/>
      </w:r>
    </w:p>
  </w:endnote>
  <w:endnote w:type="continuationSeparator" w:id="0">
    <w:p w14:paraId="0FCD0253" w14:textId="77777777" w:rsidR="003C4BD0" w:rsidRDefault="003C4BD0" w:rsidP="0074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rporateSTOT-RegularItalic">
    <w:altName w:val="MS Mincho"/>
    <w:panose1 w:val="00000000000000000000"/>
    <w:charset w:val="80"/>
    <w:family w:val="auto"/>
    <w:notTrueType/>
    <w:pitch w:val="default"/>
    <w:sig w:usb0="00000001" w:usb1="08070000" w:usb2="00000010" w:usb3="00000000" w:csb0="00020000" w:csb1="00000000"/>
  </w:font>
  <w:font w:name="CorporateSTOT-Regular">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71222"/>
      <w:docPartObj>
        <w:docPartGallery w:val="Page Numbers (Bottom of Page)"/>
        <w:docPartUnique/>
      </w:docPartObj>
    </w:sdtPr>
    <w:sdtEndPr/>
    <w:sdtContent>
      <w:p w14:paraId="0F11B39F" w14:textId="77777777" w:rsidR="00B878C1" w:rsidRDefault="001A4251">
        <w:pPr>
          <w:pStyle w:val="Zpat"/>
          <w:jc w:val="center"/>
        </w:pPr>
        <w:r>
          <w:fldChar w:fldCharType="begin"/>
        </w:r>
        <w:r>
          <w:instrText xml:space="preserve"> PAGE   \* MERGEFORMAT </w:instrText>
        </w:r>
        <w:r>
          <w:fldChar w:fldCharType="separate"/>
        </w:r>
        <w:r w:rsidR="00A310A3">
          <w:rPr>
            <w:noProof/>
          </w:rPr>
          <w:t>1</w:t>
        </w:r>
        <w:r>
          <w:rPr>
            <w:noProof/>
          </w:rPr>
          <w:fldChar w:fldCharType="end"/>
        </w:r>
      </w:p>
    </w:sdtContent>
  </w:sdt>
  <w:p w14:paraId="35248B51" w14:textId="77777777" w:rsidR="00B878C1" w:rsidRDefault="00B878C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71212"/>
      <w:docPartObj>
        <w:docPartGallery w:val="Page Numbers (Bottom of Page)"/>
        <w:docPartUnique/>
      </w:docPartObj>
    </w:sdtPr>
    <w:sdtEndPr/>
    <w:sdtContent>
      <w:p w14:paraId="10542209" w14:textId="77777777" w:rsidR="00B878C1" w:rsidRDefault="001A4251">
        <w:pPr>
          <w:pStyle w:val="Zpat"/>
          <w:jc w:val="center"/>
        </w:pPr>
        <w:r>
          <w:fldChar w:fldCharType="begin"/>
        </w:r>
        <w:r>
          <w:instrText xml:space="preserve"> PAGE   \* MERGEFORMAT </w:instrText>
        </w:r>
        <w:r>
          <w:fldChar w:fldCharType="separate"/>
        </w:r>
        <w:r w:rsidR="00A310A3">
          <w:rPr>
            <w:noProof/>
          </w:rPr>
          <w:t>2</w:t>
        </w:r>
        <w:r>
          <w:rPr>
            <w:noProof/>
          </w:rPr>
          <w:fldChar w:fldCharType="end"/>
        </w:r>
      </w:p>
    </w:sdtContent>
  </w:sdt>
  <w:p w14:paraId="06AA72E3" w14:textId="77777777" w:rsidR="00B878C1" w:rsidRDefault="00B878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A0D99" w14:textId="77777777" w:rsidR="003C4BD0" w:rsidRDefault="003C4BD0" w:rsidP="007411C9">
      <w:pPr>
        <w:spacing w:after="0" w:line="240" w:lineRule="auto"/>
      </w:pPr>
      <w:r>
        <w:separator/>
      </w:r>
    </w:p>
  </w:footnote>
  <w:footnote w:type="continuationSeparator" w:id="0">
    <w:p w14:paraId="21617470" w14:textId="77777777" w:rsidR="003C4BD0" w:rsidRDefault="003C4BD0" w:rsidP="007411C9">
      <w:pPr>
        <w:spacing w:after="0" w:line="240" w:lineRule="auto"/>
      </w:pPr>
      <w:r>
        <w:continuationSeparator/>
      </w:r>
    </w:p>
  </w:footnote>
  <w:footnote w:id="1">
    <w:p w14:paraId="517E362E" w14:textId="77777777" w:rsidR="00B878C1" w:rsidRPr="007411C9" w:rsidRDefault="00B878C1">
      <w:pPr>
        <w:pStyle w:val="Textpoznpodarou"/>
        <w:rPr>
          <w:rFonts w:ascii="Times New Roman" w:hAnsi="Times New Roman" w:cs="Times New Roman"/>
        </w:rPr>
      </w:pPr>
      <w:r w:rsidRPr="007411C9">
        <w:rPr>
          <w:rStyle w:val="Znakapoznpodarou"/>
          <w:rFonts w:ascii="Times New Roman" w:hAnsi="Times New Roman" w:cs="Times New Roman"/>
        </w:rPr>
        <w:footnoteRef/>
      </w:r>
      <w:r w:rsidRPr="007411C9">
        <w:rPr>
          <w:rFonts w:ascii="Times New Roman" w:hAnsi="Times New Roman" w:cs="Times New Roman"/>
        </w:rPr>
        <w:t xml:space="preserve"> </w:t>
      </w:r>
      <w:ins w:id="6" w:author="Jakubecon" w:date="2014-07-20T22:38:00Z">
        <w:r w:rsidR="004C36AE">
          <w:rPr>
            <w:rFonts w:ascii="Times New Roman" w:hAnsi="Times New Roman" w:cs="Times New Roman"/>
          </w:rPr>
          <w:t>N</w:t>
        </w:r>
      </w:ins>
      <w:del w:id="7" w:author="Jakubecon" w:date="2014-07-20T22:38:00Z">
        <w:r w:rsidRPr="007411C9" w:rsidDel="004C36AE">
          <w:rPr>
            <w:rFonts w:ascii="Times New Roman" w:hAnsi="Times New Roman" w:cs="Times New Roman"/>
          </w:rPr>
          <w:delText>n</w:delText>
        </w:r>
      </w:del>
      <w:r w:rsidRPr="007411C9">
        <w:rPr>
          <w:rFonts w:ascii="Times New Roman" w:hAnsi="Times New Roman" w:cs="Times New Roman"/>
        </w:rPr>
        <w:t xml:space="preserve">apř. Antonín Matějček, </w:t>
      </w:r>
      <w:r w:rsidRPr="007411C9">
        <w:rPr>
          <w:rFonts w:ascii="Times New Roman" w:hAnsi="Times New Roman" w:cs="Times New Roman"/>
          <w:i/>
        </w:rPr>
        <w:t>Souborná výstava malířského díla Prof. Oldřicha Blažíčka</w:t>
      </w:r>
      <w:r w:rsidRPr="007411C9">
        <w:rPr>
          <w:rFonts w:ascii="Times New Roman" w:hAnsi="Times New Roman" w:cs="Times New Roman"/>
        </w:rPr>
        <w:t xml:space="preserve">, </w:t>
      </w:r>
      <w:r>
        <w:rPr>
          <w:rFonts w:ascii="Times New Roman" w:hAnsi="Times New Roman" w:cs="Times New Roman"/>
        </w:rPr>
        <w:t>Praha</w:t>
      </w:r>
      <w:r w:rsidRPr="007411C9">
        <w:rPr>
          <w:rFonts w:ascii="Times New Roman" w:hAnsi="Times New Roman" w:cs="Times New Roman"/>
        </w:rPr>
        <w:t>1938</w:t>
      </w:r>
      <w:r>
        <w:rPr>
          <w:rFonts w:ascii="Times New Roman" w:hAnsi="Times New Roman" w:cs="Times New Roman"/>
        </w:rPr>
        <w:t>.</w:t>
      </w:r>
    </w:p>
  </w:footnote>
  <w:footnote w:id="2">
    <w:p w14:paraId="71F15368" w14:textId="77777777" w:rsidR="00B878C1" w:rsidRPr="007411C9" w:rsidRDefault="00B878C1">
      <w:pPr>
        <w:pStyle w:val="Textpoznpodarou"/>
        <w:rPr>
          <w:rFonts w:ascii="Times New Roman" w:hAnsi="Times New Roman" w:cs="Times New Roman"/>
        </w:rPr>
      </w:pPr>
      <w:r w:rsidRPr="007411C9">
        <w:rPr>
          <w:rStyle w:val="Znakapoznpodarou"/>
          <w:rFonts w:ascii="Times New Roman" w:hAnsi="Times New Roman" w:cs="Times New Roman"/>
        </w:rPr>
        <w:footnoteRef/>
      </w:r>
      <w:r w:rsidRPr="007411C9">
        <w:rPr>
          <w:rFonts w:ascii="Times New Roman" w:hAnsi="Times New Roman" w:cs="Times New Roman"/>
        </w:rPr>
        <w:t xml:space="preserve"> </w:t>
      </w:r>
      <w:del w:id="8" w:author="Jakubecon" w:date="2014-07-20T22:38:00Z">
        <w:r w:rsidDel="004C36AE">
          <w:rPr>
            <w:rFonts w:ascii="Times New Roman" w:hAnsi="Times New Roman" w:cs="Times New Roman"/>
          </w:rPr>
          <w:delText>např</w:delText>
        </w:r>
      </w:del>
      <w:ins w:id="9" w:author="Jakubecon" w:date="2014-07-20T22:38:00Z">
        <w:r w:rsidR="004C36AE">
          <w:rPr>
            <w:rFonts w:ascii="Times New Roman" w:hAnsi="Times New Roman" w:cs="Times New Roman"/>
          </w:rPr>
          <w:t>Např</w:t>
        </w:r>
      </w:ins>
      <w:r>
        <w:rPr>
          <w:rFonts w:ascii="Times New Roman" w:hAnsi="Times New Roman" w:cs="Times New Roman"/>
        </w:rPr>
        <w:t xml:space="preserve">. </w:t>
      </w:r>
      <w:r w:rsidRPr="007411C9">
        <w:rPr>
          <w:rFonts w:ascii="Times New Roman" w:hAnsi="Times New Roman" w:cs="Times New Roman"/>
        </w:rPr>
        <w:t xml:space="preserve">Oldřich J. Blažíček, </w:t>
      </w:r>
      <w:r w:rsidRPr="007411C9">
        <w:rPr>
          <w:rFonts w:ascii="Times New Roman" w:hAnsi="Times New Roman" w:cs="Times New Roman"/>
          <w:i/>
        </w:rPr>
        <w:t>Souborná výstava k 15. výročí umělcova odchodu</w:t>
      </w:r>
      <w:r w:rsidRPr="007411C9">
        <w:rPr>
          <w:rFonts w:ascii="Times New Roman" w:hAnsi="Times New Roman" w:cs="Times New Roman"/>
        </w:rPr>
        <w:t xml:space="preserve">, </w:t>
      </w:r>
      <w:r>
        <w:rPr>
          <w:rFonts w:ascii="Times New Roman" w:hAnsi="Times New Roman" w:cs="Times New Roman"/>
        </w:rPr>
        <w:t>Žďár nad Sázavou 1968.</w:t>
      </w:r>
    </w:p>
  </w:footnote>
  <w:footnote w:id="3">
    <w:p w14:paraId="5219AEAC" w14:textId="77777777" w:rsidR="00B878C1" w:rsidRPr="00512F58" w:rsidRDefault="00B878C1" w:rsidP="00512F58">
      <w:pPr>
        <w:pStyle w:val="Textpoznpodarou"/>
        <w:rPr>
          <w:rFonts w:ascii="Times New Roman" w:hAnsi="Times New Roman" w:cs="Times New Roman"/>
        </w:rPr>
      </w:pPr>
      <w:r w:rsidRPr="00512F58">
        <w:rPr>
          <w:rStyle w:val="Znakapoznpodarou"/>
          <w:rFonts w:ascii="Times New Roman" w:hAnsi="Times New Roman" w:cs="Times New Roman"/>
        </w:rPr>
        <w:footnoteRef/>
      </w:r>
      <w:r w:rsidRPr="00512F58">
        <w:rPr>
          <w:rFonts w:ascii="Times New Roman" w:hAnsi="Times New Roman" w:cs="Times New Roman"/>
        </w:rPr>
        <w:t xml:space="preserve"> Oldřich J. Blažíček, </w:t>
      </w:r>
      <w:r w:rsidRPr="00512F58">
        <w:rPr>
          <w:rFonts w:ascii="Times New Roman" w:hAnsi="Times New Roman" w:cs="Times New Roman"/>
          <w:i/>
        </w:rPr>
        <w:t>Oldřich Blažíček malíř Vysočiny</w:t>
      </w:r>
      <w:r w:rsidRPr="00512F58">
        <w:rPr>
          <w:rFonts w:ascii="Times New Roman" w:hAnsi="Times New Roman" w:cs="Times New Roman"/>
        </w:rPr>
        <w:t>, Havlíčkův Brod 1962</w:t>
      </w:r>
      <w:r>
        <w:rPr>
          <w:rFonts w:ascii="Times New Roman" w:hAnsi="Times New Roman" w:cs="Times New Roman"/>
        </w:rPr>
        <w:t>.</w:t>
      </w:r>
    </w:p>
  </w:footnote>
  <w:footnote w:id="4">
    <w:p w14:paraId="3E4ED9EC" w14:textId="77777777" w:rsidR="00B878C1" w:rsidRPr="006456ED" w:rsidRDefault="00B878C1">
      <w:pPr>
        <w:pStyle w:val="Textpoznpodarou"/>
        <w:rPr>
          <w:rFonts w:ascii="Times New Roman" w:hAnsi="Times New Roman" w:cs="Times New Roman"/>
        </w:rPr>
      </w:pPr>
      <w:r w:rsidRPr="006456ED">
        <w:rPr>
          <w:rStyle w:val="Znakapoznpodarou"/>
          <w:rFonts w:ascii="Times New Roman" w:hAnsi="Times New Roman" w:cs="Times New Roman"/>
        </w:rPr>
        <w:footnoteRef/>
      </w:r>
      <w:r w:rsidRPr="006456ED">
        <w:rPr>
          <w:rFonts w:ascii="Times New Roman" w:hAnsi="Times New Roman" w:cs="Times New Roman"/>
        </w:rPr>
        <w:t xml:space="preserve"> </w:t>
      </w:r>
      <w:r w:rsidRPr="00CD6CAF">
        <w:rPr>
          <w:rFonts w:ascii="Times New Roman" w:hAnsi="Times New Roman" w:cs="Times New Roman"/>
          <w:shd w:val="clear" w:color="auto" w:fill="FFFFFF"/>
        </w:rPr>
        <w:t xml:space="preserve">Doc. PhDr. DrSc. </w:t>
      </w:r>
      <w:r w:rsidRPr="00CD6CAF">
        <w:rPr>
          <w:rFonts w:ascii="Times New Roman" w:hAnsi="Times New Roman" w:cs="Times New Roman"/>
        </w:rPr>
        <w:t>Oldřich</w:t>
      </w:r>
      <w:r w:rsidRPr="006456ED">
        <w:rPr>
          <w:rFonts w:ascii="Times New Roman" w:hAnsi="Times New Roman" w:cs="Times New Roman"/>
        </w:rPr>
        <w:t xml:space="preserve"> Jakub Blažíček</w:t>
      </w:r>
      <w:r>
        <w:rPr>
          <w:rFonts w:ascii="Times New Roman" w:hAnsi="Times New Roman" w:cs="Times New Roman"/>
        </w:rPr>
        <w:t xml:space="preserve"> (1914 – 1985), zabýval se především barokním sochařstvím, viz např. </w:t>
      </w:r>
      <w:r w:rsidRPr="006456ED">
        <w:rPr>
          <w:rFonts w:ascii="Times New Roman" w:hAnsi="Times New Roman" w:cs="Times New Roman"/>
          <w:i/>
        </w:rPr>
        <w:t>Sochařství baroku v Čechách</w:t>
      </w:r>
      <w:r>
        <w:rPr>
          <w:rFonts w:ascii="Times New Roman" w:hAnsi="Times New Roman" w:cs="Times New Roman"/>
        </w:rPr>
        <w:t>, Praha, 1958.</w:t>
      </w:r>
    </w:p>
  </w:footnote>
  <w:footnote w:id="5">
    <w:p w14:paraId="720AF99D" w14:textId="77777777" w:rsidR="00B878C1" w:rsidRPr="00CD6CAF" w:rsidRDefault="00B878C1">
      <w:pPr>
        <w:pStyle w:val="Textpoznpodarou"/>
        <w:rPr>
          <w:rFonts w:ascii="Times New Roman" w:hAnsi="Times New Roman" w:cs="Times New Roman"/>
        </w:rPr>
      </w:pPr>
      <w:r w:rsidRPr="00CD6CAF">
        <w:rPr>
          <w:rStyle w:val="Znakapoznpodarou"/>
          <w:rFonts w:ascii="Times New Roman" w:hAnsi="Times New Roman" w:cs="Times New Roman"/>
        </w:rPr>
        <w:footnoteRef/>
      </w:r>
      <w:r w:rsidRPr="00CD6CAF">
        <w:rPr>
          <w:rFonts w:ascii="Times New Roman" w:hAnsi="Times New Roman" w:cs="Times New Roman"/>
        </w:rPr>
        <w:t xml:space="preserve"> Olga Macková</w:t>
      </w:r>
      <w:r>
        <w:rPr>
          <w:rFonts w:ascii="Times New Roman" w:hAnsi="Times New Roman" w:cs="Times New Roman"/>
        </w:rPr>
        <w:t xml:space="preserve">, </w:t>
      </w:r>
      <w:r w:rsidRPr="00CD6CAF">
        <w:rPr>
          <w:rFonts w:ascii="Times New Roman" w:hAnsi="Times New Roman" w:cs="Times New Roman"/>
          <w:i/>
        </w:rPr>
        <w:t>Oldřich Blažíček</w:t>
      </w:r>
      <w:r>
        <w:rPr>
          <w:rFonts w:ascii="Times New Roman" w:hAnsi="Times New Roman" w:cs="Times New Roman"/>
        </w:rPr>
        <w:t>, Praha 1990</w:t>
      </w:r>
      <w:r w:rsidR="001043E0">
        <w:rPr>
          <w:rFonts w:ascii="Times New Roman" w:hAnsi="Times New Roman" w:cs="Times New Roman"/>
        </w:rPr>
        <w:t>.</w:t>
      </w:r>
    </w:p>
  </w:footnote>
  <w:footnote w:id="6">
    <w:p w14:paraId="2A16F5CC" w14:textId="77777777" w:rsidR="00B878C1" w:rsidRPr="00103BE6" w:rsidRDefault="00B878C1" w:rsidP="00103BE6">
      <w:pPr>
        <w:autoSpaceDE w:val="0"/>
        <w:autoSpaceDN w:val="0"/>
        <w:adjustRightInd w:val="0"/>
        <w:spacing w:after="0" w:line="240" w:lineRule="auto"/>
        <w:rPr>
          <w:rFonts w:ascii="Times New Roman" w:eastAsia="CorporateSTOT-RegularItalic" w:hAnsi="Times New Roman" w:cs="Times New Roman"/>
          <w:i/>
          <w:iCs/>
          <w:sz w:val="20"/>
          <w:szCs w:val="20"/>
        </w:rPr>
      </w:pPr>
      <w:r>
        <w:rPr>
          <w:rStyle w:val="Znakapoznpodarou"/>
        </w:rPr>
        <w:footnoteRef/>
      </w:r>
      <w:r>
        <w:t xml:space="preserve"> </w:t>
      </w:r>
      <w:r>
        <w:rPr>
          <w:rFonts w:ascii="Times New Roman" w:eastAsia="CorporateSTOT-Regular" w:hAnsi="Times New Roman" w:cs="Times New Roman"/>
          <w:sz w:val="20"/>
          <w:szCs w:val="20"/>
        </w:rPr>
        <w:t>Petr Šolc</w:t>
      </w:r>
      <w:r w:rsidRPr="00103BE6">
        <w:rPr>
          <w:rFonts w:ascii="Times New Roman" w:eastAsia="CorporateSTOT-Regular" w:hAnsi="Times New Roman" w:cs="Times New Roman"/>
          <w:sz w:val="20"/>
          <w:szCs w:val="20"/>
        </w:rPr>
        <w:t xml:space="preserve">, </w:t>
      </w:r>
      <w:r>
        <w:rPr>
          <w:rFonts w:ascii="Times New Roman" w:eastAsia="CorporateSTOT-RegularItalic" w:hAnsi="Times New Roman" w:cs="Times New Roman"/>
          <w:i/>
          <w:iCs/>
          <w:sz w:val="20"/>
          <w:szCs w:val="20"/>
        </w:rPr>
        <w:t>Krajinářské dílo Oldřicha Blažíčka</w:t>
      </w:r>
      <w:r w:rsidRPr="00103BE6">
        <w:rPr>
          <w:rFonts w:ascii="Times New Roman" w:eastAsia="CorporateSTOT-RegularItalic" w:hAnsi="Times New Roman" w:cs="Times New Roman"/>
          <w:i/>
          <w:iCs/>
          <w:sz w:val="20"/>
          <w:szCs w:val="20"/>
        </w:rPr>
        <w:t xml:space="preserve"> </w:t>
      </w:r>
      <w:r>
        <w:rPr>
          <w:rFonts w:ascii="Times New Roman" w:eastAsia="CorporateSTOT-Regular" w:hAnsi="Times New Roman" w:cs="Times New Roman"/>
          <w:sz w:val="20"/>
          <w:szCs w:val="20"/>
        </w:rPr>
        <w:t>(diplomní prá</w:t>
      </w:r>
      <w:r w:rsidRPr="00103BE6">
        <w:rPr>
          <w:rFonts w:ascii="Times New Roman" w:eastAsia="CorporateSTOT-Regular" w:hAnsi="Times New Roman" w:cs="Times New Roman"/>
          <w:sz w:val="20"/>
          <w:szCs w:val="20"/>
        </w:rPr>
        <w:t xml:space="preserve">ce), </w:t>
      </w:r>
      <w:r>
        <w:rPr>
          <w:rFonts w:ascii="Times New Roman" w:eastAsia="CorporateSTOT-Regular" w:hAnsi="Times New Roman" w:cs="Times New Roman"/>
          <w:sz w:val="20"/>
          <w:szCs w:val="20"/>
        </w:rPr>
        <w:t>Seminář dějin umění FF MU, Brno 200</w:t>
      </w:r>
      <w:r w:rsidRPr="00103BE6">
        <w:rPr>
          <w:rFonts w:ascii="Times New Roman" w:eastAsia="CorporateSTOT-Regular" w:hAnsi="Times New Roman" w:cs="Times New Roman"/>
          <w:sz w:val="20"/>
          <w:szCs w:val="20"/>
        </w:rPr>
        <w:t>9.</w:t>
      </w:r>
    </w:p>
  </w:footnote>
  <w:footnote w:id="7">
    <w:p w14:paraId="4DE04D07" w14:textId="77777777" w:rsidR="00B878C1" w:rsidRPr="001043E0" w:rsidRDefault="00B878C1" w:rsidP="001043E0">
      <w:pPr>
        <w:pStyle w:val="Textpoznpodarou"/>
        <w:jc w:val="both"/>
        <w:rPr>
          <w:rFonts w:ascii="Times New Roman" w:hAnsi="Times New Roman" w:cs="Times New Roman"/>
        </w:rPr>
      </w:pPr>
      <w:r w:rsidRPr="001043E0">
        <w:rPr>
          <w:rStyle w:val="Znakapoznpodarou"/>
          <w:rFonts w:ascii="Times New Roman" w:hAnsi="Times New Roman" w:cs="Times New Roman"/>
        </w:rPr>
        <w:footnoteRef/>
      </w:r>
      <w:r w:rsidRPr="001043E0">
        <w:rPr>
          <w:rFonts w:ascii="Times New Roman" w:hAnsi="Times New Roman" w:cs="Times New Roman"/>
        </w:rPr>
        <w:t xml:space="preserve"> Dětěnice (zámek), </w:t>
      </w:r>
      <w:hyperlink r:id="rId1" w:history="1">
        <w:r w:rsidRPr="001043E0">
          <w:rPr>
            <w:rStyle w:val="Hypertextovodkaz"/>
            <w:rFonts w:ascii="Times New Roman" w:hAnsi="Times New Roman" w:cs="Times New Roman"/>
          </w:rPr>
          <w:t>http://cs.wikipedia.org/wiki/D%C4%9Btenice_(z%C3%A1mek)</w:t>
        </w:r>
      </w:hyperlink>
      <w:r w:rsidRPr="001043E0">
        <w:rPr>
          <w:rFonts w:ascii="Times New Roman" w:hAnsi="Times New Roman" w:cs="Times New Roman"/>
        </w:rPr>
        <w:t>, vyhledáno 10. 6. 2014</w:t>
      </w:r>
      <w:r w:rsidR="001043E0" w:rsidRPr="001043E0">
        <w:rPr>
          <w:rFonts w:ascii="Times New Roman" w:hAnsi="Times New Roman" w:cs="Times New Roman"/>
        </w:rPr>
        <w:t>.</w:t>
      </w:r>
    </w:p>
  </w:footnote>
  <w:footnote w:id="8">
    <w:p w14:paraId="30F7EF0B" w14:textId="77777777" w:rsidR="00B878C1" w:rsidRPr="001043E0" w:rsidRDefault="00B878C1" w:rsidP="001043E0">
      <w:pPr>
        <w:pStyle w:val="Textpoznpodarou"/>
        <w:jc w:val="both"/>
        <w:rPr>
          <w:rFonts w:ascii="Times New Roman" w:hAnsi="Times New Roman" w:cs="Times New Roman"/>
        </w:rPr>
      </w:pPr>
      <w:r w:rsidRPr="001043E0">
        <w:rPr>
          <w:rStyle w:val="Znakapoznpodarou"/>
          <w:rFonts w:ascii="Times New Roman" w:hAnsi="Times New Roman" w:cs="Times New Roman"/>
        </w:rPr>
        <w:footnoteRef/>
      </w:r>
      <w:r w:rsidRPr="001043E0">
        <w:rPr>
          <w:rFonts w:ascii="Times New Roman" w:hAnsi="Times New Roman" w:cs="Times New Roman"/>
        </w:rPr>
        <w:t xml:space="preserve"> Nápadným rozdílem je také odlišná barevnost, ale v tomto bodě se zřejmě malíř neodchýlil od skutečnosti, dnešní barevnost je totiž výsledkem rekonstrukce v roce 1998 (obr. 9).</w:t>
      </w:r>
    </w:p>
  </w:footnote>
  <w:footnote w:id="9">
    <w:p w14:paraId="329A493F" w14:textId="77777777" w:rsidR="00B878C1" w:rsidRPr="001043E0" w:rsidRDefault="00B878C1" w:rsidP="001043E0">
      <w:pPr>
        <w:jc w:val="both"/>
        <w:rPr>
          <w:rFonts w:ascii="Times New Roman" w:hAnsi="Times New Roman" w:cs="Times New Roman"/>
          <w:sz w:val="20"/>
          <w:szCs w:val="20"/>
        </w:rPr>
      </w:pPr>
      <w:r w:rsidRPr="001043E0">
        <w:rPr>
          <w:rStyle w:val="Znakapoznpodarou"/>
          <w:rFonts w:ascii="Times New Roman" w:hAnsi="Times New Roman" w:cs="Times New Roman"/>
          <w:sz w:val="20"/>
          <w:szCs w:val="20"/>
        </w:rPr>
        <w:footnoteRef/>
      </w:r>
      <w:r w:rsidRPr="001043E0">
        <w:rPr>
          <w:rFonts w:ascii="Times New Roman" w:hAnsi="Times New Roman" w:cs="Times New Roman"/>
          <w:sz w:val="20"/>
          <w:szCs w:val="20"/>
        </w:rPr>
        <w:t xml:space="preserve"> </w:t>
      </w:r>
      <w:r w:rsidRPr="001043E0">
        <w:rPr>
          <w:rFonts w:ascii="Times New Roman" w:hAnsi="Times New Roman" w:cs="Times New Roman"/>
          <w:i/>
          <w:sz w:val="20"/>
          <w:szCs w:val="20"/>
        </w:rPr>
        <w:t>Historie barokního zámku Dětěnice</w:t>
      </w:r>
      <w:r w:rsidRPr="001043E0">
        <w:rPr>
          <w:rFonts w:ascii="Times New Roman" w:hAnsi="Times New Roman" w:cs="Times New Roman"/>
          <w:sz w:val="20"/>
          <w:szCs w:val="20"/>
        </w:rPr>
        <w:t xml:space="preserve">, </w:t>
      </w:r>
      <w:hyperlink r:id="rId2" w:history="1">
        <w:r w:rsidRPr="001043E0">
          <w:rPr>
            <w:rStyle w:val="Hypertextovodkaz"/>
            <w:rFonts w:ascii="Times New Roman" w:hAnsi="Times New Roman" w:cs="Times New Roman"/>
            <w:sz w:val="20"/>
            <w:szCs w:val="20"/>
          </w:rPr>
          <w:t>http://www.zamekdetenice.cz/historie</w:t>
        </w:r>
      </w:hyperlink>
      <w:r w:rsidRPr="001043E0">
        <w:rPr>
          <w:rFonts w:ascii="Times New Roman" w:hAnsi="Times New Roman" w:cs="Times New Roman"/>
          <w:sz w:val="20"/>
          <w:szCs w:val="20"/>
        </w:rPr>
        <w:t>, vyhledáno 9. 6. 2014</w:t>
      </w:r>
      <w:r w:rsidR="001043E0" w:rsidRPr="001043E0">
        <w:rPr>
          <w:rFonts w:ascii="Times New Roman" w:hAnsi="Times New Roman" w:cs="Times New Roman"/>
          <w:sz w:val="20"/>
          <w:szCs w:val="20"/>
        </w:rPr>
        <w:t>.</w:t>
      </w:r>
    </w:p>
  </w:footnote>
  <w:footnote w:id="10">
    <w:p w14:paraId="63F8BDF7" w14:textId="77777777" w:rsidR="00B878C1" w:rsidRPr="001043E0" w:rsidRDefault="00B878C1" w:rsidP="001043E0">
      <w:pPr>
        <w:pStyle w:val="Textpoznpodarou"/>
        <w:jc w:val="both"/>
        <w:rPr>
          <w:rFonts w:ascii="Times New Roman" w:hAnsi="Times New Roman" w:cs="Times New Roman"/>
        </w:rPr>
      </w:pPr>
      <w:r w:rsidRPr="001043E0">
        <w:rPr>
          <w:rStyle w:val="Znakapoznpodarou"/>
          <w:rFonts w:ascii="Times New Roman" w:hAnsi="Times New Roman" w:cs="Times New Roman"/>
        </w:rPr>
        <w:footnoteRef/>
      </w:r>
      <w:r w:rsidRPr="001043E0">
        <w:rPr>
          <w:rFonts w:ascii="Times New Roman" w:hAnsi="Times New Roman" w:cs="Times New Roman"/>
        </w:rPr>
        <w:t xml:space="preserve"> BLAŽÍČEK, 1962 (pozn. 3), s. 20</w:t>
      </w:r>
      <w:r w:rsidR="001043E0" w:rsidRPr="001043E0">
        <w:rPr>
          <w:rFonts w:ascii="Times New Roman" w:hAnsi="Times New Roman" w:cs="Times New Roman"/>
        </w:rPr>
        <w:t>.</w:t>
      </w:r>
    </w:p>
  </w:footnote>
  <w:footnote w:id="11">
    <w:p w14:paraId="589CA2E4" w14:textId="77777777" w:rsidR="00B878C1" w:rsidRPr="001043E0" w:rsidRDefault="00B878C1" w:rsidP="001043E0">
      <w:pPr>
        <w:pStyle w:val="Textpoznpodarou"/>
        <w:jc w:val="both"/>
        <w:rPr>
          <w:rFonts w:ascii="Times New Roman" w:hAnsi="Times New Roman" w:cs="Times New Roman"/>
        </w:rPr>
      </w:pPr>
      <w:r w:rsidRPr="001043E0">
        <w:rPr>
          <w:rStyle w:val="Znakapoznpodarou"/>
          <w:rFonts w:ascii="Times New Roman" w:hAnsi="Times New Roman" w:cs="Times New Roman"/>
        </w:rPr>
        <w:footnoteRef/>
      </w:r>
      <w:r w:rsidRPr="001043E0">
        <w:rPr>
          <w:rFonts w:ascii="Times New Roman" w:hAnsi="Times New Roman" w:cs="Times New Roman"/>
        </w:rPr>
        <w:t xml:space="preserve"> Ibidem, s. 21</w:t>
      </w:r>
      <w:r w:rsidR="001043E0" w:rsidRPr="001043E0">
        <w:rPr>
          <w:rFonts w:ascii="Times New Roman" w:hAnsi="Times New Roman" w:cs="Times New Roman"/>
        </w:rPr>
        <w:t>.</w:t>
      </w:r>
    </w:p>
  </w:footnote>
  <w:footnote w:id="12">
    <w:p w14:paraId="0C21EFD4" w14:textId="77777777" w:rsidR="00B878C1" w:rsidRPr="001043E0" w:rsidRDefault="00B878C1" w:rsidP="001043E0">
      <w:pPr>
        <w:pStyle w:val="Textpoznpodarou"/>
        <w:jc w:val="both"/>
        <w:rPr>
          <w:rFonts w:ascii="Times New Roman" w:hAnsi="Times New Roman" w:cs="Times New Roman"/>
        </w:rPr>
      </w:pPr>
      <w:r w:rsidRPr="001043E0">
        <w:rPr>
          <w:rStyle w:val="Znakapoznpodarou"/>
          <w:rFonts w:ascii="Times New Roman" w:hAnsi="Times New Roman" w:cs="Times New Roman"/>
        </w:rPr>
        <w:footnoteRef/>
      </w:r>
      <w:r w:rsidRPr="001043E0">
        <w:rPr>
          <w:rFonts w:ascii="Times New Roman" w:hAnsi="Times New Roman" w:cs="Times New Roman"/>
        </w:rPr>
        <w:t xml:space="preserve"> Ibidem, s. 21</w:t>
      </w:r>
      <w:r w:rsidR="001043E0" w:rsidRPr="001043E0">
        <w:rPr>
          <w:rFonts w:ascii="Times New Roman" w:hAnsi="Times New Roman" w:cs="Times New Roman"/>
        </w:rPr>
        <w:t>.</w:t>
      </w:r>
    </w:p>
  </w:footnote>
  <w:footnote w:id="13">
    <w:p w14:paraId="0CFA5A2E" w14:textId="77777777" w:rsidR="00B878C1" w:rsidRDefault="00B878C1" w:rsidP="001043E0">
      <w:pPr>
        <w:pStyle w:val="Textpoznpodarou"/>
        <w:jc w:val="both"/>
      </w:pPr>
      <w:r w:rsidRPr="001043E0">
        <w:rPr>
          <w:rStyle w:val="Znakapoznpodarou"/>
          <w:rFonts w:ascii="Times New Roman" w:hAnsi="Times New Roman" w:cs="Times New Roman"/>
        </w:rPr>
        <w:footnoteRef/>
      </w:r>
      <w:r w:rsidRPr="001043E0">
        <w:rPr>
          <w:rFonts w:ascii="Times New Roman" w:hAnsi="Times New Roman" w:cs="Times New Roman"/>
        </w:rPr>
        <w:t xml:space="preserve"> Ibidem, s. 22</w:t>
      </w:r>
      <w:r w:rsidR="001043E0" w:rsidRPr="001043E0">
        <w:rPr>
          <w:rFonts w:ascii="Times New Roman" w:hAnsi="Times New Roman" w:cs="Times New Roman"/>
        </w:rPr>
        <w:t>.</w:t>
      </w:r>
    </w:p>
  </w:footnote>
  <w:footnote w:id="14">
    <w:p w14:paraId="7B625918" w14:textId="77777777" w:rsidR="00E061F3" w:rsidRPr="003C15A4" w:rsidRDefault="00E061F3">
      <w:pPr>
        <w:pStyle w:val="Textpoznpodarou"/>
        <w:rPr>
          <w:rFonts w:ascii="Times New Roman" w:hAnsi="Times New Roman" w:cs="Times New Roman"/>
        </w:rPr>
      </w:pPr>
      <w:r w:rsidRPr="003C15A4">
        <w:rPr>
          <w:rStyle w:val="Znakapoznpodarou"/>
          <w:rFonts w:ascii="Times New Roman" w:hAnsi="Times New Roman" w:cs="Times New Roman"/>
        </w:rPr>
        <w:footnoteRef/>
      </w:r>
      <w:r w:rsidRPr="003C15A4">
        <w:rPr>
          <w:rFonts w:ascii="Times New Roman" w:hAnsi="Times New Roman" w:cs="Times New Roman"/>
        </w:rPr>
        <w:t xml:space="preserve"> ŠOLC, 2009 (pozn. 6), s. 20.</w:t>
      </w:r>
    </w:p>
  </w:footnote>
  <w:footnote w:id="15">
    <w:p w14:paraId="0700EB61" w14:textId="77777777" w:rsidR="003C15A4" w:rsidRDefault="003C15A4">
      <w:pPr>
        <w:pStyle w:val="Textpoznpodarou"/>
      </w:pPr>
      <w:r w:rsidRPr="003C15A4">
        <w:rPr>
          <w:rStyle w:val="Znakapoznpodarou"/>
          <w:rFonts w:ascii="Times New Roman" w:hAnsi="Times New Roman" w:cs="Times New Roman"/>
        </w:rPr>
        <w:footnoteRef/>
      </w:r>
      <w:r w:rsidRPr="003C15A4">
        <w:rPr>
          <w:rFonts w:ascii="Times New Roman" w:hAnsi="Times New Roman" w:cs="Times New Roman"/>
        </w:rPr>
        <w:t xml:space="preserve"> Ibidem, s. 20.</w:t>
      </w:r>
    </w:p>
  </w:footnote>
  <w:footnote w:id="16">
    <w:p w14:paraId="49528CE1" w14:textId="77777777" w:rsidR="00646E58" w:rsidRPr="00646E58" w:rsidRDefault="00646E58">
      <w:pPr>
        <w:pStyle w:val="Textpoznpodarou"/>
        <w:rPr>
          <w:rFonts w:ascii="Times New Roman" w:hAnsi="Times New Roman" w:cs="Times New Roman"/>
        </w:rPr>
      </w:pPr>
      <w:r w:rsidRPr="00646E58">
        <w:rPr>
          <w:rStyle w:val="Znakapoznpodarou"/>
          <w:rFonts w:ascii="Times New Roman" w:hAnsi="Times New Roman" w:cs="Times New Roman"/>
        </w:rPr>
        <w:footnoteRef/>
      </w:r>
      <w:r w:rsidRPr="00646E58">
        <w:rPr>
          <w:rFonts w:ascii="Times New Roman" w:hAnsi="Times New Roman" w:cs="Times New Roman"/>
        </w:rPr>
        <w:t xml:space="preserve"> Ibidem, s. 22 – 23. </w:t>
      </w:r>
    </w:p>
  </w:footnote>
  <w:footnote w:id="17">
    <w:p w14:paraId="7EF366C1" w14:textId="77777777" w:rsidR="00655908" w:rsidRPr="00655908" w:rsidRDefault="00655908">
      <w:pPr>
        <w:pStyle w:val="Textpoznpodarou"/>
        <w:rPr>
          <w:rFonts w:ascii="Times New Roman" w:hAnsi="Times New Roman" w:cs="Times New Roman"/>
        </w:rPr>
      </w:pPr>
      <w:r w:rsidRPr="00655908">
        <w:rPr>
          <w:rStyle w:val="Znakapoznpodarou"/>
          <w:rFonts w:ascii="Times New Roman" w:hAnsi="Times New Roman" w:cs="Times New Roman"/>
        </w:rPr>
        <w:footnoteRef/>
      </w:r>
      <w:r w:rsidRPr="00655908">
        <w:rPr>
          <w:rFonts w:ascii="Times New Roman" w:hAnsi="Times New Roman" w:cs="Times New Roman"/>
        </w:rPr>
        <w:t xml:space="preserve"> Antonín Matějček, </w:t>
      </w:r>
      <w:r w:rsidRPr="00655908">
        <w:rPr>
          <w:rFonts w:ascii="Times New Roman" w:hAnsi="Times New Roman" w:cs="Times New Roman"/>
          <w:i/>
        </w:rPr>
        <w:t>Oldřich Blažíček</w:t>
      </w:r>
      <w:r w:rsidRPr="00655908">
        <w:rPr>
          <w:rFonts w:ascii="Times New Roman" w:hAnsi="Times New Roman" w:cs="Times New Roman"/>
        </w:rPr>
        <w:t>, Praha 1941, s. 28.</w:t>
      </w:r>
    </w:p>
  </w:footnote>
  <w:footnote w:id="18">
    <w:p w14:paraId="5ABA0434" w14:textId="77777777" w:rsidR="0061343C" w:rsidRDefault="0061343C">
      <w:pPr>
        <w:pStyle w:val="Textpoznpodarou"/>
      </w:pPr>
      <w:r>
        <w:rPr>
          <w:rStyle w:val="Znakapoznpodarou"/>
        </w:rPr>
        <w:footnoteRef/>
      </w:r>
      <w:r>
        <w:t xml:space="preserve"> </w:t>
      </w:r>
      <w:r w:rsidRPr="003C15A4">
        <w:rPr>
          <w:rFonts w:ascii="Times New Roman" w:hAnsi="Times New Roman" w:cs="Times New Roman"/>
        </w:rPr>
        <w:t>ŠOLC, 2009 (pozn. 6)</w:t>
      </w:r>
      <w:r>
        <w:rPr>
          <w:rFonts w:ascii="Times New Roman" w:hAnsi="Times New Roman" w:cs="Times New Roman"/>
        </w:rPr>
        <w:t>, s. 25 – 26</w:t>
      </w:r>
      <w:r w:rsidRPr="003C15A4">
        <w:rPr>
          <w:rFonts w:ascii="Times New Roman" w:hAnsi="Times New Roman" w:cs="Times New Roman"/>
        </w:rPr>
        <w:t>.</w:t>
      </w:r>
    </w:p>
  </w:footnote>
  <w:footnote w:id="19">
    <w:p w14:paraId="2D40361A" w14:textId="77777777" w:rsidR="00ED13B5" w:rsidRPr="00ED13B5" w:rsidRDefault="00ED13B5">
      <w:pPr>
        <w:pStyle w:val="Textpoznpodarou"/>
        <w:rPr>
          <w:rFonts w:ascii="Times New Roman" w:hAnsi="Times New Roman" w:cs="Times New Roman"/>
        </w:rPr>
      </w:pPr>
      <w:r w:rsidRPr="00ED13B5">
        <w:rPr>
          <w:rStyle w:val="Znakapoznpodarou"/>
          <w:rFonts w:ascii="Times New Roman" w:hAnsi="Times New Roman" w:cs="Times New Roman"/>
        </w:rPr>
        <w:footnoteRef/>
      </w:r>
      <w:r w:rsidRPr="00ED13B5">
        <w:rPr>
          <w:rFonts w:ascii="Times New Roman" w:hAnsi="Times New Roman" w:cs="Times New Roman"/>
        </w:rPr>
        <w:t xml:space="preserve"> Ibidem, s. 26</w:t>
      </w:r>
      <w:r w:rsidR="001043E0">
        <w:rPr>
          <w:rFonts w:ascii="Times New Roman" w:hAnsi="Times New Roman" w:cs="Times New Roman"/>
        </w:rPr>
        <w:t>.</w:t>
      </w:r>
    </w:p>
  </w:footnote>
  <w:footnote w:id="20">
    <w:p w14:paraId="13685CEA" w14:textId="77777777" w:rsidR="003C02F9" w:rsidRPr="003C02F9" w:rsidRDefault="003C02F9">
      <w:pPr>
        <w:pStyle w:val="Textpoznpodarou"/>
        <w:rPr>
          <w:rFonts w:ascii="Times New Roman" w:hAnsi="Times New Roman" w:cs="Times New Roman"/>
        </w:rPr>
      </w:pPr>
      <w:r w:rsidRPr="003C02F9">
        <w:rPr>
          <w:rStyle w:val="Znakapoznpodarou"/>
          <w:rFonts w:ascii="Times New Roman" w:hAnsi="Times New Roman" w:cs="Times New Roman"/>
        </w:rPr>
        <w:footnoteRef/>
      </w:r>
      <w:r w:rsidRPr="003C02F9">
        <w:rPr>
          <w:rFonts w:ascii="Times New Roman" w:hAnsi="Times New Roman" w:cs="Times New Roman"/>
        </w:rPr>
        <w:t xml:space="preserve"> Ibidem, s. 29</w:t>
      </w:r>
      <w:r w:rsidR="001043E0">
        <w:rPr>
          <w:rFonts w:ascii="Times New Roman" w:hAnsi="Times New Roman" w:cs="Times New Roman"/>
        </w:rPr>
        <w:t>.</w:t>
      </w:r>
    </w:p>
  </w:footnote>
  <w:footnote w:id="21">
    <w:p w14:paraId="25C12BD7" w14:textId="77777777" w:rsidR="00B878C1" w:rsidRPr="007639D8" w:rsidRDefault="00B878C1" w:rsidP="00525FAB">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w:t>
      </w:r>
      <w:r w:rsidR="00A0458F">
        <w:rPr>
          <w:rFonts w:ascii="Times New Roman" w:hAnsi="Times New Roman" w:cs="Times New Roman"/>
        </w:rPr>
        <w:t>Ibidem</w:t>
      </w:r>
      <w:r w:rsidR="007639D8">
        <w:rPr>
          <w:rFonts w:ascii="Times New Roman" w:hAnsi="Times New Roman" w:cs="Times New Roman"/>
        </w:rPr>
        <w:t>, s. 11</w:t>
      </w:r>
      <w:r w:rsidRPr="007639D8">
        <w:rPr>
          <w:rFonts w:ascii="Times New Roman" w:eastAsia="CorporateSTOT-Regular" w:hAnsi="Times New Roman" w:cs="Times New Roman"/>
        </w:rPr>
        <w:t>.</w:t>
      </w:r>
    </w:p>
  </w:footnote>
  <w:footnote w:id="22">
    <w:p w14:paraId="7EBB9EBC"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w:t>
      </w:r>
      <w:r w:rsidR="00E061F3" w:rsidRPr="007639D8">
        <w:rPr>
          <w:rFonts w:ascii="Times New Roman" w:hAnsi="Times New Roman" w:cs="Times New Roman"/>
        </w:rPr>
        <w:t>Ibidem</w:t>
      </w:r>
      <w:r w:rsidRPr="007639D8">
        <w:rPr>
          <w:rFonts w:ascii="Times New Roman" w:hAnsi="Times New Roman" w:cs="Times New Roman"/>
        </w:rPr>
        <w:t>, s. 27.</w:t>
      </w:r>
    </w:p>
  </w:footnote>
  <w:footnote w:id="23">
    <w:p w14:paraId="7EC58502"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w:t>
      </w:r>
      <w:r w:rsidR="00CE28FE" w:rsidRPr="003C15A4">
        <w:rPr>
          <w:rFonts w:ascii="Times New Roman" w:hAnsi="Times New Roman" w:cs="Times New Roman"/>
        </w:rPr>
        <w:t>ŠOLC, 2009 (pozn. 6)</w:t>
      </w:r>
      <w:r w:rsidR="00CE28FE">
        <w:rPr>
          <w:rFonts w:ascii="Times New Roman" w:hAnsi="Times New Roman" w:cs="Times New Roman"/>
        </w:rPr>
        <w:t>, s. 5</w:t>
      </w:r>
      <w:r w:rsidR="00CE28FE" w:rsidRPr="003C15A4">
        <w:rPr>
          <w:rFonts w:ascii="Times New Roman" w:hAnsi="Times New Roman" w:cs="Times New Roman"/>
        </w:rPr>
        <w:t>.</w:t>
      </w:r>
    </w:p>
  </w:footnote>
  <w:footnote w:id="24">
    <w:p w14:paraId="7A8CA186"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Ibidem, s. 11</w:t>
      </w:r>
      <w:r w:rsidR="001043E0">
        <w:rPr>
          <w:rFonts w:ascii="Times New Roman" w:hAnsi="Times New Roman" w:cs="Times New Roman"/>
        </w:rPr>
        <w:t>.</w:t>
      </w:r>
    </w:p>
  </w:footnote>
  <w:footnote w:id="25">
    <w:p w14:paraId="001D7F01" w14:textId="77777777" w:rsidR="00B878C1" w:rsidRPr="005F5603"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Dopis PhDr. Štěpánu Ježovi, 13. 11. 1932, Národní galerie v Praze, Osobní archiv Oldřicha Blažíčka.</w:t>
      </w:r>
    </w:p>
  </w:footnote>
  <w:footnote w:id="26">
    <w:p w14:paraId="069DFD71"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Bohumil Kubišta, Přehled, 1912, výstřižek z pozůstalosti autora z archivu Národní galerie.</w:t>
      </w:r>
    </w:p>
  </w:footnote>
  <w:footnote w:id="27">
    <w:p w14:paraId="761094BE"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MACKOVÁ, 1990, s. 83</w:t>
      </w:r>
      <w:r w:rsidR="001043E0">
        <w:rPr>
          <w:rFonts w:ascii="Times New Roman" w:hAnsi="Times New Roman" w:cs="Times New Roman"/>
        </w:rPr>
        <w:t>.</w:t>
      </w:r>
    </w:p>
  </w:footnote>
  <w:footnote w:id="28">
    <w:p w14:paraId="75272A2D" w14:textId="77777777" w:rsidR="00B878C1" w:rsidRPr="007639D8" w:rsidRDefault="00B878C1">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ŠOLC, 2009, s. 13</w:t>
      </w:r>
      <w:r w:rsidR="001043E0">
        <w:rPr>
          <w:rFonts w:ascii="Times New Roman" w:hAnsi="Times New Roman" w:cs="Times New Roman"/>
        </w:rPr>
        <w:t>.</w:t>
      </w:r>
    </w:p>
  </w:footnote>
  <w:footnote w:id="29">
    <w:p w14:paraId="7A8A02A5" w14:textId="77777777" w:rsidR="00B878C1" w:rsidRPr="007639D8" w:rsidRDefault="00B878C1" w:rsidP="005E6A85">
      <w:pPr>
        <w:pStyle w:val="Textpoznpodarou"/>
        <w:rPr>
          <w:rFonts w:ascii="Times New Roman" w:hAnsi="Times New Roman" w:cs="Times New Roman"/>
        </w:rPr>
      </w:pPr>
      <w:r w:rsidRPr="007639D8">
        <w:rPr>
          <w:rStyle w:val="Znakapoznpodarou"/>
          <w:rFonts w:ascii="Times New Roman" w:hAnsi="Times New Roman" w:cs="Times New Roman"/>
        </w:rPr>
        <w:footnoteRef/>
      </w:r>
      <w:r w:rsidRPr="007639D8">
        <w:rPr>
          <w:rFonts w:ascii="Times New Roman" w:hAnsi="Times New Roman" w:cs="Times New Roman"/>
        </w:rPr>
        <w:t xml:space="preserve"> Ibidem, 2009, s. 17</w:t>
      </w:r>
      <w:r w:rsidR="001043E0">
        <w:rPr>
          <w:rFonts w:ascii="Times New Roman" w:hAnsi="Times New Roman" w:cs="Times New Roman"/>
        </w:rPr>
        <w:t>.</w:t>
      </w:r>
    </w:p>
    <w:p w14:paraId="1B946F5A" w14:textId="77777777" w:rsidR="00B878C1" w:rsidRDefault="00B878C1">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C36E3"/>
    <w:multiLevelType w:val="hybridMultilevel"/>
    <w:tmpl w:val="CA4EA150"/>
    <w:lvl w:ilvl="0" w:tplc="01CC2D2C">
      <w:start w:val="1"/>
      <w:numFmt w:val="bullet"/>
      <w:lvlText w:val="•"/>
      <w:lvlJc w:val="left"/>
      <w:pPr>
        <w:tabs>
          <w:tab w:val="num" w:pos="720"/>
        </w:tabs>
        <w:ind w:left="720" w:hanging="360"/>
      </w:pPr>
      <w:rPr>
        <w:rFonts w:ascii="Arial" w:hAnsi="Arial" w:hint="default"/>
      </w:rPr>
    </w:lvl>
    <w:lvl w:ilvl="1" w:tplc="44840B2A" w:tentative="1">
      <w:start w:val="1"/>
      <w:numFmt w:val="bullet"/>
      <w:lvlText w:val="•"/>
      <w:lvlJc w:val="left"/>
      <w:pPr>
        <w:tabs>
          <w:tab w:val="num" w:pos="1440"/>
        </w:tabs>
        <w:ind w:left="1440" w:hanging="360"/>
      </w:pPr>
      <w:rPr>
        <w:rFonts w:ascii="Arial" w:hAnsi="Arial" w:hint="default"/>
      </w:rPr>
    </w:lvl>
    <w:lvl w:ilvl="2" w:tplc="A32C6058" w:tentative="1">
      <w:start w:val="1"/>
      <w:numFmt w:val="bullet"/>
      <w:lvlText w:val="•"/>
      <w:lvlJc w:val="left"/>
      <w:pPr>
        <w:tabs>
          <w:tab w:val="num" w:pos="2160"/>
        </w:tabs>
        <w:ind w:left="2160" w:hanging="360"/>
      </w:pPr>
      <w:rPr>
        <w:rFonts w:ascii="Arial" w:hAnsi="Arial" w:hint="default"/>
      </w:rPr>
    </w:lvl>
    <w:lvl w:ilvl="3" w:tplc="8FE49A02" w:tentative="1">
      <w:start w:val="1"/>
      <w:numFmt w:val="bullet"/>
      <w:lvlText w:val="•"/>
      <w:lvlJc w:val="left"/>
      <w:pPr>
        <w:tabs>
          <w:tab w:val="num" w:pos="2880"/>
        </w:tabs>
        <w:ind w:left="2880" w:hanging="360"/>
      </w:pPr>
      <w:rPr>
        <w:rFonts w:ascii="Arial" w:hAnsi="Arial" w:hint="default"/>
      </w:rPr>
    </w:lvl>
    <w:lvl w:ilvl="4" w:tplc="D34E0514" w:tentative="1">
      <w:start w:val="1"/>
      <w:numFmt w:val="bullet"/>
      <w:lvlText w:val="•"/>
      <w:lvlJc w:val="left"/>
      <w:pPr>
        <w:tabs>
          <w:tab w:val="num" w:pos="3600"/>
        </w:tabs>
        <w:ind w:left="3600" w:hanging="360"/>
      </w:pPr>
      <w:rPr>
        <w:rFonts w:ascii="Arial" w:hAnsi="Arial" w:hint="default"/>
      </w:rPr>
    </w:lvl>
    <w:lvl w:ilvl="5" w:tplc="2014E044" w:tentative="1">
      <w:start w:val="1"/>
      <w:numFmt w:val="bullet"/>
      <w:lvlText w:val="•"/>
      <w:lvlJc w:val="left"/>
      <w:pPr>
        <w:tabs>
          <w:tab w:val="num" w:pos="4320"/>
        </w:tabs>
        <w:ind w:left="4320" w:hanging="360"/>
      </w:pPr>
      <w:rPr>
        <w:rFonts w:ascii="Arial" w:hAnsi="Arial" w:hint="default"/>
      </w:rPr>
    </w:lvl>
    <w:lvl w:ilvl="6" w:tplc="4C721BE8" w:tentative="1">
      <w:start w:val="1"/>
      <w:numFmt w:val="bullet"/>
      <w:lvlText w:val="•"/>
      <w:lvlJc w:val="left"/>
      <w:pPr>
        <w:tabs>
          <w:tab w:val="num" w:pos="5040"/>
        </w:tabs>
        <w:ind w:left="5040" w:hanging="360"/>
      </w:pPr>
      <w:rPr>
        <w:rFonts w:ascii="Arial" w:hAnsi="Arial" w:hint="default"/>
      </w:rPr>
    </w:lvl>
    <w:lvl w:ilvl="7" w:tplc="F43C5480" w:tentative="1">
      <w:start w:val="1"/>
      <w:numFmt w:val="bullet"/>
      <w:lvlText w:val="•"/>
      <w:lvlJc w:val="left"/>
      <w:pPr>
        <w:tabs>
          <w:tab w:val="num" w:pos="5760"/>
        </w:tabs>
        <w:ind w:left="5760" w:hanging="360"/>
      </w:pPr>
      <w:rPr>
        <w:rFonts w:ascii="Arial" w:hAnsi="Arial" w:hint="default"/>
      </w:rPr>
    </w:lvl>
    <w:lvl w:ilvl="8" w:tplc="29DAEC58" w:tentative="1">
      <w:start w:val="1"/>
      <w:numFmt w:val="bullet"/>
      <w:lvlText w:val="•"/>
      <w:lvlJc w:val="left"/>
      <w:pPr>
        <w:tabs>
          <w:tab w:val="num" w:pos="6480"/>
        </w:tabs>
        <w:ind w:left="6480" w:hanging="360"/>
      </w:pPr>
      <w:rPr>
        <w:rFonts w:ascii="Arial" w:hAnsi="Arial" w:hint="default"/>
      </w:rPr>
    </w:lvl>
  </w:abstractNum>
  <w:abstractNum w:abstractNumId="1">
    <w:nsid w:val="165B4E56"/>
    <w:multiLevelType w:val="hybridMultilevel"/>
    <w:tmpl w:val="D4F0AA30"/>
    <w:lvl w:ilvl="0" w:tplc="F738B16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4805247"/>
    <w:multiLevelType w:val="hybridMultilevel"/>
    <w:tmpl w:val="9E2452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3A001F2"/>
    <w:multiLevelType w:val="hybridMultilevel"/>
    <w:tmpl w:val="9D229522"/>
    <w:lvl w:ilvl="0" w:tplc="A22054EA">
      <w:start w:val="1"/>
      <w:numFmt w:val="bullet"/>
      <w:lvlText w:val="•"/>
      <w:lvlJc w:val="left"/>
      <w:pPr>
        <w:tabs>
          <w:tab w:val="num" w:pos="720"/>
        </w:tabs>
        <w:ind w:left="720" w:hanging="360"/>
      </w:pPr>
      <w:rPr>
        <w:rFonts w:ascii="Arial" w:hAnsi="Arial" w:hint="default"/>
      </w:rPr>
    </w:lvl>
    <w:lvl w:ilvl="1" w:tplc="1E0AD3F4" w:tentative="1">
      <w:start w:val="1"/>
      <w:numFmt w:val="bullet"/>
      <w:lvlText w:val="•"/>
      <w:lvlJc w:val="left"/>
      <w:pPr>
        <w:tabs>
          <w:tab w:val="num" w:pos="1440"/>
        </w:tabs>
        <w:ind w:left="1440" w:hanging="360"/>
      </w:pPr>
      <w:rPr>
        <w:rFonts w:ascii="Arial" w:hAnsi="Arial" w:hint="default"/>
      </w:rPr>
    </w:lvl>
    <w:lvl w:ilvl="2" w:tplc="ECEA9228" w:tentative="1">
      <w:start w:val="1"/>
      <w:numFmt w:val="bullet"/>
      <w:lvlText w:val="•"/>
      <w:lvlJc w:val="left"/>
      <w:pPr>
        <w:tabs>
          <w:tab w:val="num" w:pos="2160"/>
        </w:tabs>
        <w:ind w:left="2160" w:hanging="360"/>
      </w:pPr>
      <w:rPr>
        <w:rFonts w:ascii="Arial" w:hAnsi="Arial" w:hint="default"/>
      </w:rPr>
    </w:lvl>
    <w:lvl w:ilvl="3" w:tplc="96548754" w:tentative="1">
      <w:start w:val="1"/>
      <w:numFmt w:val="bullet"/>
      <w:lvlText w:val="•"/>
      <w:lvlJc w:val="left"/>
      <w:pPr>
        <w:tabs>
          <w:tab w:val="num" w:pos="2880"/>
        </w:tabs>
        <w:ind w:left="2880" w:hanging="360"/>
      </w:pPr>
      <w:rPr>
        <w:rFonts w:ascii="Arial" w:hAnsi="Arial" w:hint="default"/>
      </w:rPr>
    </w:lvl>
    <w:lvl w:ilvl="4" w:tplc="207815EC" w:tentative="1">
      <w:start w:val="1"/>
      <w:numFmt w:val="bullet"/>
      <w:lvlText w:val="•"/>
      <w:lvlJc w:val="left"/>
      <w:pPr>
        <w:tabs>
          <w:tab w:val="num" w:pos="3600"/>
        </w:tabs>
        <w:ind w:left="3600" w:hanging="360"/>
      </w:pPr>
      <w:rPr>
        <w:rFonts w:ascii="Arial" w:hAnsi="Arial" w:hint="default"/>
      </w:rPr>
    </w:lvl>
    <w:lvl w:ilvl="5" w:tplc="7B8AF570" w:tentative="1">
      <w:start w:val="1"/>
      <w:numFmt w:val="bullet"/>
      <w:lvlText w:val="•"/>
      <w:lvlJc w:val="left"/>
      <w:pPr>
        <w:tabs>
          <w:tab w:val="num" w:pos="4320"/>
        </w:tabs>
        <w:ind w:left="4320" w:hanging="360"/>
      </w:pPr>
      <w:rPr>
        <w:rFonts w:ascii="Arial" w:hAnsi="Arial" w:hint="default"/>
      </w:rPr>
    </w:lvl>
    <w:lvl w:ilvl="6" w:tplc="7E10B910" w:tentative="1">
      <w:start w:val="1"/>
      <w:numFmt w:val="bullet"/>
      <w:lvlText w:val="•"/>
      <w:lvlJc w:val="left"/>
      <w:pPr>
        <w:tabs>
          <w:tab w:val="num" w:pos="5040"/>
        </w:tabs>
        <w:ind w:left="5040" w:hanging="360"/>
      </w:pPr>
      <w:rPr>
        <w:rFonts w:ascii="Arial" w:hAnsi="Arial" w:hint="default"/>
      </w:rPr>
    </w:lvl>
    <w:lvl w:ilvl="7" w:tplc="4EC0A2BA" w:tentative="1">
      <w:start w:val="1"/>
      <w:numFmt w:val="bullet"/>
      <w:lvlText w:val="•"/>
      <w:lvlJc w:val="left"/>
      <w:pPr>
        <w:tabs>
          <w:tab w:val="num" w:pos="5760"/>
        </w:tabs>
        <w:ind w:left="5760" w:hanging="360"/>
      </w:pPr>
      <w:rPr>
        <w:rFonts w:ascii="Arial" w:hAnsi="Arial" w:hint="default"/>
      </w:rPr>
    </w:lvl>
    <w:lvl w:ilvl="8" w:tplc="677EC8FA" w:tentative="1">
      <w:start w:val="1"/>
      <w:numFmt w:val="bullet"/>
      <w:lvlText w:val="•"/>
      <w:lvlJc w:val="left"/>
      <w:pPr>
        <w:tabs>
          <w:tab w:val="num" w:pos="6480"/>
        </w:tabs>
        <w:ind w:left="6480" w:hanging="360"/>
      </w:pPr>
      <w:rPr>
        <w:rFonts w:ascii="Arial" w:hAnsi="Arial" w:hint="default"/>
      </w:rPr>
    </w:lvl>
  </w:abstractNum>
  <w:abstractNum w:abstractNumId="4">
    <w:nsid w:val="55BA7DAC"/>
    <w:multiLevelType w:val="multilevel"/>
    <w:tmpl w:val="593A5E20"/>
    <w:lvl w:ilvl="0">
      <w:start w:val="1"/>
      <w:numFmt w:val="decimal"/>
      <w:lvlText w:val="%1."/>
      <w:lvlJc w:val="left"/>
      <w:pPr>
        <w:ind w:left="644" w:hanging="360"/>
      </w:pPr>
      <w:rPr>
        <w:rFonts w:hint="default"/>
        <w:b/>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nsid w:val="69036EE1"/>
    <w:multiLevelType w:val="hybridMultilevel"/>
    <w:tmpl w:val="13DE9D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econ">
    <w15:presenceInfo w15:providerId="None" w15:userId="Jakubec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49DD"/>
    <w:rsid w:val="00004894"/>
    <w:rsid w:val="00037897"/>
    <w:rsid w:val="000A74E6"/>
    <w:rsid w:val="000B0A3A"/>
    <w:rsid w:val="000C0825"/>
    <w:rsid w:val="000C35B8"/>
    <w:rsid w:val="000C6D87"/>
    <w:rsid w:val="00103BE6"/>
    <w:rsid w:val="001043E0"/>
    <w:rsid w:val="00110458"/>
    <w:rsid w:val="00133A85"/>
    <w:rsid w:val="0015192F"/>
    <w:rsid w:val="001552CA"/>
    <w:rsid w:val="00155914"/>
    <w:rsid w:val="001A2120"/>
    <w:rsid w:val="001A4251"/>
    <w:rsid w:val="001B0013"/>
    <w:rsid w:val="001E1144"/>
    <w:rsid w:val="001F2549"/>
    <w:rsid w:val="001F48EA"/>
    <w:rsid w:val="002103B6"/>
    <w:rsid w:val="00214E4F"/>
    <w:rsid w:val="00265BC4"/>
    <w:rsid w:val="002B582C"/>
    <w:rsid w:val="002C6934"/>
    <w:rsid w:val="002D257B"/>
    <w:rsid w:val="002F2CB7"/>
    <w:rsid w:val="003218D4"/>
    <w:rsid w:val="00331BB0"/>
    <w:rsid w:val="00394B98"/>
    <w:rsid w:val="003C02F9"/>
    <w:rsid w:val="003C15A4"/>
    <w:rsid w:val="003C4BD0"/>
    <w:rsid w:val="003E76BD"/>
    <w:rsid w:val="003F2218"/>
    <w:rsid w:val="003F2F7E"/>
    <w:rsid w:val="0040208A"/>
    <w:rsid w:val="00413BA3"/>
    <w:rsid w:val="00413D53"/>
    <w:rsid w:val="00436100"/>
    <w:rsid w:val="0044484F"/>
    <w:rsid w:val="0045444F"/>
    <w:rsid w:val="004871F6"/>
    <w:rsid w:val="004C36AE"/>
    <w:rsid w:val="004C3A07"/>
    <w:rsid w:val="004C3EEF"/>
    <w:rsid w:val="004F4864"/>
    <w:rsid w:val="00505C0E"/>
    <w:rsid w:val="00512F58"/>
    <w:rsid w:val="00521FBC"/>
    <w:rsid w:val="00525FAB"/>
    <w:rsid w:val="00553806"/>
    <w:rsid w:val="00576E65"/>
    <w:rsid w:val="00584843"/>
    <w:rsid w:val="00591B0A"/>
    <w:rsid w:val="005A42BD"/>
    <w:rsid w:val="005C569D"/>
    <w:rsid w:val="005C7353"/>
    <w:rsid w:val="005D4657"/>
    <w:rsid w:val="005D4A6D"/>
    <w:rsid w:val="005E51D2"/>
    <w:rsid w:val="005E6A85"/>
    <w:rsid w:val="005E7673"/>
    <w:rsid w:val="005F5603"/>
    <w:rsid w:val="005F77DD"/>
    <w:rsid w:val="00602D09"/>
    <w:rsid w:val="0061343C"/>
    <w:rsid w:val="006416C3"/>
    <w:rsid w:val="006456DB"/>
    <w:rsid w:val="006456ED"/>
    <w:rsid w:val="00646E58"/>
    <w:rsid w:val="00655908"/>
    <w:rsid w:val="00656FF2"/>
    <w:rsid w:val="00664470"/>
    <w:rsid w:val="00680058"/>
    <w:rsid w:val="006E7E8C"/>
    <w:rsid w:val="007001F1"/>
    <w:rsid w:val="007411C9"/>
    <w:rsid w:val="007639D8"/>
    <w:rsid w:val="007727B0"/>
    <w:rsid w:val="00786BAB"/>
    <w:rsid w:val="00792DEF"/>
    <w:rsid w:val="007978AF"/>
    <w:rsid w:val="007A233B"/>
    <w:rsid w:val="007C1FE0"/>
    <w:rsid w:val="007D08EB"/>
    <w:rsid w:val="007D10D2"/>
    <w:rsid w:val="007E4A17"/>
    <w:rsid w:val="0087191C"/>
    <w:rsid w:val="0087454B"/>
    <w:rsid w:val="008B0865"/>
    <w:rsid w:val="008C3F16"/>
    <w:rsid w:val="008D4AB8"/>
    <w:rsid w:val="00936045"/>
    <w:rsid w:val="00955745"/>
    <w:rsid w:val="00956F04"/>
    <w:rsid w:val="00960686"/>
    <w:rsid w:val="009772C2"/>
    <w:rsid w:val="009C222A"/>
    <w:rsid w:val="009C6BD3"/>
    <w:rsid w:val="009D4170"/>
    <w:rsid w:val="009E44B5"/>
    <w:rsid w:val="009E7800"/>
    <w:rsid w:val="009F6B3F"/>
    <w:rsid w:val="00A0458F"/>
    <w:rsid w:val="00A2483F"/>
    <w:rsid w:val="00A2734F"/>
    <w:rsid w:val="00A310A3"/>
    <w:rsid w:val="00A36CAC"/>
    <w:rsid w:val="00A52A2E"/>
    <w:rsid w:val="00A54E1D"/>
    <w:rsid w:val="00A86872"/>
    <w:rsid w:val="00A92128"/>
    <w:rsid w:val="00A92E4C"/>
    <w:rsid w:val="00AA1D16"/>
    <w:rsid w:val="00AA5A10"/>
    <w:rsid w:val="00AC49DD"/>
    <w:rsid w:val="00AF71F9"/>
    <w:rsid w:val="00B0033A"/>
    <w:rsid w:val="00B1240D"/>
    <w:rsid w:val="00B51262"/>
    <w:rsid w:val="00B5594D"/>
    <w:rsid w:val="00B74439"/>
    <w:rsid w:val="00B878C1"/>
    <w:rsid w:val="00BD2160"/>
    <w:rsid w:val="00BD2331"/>
    <w:rsid w:val="00C0644C"/>
    <w:rsid w:val="00C11AC3"/>
    <w:rsid w:val="00C160E4"/>
    <w:rsid w:val="00C35A2A"/>
    <w:rsid w:val="00C36C62"/>
    <w:rsid w:val="00C83ED9"/>
    <w:rsid w:val="00CB1EA4"/>
    <w:rsid w:val="00CB2052"/>
    <w:rsid w:val="00CD6CAF"/>
    <w:rsid w:val="00CE28FE"/>
    <w:rsid w:val="00D110EF"/>
    <w:rsid w:val="00D169E5"/>
    <w:rsid w:val="00D42393"/>
    <w:rsid w:val="00D426E2"/>
    <w:rsid w:val="00D61BDD"/>
    <w:rsid w:val="00D764D6"/>
    <w:rsid w:val="00D93818"/>
    <w:rsid w:val="00D9441A"/>
    <w:rsid w:val="00DD3407"/>
    <w:rsid w:val="00DE09B0"/>
    <w:rsid w:val="00E061F3"/>
    <w:rsid w:val="00E1336C"/>
    <w:rsid w:val="00E21863"/>
    <w:rsid w:val="00E241E0"/>
    <w:rsid w:val="00E3017E"/>
    <w:rsid w:val="00E42EED"/>
    <w:rsid w:val="00E524A2"/>
    <w:rsid w:val="00E75A28"/>
    <w:rsid w:val="00EB49E3"/>
    <w:rsid w:val="00EC666F"/>
    <w:rsid w:val="00ED13B5"/>
    <w:rsid w:val="00ED7917"/>
    <w:rsid w:val="00ED7D1E"/>
    <w:rsid w:val="00EE5557"/>
    <w:rsid w:val="00F0727E"/>
    <w:rsid w:val="00F27657"/>
    <w:rsid w:val="00F27B4E"/>
    <w:rsid w:val="00F3062B"/>
    <w:rsid w:val="00F3530C"/>
    <w:rsid w:val="00F362F7"/>
    <w:rsid w:val="00F46B73"/>
    <w:rsid w:val="00F74102"/>
    <w:rsid w:val="00F752D2"/>
    <w:rsid w:val="00FB11E7"/>
    <w:rsid w:val="00FB4E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1C53C"/>
  <w15:docId w15:val="{147BE4BC-778E-4B21-BE72-78A1615F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D53"/>
  </w:style>
  <w:style w:type="paragraph" w:styleId="Nadpis1">
    <w:name w:val="heading 1"/>
    <w:basedOn w:val="Normln"/>
    <w:next w:val="Normln"/>
    <w:link w:val="Nadpis1Char"/>
    <w:uiPriority w:val="9"/>
    <w:qFormat/>
    <w:rsid w:val="00402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411C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411C9"/>
    <w:rPr>
      <w:sz w:val="20"/>
      <w:szCs w:val="20"/>
    </w:rPr>
  </w:style>
  <w:style w:type="character" w:styleId="Znakapoznpodarou">
    <w:name w:val="footnote reference"/>
    <w:basedOn w:val="Standardnpsmoodstavce"/>
    <w:uiPriority w:val="99"/>
    <w:semiHidden/>
    <w:unhideWhenUsed/>
    <w:rsid w:val="007411C9"/>
    <w:rPr>
      <w:vertAlign w:val="superscript"/>
    </w:rPr>
  </w:style>
  <w:style w:type="character" w:customStyle="1" w:styleId="apple-converted-space">
    <w:name w:val="apple-converted-space"/>
    <w:basedOn w:val="Standardnpsmoodstavce"/>
    <w:rsid w:val="006E7E8C"/>
  </w:style>
  <w:style w:type="character" w:styleId="Hypertextovodkaz">
    <w:name w:val="Hyperlink"/>
    <w:basedOn w:val="Standardnpsmoodstavce"/>
    <w:uiPriority w:val="99"/>
    <w:unhideWhenUsed/>
    <w:rsid w:val="006E7E8C"/>
    <w:rPr>
      <w:color w:val="0000FF"/>
      <w:u w:val="single"/>
    </w:rPr>
  </w:style>
  <w:style w:type="paragraph" w:styleId="Odstavecseseznamem">
    <w:name w:val="List Paragraph"/>
    <w:basedOn w:val="Normln"/>
    <w:uiPriority w:val="34"/>
    <w:qFormat/>
    <w:rsid w:val="00F0727E"/>
    <w:pPr>
      <w:ind w:left="720"/>
      <w:contextualSpacing/>
    </w:pPr>
  </w:style>
  <w:style w:type="character" w:styleId="slodku">
    <w:name w:val="line number"/>
    <w:basedOn w:val="Standardnpsmoodstavce"/>
    <w:uiPriority w:val="99"/>
    <w:semiHidden/>
    <w:unhideWhenUsed/>
    <w:rsid w:val="00656FF2"/>
  </w:style>
  <w:style w:type="paragraph" w:styleId="Zhlav">
    <w:name w:val="header"/>
    <w:basedOn w:val="Normln"/>
    <w:link w:val="ZhlavChar"/>
    <w:uiPriority w:val="99"/>
    <w:semiHidden/>
    <w:unhideWhenUsed/>
    <w:rsid w:val="00656FF2"/>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56FF2"/>
  </w:style>
  <w:style w:type="paragraph" w:styleId="Zpat">
    <w:name w:val="footer"/>
    <w:basedOn w:val="Normln"/>
    <w:link w:val="ZpatChar"/>
    <w:uiPriority w:val="99"/>
    <w:unhideWhenUsed/>
    <w:rsid w:val="00656FF2"/>
    <w:pPr>
      <w:tabs>
        <w:tab w:val="center" w:pos="4536"/>
        <w:tab w:val="right" w:pos="9072"/>
      </w:tabs>
      <w:spacing w:after="0" w:line="240" w:lineRule="auto"/>
    </w:pPr>
  </w:style>
  <w:style w:type="character" w:customStyle="1" w:styleId="ZpatChar">
    <w:name w:val="Zápatí Char"/>
    <w:basedOn w:val="Standardnpsmoodstavce"/>
    <w:link w:val="Zpat"/>
    <w:uiPriority w:val="99"/>
    <w:rsid w:val="00656FF2"/>
  </w:style>
  <w:style w:type="character" w:styleId="Sledovanodkaz">
    <w:name w:val="FollowedHyperlink"/>
    <w:basedOn w:val="Standardnpsmoodstavce"/>
    <w:uiPriority w:val="99"/>
    <w:semiHidden/>
    <w:unhideWhenUsed/>
    <w:rsid w:val="00A92E4C"/>
    <w:rPr>
      <w:color w:val="800080" w:themeColor="followedHyperlink"/>
      <w:u w:val="single"/>
    </w:rPr>
  </w:style>
  <w:style w:type="paragraph" w:styleId="Textbubliny">
    <w:name w:val="Balloon Text"/>
    <w:basedOn w:val="Normln"/>
    <w:link w:val="TextbublinyChar"/>
    <w:uiPriority w:val="99"/>
    <w:semiHidden/>
    <w:unhideWhenUsed/>
    <w:rsid w:val="005C735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C7353"/>
    <w:rPr>
      <w:rFonts w:ascii="Tahoma" w:hAnsi="Tahoma" w:cs="Tahoma"/>
      <w:sz w:val="16"/>
      <w:szCs w:val="16"/>
    </w:rPr>
  </w:style>
  <w:style w:type="character" w:customStyle="1" w:styleId="Nadpis1Char">
    <w:name w:val="Nadpis 1 Char"/>
    <w:basedOn w:val="Standardnpsmoodstavce"/>
    <w:link w:val="Nadpis1"/>
    <w:uiPriority w:val="9"/>
    <w:rsid w:val="0040208A"/>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40208A"/>
    <w:pPr>
      <w:outlineLvl w:val="9"/>
    </w:pPr>
  </w:style>
  <w:style w:type="paragraph" w:styleId="Bezmezer">
    <w:name w:val="No Spacing"/>
    <w:uiPriority w:val="1"/>
    <w:qFormat/>
    <w:rsid w:val="0040208A"/>
    <w:pPr>
      <w:spacing w:after="0" w:line="240" w:lineRule="auto"/>
    </w:pPr>
  </w:style>
  <w:style w:type="paragraph" w:styleId="Obsah2">
    <w:name w:val="toc 2"/>
    <w:basedOn w:val="Normln"/>
    <w:next w:val="Normln"/>
    <w:autoRedefine/>
    <w:uiPriority w:val="39"/>
    <w:semiHidden/>
    <w:unhideWhenUsed/>
    <w:qFormat/>
    <w:rsid w:val="0040208A"/>
    <w:pPr>
      <w:spacing w:after="100"/>
      <w:ind w:left="220"/>
    </w:pPr>
    <w:rPr>
      <w:rFonts w:eastAsiaTheme="minorEastAsia"/>
    </w:rPr>
  </w:style>
  <w:style w:type="paragraph" w:styleId="Obsah1">
    <w:name w:val="toc 1"/>
    <w:basedOn w:val="Normln"/>
    <w:next w:val="Normln"/>
    <w:autoRedefine/>
    <w:uiPriority w:val="39"/>
    <w:unhideWhenUsed/>
    <w:qFormat/>
    <w:rsid w:val="0040208A"/>
    <w:pPr>
      <w:spacing w:after="100"/>
    </w:pPr>
    <w:rPr>
      <w:rFonts w:eastAsiaTheme="minorEastAsia"/>
    </w:rPr>
  </w:style>
  <w:style w:type="paragraph" w:styleId="Obsah3">
    <w:name w:val="toc 3"/>
    <w:basedOn w:val="Normln"/>
    <w:next w:val="Normln"/>
    <w:autoRedefine/>
    <w:uiPriority w:val="39"/>
    <w:semiHidden/>
    <w:unhideWhenUsed/>
    <w:qFormat/>
    <w:rsid w:val="0040208A"/>
    <w:pPr>
      <w:spacing w:after="100"/>
      <w:ind w:left="440"/>
    </w:pPr>
    <w:rPr>
      <w:rFonts w:eastAsiaTheme="minorEastAsia"/>
    </w:rPr>
  </w:style>
  <w:style w:type="character" w:styleId="Odkaznakoment">
    <w:name w:val="annotation reference"/>
    <w:basedOn w:val="Standardnpsmoodstavce"/>
    <w:uiPriority w:val="99"/>
    <w:semiHidden/>
    <w:unhideWhenUsed/>
    <w:rsid w:val="004C36AE"/>
    <w:rPr>
      <w:sz w:val="16"/>
      <w:szCs w:val="16"/>
    </w:rPr>
  </w:style>
  <w:style w:type="paragraph" w:styleId="Textkomente">
    <w:name w:val="annotation text"/>
    <w:basedOn w:val="Normln"/>
    <w:link w:val="TextkomenteChar"/>
    <w:uiPriority w:val="99"/>
    <w:semiHidden/>
    <w:unhideWhenUsed/>
    <w:rsid w:val="004C36AE"/>
    <w:pPr>
      <w:spacing w:line="240" w:lineRule="auto"/>
    </w:pPr>
    <w:rPr>
      <w:sz w:val="20"/>
      <w:szCs w:val="20"/>
    </w:rPr>
  </w:style>
  <w:style w:type="character" w:customStyle="1" w:styleId="TextkomenteChar">
    <w:name w:val="Text komentáře Char"/>
    <w:basedOn w:val="Standardnpsmoodstavce"/>
    <w:link w:val="Textkomente"/>
    <w:uiPriority w:val="99"/>
    <w:semiHidden/>
    <w:rsid w:val="004C36AE"/>
    <w:rPr>
      <w:sz w:val="20"/>
      <w:szCs w:val="20"/>
    </w:rPr>
  </w:style>
  <w:style w:type="paragraph" w:styleId="Pedmtkomente">
    <w:name w:val="annotation subject"/>
    <w:basedOn w:val="Textkomente"/>
    <w:next w:val="Textkomente"/>
    <w:link w:val="PedmtkomenteChar"/>
    <w:uiPriority w:val="99"/>
    <w:semiHidden/>
    <w:unhideWhenUsed/>
    <w:rsid w:val="004C36AE"/>
    <w:rPr>
      <w:b/>
      <w:bCs/>
    </w:rPr>
  </w:style>
  <w:style w:type="character" w:customStyle="1" w:styleId="PedmtkomenteChar">
    <w:name w:val="Předmět komentáře Char"/>
    <w:basedOn w:val="TextkomenteChar"/>
    <w:link w:val="Pedmtkomente"/>
    <w:uiPriority w:val="99"/>
    <w:semiHidden/>
    <w:rsid w:val="004C36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57798">
      <w:bodyDiv w:val="1"/>
      <w:marLeft w:val="0"/>
      <w:marRight w:val="0"/>
      <w:marTop w:val="0"/>
      <w:marBottom w:val="0"/>
      <w:divBdr>
        <w:top w:val="none" w:sz="0" w:space="0" w:color="auto"/>
        <w:left w:val="none" w:sz="0" w:space="0" w:color="auto"/>
        <w:bottom w:val="none" w:sz="0" w:space="0" w:color="auto"/>
        <w:right w:val="none" w:sz="0" w:space="0" w:color="auto"/>
      </w:divBdr>
      <w:divsChild>
        <w:div w:id="1723098970">
          <w:marLeft w:val="547"/>
          <w:marRight w:val="0"/>
          <w:marTop w:val="154"/>
          <w:marBottom w:val="0"/>
          <w:divBdr>
            <w:top w:val="none" w:sz="0" w:space="0" w:color="auto"/>
            <w:left w:val="none" w:sz="0" w:space="0" w:color="auto"/>
            <w:bottom w:val="none" w:sz="0" w:space="0" w:color="auto"/>
            <w:right w:val="none" w:sz="0" w:space="0" w:color="auto"/>
          </w:divBdr>
        </w:div>
        <w:div w:id="102574186">
          <w:marLeft w:val="547"/>
          <w:marRight w:val="0"/>
          <w:marTop w:val="154"/>
          <w:marBottom w:val="0"/>
          <w:divBdr>
            <w:top w:val="none" w:sz="0" w:space="0" w:color="auto"/>
            <w:left w:val="none" w:sz="0" w:space="0" w:color="auto"/>
            <w:bottom w:val="none" w:sz="0" w:space="0" w:color="auto"/>
            <w:right w:val="none" w:sz="0" w:space="0" w:color="auto"/>
          </w:divBdr>
        </w:div>
      </w:divsChild>
    </w:div>
    <w:div w:id="1541825136">
      <w:bodyDiv w:val="1"/>
      <w:marLeft w:val="0"/>
      <w:marRight w:val="0"/>
      <w:marTop w:val="0"/>
      <w:marBottom w:val="0"/>
      <w:divBdr>
        <w:top w:val="none" w:sz="0" w:space="0" w:color="auto"/>
        <w:left w:val="none" w:sz="0" w:space="0" w:color="auto"/>
        <w:bottom w:val="none" w:sz="0" w:space="0" w:color="auto"/>
        <w:right w:val="none" w:sz="0" w:space="0" w:color="auto"/>
      </w:divBdr>
      <w:divsChild>
        <w:div w:id="925530933">
          <w:marLeft w:val="547"/>
          <w:marRight w:val="0"/>
          <w:marTop w:val="154"/>
          <w:marBottom w:val="0"/>
          <w:divBdr>
            <w:top w:val="none" w:sz="0" w:space="0" w:color="auto"/>
            <w:left w:val="none" w:sz="0" w:space="0" w:color="auto"/>
            <w:bottom w:val="none" w:sz="0" w:space="0" w:color="auto"/>
            <w:right w:val="none" w:sz="0" w:space="0" w:color="auto"/>
          </w:divBdr>
        </w:div>
        <w:div w:id="132162002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zamekdetenice.cz/historie" TargetMode="External"/><Relationship Id="rId1" Type="http://schemas.openxmlformats.org/officeDocument/2006/relationships/hyperlink" Target="http://cs.wikipedia.org/wiki/D%C4%9Btenice_(z%C3%A1me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97F3B-0898-441A-8BA8-C1EAA6E7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1</Pages>
  <Words>1617</Words>
  <Characters>9544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Jakubecon</cp:lastModifiedBy>
  <cp:revision>59</cp:revision>
  <dcterms:created xsi:type="dcterms:W3CDTF">2014-05-15T07:13:00Z</dcterms:created>
  <dcterms:modified xsi:type="dcterms:W3CDTF">2014-07-23T06:56:00Z</dcterms:modified>
</cp:coreProperties>
</file>