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26DC3" w14:textId="77777777" w:rsidR="007A065C" w:rsidRPr="007A065C" w:rsidRDefault="007A065C" w:rsidP="007A06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499F8B" w14:textId="77777777" w:rsidR="007A065C" w:rsidRPr="007A065C" w:rsidRDefault="00FB7284" w:rsidP="007A065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A065C">
        <w:rPr>
          <w:rFonts w:ascii="Times New Roman" w:hAnsi="Times New Roman" w:cs="Times New Roman"/>
          <w:sz w:val="32"/>
          <w:szCs w:val="32"/>
        </w:rPr>
        <w:t>Secesní chrám Neposkvrn</w:t>
      </w:r>
      <w:r w:rsidR="0098698A" w:rsidRPr="007A065C">
        <w:rPr>
          <w:rFonts w:ascii="Times New Roman" w:hAnsi="Times New Roman" w:cs="Times New Roman"/>
          <w:sz w:val="32"/>
          <w:szCs w:val="32"/>
        </w:rPr>
        <w:t>ěného p</w:t>
      </w:r>
      <w:r w:rsidRPr="007A065C">
        <w:rPr>
          <w:rFonts w:ascii="Times New Roman" w:hAnsi="Times New Roman" w:cs="Times New Roman"/>
          <w:sz w:val="32"/>
          <w:szCs w:val="32"/>
        </w:rPr>
        <w:t xml:space="preserve">očetí Panny Marie </w:t>
      </w:r>
    </w:p>
    <w:p w14:paraId="0A7A58D6" w14:textId="77777777" w:rsidR="00FB7284" w:rsidRPr="007A065C" w:rsidRDefault="00FB7284" w:rsidP="007A065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A065C">
        <w:rPr>
          <w:rFonts w:ascii="Times New Roman" w:hAnsi="Times New Roman" w:cs="Times New Roman"/>
          <w:sz w:val="32"/>
          <w:szCs w:val="32"/>
        </w:rPr>
        <w:t xml:space="preserve">na Křenové ulici v </w:t>
      </w:r>
      <w:commentRangeStart w:id="0"/>
      <w:r w:rsidRPr="007A065C">
        <w:rPr>
          <w:rFonts w:ascii="Times New Roman" w:hAnsi="Times New Roman" w:cs="Times New Roman"/>
          <w:sz w:val="32"/>
          <w:szCs w:val="32"/>
        </w:rPr>
        <w:t>Brně</w:t>
      </w:r>
      <w:commentRangeEnd w:id="0"/>
      <w:r w:rsidR="0055722E">
        <w:rPr>
          <w:rStyle w:val="Odkaznakoment"/>
        </w:rPr>
        <w:commentReference w:id="0"/>
      </w:r>
    </w:p>
    <w:p w14:paraId="12AECC35" w14:textId="77777777" w:rsidR="00FB7284" w:rsidRPr="007A065C" w:rsidRDefault="00FB7284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DCC526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6E842FF9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31563F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FC69337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0A8723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EF219C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E913A0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A28C36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E9B81B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489808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FD5BE6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BB5D1A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4EF5A0E" w14:textId="77777777" w:rsidR="00A9295D" w:rsidRPr="007A065C" w:rsidRDefault="00A9295D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Anotace</w:t>
      </w:r>
    </w:p>
    <w:p w14:paraId="2D5E99FD" w14:textId="77777777" w:rsidR="0019394B" w:rsidRPr="007A065C" w:rsidRDefault="00C07590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 xml:space="preserve">Práce je věnovaná </w:t>
      </w:r>
      <w:r w:rsidR="00063FFE" w:rsidRPr="007A065C">
        <w:rPr>
          <w:rFonts w:ascii="Times New Roman" w:hAnsi="Times New Roman" w:cs="Times New Roman"/>
          <w:sz w:val="24"/>
          <w:szCs w:val="24"/>
        </w:rPr>
        <w:t xml:space="preserve">secesnímu </w:t>
      </w:r>
      <w:r w:rsidR="0098698A" w:rsidRPr="007A065C">
        <w:rPr>
          <w:rFonts w:ascii="Times New Roman" w:hAnsi="Times New Roman" w:cs="Times New Roman"/>
          <w:sz w:val="24"/>
          <w:szCs w:val="24"/>
        </w:rPr>
        <w:t>kostelu Neposkvrněného p</w:t>
      </w:r>
      <w:r w:rsidRPr="007A065C">
        <w:rPr>
          <w:rFonts w:ascii="Times New Roman" w:hAnsi="Times New Roman" w:cs="Times New Roman"/>
          <w:sz w:val="24"/>
          <w:szCs w:val="24"/>
        </w:rPr>
        <w:t xml:space="preserve">očetí Panny Marie na Křenové ulici v Brně. V úvodu se pokouší </w:t>
      </w:r>
      <w:r w:rsidR="0019394B" w:rsidRPr="007A065C">
        <w:rPr>
          <w:rFonts w:ascii="Times New Roman" w:hAnsi="Times New Roman" w:cs="Times New Roman"/>
          <w:sz w:val="24"/>
          <w:szCs w:val="24"/>
        </w:rPr>
        <w:t>vysvětlit jistá specifika, která brněnskou architekturu charakterizují a nastiňuje atmosféru, jež</w:t>
      </w:r>
      <w:r w:rsidR="001B7EA9" w:rsidRPr="007A065C">
        <w:rPr>
          <w:rFonts w:ascii="Times New Roman" w:hAnsi="Times New Roman" w:cs="Times New Roman"/>
          <w:sz w:val="24"/>
          <w:szCs w:val="24"/>
        </w:rPr>
        <w:t xml:space="preserve"> v době </w:t>
      </w:r>
      <w:r w:rsidR="001B7EA9" w:rsidRPr="007A065C">
        <w:rPr>
          <w:rFonts w:ascii="Times New Roman" w:hAnsi="Times New Roman" w:cs="Times New Roman"/>
          <w:i/>
          <w:sz w:val="24"/>
          <w:szCs w:val="24"/>
        </w:rPr>
        <w:t>fin</w:t>
      </w:r>
      <w:r w:rsidR="00FD5F80" w:rsidRPr="007A065C">
        <w:rPr>
          <w:rFonts w:ascii="Times New Roman" w:hAnsi="Times New Roman" w:cs="Times New Roman"/>
          <w:i/>
          <w:sz w:val="24"/>
          <w:szCs w:val="24"/>
        </w:rPr>
        <w:t>-</w:t>
      </w:r>
      <w:r w:rsidR="001B7EA9" w:rsidRPr="007A065C">
        <w:rPr>
          <w:rFonts w:ascii="Times New Roman" w:hAnsi="Times New Roman" w:cs="Times New Roman"/>
          <w:i/>
          <w:sz w:val="24"/>
          <w:szCs w:val="24"/>
        </w:rPr>
        <w:t>de</w:t>
      </w:r>
      <w:r w:rsidR="00FD5F80" w:rsidRPr="007A065C">
        <w:rPr>
          <w:rFonts w:ascii="Times New Roman" w:hAnsi="Times New Roman" w:cs="Times New Roman"/>
          <w:i/>
          <w:sz w:val="24"/>
          <w:szCs w:val="24"/>
        </w:rPr>
        <w:t>-siѐ</w:t>
      </w:r>
      <w:r w:rsidR="001B7EA9" w:rsidRPr="007A065C">
        <w:rPr>
          <w:rFonts w:ascii="Times New Roman" w:hAnsi="Times New Roman" w:cs="Times New Roman"/>
          <w:i/>
          <w:sz w:val="24"/>
          <w:szCs w:val="24"/>
        </w:rPr>
        <w:t>cle</w:t>
      </w:r>
      <w:r w:rsidR="001B7EA9" w:rsidRPr="007A065C">
        <w:rPr>
          <w:rFonts w:ascii="Times New Roman" w:hAnsi="Times New Roman" w:cs="Times New Roman"/>
          <w:sz w:val="24"/>
          <w:szCs w:val="24"/>
        </w:rPr>
        <w:t xml:space="preserve"> panovala. </w:t>
      </w:r>
      <w:r w:rsidR="0019394B" w:rsidRPr="007A065C">
        <w:rPr>
          <w:rFonts w:ascii="Times New Roman" w:hAnsi="Times New Roman" w:cs="Times New Roman"/>
          <w:sz w:val="24"/>
          <w:szCs w:val="24"/>
        </w:rPr>
        <w:t>Zmiňuje významnost vídeň</w:t>
      </w:r>
      <w:r w:rsidR="00B6095F" w:rsidRPr="007A065C">
        <w:rPr>
          <w:rFonts w:ascii="Times New Roman" w:hAnsi="Times New Roman" w:cs="Times New Roman"/>
          <w:sz w:val="24"/>
          <w:szCs w:val="24"/>
        </w:rPr>
        <w:t>ské akademie Otty Wag</w:t>
      </w:r>
      <w:r w:rsidR="0019394B" w:rsidRPr="007A065C">
        <w:rPr>
          <w:rFonts w:ascii="Times New Roman" w:hAnsi="Times New Roman" w:cs="Times New Roman"/>
          <w:sz w:val="24"/>
          <w:szCs w:val="24"/>
        </w:rPr>
        <w:t>nera pro nově se f</w:t>
      </w:r>
      <w:r w:rsidR="00892725" w:rsidRPr="007A065C">
        <w:rPr>
          <w:rFonts w:ascii="Times New Roman" w:hAnsi="Times New Roman" w:cs="Times New Roman"/>
          <w:sz w:val="24"/>
          <w:szCs w:val="24"/>
        </w:rPr>
        <w:t>ormující Jugendstil.</w:t>
      </w:r>
      <w:r w:rsidR="0019394B" w:rsidRPr="007A065C">
        <w:rPr>
          <w:rFonts w:ascii="Times New Roman" w:hAnsi="Times New Roman" w:cs="Times New Roman"/>
          <w:sz w:val="24"/>
          <w:szCs w:val="24"/>
        </w:rPr>
        <w:t xml:space="preserve"> Práce se zabývá</w:t>
      </w:r>
      <w:r w:rsidR="001E1F7E" w:rsidRPr="007A065C">
        <w:rPr>
          <w:rFonts w:ascii="Times New Roman" w:hAnsi="Times New Roman" w:cs="Times New Roman"/>
          <w:sz w:val="24"/>
          <w:szCs w:val="24"/>
        </w:rPr>
        <w:t xml:space="preserve"> i </w:t>
      </w:r>
      <w:r w:rsidR="00B6095F" w:rsidRPr="007A065C">
        <w:rPr>
          <w:rFonts w:ascii="Times New Roman" w:hAnsi="Times New Roman" w:cs="Times New Roman"/>
          <w:sz w:val="24"/>
          <w:szCs w:val="24"/>
        </w:rPr>
        <w:t xml:space="preserve"> okol</w:t>
      </w:r>
      <w:r w:rsidR="0019394B" w:rsidRPr="007A065C">
        <w:rPr>
          <w:rFonts w:ascii="Times New Roman" w:hAnsi="Times New Roman" w:cs="Times New Roman"/>
          <w:sz w:val="24"/>
          <w:szCs w:val="24"/>
        </w:rPr>
        <w:t>nostmi,</w:t>
      </w:r>
      <w:r w:rsidR="00B6095F" w:rsidRPr="007A065C">
        <w:rPr>
          <w:rFonts w:ascii="Times New Roman" w:hAnsi="Times New Roman" w:cs="Times New Roman"/>
          <w:sz w:val="24"/>
          <w:szCs w:val="24"/>
        </w:rPr>
        <w:t xml:space="preserve"> které vedly k výstavbě nového kostela.</w:t>
      </w:r>
      <w:r w:rsidR="001B7EA9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19394B" w:rsidRPr="007A065C">
        <w:rPr>
          <w:rFonts w:ascii="Times New Roman" w:hAnsi="Times New Roman" w:cs="Times New Roman"/>
          <w:sz w:val="24"/>
          <w:szCs w:val="24"/>
        </w:rPr>
        <w:t>Součástí textu</w:t>
      </w:r>
      <w:r w:rsidR="00063FFE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B6095F" w:rsidRPr="007A065C">
        <w:rPr>
          <w:rFonts w:ascii="Times New Roman" w:hAnsi="Times New Roman" w:cs="Times New Roman"/>
          <w:sz w:val="24"/>
          <w:szCs w:val="24"/>
        </w:rPr>
        <w:t>je též formální analýza a stručný popis exteriéru i interiéru stavby.</w:t>
      </w:r>
    </w:p>
    <w:p w14:paraId="21463CA7" w14:textId="77777777" w:rsidR="007A065C" w:rsidRPr="007A065C" w:rsidRDefault="007A065C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E919FEC" w14:textId="77777777" w:rsidR="0019394B" w:rsidRPr="007A065C" w:rsidRDefault="0019394B" w:rsidP="00A929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lastRenderedPageBreak/>
        <w:t>Úvod</w:t>
      </w:r>
    </w:p>
    <w:p w14:paraId="53B0DEA0" w14:textId="77777777" w:rsidR="00232586" w:rsidRDefault="00D2363F" w:rsidP="002325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 xml:space="preserve">Nedokážu </w:t>
      </w:r>
      <w:r w:rsidR="00B56947" w:rsidRPr="007A065C">
        <w:rPr>
          <w:rFonts w:ascii="Times New Roman" w:hAnsi="Times New Roman" w:cs="Times New Roman"/>
          <w:sz w:val="24"/>
          <w:szCs w:val="24"/>
        </w:rPr>
        <w:t xml:space="preserve">upřesnit, jaká pohnutka mě </w:t>
      </w:r>
      <w:r w:rsidR="00352F80" w:rsidRPr="007A065C">
        <w:rPr>
          <w:rFonts w:ascii="Times New Roman" w:hAnsi="Times New Roman" w:cs="Times New Roman"/>
          <w:sz w:val="24"/>
          <w:szCs w:val="24"/>
        </w:rPr>
        <w:t>vedla</w:t>
      </w:r>
      <w:r w:rsidRPr="007A065C">
        <w:rPr>
          <w:rFonts w:ascii="Times New Roman" w:hAnsi="Times New Roman" w:cs="Times New Roman"/>
          <w:sz w:val="24"/>
          <w:szCs w:val="24"/>
        </w:rPr>
        <w:t xml:space="preserve"> k tomu, že jsem</w:t>
      </w:r>
      <w:r w:rsidR="00352F80" w:rsidRPr="007A065C">
        <w:rPr>
          <w:rFonts w:ascii="Times New Roman" w:hAnsi="Times New Roman" w:cs="Times New Roman"/>
          <w:sz w:val="24"/>
          <w:szCs w:val="24"/>
        </w:rPr>
        <w:t xml:space="preserve"> si za téma</w:t>
      </w:r>
      <w:r w:rsidRPr="007A065C">
        <w:rPr>
          <w:rFonts w:ascii="Times New Roman" w:hAnsi="Times New Roman" w:cs="Times New Roman"/>
          <w:sz w:val="24"/>
          <w:szCs w:val="24"/>
        </w:rPr>
        <w:t xml:space="preserve"> své práce zvo</w:t>
      </w:r>
      <w:r w:rsidR="00352F80" w:rsidRPr="007A065C">
        <w:rPr>
          <w:rFonts w:ascii="Times New Roman" w:hAnsi="Times New Roman" w:cs="Times New Roman"/>
          <w:sz w:val="24"/>
          <w:szCs w:val="24"/>
        </w:rPr>
        <w:t>lila p</w:t>
      </w:r>
      <w:r w:rsidR="001C45D3" w:rsidRPr="007A065C">
        <w:rPr>
          <w:rFonts w:ascii="Times New Roman" w:hAnsi="Times New Roman" w:cs="Times New Roman"/>
          <w:sz w:val="24"/>
          <w:szCs w:val="24"/>
        </w:rPr>
        <w:t>rávě secesní stavbu. Asi</w:t>
      </w:r>
      <w:r w:rsidR="00352F80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A918A7" w:rsidRPr="007A065C">
        <w:rPr>
          <w:rFonts w:ascii="Times New Roman" w:hAnsi="Times New Roman" w:cs="Times New Roman"/>
          <w:sz w:val="24"/>
          <w:szCs w:val="24"/>
        </w:rPr>
        <w:t>za to vděčím</w:t>
      </w:r>
      <w:r w:rsidRPr="007A065C">
        <w:rPr>
          <w:rFonts w:ascii="Times New Roman" w:hAnsi="Times New Roman" w:cs="Times New Roman"/>
          <w:sz w:val="24"/>
          <w:szCs w:val="24"/>
        </w:rPr>
        <w:t xml:space="preserve"> dost možná myl</w:t>
      </w:r>
      <w:r w:rsidR="00352F80" w:rsidRPr="007A065C">
        <w:rPr>
          <w:rFonts w:ascii="Times New Roman" w:hAnsi="Times New Roman" w:cs="Times New Roman"/>
          <w:sz w:val="24"/>
          <w:szCs w:val="24"/>
        </w:rPr>
        <w:t>n</w:t>
      </w:r>
      <w:r w:rsidR="00A918A7" w:rsidRPr="007A065C">
        <w:rPr>
          <w:rFonts w:ascii="Times New Roman" w:hAnsi="Times New Roman" w:cs="Times New Roman"/>
          <w:sz w:val="24"/>
          <w:szCs w:val="24"/>
        </w:rPr>
        <w:t>é domněnce</w:t>
      </w:r>
      <w:r w:rsidRPr="007A065C">
        <w:rPr>
          <w:rFonts w:ascii="Times New Roman" w:hAnsi="Times New Roman" w:cs="Times New Roman"/>
          <w:sz w:val="24"/>
          <w:szCs w:val="24"/>
        </w:rPr>
        <w:t xml:space="preserve">, že většina </w:t>
      </w:r>
      <w:r w:rsidR="00352F80" w:rsidRPr="007A065C">
        <w:rPr>
          <w:rFonts w:ascii="Times New Roman" w:hAnsi="Times New Roman" w:cs="Times New Roman"/>
          <w:sz w:val="24"/>
          <w:szCs w:val="24"/>
        </w:rPr>
        <w:t>mých kolegů si za předmět svého zájmu vybere dílo z období renesance či baroka.  A vlastně to není ani důležité. Ostatně argumentovat by se dalo třeba i tím, že se mi secesní architektura prostě líbí. Umí být zdobná, umí být hravá,</w:t>
      </w:r>
      <w:r w:rsidR="001E1F7E" w:rsidRPr="007A065C">
        <w:rPr>
          <w:rFonts w:ascii="Times New Roman" w:hAnsi="Times New Roman" w:cs="Times New Roman"/>
          <w:sz w:val="24"/>
          <w:szCs w:val="24"/>
        </w:rPr>
        <w:t xml:space="preserve"> sentimentální,</w:t>
      </w:r>
      <w:r w:rsidR="00352F80" w:rsidRPr="007A065C">
        <w:rPr>
          <w:rFonts w:ascii="Times New Roman" w:hAnsi="Times New Roman" w:cs="Times New Roman"/>
          <w:sz w:val="24"/>
          <w:szCs w:val="24"/>
        </w:rPr>
        <w:t xml:space="preserve"> ale také funkční, národně hrdá</w:t>
      </w:r>
      <w:r w:rsidR="00B56947" w:rsidRPr="007A065C">
        <w:rPr>
          <w:rFonts w:ascii="Times New Roman" w:hAnsi="Times New Roman" w:cs="Times New Roman"/>
          <w:sz w:val="24"/>
          <w:szCs w:val="24"/>
        </w:rPr>
        <w:t>, n</w:t>
      </w:r>
      <w:r w:rsidR="00E97313" w:rsidRPr="007A065C">
        <w:rPr>
          <w:rFonts w:ascii="Times New Roman" w:hAnsi="Times New Roman" w:cs="Times New Roman"/>
          <w:sz w:val="24"/>
          <w:szCs w:val="24"/>
        </w:rPr>
        <w:t>ení těžkopád</w:t>
      </w:r>
      <w:r w:rsidR="00892725" w:rsidRPr="007A065C">
        <w:rPr>
          <w:rFonts w:ascii="Times New Roman" w:hAnsi="Times New Roman" w:cs="Times New Roman"/>
          <w:sz w:val="24"/>
          <w:szCs w:val="24"/>
        </w:rPr>
        <w:t>ná</w:t>
      </w:r>
      <w:r w:rsidR="008E2150">
        <w:rPr>
          <w:rFonts w:ascii="Times New Roman" w:hAnsi="Times New Roman" w:cs="Times New Roman"/>
          <w:sz w:val="24"/>
          <w:szCs w:val="24"/>
        </w:rPr>
        <w:t>,</w:t>
      </w:r>
      <w:r w:rsidR="00B56947" w:rsidRPr="007A065C">
        <w:rPr>
          <w:rFonts w:ascii="Times New Roman" w:hAnsi="Times New Roman" w:cs="Times New Roman"/>
          <w:sz w:val="24"/>
          <w:szCs w:val="24"/>
        </w:rPr>
        <w:t xml:space="preserve"> často až přímo koketní. A</w:t>
      </w:r>
      <w:r w:rsidR="00E97313" w:rsidRPr="007A065C">
        <w:rPr>
          <w:rFonts w:ascii="Times New Roman" w:hAnsi="Times New Roman" w:cs="Times New Roman"/>
          <w:sz w:val="24"/>
          <w:szCs w:val="24"/>
        </w:rPr>
        <w:t>le j</w:t>
      </w:r>
      <w:r w:rsidR="00B56947" w:rsidRPr="007A065C">
        <w:rPr>
          <w:rFonts w:ascii="Times New Roman" w:hAnsi="Times New Roman" w:cs="Times New Roman"/>
          <w:sz w:val="24"/>
          <w:szCs w:val="24"/>
        </w:rPr>
        <w:t xml:space="preserve">ak </w:t>
      </w:r>
      <w:r w:rsidR="000E0A23" w:rsidRPr="007A065C">
        <w:rPr>
          <w:rFonts w:ascii="Times New Roman" w:hAnsi="Times New Roman" w:cs="Times New Roman"/>
          <w:sz w:val="24"/>
          <w:szCs w:val="24"/>
        </w:rPr>
        <w:t xml:space="preserve">se pomocí takové definice vypořádat se </w:t>
      </w:r>
      <w:r w:rsidR="00B56947" w:rsidRPr="007A065C">
        <w:rPr>
          <w:rFonts w:ascii="Times New Roman" w:hAnsi="Times New Roman" w:cs="Times New Roman"/>
          <w:sz w:val="24"/>
          <w:szCs w:val="24"/>
        </w:rPr>
        <w:t>s</w:t>
      </w:r>
      <w:r w:rsidR="00E97313" w:rsidRPr="007A065C">
        <w:rPr>
          <w:rFonts w:ascii="Times New Roman" w:hAnsi="Times New Roman" w:cs="Times New Roman"/>
          <w:sz w:val="24"/>
          <w:szCs w:val="24"/>
        </w:rPr>
        <w:t>a</w:t>
      </w:r>
      <w:r w:rsidR="00B56947" w:rsidRPr="007A065C">
        <w:rPr>
          <w:rFonts w:ascii="Times New Roman" w:hAnsi="Times New Roman" w:cs="Times New Roman"/>
          <w:sz w:val="24"/>
          <w:szCs w:val="24"/>
        </w:rPr>
        <w:t>krální stavb</w:t>
      </w:r>
      <w:r w:rsidR="000E0A23" w:rsidRPr="007A065C">
        <w:rPr>
          <w:rFonts w:ascii="Times New Roman" w:hAnsi="Times New Roman" w:cs="Times New Roman"/>
          <w:sz w:val="24"/>
          <w:szCs w:val="24"/>
        </w:rPr>
        <w:t>o</w:t>
      </w:r>
      <w:r w:rsidR="00B56947" w:rsidRPr="007A065C">
        <w:rPr>
          <w:rFonts w:ascii="Times New Roman" w:hAnsi="Times New Roman" w:cs="Times New Roman"/>
          <w:sz w:val="24"/>
          <w:szCs w:val="24"/>
        </w:rPr>
        <w:t xml:space="preserve">u? </w:t>
      </w:r>
      <w:r w:rsidR="000E0A23" w:rsidRPr="007A065C">
        <w:rPr>
          <w:rFonts w:ascii="Times New Roman" w:hAnsi="Times New Roman" w:cs="Times New Roman"/>
          <w:sz w:val="24"/>
          <w:szCs w:val="24"/>
        </w:rPr>
        <w:t>Asi n</w:t>
      </w:r>
      <w:r w:rsidR="001E1F7E" w:rsidRPr="007A065C">
        <w:rPr>
          <w:rFonts w:ascii="Times New Roman" w:hAnsi="Times New Roman" w:cs="Times New Roman"/>
          <w:sz w:val="24"/>
          <w:szCs w:val="24"/>
        </w:rPr>
        <w:t xml:space="preserve">ijak. Mé zjedodušené vnímání vzalo za své. </w:t>
      </w:r>
      <w:r w:rsidR="00A918A7" w:rsidRPr="007A065C">
        <w:rPr>
          <w:rFonts w:ascii="Times New Roman" w:hAnsi="Times New Roman" w:cs="Times New Roman"/>
          <w:sz w:val="24"/>
          <w:szCs w:val="24"/>
        </w:rPr>
        <w:t>Nebo?</w:t>
      </w:r>
    </w:p>
    <w:p w14:paraId="43597B50" w14:textId="77777777" w:rsidR="002E5F5F" w:rsidRDefault="00A918A7" w:rsidP="0023258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8D3653" w:rsidRPr="007A065C">
        <w:rPr>
          <w:rFonts w:ascii="Times New Roman" w:hAnsi="Times New Roman" w:cs="Times New Roman"/>
          <w:sz w:val="24"/>
          <w:szCs w:val="24"/>
        </w:rPr>
        <w:t>Pohledem na kostel na Křenové</w:t>
      </w:r>
      <w:r w:rsidR="002E5F5F" w:rsidRPr="007A065C">
        <w:rPr>
          <w:rFonts w:ascii="Times New Roman" w:hAnsi="Times New Roman" w:cs="Times New Roman"/>
          <w:sz w:val="24"/>
          <w:szCs w:val="24"/>
        </w:rPr>
        <w:t xml:space="preserve"> ulici</w:t>
      </w:r>
      <w:r w:rsidR="008D3653" w:rsidRPr="007A065C">
        <w:rPr>
          <w:rFonts w:ascii="Times New Roman" w:hAnsi="Times New Roman" w:cs="Times New Roman"/>
          <w:sz w:val="24"/>
          <w:szCs w:val="24"/>
        </w:rPr>
        <w:t xml:space="preserve"> se </w:t>
      </w:r>
      <w:r w:rsidR="003B4E8D" w:rsidRPr="007A065C">
        <w:rPr>
          <w:rFonts w:ascii="Times New Roman" w:hAnsi="Times New Roman" w:cs="Times New Roman"/>
          <w:sz w:val="24"/>
          <w:szCs w:val="24"/>
        </w:rPr>
        <w:t xml:space="preserve">mi </w:t>
      </w:r>
      <w:r w:rsidR="008D3653" w:rsidRPr="007A065C">
        <w:rPr>
          <w:rFonts w:ascii="Times New Roman" w:hAnsi="Times New Roman" w:cs="Times New Roman"/>
          <w:sz w:val="24"/>
          <w:szCs w:val="24"/>
        </w:rPr>
        <w:t>naskytla příležitost pochopit</w:t>
      </w:r>
      <w:r w:rsidR="000E0A23" w:rsidRPr="007A065C">
        <w:rPr>
          <w:rFonts w:ascii="Times New Roman" w:hAnsi="Times New Roman" w:cs="Times New Roman"/>
          <w:sz w:val="24"/>
          <w:szCs w:val="24"/>
        </w:rPr>
        <w:t xml:space="preserve"> unikátnost</w:t>
      </w:r>
      <w:r w:rsidR="003B4E8D" w:rsidRPr="007A065C">
        <w:rPr>
          <w:rFonts w:ascii="Times New Roman" w:hAnsi="Times New Roman" w:cs="Times New Roman"/>
          <w:sz w:val="24"/>
          <w:szCs w:val="24"/>
        </w:rPr>
        <w:t xml:space="preserve"> stavby v kontextu doby jejího vzniku a lid</w:t>
      </w:r>
      <w:r w:rsidR="00F13452">
        <w:rPr>
          <w:rFonts w:ascii="Times New Roman" w:hAnsi="Times New Roman" w:cs="Times New Roman"/>
          <w:sz w:val="24"/>
          <w:szCs w:val="24"/>
        </w:rPr>
        <w:t>í, kteří s ní měli co dočinění, p</w:t>
      </w:r>
      <w:r w:rsidR="00FD5F80" w:rsidRPr="007A065C">
        <w:rPr>
          <w:rFonts w:ascii="Times New Roman" w:hAnsi="Times New Roman" w:cs="Times New Roman"/>
          <w:sz w:val="24"/>
          <w:szCs w:val="24"/>
        </w:rPr>
        <w:t>ohledem do chrámu</w:t>
      </w:r>
      <w:r w:rsidRPr="007A065C">
        <w:rPr>
          <w:rFonts w:ascii="Times New Roman" w:hAnsi="Times New Roman" w:cs="Times New Roman"/>
          <w:sz w:val="24"/>
          <w:szCs w:val="24"/>
        </w:rPr>
        <w:t xml:space="preserve"> jsem prožila zážitek</w:t>
      </w:r>
      <w:r w:rsidR="003B4E8D" w:rsidRPr="007A065C">
        <w:rPr>
          <w:rFonts w:ascii="Times New Roman" w:hAnsi="Times New Roman" w:cs="Times New Roman"/>
          <w:sz w:val="24"/>
          <w:szCs w:val="24"/>
        </w:rPr>
        <w:t xml:space="preserve"> neokázalé</w:t>
      </w:r>
      <w:r w:rsidR="002E5F5F" w:rsidRPr="007A065C">
        <w:rPr>
          <w:rFonts w:ascii="Times New Roman" w:hAnsi="Times New Roman" w:cs="Times New Roman"/>
          <w:sz w:val="24"/>
          <w:szCs w:val="24"/>
        </w:rPr>
        <w:t xml:space="preserve"> povznes</w:t>
      </w:r>
      <w:r w:rsidR="003B4E8D" w:rsidRPr="007A065C">
        <w:rPr>
          <w:rFonts w:ascii="Times New Roman" w:hAnsi="Times New Roman" w:cs="Times New Roman"/>
          <w:sz w:val="24"/>
          <w:szCs w:val="24"/>
        </w:rPr>
        <w:t>enosti.</w:t>
      </w:r>
      <w:r w:rsidR="00F13452">
        <w:rPr>
          <w:rFonts w:ascii="Times New Roman" w:hAnsi="Times New Roman" w:cs="Times New Roman"/>
          <w:sz w:val="24"/>
          <w:szCs w:val="24"/>
        </w:rPr>
        <w:t xml:space="preserve"> </w:t>
      </w:r>
      <w:r w:rsidR="00232586">
        <w:rPr>
          <w:rFonts w:ascii="Times New Roman" w:hAnsi="Times New Roman" w:cs="Times New Roman"/>
          <w:sz w:val="24"/>
          <w:szCs w:val="24"/>
        </w:rPr>
        <w:t>Malým úspěchem</w:t>
      </w:r>
      <w:r w:rsidR="00CB0E51">
        <w:rPr>
          <w:rFonts w:ascii="Times New Roman" w:hAnsi="Times New Roman" w:cs="Times New Roman"/>
          <w:sz w:val="24"/>
          <w:szCs w:val="24"/>
        </w:rPr>
        <w:t xml:space="preserve"> by</w:t>
      </w:r>
      <w:r w:rsidR="00232586">
        <w:rPr>
          <w:rFonts w:ascii="Times New Roman" w:hAnsi="Times New Roman" w:cs="Times New Roman"/>
          <w:sz w:val="24"/>
          <w:szCs w:val="24"/>
        </w:rPr>
        <w:t xml:space="preserve"> mi</w:t>
      </w:r>
      <w:r w:rsidR="00CB0E51">
        <w:rPr>
          <w:rFonts w:ascii="Times New Roman" w:hAnsi="Times New Roman" w:cs="Times New Roman"/>
          <w:sz w:val="24"/>
          <w:szCs w:val="24"/>
        </w:rPr>
        <w:t xml:space="preserve"> bylo, kdyby s</w:t>
      </w:r>
      <w:r w:rsidR="00232586">
        <w:rPr>
          <w:rFonts w:ascii="Times New Roman" w:hAnsi="Times New Roman" w:cs="Times New Roman"/>
          <w:sz w:val="24"/>
          <w:szCs w:val="24"/>
        </w:rPr>
        <w:t>e</w:t>
      </w:r>
      <w:r w:rsidR="00CB0E51">
        <w:rPr>
          <w:rFonts w:ascii="Times New Roman" w:hAnsi="Times New Roman" w:cs="Times New Roman"/>
          <w:sz w:val="24"/>
          <w:szCs w:val="24"/>
        </w:rPr>
        <w:t xml:space="preserve"> podařilo prostřednictví této práce </w:t>
      </w:r>
      <w:r w:rsidR="00232586">
        <w:rPr>
          <w:rFonts w:ascii="Times New Roman" w:hAnsi="Times New Roman" w:cs="Times New Roman"/>
          <w:sz w:val="24"/>
          <w:szCs w:val="24"/>
        </w:rPr>
        <w:t xml:space="preserve">alespoň </w:t>
      </w:r>
      <w:r w:rsidR="00CB0E51">
        <w:rPr>
          <w:rFonts w:ascii="Times New Roman" w:hAnsi="Times New Roman" w:cs="Times New Roman"/>
          <w:sz w:val="24"/>
          <w:szCs w:val="24"/>
        </w:rPr>
        <w:t>zčásti</w:t>
      </w:r>
      <w:r w:rsidR="00232586">
        <w:rPr>
          <w:rFonts w:ascii="Times New Roman" w:hAnsi="Times New Roman" w:cs="Times New Roman"/>
          <w:sz w:val="24"/>
          <w:szCs w:val="24"/>
        </w:rPr>
        <w:t xml:space="preserve"> tyto dva náhledy (vně i zevnitř) přiblížit. </w:t>
      </w:r>
    </w:p>
    <w:p w14:paraId="5ADC8813" w14:textId="77777777" w:rsidR="00232586" w:rsidRPr="007A065C" w:rsidRDefault="00232586" w:rsidP="002325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95D1CD7" w14:textId="77777777" w:rsidR="00DD6A07" w:rsidRPr="007A065C" w:rsidRDefault="00460FF3" w:rsidP="003248C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Secese v Brně je s</w:t>
      </w:r>
      <w:r w:rsidR="008036F3" w:rsidRPr="007A065C">
        <w:rPr>
          <w:rFonts w:ascii="Times New Roman" w:hAnsi="Times New Roman" w:cs="Times New Roman"/>
          <w:sz w:val="24"/>
          <w:szCs w:val="24"/>
        </w:rPr>
        <w:t>ama o sobě</w:t>
      </w:r>
      <w:r w:rsidRPr="007A065C">
        <w:rPr>
          <w:rFonts w:ascii="Times New Roman" w:hAnsi="Times New Roman" w:cs="Times New Roman"/>
          <w:sz w:val="24"/>
          <w:szCs w:val="24"/>
        </w:rPr>
        <w:t xml:space="preserve"> fenoménem</w:t>
      </w:r>
      <w:r w:rsidR="00D2363F" w:rsidRPr="007A065C">
        <w:rPr>
          <w:rFonts w:ascii="Times New Roman" w:hAnsi="Times New Roman" w:cs="Times New Roman"/>
          <w:sz w:val="24"/>
          <w:szCs w:val="24"/>
        </w:rPr>
        <w:t xml:space="preserve"> a možná, že do značné míry i nedoceněným</w:t>
      </w:r>
      <w:r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2E5F5F" w:rsidRPr="007A065C">
        <w:rPr>
          <w:rFonts w:ascii="Times New Roman" w:hAnsi="Times New Roman" w:cs="Times New Roman"/>
          <w:sz w:val="24"/>
          <w:szCs w:val="24"/>
        </w:rPr>
        <w:t>Jedinečnost</w:t>
      </w:r>
      <w:r w:rsidR="007754F3" w:rsidRPr="007A065C">
        <w:rPr>
          <w:rFonts w:ascii="Times New Roman" w:hAnsi="Times New Roman" w:cs="Times New Roman"/>
          <w:sz w:val="24"/>
          <w:szCs w:val="24"/>
        </w:rPr>
        <w:t xml:space="preserve"> zdejší architektury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 je </w:t>
      </w:r>
      <w:r w:rsidR="007754F3" w:rsidRPr="007A065C">
        <w:rPr>
          <w:rFonts w:ascii="Times New Roman" w:hAnsi="Times New Roman" w:cs="Times New Roman"/>
          <w:sz w:val="24"/>
          <w:szCs w:val="24"/>
        </w:rPr>
        <w:t xml:space="preserve">dána specifickou </w:t>
      </w:r>
      <w:r w:rsidR="008774D6" w:rsidRPr="007A065C">
        <w:rPr>
          <w:rFonts w:ascii="Times New Roman" w:hAnsi="Times New Roman" w:cs="Times New Roman"/>
          <w:sz w:val="24"/>
          <w:szCs w:val="24"/>
        </w:rPr>
        <w:t>polohou mě</w:t>
      </w:r>
      <w:r w:rsidR="007754F3" w:rsidRPr="007A065C">
        <w:rPr>
          <w:rFonts w:ascii="Times New Roman" w:hAnsi="Times New Roman" w:cs="Times New Roman"/>
          <w:sz w:val="24"/>
          <w:szCs w:val="24"/>
        </w:rPr>
        <w:t>sta Brna, které</w:t>
      </w:r>
      <w:r w:rsidR="00284711" w:rsidRPr="007A065C">
        <w:rPr>
          <w:rFonts w:ascii="Times New Roman" w:hAnsi="Times New Roman" w:cs="Times New Roman"/>
          <w:sz w:val="24"/>
          <w:szCs w:val="24"/>
        </w:rPr>
        <w:t xml:space="preserve"> historicky plnilo roli spojn</w:t>
      </w:r>
      <w:r w:rsidR="0019394B" w:rsidRPr="007A065C">
        <w:rPr>
          <w:rFonts w:ascii="Times New Roman" w:hAnsi="Times New Roman" w:cs="Times New Roman"/>
          <w:sz w:val="24"/>
          <w:szCs w:val="24"/>
        </w:rPr>
        <w:t>ice mezi českou Prahou a rak</w:t>
      </w:r>
      <w:r w:rsidR="002E5F5F" w:rsidRPr="007A065C">
        <w:rPr>
          <w:rFonts w:ascii="Times New Roman" w:hAnsi="Times New Roman" w:cs="Times New Roman"/>
          <w:sz w:val="24"/>
          <w:szCs w:val="24"/>
        </w:rPr>
        <w:t>o</w:t>
      </w:r>
      <w:r w:rsidR="0019394B" w:rsidRPr="007A065C">
        <w:rPr>
          <w:rFonts w:ascii="Times New Roman" w:hAnsi="Times New Roman" w:cs="Times New Roman"/>
          <w:sz w:val="24"/>
          <w:szCs w:val="24"/>
        </w:rPr>
        <w:t>uskou</w:t>
      </w:r>
      <w:r w:rsidR="002E5F5F" w:rsidRPr="007A065C">
        <w:rPr>
          <w:rFonts w:ascii="Times New Roman" w:hAnsi="Times New Roman" w:cs="Times New Roman"/>
          <w:sz w:val="24"/>
          <w:szCs w:val="24"/>
        </w:rPr>
        <w:t xml:space="preserve"> Vídní</w:t>
      </w:r>
      <w:r w:rsidR="00284711"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 Avšak ne</w:t>
      </w:r>
      <w:r w:rsidR="008774D6" w:rsidRPr="007A065C">
        <w:rPr>
          <w:rFonts w:ascii="Times New Roman" w:hAnsi="Times New Roman" w:cs="Times New Roman"/>
          <w:sz w:val="24"/>
          <w:szCs w:val="24"/>
        </w:rPr>
        <w:t>j</w:t>
      </w:r>
      <w:r w:rsidR="00CA7C96" w:rsidRPr="007A065C">
        <w:rPr>
          <w:rFonts w:ascii="Times New Roman" w:hAnsi="Times New Roman" w:cs="Times New Roman"/>
          <w:sz w:val="24"/>
          <w:szCs w:val="24"/>
        </w:rPr>
        <w:t>en to. Město</w:t>
      </w:r>
      <w:r w:rsidR="008774D6" w:rsidRPr="007A065C">
        <w:rPr>
          <w:rFonts w:ascii="Times New Roman" w:hAnsi="Times New Roman" w:cs="Times New Roman"/>
          <w:sz w:val="24"/>
          <w:szCs w:val="24"/>
        </w:rPr>
        <w:t xml:space="preserve"> samo o so</w:t>
      </w:r>
      <w:r w:rsidR="00284711" w:rsidRPr="007A065C">
        <w:rPr>
          <w:rFonts w:ascii="Times New Roman" w:hAnsi="Times New Roman" w:cs="Times New Roman"/>
          <w:sz w:val="24"/>
          <w:szCs w:val="24"/>
        </w:rPr>
        <w:t>b</w:t>
      </w:r>
      <w:r w:rsidR="008774D6" w:rsidRPr="007A065C">
        <w:rPr>
          <w:rFonts w:ascii="Times New Roman" w:hAnsi="Times New Roman" w:cs="Times New Roman"/>
          <w:sz w:val="24"/>
          <w:szCs w:val="24"/>
        </w:rPr>
        <w:t>ě</w:t>
      </w:r>
      <w:r w:rsidR="00284711" w:rsidRPr="007A065C">
        <w:rPr>
          <w:rFonts w:ascii="Times New Roman" w:hAnsi="Times New Roman" w:cs="Times New Roman"/>
          <w:sz w:val="24"/>
          <w:szCs w:val="24"/>
        </w:rPr>
        <w:t xml:space="preserve"> je i bylo také moravskou metropolí, v níž se s</w:t>
      </w:r>
      <w:r w:rsidR="00CA7C96" w:rsidRPr="007A065C">
        <w:rPr>
          <w:rFonts w:ascii="Times New Roman" w:hAnsi="Times New Roman" w:cs="Times New Roman"/>
          <w:sz w:val="24"/>
          <w:szCs w:val="24"/>
        </w:rPr>
        <w:t>tř</w:t>
      </w:r>
      <w:r w:rsidR="008036F3" w:rsidRPr="007A065C">
        <w:rPr>
          <w:rFonts w:ascii="Times New Roman" w:hAnsi="Times New Roman" w:cs="Times New Roman"/>
          <w:sz w:val="24"/>
          <w:szCs w:val="24"/>
        </w:rPr>
        <w:t>e</w:t>
      </w:r>
      <w:r w:rsidR="002E5F5F" w:rsidRPr="007A065C">
        <w:rPr>
          <w:rFonts w:ascii="Times New Roman" w:hAnsi="Times New Roman" w:cs="Times New Roman"/>
          <w:sz w:val="24"/>
          <w:szCs w:val="24"/>
        </w:rPr>
        <w:t>távají jak estetické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7754F3" w:rsidRPr="007A065C">
        <w:rPr>
          <w:rFonts w:ascii="Times New Roman" w:hAnsi="Times New Roman" w:cs="Times New Roman"/>
          <w:sz w:val="24"/>
          <w:szCs w:val="24"/>
        </w:rPr>
        <w:t>p</w:t>
      </w:r>
      <w:r w:rsidR="00063FFE" w:rsidRPr="007A065C">
        <w:rPr>
          <w:rFonts w:ascii="Times New Roman" w:hAnsi="Times New Roman" w:cs="Times New Roman"/>
          <w:sz w:val="24"/>
          <w:szCs w:val="24"/>
        </w:rPr>
        <w:t>r</w:t>
      </w:r>
      <w:r w:rsidR="007754F3" w:rsidRPr="007A065C">
        <w:rPr>
          <w:rFonts w:ascii="Times New Roman" w:hAnsi="Times New Roman" w:cs="Times New Roman"/>
          <w:sz w:val="24"/>
          <w:szCs w:val="24"/>
        </w:rPr>
        <w:t>vky pramenící</w:t>
      </w:r>
      <w:r w:rsidR="00284711" w:rsidRPr="007A065C">
        <w:rPr>
          <w:rFonts w:ascii="Times New Roman" w:hAnsi="Times New Roman" w:cs="Times New Roman"/>
          <w:sz w:val="24"/>
          <w:szCs w:val="24"/>
        </w:rPr>
        <w:t xml:space="preserve"> ze svébytné mo</w:t>
      </w:r>
      <w:r w:rsidR="008774D6" w:rsidRPr="007A065C">
        <w:rPr>
          <w:rFonts w:ascii="Times New Roman" w:hAnsi="Times New Roman" w:cs="Times New Roman"/>
          <w:sz w:val="24"/>
          <w:szCs w:val="24"/>
        </w:rPr>
        <w:t>r</w:t>
      </w:r>
      <w:r w:rsidR="00284711" w:rsidRPr="007A065C">
        <w:rPr>
          <w:rFonts w:ascii="Times New Roman" w:hAnsi="Times New Roman" w:cs="Times New Roman"/>
          <w:sz w:val="24"/>
          <w:szCs w:val="24"/>
        </w:rPr>
        <w:t xml:space="preserve">avské </w:t>
      </w:r>
      <w:r w:rsidR="00605CA1" w:rsidRPr="007A065C">
        <w:rPr>
          <w:rFonts w:ascii="Times New Roman" w:hAnsi="Times New Roman" w:cs="Times New Roman"/>
          <w:sz w:val="24"/>
          <w:szCs w:val="24"/>
        </w:rPr>
        <w:t xml:space="preserve">potažmo lidové </w:t>
      </w:r>
      <w:r w:rsidR="00284711" w:rsidRPr="007A065C">
        <w:rPr>
          <w:rFonts w:ascii="Times New Roman" w:hAnsi="Times New Roman" w:cs="Times New Roman"/>
          <w:sz w:val="24"/>
          <w:szCs w:val="24"/>
        </w:rPr>
        <w:t>ku</w:t>
      </w:r>
      <w:r w:rsidR="007754F3" w:rsidRPr="007A065C">
        <w:rPr>
          <w:rFonts w:ascii="Times New Roman" w:hAnsi="Times New Roman" w:cs="Times New Roman"/>
          <w:sz w:val="24"/>
          <w:szCs w:val="24"/>
        </w:rPr>
        <w:t>l</w:t>
      </w:r>
      <w:r w:rsidR="00284711" w:rsidRPr="007A065C">
        <w:rPr>
          <w:rFonts w:ascii="Times New Roman" w:hAnsi="Times New Roman" w:cs="Times New Roman"/>
          <w:sz w:val="24"/>
          <w:szCs w:val="24"/>
        </w:rPr>
        <w:t>tury,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 tak také vlivy z blízké Vídně.</w:t>
      </w:r>
      <w:r w:rsidR="00C55474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 Z </w:t>
      </w:r>
      <w:r w:rsidR="0091688C" w:rsidRPr="007A065C">
        <w:rPr>
          <w:rFonts w:ascii="Times New Roman" w:hAnsi="Times New Roman" w:cs="Times New Roman"/>
          <w:sz w:val="24"/>
          <w:szCs w:val="24"/>
        </w:rPr>
        <w:t>V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ídně </w:t>
      </w:r>
      <w:r w:rsidR="004C0E86" w:rsidRPr="007A065C">
        <w:rPr>
          <w:rFonts w:ascii="Times New Roman" w:hAnsi="Times New Roman" w:cs="Times New Roman"/>
          <w:sz w:val="24"/>
          <w:szCs w:val="24"/>
        </w:rPr>
        <w:t xml:space="preserve">ve své době </w:t>
      </w:r>
      <w:r w:rsidR="00CA7C96" w:rsidRPr="007A065C">
        <w:rPr>
          <w:rFonts w:ascii="Times New Roman" w:hAnsi="Times New Roman" w:cs="Times New Roman"/>
          <w:sz w:val="24"/>
          <w:szCs w:val="24"/>
        </w:rPr>
        <w:t xml:space="preserve">mladé, intelektuální a tak trochu rebelující. </w:t>
      </w:r>
      <w:r w:rsidR="008774D6" w:rsidRPr="007A065C">
        <w:rPr>
          <w:rFonts w:ascii="Times New Roman" w:hAnsi="Times New Roman" w:cs="Times New Roman"/>
          <w:sz w:val="24"/>
          <w:szCs w:val="24"/>
        </w:rPr>
        <w:t>Zatímco in</w:t>
      </w:r>
      <w:r w:rsidR="003248C3" w:rsidRPr="007A065C">
        <w:rPr>
          <w:rFonts w:ascii="Times New Roman" w:hAnsi="Times New Roman" w:cs="Times New Roman"/>
          <w:sz w:val="24"/>
          <w:szCs w:val="24"/>
        </w:rPr>
        <w:t>s</w:t>
      </w:r>
      <w:r w:rsidR="008774D6" w:rsidRPr="007A065C">
        <w:rPr>
          <w:rFonts w:ascii="Times New Roman" w:hAnsi="Times New Roman" w:cs="Times New Roman"/>
          <w:sz w:val="24"/>
          <w:szCs w:val="24"/>
        </w:rPr>
        <w:t xml:space="preserve">piraci lidovou tvorbou </w:t>
      </w:r>
      <w:r w:rsidR="00605CA1" w:rsidRPr="007A065C">
        <w:rPr>
          <w:rFonts w:ascii="Times New Roman" w:hAnsi="Times New Roman" w:cs="Times New Roman"/>
          <w:sz w:val="24"/>
          <w:szCs w:val="24"/>
        </w:rPr>
        <w:t xml:space="preserve">můžeme zřetelně vnímat v dílech architekta </w:t>
      </w:r>
      <w:r w:rsidR="008774D6" w:rsidRPr="007A065C">
        <w:rPr>
          <w:rFonts w:ascii="Times New Roman" w:hAnsi="Times New Roman" w:cs="Times New Roman"/>
          <w:sz w:val="24"/>
          <w:szCs w:val="24"/>
        </w:rPr>
        <w:t>Dušana</w:t>
      </w:r>
      <w:r w:rsidR="007754F3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605CA1" w:rsidRPr="007A065C">
        <w:rPr>
          <w:rFonts w:ascii="Times New Roman" w:hAnsi="Times New Roman" w:cs="Times New Roman"/>
          <w:sz w:val="24"/>
          <w:szCs w:val="24"/>
        </w:rPr>
        <w:t>Ju</w:t>
      </w:r>
      <w:r w:rsidR="00995CC4" w:rsidRPr="007A065C">
        <w:rPr>
          <w:rFonts w:ascii="Times New Roman" w:hAnsi="Times New Roman" w:cs="Times New Roman"/>
          <w:sz w:val="24"/>
          <w:szCs w:val="24"/>
        </w:rPr>
        <w:t>r</w:t>
      </w:r>
      <w:r w:rsidR="008774D6" w:rsidRPr="007A065C">
        <w:rPr>
          <w:rFonts w:ascii="Times New Roman" w:hAnsi="Times New Roman" w:cs="Times New Roman"/>
          <w:sz w:val="24"/>
          <w:szCs w:val="24"/>
        </w:rPr>
        <w:t>k</w:t>
      </w:r>
      <w:r w:rsidR="00995CC4" w:rsidRPr="007A065C">
        <w:rPr>
          <w:rFonts w:ascii="Times New Roman" w:hAnsi="Times New Roman" w:cs="Times New Roman"/>
          <w:sz w:val="24"/>
          <w:szCs w:val="24"/>
        </w:rPr>
        <w:t>oviče č</w:t>
      </w:r>
      <w:r w:rsidR="008774D6" w:rsidRPr="007A065C">
        <w:rPr>
          <w:rFonts w:ascii="Times New Roman" w:hAnsi="Times New Roman" w:cs="Times New Roman"/>
          <w:sz w:val="24"/>
          <w:szCs w:val="24"/>
        </w:rPr>
        <w:t>i malíře Joži</w:t>
      </w:r>
      <w:r w:rsidR="00995CC4" w:rsidRPr="007A065C">
        <w:rPr>
          <w:rFonts w:ascii="Times New Roman" w:hAnsi="Times New Roman" w:cs="Times New Roman"/>
          <w:sz w:val="24"/>
          <w:szCs w:val="24"/>
        </w:rPr>
        <w:t xml:space="preserve"> Uprky, kteří</w:t>
      </w:r>
      <w:r w:rsidR="00605CA1" w:rsidRPr="007A065C">
        <w:rPr>
          <w:rFonts w:ascii="Times New Roman" w:hAnsi="Times New Roman" w:cs="Times New Roman"/>
          <w:sz w:val="24"/>
          <w:szCs w:val="24"/>
        </w:rPr>
        <w:t xml:space="preserve"> v Brně po jistou dobu působili, </w:t>
      </w:r>
      <w:r w:rsidR="00D87AA9" w:rsidRPr="007A065C">
        <w:rPr>
          <w:rFonts w:ascii="Times New Roman" w:hAnsi="Times New Roman" w:cs="Times New Roman"/>
          <w:sz w:val="24"/>
          <w:szCs w:val="24"/>
        </w:rPr>
        <w:t xml:space="preserve">průkopníky </w:t>
      </w:r>
      <w:r w:rsidR="00440A92" w:rsidRPr="007A065C">
        <w:rPr>
          <w:rFonts w:ascii="Times New Roman" w:hAnsi="Times New Roman" w:cs="Times New Roman"/>
          <w:sz w:val="24"/>
          <w:szCs w:val="24"/>
        </w:rPr>
        <w:t>novéh</w:t>
      </w:r>
      <w:r w:rsidR="00FD3196" w:rsidRPr="007A065C">
        <w:rPr>
          <w:rFonts w:ascii="Times New Roman" w:hAnsi="Times New Roman" w:cs="Times New Roman"/>
          <w:sz w:val="24"/>
          <w:szCs w:val="24"/>
        </w:rPr>
        <w:t>o</w:t>
      </w:r>
      <w:r w:rsidR="00440A92" w:rsidRPr="007A065C">
        <w:rPr>
          <w:rFonts w:ascii="Times New Roman" w:hAnsi="Times New Roman" w:cs="Times New Roman"/>
          <w:sz w:val="24"/>
          <w:szCs w:val="24"/>
        </w:rPr>
        <w:t xml:space="preserve"> směru </w:t>
      </w:r>
      <w:r w:rsidR="00D87AA9" w:rsidRPr="007A065C">
        <w:rPr>
          <w:rFonts w:ascii="Times New Roman" w:hAnsi="Times New Roman" w:cs="Times New Roman"/>
          <w:sz w:val="24"/>
          <w:szCs w:val="24"/>
        </w:rPr>
        <w:t>byli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 také mladí </w:t>
      </w:r>
      <w:r w:rsidR="00605CA1" w:rsidRPr="007A065C">
        <w:rPr>
          <w:rFonts w:ascii="Times New Roman" w:hAnsi="Times New Roman" w:cs="Times New Roman"/>
          <w:sz w:val="24"/>
          <w:szCs w:val="24"/>
        </w:rPr>
        <w:t xml:space="preserve">architekti </w:t>
      </w:r>
      <w:r w:rsidR="007754F3" w:rsidRPr="007A065C">
        <w:rPr>
          <w:rFonts w:ascii="Times New Roman" w:hAnsi="Times New Roman" w:cs="Times New Roman"/>
          <w:sz w:val="24"/>
          <w:szCs w:val="24"/>
        </w:rPr>
        <w:t>sdruženi na vídeňské aka</w:t>
      </w:r>
      <w:r w:rsidR="00A97C0D" w:rsidRPr="007A065C">
        <w:rPr>
          <w:rFonts w:ascii="Times New Roman" w:hAnsi="Times New Roman" w:cs="Times New Roman"/>
          <w:sz w:val="24"/>
          <w:szCs w:val="24"/>
        </w:rPr>
        <w:t xml:space="preserve">demii </w:t>
      </w:r>
      <w:r w:rsidR="00D87AA9" w:rsidRPr="007A065C">
        <w:rPr>
          <w:rFonts w:ascii="Times New Roman" w:hAnsi="Times New Roman" w:cs="Times New Roman"/>
          <w:sz w:val="24"/>
          <w:szCs w:val="24"/>
        </w:rPr>
        <w:t>Ott</w:t>
      </w:r>
      <w:r w:rsidR="007754F3" w:rsidRPr="007A065C">
        <w:rPr>
          <w:rFonts w:ascii="Times New Roman" w:hAnsi="Times New Roman" w:cs="Times New Roman"/>
          <w:sz w:val="24"/>
          <w:szCs w:val="24"/>
        </w:rPr>
        <w:t>y Wagnera</w:t>
      </w:r>
      <w:r w:rsidR="00605CA1"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Poc</w:t>
      </w:r>
      <w:r w:rsidR="007754F3" w:rsidRPr="007A065C">
        <w:rPr>
          <w:rFonts w:ascii="Times New Roman" w:hAnsi="Times New Roman" w:cs="Times New Roman"/>
          <w:sz w:val="24"/>
          <w:szCs w:val="24"/>
        </w:rPr>
        <w:t>h</w:t>
      </w:r>
      <w:r w:rsidR="00FD3196" w:rsidRPr="007A065C">
        <w:rPr>
          <w:rFonts w:ascii="Times New Roman" w:hAnsi="Times New Roman" w:cs="Times New Roman"/>
          <w:sz w:val="24"/>
          <w:szCs w:val="24"/>
        </w:rPr>
        <w:t>opitelně ne všichni z nich v Brně zanechali</w:t>
      </w:r>
      <w:r w:rsidR="002E5F5F" w:rsidRPr="007A065C">
        <w:rPr>
          <w:rFonts w:ascii="Times New Roman" w:hAnsi="Times New Roman" w:cs="Times New Roman"/>
          <w:sz w:val="24"/>
          <w:szCs w:val="24"/>
        </w:rPr>
        <w:t xml:space="preserve"> své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st</w:t>
      </w:r>
      <w:r w:rsidR="007754F3" w:rsidRPr="007A065C">
        <w:rPr>
          <w:rFonts w:ascii="Times New Roman" w:hAnsi="Times New Roman" w:cs="Times New Roman"/>
          <w:sz w:val="24"/>
          <w:szCs w:val="24"/>
        </w:rPr>
        <w:t>o</w:t>
      </w:r>
      <w:r w:rsidR="00FD3196" w:rsidRPr="007A065C">
        <w:rPr>
          <w:rFonts w:ascii="Times New Roman" w:hAnsi="Times New Roman" w:cs="Times New Roman"/>
          <w:sz w:val="24"/>
          <w:szCs w:val="24"/>
        </w:rPr>
        <w:t>py v podobě architektonických realizací</w:t>
      </w:r>
      <w:r w:rsidR="00E97313" w:rsidRPr="007A065C">
        <w:rPr>
          <w:rFonts w:ascii="Times New Roman" w:hAnsi="Times New Roman" w:cs="Times New Roman"/>
          <w:sz w:val="24"/>
          <w:szCs w:val="24"/>
        </w:rPr>
        <w:t>,</w:t>
      </w:r>
      <w:r w:rsidR="00063FFE" w:rsidRPr="007A065C">
        <w:rPr>
          <w:rFonts w:ascii="Times New Roman" w:hAnsi="Times New Roman" w:cs="Times New Roman"/>
          <w:sz w:val="24"/>
          <w:szCs w:val="24"/>
        </w:rPr>
        <w:t xml:space="preserve"> ale mnozí</w:t>
      </w:r>
      <w:r w:rsidR="007754F3" w:rsidRPr="007A065C">
        <w:rPr>
          <w:rFonts w:ascii="Times New Roman" w:hAnsi="Times New Roman" w:cs="Times New Roman"/>
          <w:sz w:val="24"/>
          <w:szCs w:val="24"/>
        </w:rPr>
        <w:t xml:space="preserve"> by</w:t>
      </w:r>
      <w:r w:rsidR="00063FFE" w:rsidRPr="007A065C">
        <w:rPr>
          <w:rFonts w:ascii="Times New Roman" w:hAnsi="Times New Roman" w:cs="Times New Roman"/>
          <w:sz w:val="24"/>
          <w:szCs w:val="24"/>
        </w:rPr>
        <w:t>li</w:t>
      </w:r>
      <w:r w:rsidR="00E97313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D87AA9" w:rsidRPr="007A065C">
        <w:rPr>
          <w:rFonts w:ascii="Times New Roman" w:hAnsi="Times New Roman" w:cs="Times New Roman"/>
          <w:sz w:val="24"/>
          <w:szCs w:val="24"/>
        </w:rPr>
        <w:t>mor</w:t>
      </w:r>
      <w:r w:rsidR="007754F3" w:rsidRPr="007A065C">
        <w:rPr>
          <w:rFonts w:ascii="Times New Roman" w:hAnsi="Times New Roman" w:cs="Times New Roman"/>
          <w:sz w:val="24"/>
          <w:szCs w:val="24"/>
        </w:rPr>
        <w:t>a</w:t>
      </w:r>
      <w:r w:rsidR="00D87AA9" w:rsidRPr="007A065C">
        <w:rPr>
          <w:rFonts w:ascii="Times New Roman" w:hAnsi="Times New Roman" w:cs="Times New Roman"/>
          <w:sz w:val="24"/>
          <w:szCs w:val="24"/>
        </w:rPr>
        <w:t>vskoslezskými rodáky,</w:t>
      </w:r>
      <w:r w:rsidR="00A97C0D" w:rsidRPr="007A065C">
        <w:rPr>
          <w:rFonts w:ascii="Times New Roman" w:hAnsi="Times New Roman" w:cs="Times New Roman"/>
          <w:sz w:val="24"/>
          <w:szCs w:val="24"/>
        </w:rPr>
        <w:t xml:space="preserve"> kteří v morav</w:t>
      </w:r>
      <w:r w:rsidR="007754F3" w:rsidRPr="007A065C">
        <w:rPr>
          <w:rFonts w:ascii="Times New Roman" w:hAnsi="Times New Roman" w:cs="Times New Roman"/>
          <w:sz w:val="24"/>
          <w:szCs w:val="24"/>
        </w:rPr>
        <w:t xml:space="preserve">ské metropoli studiem na vyšší </w:t>
      </w:r>
      <w:r w:rsidR="00A97C0D" w:rsidRPr="007A065C">
        <w:rPr>
          <w:rFonts w:ascii="Times New Roman" w:hAnsi="Times New Roman" w:cs="Times New Roman"/>
          <w:sz w:val="24"/>
          <w:szCs w:val="24"/>
        </w:rPr>
        <w:t>p</w:t>
      </w:r>
      <w:r w:rsidR="007754F3" w:rsidRPr="007A065C">
        <w:rPr>
          <w:rFonts w:ascii="Times New Roman" w:hAnsi="Times New Roman" w:cs="Times New Roman"/>
          <w:sz w:val="24"/>
          <w:szCs w:val="24"/>
        </w:rPr>
        <w:t>r</w:t>
      </w:r>
      <w:r w:rsidR="00A97C0D" w:rsidRPr="007A065C">
        <w:rPr>
          <w:rFonts w:ascii="Times New Roman" w:hAnsi="Times New Roman" w:cs="Times New Roman"/>
          <w:sz w:val="24"/>
          <w:szCs w:val="24"/>
        </w:rPr>
        <w:t>ů</w:t>
      </w:r>
      <w:r w:rsidR="007754F3" w:rsidRPr="007A065C">
        <w:rPr>
          <w:rFonts w:ascii="Times New Roman" w:hAnsi="Times New Roman" w:cs="Times New Roman"/>
          <w:sz w:val="24"/>
          <w:szCs w:val="24"/>
        </w:rPr>
        <w:t>m</w:t>
      </w:r>
      <w:r w:rsidR="00A97C0D" w:rsidRPr="007A065C">
        <w:rPr>
          <w:rFonts w:ascii="Times New Roman" w:hAnsi="Times New Roman" w:cs="Times New Roman"/>
          <w:sz w:val="24"/>
          <w:szCs w:val="24"/>
        </w:rPr>
        <w:t>yslové škole započali svoji pozdější profesní dráhu</w:t>
      </w:r>
      <w:r w:rsidR="00E97313" w:rsidRPr="007A065C">
        <w:rPr>
          <w:rFonts w:ascii="Times New Roman" w:hAnsi="Times New Roman" w:cs="Times New Roman"/>
          <w:sz w:val="24"/>
          <w:szCs w:val="24"/>
        </w:rPr>
        <w:t>, která do jisté míry ovlivnila podobu střední Evropy</w:t>
      </w:r>
      <w:r w:rsidR="00A97C0D"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D87AA9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A97C0D" w:rsidRPr="007A065C">
        <w:rPr>
          <w:rFonts w:ascii="Times New Roman" w:hAnsi="Times New Roman" w:cs="Times New Roman"/>
          <w:sz w:val="24"/>
          <w:szCs w:val="24"/>
        </w:rPr>
        <w:t>Již zde se sešla jména jako Leopold Bauer, Hubert Gessner, Jos</w:t>
      </w:r>
      <w:r w:rsidR="007754F3" w:rsidRPr="007A065C">
        <w:rPr>
          <w:rFonts w:ascii="Times New Roman" w:hAnsi="Times New Roman" w:cs="Times New Roman"/>
          <w:sz w:val="24"/>
          <w:szCs w:val="24"/>
        </w:rPr>
        <w:t>ef Hoffmann, Alois Ludwig či Jan Kotěra.</w:t>
      </w:r>
      <w:r w:rsidR="00A97C0D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C07590" w:rsidRPr="007A065C">
        <w:rPr>
          <w:rFonts w:ascii="Times New Roman" w:hAnsi="Times New Roman" w:cs="Times New Roman"/>
          <w:sz w:val="24"/>
          <w:szCs w:val="24"/>
        </w:rPr>
        <w:t>Tito</w:t>
      </w:r>
      <w:r w:rsidR="00B91E2D" w:rsidRPr="007A065C">
        <w:rPr>
          <w:rFonts w:ascii="Times New Roman" w:hAnsi="Times New Roman" w:cs="Times New Roman"/>
          <w:sz w:val="24"/>
          <w:szCs w:val="24"/>
        </w:rPr>
        <w:t xml:space="preserve"> mladí tvůrci se pod </w:t>
      </w:r>
      <w:r w:rsidR="00A97C0D" w:rsidRPr="007A065C">
        <w:rPr>
          <w:rFonts w:ascii="Times New Roman" w:hAnsi="Times New Roman" w:cs="Times New Roman"/>
          <w:sz w:val="24"/>
          <w:szCs w:val="24"/>
        </w:rPr>
        <w:t>neotřelým Wagnero</w:t>
      </w:r>
      <w:r w:rsidR="00E97313" w:rsidRPr="007A065C">
        <w:rPr>
          <w:rFonts w:ascii="Times New Roman" w:hAnsi="Times New Roman" w:cs="Times New Roman"/>
          <w:sz w:val="24"/>
          <w:szCs w:val="24"/>
        </w:rPr>
        <w:t>vým vedením</w:t>
      </w:r>
      <w:r w:rsidR="00B91E2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D87AA9" w:rsidRPr="007A065C">
        <w:rPr>
          <w:rFonts w:ascii="Times New Roman" w:hAnsi="Times New Roman" w:cs="Times New Roman"/>
          <w:sz w:val="24"/>
          <w:szCs w:val="24"/>
        </w:rPr>
        <w:t>postavili</w:t>
      </w:r>
      <w:r w:rsidR="00B91E2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91688C" w:rsidRPr="007A065C">
        <w:rPr>
          <w:rFonts w:ascii="Times New Roman" w:hAnsi="Times New Roman" w:cs="Times New Roman"/>
          <w:sz w:val="24"/>
          <w:szCs w:val="24"/>
        </w:rPr>
        <w:t>proti vyčerpanému e</w:t>
      </w:r>
      <w:r w:rsidR="00063FFE" w:rsidRPr="007A065C">
        <w:rPr>
          <w:rFonts w:ascii="Times New Roman" w:hAnsi="Times New Roman" w:cs="Times New Roman"/>
          <w:sz w:val="24"/>
          <w:szCs w:val="24"/>
        </w:rPr>
        <w:t>k</w:t>
      </w:r>
      <w:r w:rsidR="0091688C" w:rsidRPr="007A065C">
        <w:rPr>
          <w:rFonts w:ascii="Times New Roman" w:hAnsi="Times New Roman" w:cs="Times New Roman"/>
          <w:sz w:val="24"/>
          <w:szCs w:val="24"/>
        </w:rPr>
        <w:t>lekticismu d</w:t>
      </w:r>
      <w:r w:rsidR="00FD3196" w:rsidRPr="007A065C">
        <w:rPr>
          <w:rFonts w:ascii="Times New Roman" w:hAnsi="Times New Roman" w:cs="Times New Roman"/>
          <w:sz w:val="24"/>
          <w:szCs w:val="24"/>
        </w:rPr>
        <w:t>o</w:t>
      </w:r>
      <w:r w:rsidR="0091688C" w:rsidRPr="007A065C">
        <w:rPr>
          <w:rFonts w:ascii="Times New Roman" w:hAnsi="Times New Roman" w:cs="Times New Roman"/>
          <w:sz w:val="24"/>
          <w:szCs w:val="24"/>
        </w:rPr>
        <w:t>znívajícího historismu.</w:t>
      </w:r>
      <w:r w:rsidR="00B4154D" w:rsidRPr="007A065C">
        <w:rPr>
          <w:rFonts w:ascii="Times New Roman" w:hAnsi="Times New Roman" w:cs="Times New Roman"/>
          <w:sz w:val="24"/>
          <w:szCs w:val="24"/>
        </w:rPr>
        <w:t xml:space="preserve"> „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 xml:space="preserve">Zatímco na technických vysokých školách výuka spočívla ve studiu historických staveb, Wagner své studenty vedl k řešení praktických úloh. „V promrskávání všech stylových směrů, jak to přinesla poslední desetiletí, nemůže do budoucna spočívat 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lastRenderedPageBreak/>
        <w:t>spása</w:t>
      </w:r>
      <w:r w:rsidR="007754F3" w:rsidRPr="007A065C">
        <w:rPr>
          <w:rFonts w:ascii="Times New Roman" w:hAnsi="Times New Roman" w:cs="Times New Roman"/>
          <w:i/>
          <w:sz w:val="24"/>
          <w:szCs w:val="24"/>
        </w:rPr>
        <w:t>“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>, prohásil již ve své ná</w:t>
      </w:r>
      <w:r w:rsidR="002E5F5F" w:rsidRPr="007A065C">
        <w:rPr>
          <w:rFonts w:ascii="Times New Roman" w:hAnsi="Times New Roman" w:cs="Times New Roman"/>
          <w:i/>
          <w:sz w:val="24"/>
          <w:szCs w:val="24"/>
        </w:rPr>
        <w:t>s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>tupní přednášce.</w:t>
      </w:r>
      <w:r w:rsidR="007754F3" w:rsidRPr="007A065C">
        <w:rPr>
          <w:rFonts w:ascii="Times New Roman" w:hAnsi="Times New Roman" w:cs="Times New Roman"/>
          <w:sz w:val="24"/>
          <w:szCs w:val="24"/>
        </w:rPr>
        <w:t>“</w:t>
      </w:r>
      <w:r w:rsidR="00B4154D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D55A01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B4154D" w:rsidRPr="007A065C">
        <w:rPr>
          <w:rFonts w:ascii="Times New Roman" w:hAnsi="Times New Roman" w:cs="Times New Roman"/>
          <w:sz w:val="24"/>
          <w:szCs w:val="24"/>
        </w:rPr>
        <w:t>„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>Wagnerova škola představil</w:t>
      </w:r>
      <w:r w:rsidR="007754F3" w:rsidRPr="007A065C">
        <w:rPr>
          <w:rFonts w:ascii="Times New Roman" w:hAnsi="Times New Roman" w:cs="Times New Roman"/>
          <w:i/>
          <w:sz w:val="24"/>
          <w:szCs w:val="24"/>
        </w:rPr>
        <w:t>a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 xml:space="preserve"> veřejnosti nového hrdinu. Namísto učeného skeptika, sběratele a napodobitele star</w:t>
      </w:r>
      <w:r w:rsidR="007754F3" w:rsidRPr="007A065C">
        <w:rPr>
          <w:rFonts w:ascii="Times New Roman" w:hAnsi="Times New Roman" w:cs="Times New Roman"/>
          <w:i/>
          <w:sz w:val="24"/>
          <w:szCs w:val="24"/>
        </w:rPr>
        <w:t>ý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>ch p</w:t>
      </w:r>
      <w:r w:rsidR="007754F3" w:rsidRPr="007A065C">
        <w:rPr>
          <w:rFonts w:ascii="Times New Roman" w:hAnsi="Times New Roman" w:cs="Times New Roman"/>
          <w:i/>
          <w:sz w:val="24"/>
          <w:szCs w:val="24"/>
        </w:rPr>
        <w:t>a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>mátek, nastoupil bojovný typ hledačů pravdy a stavitelů nové</w:t>
      </w:r>
      <w:r w:rsidR="007754F3" w:rsidRPr="007A065C">
        <w:rPr>
          <w:rFonts w:ascii="Times New Roman" w:hAnsi="Times New Roman" w:cs="Times New Roman"/>
          <w:i/>
          <w:sz w:val="24"/>
          <w:szCs w:val="24"/>
        </w:rPr>
        <w:t>h</w:t>
      </w:r>
      <w:r w:rsidR="00B4154D" w:rsidRPr="007A065C">
        <w:rPr>
          <w:rFonts w:ascii="Times New Roman" w:hAnsi="Times New Roman" w:cs="Times New Roman"/>
          <w:i/>
          <w:sz w:val="24"/>
          <w:szCs w:val="24"/>
        </w:rPr>
        <w:t>o světa.</w:t>
      </w:r>
      <w:r w:rsidR="00B4154D" w:rsidRPr="007A065C">
        <w:rPr>
          <w:rFonts w:ascii="Times New Roman" w:hAnsi="Times New Roman" w:cs="Times New Roman"/>
          <w:sz w:val="24"/>
          <w:szCs w:val="24"/>
        </w:rPr>
        <w:t>“</w:t>
      </w:r>
      <w:r w:rsidR="00B4154D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B4154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91688C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8A656D" w:rsidRPr="007A065C">
        <w:rPr>
          <w:rFonts w:ascii="Times New Roman" w:hAnsi="Times New Roman" w:cs="Times New Roman"/>
          <w:sz w:val="24"/>
          <w:szCs w:val="24"/>
        </w:rPr>
        <w:t>Mezi možná</w:t>
      </w:r>
      <w:r w:rsidR="004C0E86" w:rsidRPr="007A065C">
        <w:rPr>
          <w:rFonts w:ascii="Times New Roman" w:hAnsi="Times New Roman" w:cs="Times New Roman"/>
          <w:sz w:val="24"/>
          <w:szCs w:val="24"/>
        </w:rPr>
        <w:t xml:space="preserve"> méně proslavené žáky Wagnerovy školy patřil také Franz Holik. Rodák z Vídně</w:t>
      </w:r>
      <w:r w:rsidR="004C0E86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="004C0E86" w:rsidRPr="007A065C">
        <w:rPr>
          <w:rFonts w:ascii="Times New Roman" w:hAnsi="Times New Roman" w:cs="Times New Roman"/>
          <w:sz w:val="24"/>
          <w:szCs w:val="24"/>
        </w:rPr>
        <w:t>, „</w:t>
      </w:r>
      <w:r w:rsidR="004C0E86" w:rsidRPr="007A065C">
        <w:rPr>
          <w:rFonts w:ascii="Times New Roman" w:hAnsi="Times New Roman" w:cs="Times New Roman"/>
          <w:i/>
          <w:sz w:val="24"/>
          <w:szCs w:val="24"/>
        </w:rPr>
        <w:t>který se od</w:t>
      </w:r>
      <w:r w:rsidR="007754F3" w:rsidRPr="007A065C">
        <w:rPr>
          <w:rFonts w:ascii="Times New Roman" w:hAnsi="Times New Roman" w:cs="Times New Roman"/>
          <w:i/>
          <w:sz w:val="24"/>
          <w:szCs w:val="24"/>
        </w:rPr>
        <w:t xml:space="preserve"> roku 1905 stal prvním městským</w:t>
      </w:r>
      <w:r w:rsidR="004C0E86" w:rsidRPr="007A065C">
        <w:rPr>
          <w:rFonts w:ascii="Times New Roman" w:hAnsi="Times New Roman" w:cs="Times New Roman"/>
          <w:i/>
          <w:sz w:val="24"/>
          <w:szCs w:val="24"/>
        </w:rPr>
        <w:t xml:space="preserve"> architektem v Brně</w:t>
      </w:r>
      <w:r w:rsidR="004C0E86" w:rsidRPr="007A065C">
        <w:rPr>
          <w:rFonts w:ascii="Times New Roman" w:hAnsi="Times New Roman" w:cs="Times New Roman"/>
          <w:sz w:val="24"/>
          <w:szCs w:val="24"/>
        </w:rPr>
        <w:t xml:space="preserve">“ </w:t>
      </w:r>
      <w:r w:rsidR="004C0E86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  <w:r w:rsidR="004C0E86" w:rsidRPr="007A065C">
        <w:rPr>
          <w:rFonts w:ascii="Times New Roman" w:hAnsi="Times New Roman" w:cs="Times New Roman"/>
          <w:sz w:val="24"/>
          <w:szCs w:val="24"/>
        </w:rPr>
        <w:t xml:space="preserve"> a který byl také </w:t>
      </w:r>
      <w:r w:rsidR="00642527" w:rsidRPr="007A065C">
        <w:rPr>
          <w:rFonts w:ascii="Times New Roman" w:hAnsi="Times New Roman" w:cs="Times New Roman"/>
          <w:sz w:val="24"/>
          <w:szCs w:val="24"/>
        </w:rPr>
        <w:t>a</w:t>
      </w:r>
      <w:r w:rsidR="004C0E86" w:rsidRPr="007A065C">
        <w:rPr>
          <w:rFonts w:ascii="Times New Roman" w:hAnsi="Times New Roman" w:cs="Times New Roman"/>
          <w:sz w:val="24"/>
          <w:szCs w:val="24"/>
        </w:rPr>
        <w:t>utorem plánů pro stavbu k</w:t>
      </w:r>
      <w:r w:rsidR="007754F3" w:rsidRPr="007A065C">
        <w:rPr>
          <w:rFonts w:ascii="Times New Roman" w:hAnsi="Times New Roman" w:cs="Times New Roman"/>
          <w:sz w:val="24"/>
          <w:szCs w:val="24"/>
        </w:rPr>
        <w:t>o</w:t>
      </w:r>
      <w:r w:rsidR="004C0E86" w:rsidRPr="007A065C">
        <w:rPr>
          <w:rFonts w:ascii="Times New Roman" w:hAnsi="Times New Roman" w:cs="Times New Roman"/>
          <w:sz w:val="24"/>
          <w:szCs w:val="24"/>
        </w:rPr>
        <w:t>stela Neposkvrněného poče</w:t>
      </w:r>
      <w:r w:rsidR="007754F3" w:rsidRPr="007A065C">
        <w:rPr>
          <w:rFonts w:ascii="Times New Roman" w:hAnsi="Times New Roman" w:cs="Times New Roman"/>
          <w:sz w:val="24"/>
          <w:szCs w:val="24"/>
        </w:rPr>
        <w:t>tí Panny Marie a</w:t>
      </w:r>
      <w:r w:rsidR="004C0E86" w:rsidRPr="007A065C">
        <w:rPr>
          <w:rFonts w:ascii="Times New Roman" w:hAnsi="Times New Roman" w:cs="Times New Roman"/>
          <w:sz w:val="24"/>
          <w:szCs w:val="24"/>
        </w:rPr>
        <w:t xml:space="preserve"> s</w:t>
      </w:r>
      <w:r w:rsidR="007754F3" w:rsidRPr="007A065C">
        <w:rPr>
          <w:rFonts w:ascii="Times New Roman" w:hAnsi="Times New Roman" w:cs="Times New Roman"/>
          <w:sz w:val="24"/>
          <w:szCs w:val="24"/>
        </w:rPr>
        <w:t> </w:t>
      </w:r>
      <w:r w:rsidR="004C0E86" w:rsidRPr="007A065C">
        <w:rPr>
          <w:rFonts w:ascii="Times New Roman" w:hAnsi="Times New Roman" w:cs="Times New Roman"/>
          <w:sz w:val="24"/>
          <w:szCs w:val="24"/>
        </w:rPr>
        <w:t>ním</w:t>
      </w:r>
      <w:r w:rsidR="007754F3" w:rsidRPr="007A065C">
        <w:rPr>
          <w:rFonts w:ascii="Times New Roman" w:hAnsi="Times New Roman" w:cs="Times New Roman"/>
          <w:sz w:val="24"/>
          <w:szCs w:val="24"/>
        </w:rPr>
        <w:t xml:space="preserve"> i</w:t>
      </w:r>
      <w:r w:rsidR="004C0E86" w:rsidRPr="007A065C">
        <w:rPr>
          <w:rFonts w:ascii="Times New Roman" w:hAnsi="Times New Roman" w:cs="Times New Roman"/>
          <w:sz w:val="24"/>
          <w:szCs w:val="24"/>
        </w:rPr>
        <w:t xml:space="preserve"> souvisejících urbanistických projektů. </w:t>
      </w:r>
      <w:r w:rsidR="00642527" w:rsidRPr="007A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283913" w14:textId="77777777" w:rsidR="00642527" w:rsidRPr="007A065C" w:rsidRDefault="00D55A01" w:rsidP="003248C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Secesse se v B</w:t>
      </w:r>
      <w:r w:rsidR="00642527" w:rsidRPr="007A065C">
        <w:rPr>
          <w:rFonts w:ascii="Times New Roman" w:hAnsi="Times New Roman" w:cs="Times New Roman"/>
          <w:sz w:val="24"/>
          <w:szCs w:val="24"/>
        </w:rPr>
        <w:t>rně prosazoval</w:t>
      </w:r>
      <w:r w:rsidRPr="007A065C">
        <w:rPr>
          <w:rFonts w:ascii="Times New Roman" w:hAnsi="Times New Roman" w:cs="Times New Roman"/>
          <w:sz w:val="24"/>
          <w:szCs w:val="24"/>
        </w:rPr>
        <w:t>a</w:t>
      </w:r>
      <w:r w:rsidR="00642527" w:rsidRPr="007A065C">
        <w:rPr>
          <w:rFonts w:ascii="Times New Roman" w:hAnsi="Times New Roman" w:cs="Times New Roman"/>
          <w:sz w:val="24"/>
          <w:szCs w:val="24"/>
        </w:rPr>
        <w:t xml:space="preserve"> mezi léty 1898 a</w:t>
      </w:r>
      <w:r w:rsidRPr="007A065C">
        <w:rPr>
          <w:rFonts w:ascii="Times New Roman" w:hAnsi="Times New Roman" w:cs="Times New Roman"/>
          <w:sz w:val="24"/>
          <w:szCs w:val="24"/>
        </w:rPr>
        <w:t>ž</w:t>
      </w:r>
      <w:r w:rsidR="00642527" w:rsidRPr="007A065C">
        <w:rPr>
          <w:rFonts w:ascii="Times New Roman" w:hAnsi="Times New Roman" w:cs="Times New Roman"/>
          <w:sz w:val="24"/>
          <w:szCs w:val="24"/>
        </w:rPr>
        <w:t xml:space="preserve"> 1914</w:t>
      </w:r>
      <w:r w:rsidR="00642527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6"/>
      </w:r>
      <w:r w:rsidR="00642527" w:rsidRPr="007A065C">
        <w:rPr>
          <w:rFonts w:ascii="Times New Roman" w:hAnsi="Times New Roman" w:cs="Times New Roman"/>
          <w:sz w:val="24"/>
          <w:szCs w:val="24"/>
        </w:rPr>
        <w:t xml:space="preserve">, kdy ideály i plány (nejen architektonické) vzaly za své v důsledku počínající světové války. </w:t>
      </w:r>
      <w:r w:rsidR="006E5AE7" w:rsidRPr="007A065C">
        <w:rPr>
          <w:rFonts w:ascii="Times New Roman" w:hAnsi="Times New Roman" w:cs="Times New Roman"/>
          <w:sz w:val="24"/>
          <w:szCs w:val="24"/>
        </w:rPr>
        <w:t>Však B</w:t>
      </w:r>
      <w:r w:rsidR="00642527" w:rsidRPr="007A065C">
        <w:rPr>
          <w:rFonts w:ascii="Times New Roman" w:hAnsi="Times New Roman" w:cs="Times New Roman"/>
          <w:sz w:val="24"/>
          <w:szCs w:val="24"/>
        </w:rPr>
        <w:t>rno</w:t>
      </w:r>
      <w:r w:rsidR="00995CC4" w:rsidRPr="007A065C">
        <w:rPr>
          <w:rFonts w:ascii="Times New Roman" w:hAnsi="Times New Roman" w:cs="Times New Roman"/>
          <w:sz w:val="24"/>
          <w:szCs w:val="24"/>
        </w:rPr>
        <w:t xml:space="preserve"> již</w:t>
      </w:r>
      <w:r w:rsidR="00642527" w:rsidRPr="007A065C">
        <w:rPr>
          <w:rFonts w:ascii="Times New Roman" w:hAnsi="Times New Roman" w:cs="Times New Roman"/>
          <w:sz w:val="24"/>
          <w:szCs w:val="24"/>
        </w:rPr>
        <w:t xml:space="preserve"> na přelomu stol</w:t>
      </w:r>
      <w:r w:rsidRPr="007A065C">
        <w:rPr>
          <w:rFonts w:ascii="Times New Roman" w:hAnsi="Times New Roman" w:cs="Times New Roman"/>
          <w:sz w:val="24"/>
          <w:szCs w:val="24"/>
        </w:rPr>
        <w:t>etí procházelo sociopolitickými</w:t>
      </w:r>
      <w:r w:rsidR="00642527" w:rsidRPr="007A065C">
        <w:rPr>
          <w:rFonts w:ascii="Times New Roman" w:hAnsi="Times New Roman" w:cs="Times New Roman"/>
          <w:sz w:val="24"/>
          <w:szCs w:val="24"/>
        </w:rPr>
        <w:t xml:space="preserve"> změnami. Vzkvétající průmysl lákal do měst </w:t>
      </w:r>
      <w:r w:rsidR="00995CC4" w:rsidRPr="007A065C">
        <w:rPr>
          <w:rFonts w:ascii="Times New Roman" w:hAnsi="Times New Roman" w:cs="Times New Roman"/>
          <w:sz w:val="24"/>
          <w:szCs w:val="24"/>
        </w:rPr>
        <w:t xml:space="preserve">stále více </w:t>
      </w:r>
      <w:r w:rsidR="00FD3196" w:rsidRPr="007A065C">
        <w:rPr>
          <w:rFonts w:ascii="Times New Roman" w:hAnsi="Times New Roman" w:cs="Times New Roman"/>
          <w:sz w:val="24"/>
          <w:szCs w:val="24"/>
        </w:rPr>
        <w:t>lidí ohlížejícíh se po</w:t>
      </w:r>
      <w:r w:rsidR="00995CC4" w:rsidRPr="007A065C">
        <w:rPr>
          <w:rFonts w:ascii="Times New Roman" w:hAnsi="Times New Roman" w:cs="Times New Roman"/>
          <w:sz w:val="24"/>
          <w:szCs w:val="24"/>
        </w:rPr>
        <w:t xml:space="preserve"> práci</w:t>
      </w:r>
      <w:r w:rsidR="006E5AE7"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4D41A0" w:rsidRPr="007A065C">
        <w:rPr>
          <w:rFonts w:ascii="Times New Roman" w:hAnsi="Times New Roman" w:cs="Times New Roman"/>
          <w:sz w:val="24"/>
          <w:szCs w:val="24"/>
        </w:rPr>
        <w:t xml:space="preserve">Tlak germanizační politiky přinutil české </w:t>
      </w:r>
      <w:r w:rsidR="00995CC4" w:rsidRPr="007A065C">
        <w:rPr>
          <w:rFonts w:ascii="Times New Roman" w:hAnsi="Times New Roman" w:cs="Times New Roman"/>
          <w:sz w:val="24"/>
          <w:szCs w:val="24"/>
        </w:rPr>
        <w:t>o</w:t>
      </w:r>
      <w:r w:rsidR="004D41A0" w:rsidRPr="007A065C">
        <w:rPr>
          <w:rFonts w:ascii="Times New Roman" w:hAnsi="Times New Roman" w:cs="Times New Roman"/>
          <w:sz w:val="24"/>
          <w:szCs w:val="24"/>
        </w:rPr>
        <w:t>byvatele,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ačkoliv </w:t>
      </w:r>
      <w:r w:rsidR="008A656D" w:rsidRPr="007A065C">
        <w:rPr>
          <w:rFonts w:ascii="Times New Roman" w:hAnsi="Times New Roman" w:cs="Times New Roman"/>
          <w:sz w:val="24"/>
          <w:szCs w:val="24"/>
        </w:rPr>
        <w:t>těch</w:t>
      </w:r>
      <w:r w:rsidR="004D41A0" w:rsidRPr="007A065C">
        <w:rPr>
          <w:rFonts w:ascii="Times New Roman" w:hAnsi="Times New Roman" w:cs="Times New Roman"/>
          <w:sz w:val="24"/>
          <w:szCs w:val="24"/>
        </w:rPr>
        <w:t xml:space="preserve"> byla</w:t>
      </w:r>
      <w:r w:rsidR="008A656D" w:rsidRPr="007A065C">
        <w:rPr>
          <w:rFonts w:ascii="Times New Roman" w:hAnsi="Times New Roman" w:cs="Times New Roman"/>
          <w:sz w:val="24"/>
          <w:szCs w:val="24"/>
        </w:rPr>
        <w:t xml:space="preserve"> fakticky</w:t>
      </w:r>
      <w:r w:rsidR="004D41A0" w:rsidRPr="007A065C">
        <w:rPr>
          <w:rFonts w:ascii="Times New Roman" w:hAnsi="Times New Roman" w:cs="Times New Roman"/>
          <w:sz w:val="24"/>
          <w:szCs w:val="24"/>
        </w:rPr>
        <w:t xml:space="preserve"> vě</w:t>
      </w:r>
      <w:r w:rsidRPr="007A065C">
        <w:rPr>
          <w:rFonts w:ascii="Times New Roman" w:hAnsi="Times New Roman" w:cs="Times New Roman"/>
          <w:sz w:val="24"/>
          <w:szCs w:val="24"/>
        </w:rPr>
        <w:t>t</w:t>
      </w:r>
      <w:r w:rsidR="004D41A0" w:rsidRPr="007A065C">
        <w:rPr>
          <w:rFonts w:ascii="Times New Roman" w:hAnsi="Times New Roman" w:cs="Times New Roman"/>
          <w:sz w:val="24"/>
          <w:szCs w:val="24"/>
        </w:rPr>
        <w:t>šina, přihlásit se k německému jazyk</w:t>
      </w:r>
      <w:r w:rsidR="00FD3196" w:rsidRPr="007A065C">
        <w:rPr>
          <w:rFonts w:ascii="Times New Roman" w:hAnsi="Times New Roman" w:cs="Times New Roman"/>
          <w:sz w:val="24"/>
          <w:szCs w:val="24"/>
        </w:rPr>
        <w:t>u</w:t>
      </w:r>
      <w:r w:rsidRPr="007A065C">
        <w:rPr>
          <w:rFonts w:ascii="Times New Roman" w:hAnsi="Times New Roman" w:cs="Times New Roman"/>
          <w:sz w:val="24"/>
          <w:szCs w:val="24"/>
        </w:rPr>
        <w:t>.</w:t>
      </w:r>
      <w:r w:rsidR="004D41A0" w:rsidRPr="007A065C">
        <w:rPr>
          <w:rFonts w:ascii="Times New Roman" w:hAnsi="Times New Roman" w:cs="Times New Roman"/>
          <w:sz w:val="24"/>
          <w:szCs w:val="24"/>
        </w:rPr>
        <w:t xml:space="preserve"> V důsledku toho se zdál být </w:t>
      </w:r>
      <w:r w:rsidRPr="007A065C">
        <w:rPr>
          <w:rFonts w:ascii="Times New Roman" w:hAnsi="Times New Roman" w:cs="Times New Roman"/>
          <w:sz w:val="24"/>
          <w:szCs w:val="24"/>
        </w:rPr>
        <w:t xml:space="preserve">německý živel </w:t>
      </w:r>
      <w:r w:rsidR="004D41A0" w:rsidRPr="007A065C">
        <w:rPr>
          <w:rFonts w:ascii="Times New Roman" w:hAnsi="Times New Roman" w:cs="Times New Roman"/>
          <w:sz w:val="24"/>
          <w:szCs w:val="24"/>
        </w:rPr>
        <w:t>v</w:t>
      </w: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4D41A0" w:rsidRPr="007A065C">
        <w:rPr>
          <w:rFonts w:ascii="Times New Roman" w:hAnsi="Times New Roman" w:cs="Times New Roman"/>
          <w:sz w:val="24"/>
          <w:szCs w:val="24"/>
        </w:rPr>
        <w:t>početní převaze.  České obyvatelstvo pak setrvávalo na periferiích, kde se také utvářely četné dělnické komunity. Císař František Josef I.</w:t>
      </w:r>
      <w:r w:rsidR="00D8248C" w:rsidRPr="007A065C">
        <w:rPr>
          <w:rFonts w:ascii="Times New Roman" w:hAnsi="Times New Roman" w:cs="Times New Roman"/>
          <w:sz w:val="24"/>
          <w:szCs w:val="24"/>
        </w:rPr>
        <w:t xml:space="preserve"> sice roku 1905 podepsal tzv. moravské vyrovnání, které mělo národnostní rozpory řešit  a zrovnoprávnit postavení Čechů a Němců.</w:t>
      </w:r>
      <w:r w:rsidR="00D8248C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7"/>
      </w:r>
      <w:r w:rsidR="00D8248C" w:rsidRPr="007A065C">
        <w:rPr>
          <w:rFonts w:ascii="Times New Roman" w:hAnsi="Times New Roman" w:cs="Times New Roman"/>
          <w:sz w:val="24"/>
          <w:szCs w:val="24"/>
        </w:rPr>
        <w:t xml:space="preserve"> Nicméně co bylo dáno de iure, de facto nepřineslo výrazné zlepšení. „</w:t>
      </w:r>
      <w:r w:rsidR="00D8248C" w:rsidRPr="007A065C">
        <w:rPr>
          <w:rFonts w:ascii="Times New Roman" w:hAnsi="Times New Roman" w:cs="Times New Roman"/>
          <w:i/>
          <w:sz w:val="24"/>
          <w:szCs w:val="24"/>
        </w:rPr>
        <w:t>Nezměnil se především rozh</w:t>
      </w:r>
      <w:r w:rsidRPr="007A065C">
        <w:rPr>
          <w:rFonts w:ascii="Times New Roman" w:hAnsi="Times New Roman" w:cs="Times New Roman"/>
          <w:i/>
          <w:sz w:val="24"/>
          <w:szCs w:val="24"/>
        </w:rPr>
        <w:t>odující fakt, že až do r. 1918 b</w:t>
      </w:r>
      <w:r w:rsidR="00D8248C" w:rsidRPr="007A065C">
        <w:rPr>
          <w:rFonts w:ascii="Times New Roman" w:hAnsi="Times New Roman" w:cs="Times New Roman"/>
          <w:i/>
          <w:sz w:val="24"/>
          <w:szCs w:val="24"/>
        </w:rPr>
        <w:t>yla vnitřní správa města řízen</w:t>
      </w:r>
      <w:r w:rsidRPr="007A065C">
        <w:rPr>
          <w:rFonts w:ascii="Times New Roman" w:hAnsi="Times New Roman" w:cs="Times New Roman"/>
          <w:i/>
          <w:sz w:val="24"/>
          <w:szCs w:val="24"/>
        </w:rPr>
        <w:t>a</w:t>
      </w:r>
      <w:r w:rsidR="00D8248C" w:rsidRPr="007A065C">
        <w:rPr>
          <w:rFonts w:ascii="Times New Roman" w:hAnsi="Times New Roman" w:cs="Times New Roman"/>
          <w:i/>
          <w:sz w:val="24"/>
          <w:szCs w:val="24"/>
        </w:rPr>
        <w:t xml:space="preserve"> výhradně německou radnicí, která systematicky bránila rozvoji českého živlu</w:t>
      </w:r>
      <w:r w:rsidR="00D8248C" w:rsidRPr="007A065C">
        <w:rPr>
          <w:rFonts w:ascii="Times New Roman" w:hAnsi="Times New Roman" w:cs="Times New Roman"/>
          <w:sz w:val="24"/>
          <w:szCs w:val="24"/>
        </w:rPr>
        <w:t>.“</w:t>
      </w:r>
      <w:r w:rsidR="00D8248C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8"/>
      </w:r>
      <w:r w:rsidR="00995CC4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41552C" w:rsidRPr="007A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266FD" w14:textId="77777777" w:rsidR="007A065C" w:rsidRDefault="00BB3600" w:rsidP="007A06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Narůstající počet obyvatel v příměstských částech Brna se projevoval také v nedostačující kap</w:t>
      </w:r>
      <w:r w:rsidR="00614233" w:rsidRPr="007A065C">
        <w:rPr>
          <w:rFonts w:ascii="Times New Roman" w:hAnsi="Times New Roman" w:cs="Times New Roman"/>
          <w:sz w:val="24"/>
          <w:szCs w:val="24"/>
        </w:rPr>
        <w:t>a</w:t>
      </w:r>
      <w:r w:rsidRPr="007A065C">
        <w:rPr>
          <w:rFonts w:ascii="Times New Roman" w:hAnsi="Times New Roman" w:cs="Times New Roman"/>
          <w:sz w:val="24"/>
          <w:szCs w:val="24"/>
        </w:rPr>
        <w:t xml:space="preserve">citě kostelů. </w:t>
      </w:r>
      <w:r w:rsidR="00BB255E" w:rsidRPr="007A065C">
        <w:rPr>
          <w:rFonts w:ascii="Times New Roman" w:hAnsi="Times New Roman" w:cs="Times New Roman"/>
          <w:sz w:val="24"/>
          <w:szCs w:val="24"/>
        </w:rPr>
        <w:t>Nesmíme opomenout</w:t>
      </w:r>
      <w:r w:rsidR="008A656D" w:rsidRPr="007A065C">
        <w:rPr>
          <w:rFonts w:ascii="Times New Roman" w:hAnsi="Times New Roman" w:cs="Times New Roman"/>
          <w:sz w:val="24"/>
          <w:szCs w:val="24"/>
        </w:rPr>
        <w:t>, že</w:t>
      </w:r>
      <w:r w:rsidRPr="007A065C">
        <w:rPr>
          <w:rFonts w:ascii="Times New Roman" w:hAnsi="Times New Roman" w:cs="Times New Roman"/>
          <w:sz w:val="24"/>
          <w:szCs w:val="24"/>
        </w:rPr>
        <w:t xml:space="preserve"> v důsledku josefíns</w:t>
      </w:r>
      <w:r w:rsidR="00D55A01" w:rsidRPr="007A065C">
        <w:rPr>
          <w:rFonts w:ascii="Times New Roman" w:hAnsi="Times New Roman" w:cs="Times New Roman"/>
          <w:sz w:val="24"/>
          <w:szCs w:val="24"/>
        </w:rPr>
        <w:t>k</w:t>
      </w:r>
      <w:r w:rsidRPr="007A065C">
        <w:rPr>
          <w:rFonts w:ascii="Times New Roman" w:hAnsi="Times New Roman" w:cs="Times New Roman"/>
          <w:sz w:val="24"/>
          <w:szCs w:val="24"/>
        </w:rPr>
        <w:t>ých</w:t>
      </w:r>
      <w:r w:rsidR="00A71B87" w:rsidRPr="007A065C">
        <w:rPr>
          <w:rFonts w:ascii="Times New Roman" w:hAnsi="Times New Roman" w:cs="Times New Roman"/>
          <w:sz w:val="24"/>
          <w:szCs w:val="24"/>
        </w:rPr>
        <w:t xml:space="preserve"> reforem bylo</w:t>
      </w:r>
      <w:r w:rsidR="00614233" w:rsidRPr="007A065C">
        <w:rPr>
          <w:rFonts w:ascii="Times New Roman" w:hAnsi="Times New Roman" w:cs="Times New Roman"/>
          <w:sz w:val="24"/>
          <w:szCs w:val="24"/>
        </w:rPr>
        <w:t xml:space="preserve"> mnoho sakrální</w:t>
      </w:r>
      <w:r w:rsidRPr="007A065C">
        <w:rPr>
          <w:rFonts w:ascii="Times New Roman" w:hAnsi="Times New Roman" w:cs="Times New Roman"/>
          <w:sz w:val="24"/>
          <w:szCs w:val="24"/>
        </w:rPr>
        <w:t>ch staveb zrušeno</w:t>
      </w:r>
      <w:r w:rsidR="00BB255E" w:rsidRPr="007A065C">
        <w:rPr>
          <w:rFonts w:ascii="Times New Roman" w:hAnsi="Times New Roman" w:cs="Times New Roman"/>
          <w:sz w:val="24"/>
          <w:szCs w:val="24"/>
        </w:rPr>
        <w:t>.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Nebylo výjimkou, že v mnoha případech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>na jediný kostel připad</w:t>
      </w:r>
      <w:r w:rsidR="00614233" w:rsidRPr="007A065C">
        <w:rPr>
          <w:rFonts w:ascii="Times New Roman" w:hAnsi="Times New Roman" w:cs="Times New Roman"/>
          <w:sz w:val="24"/>
          <w:szCs w:val="24"/>
        </w:rPr>
        <w:t>a</w:t>
      </w:r>
      <w:r w:rsidRPr="007A065C">
        <w:rPr>
          <w:rFonts w:ascii="Times New Roman" w:hAnsi="Times New Roman" w:cs="Times New Roman"/>
          <w:sz w:val="24"/>
          <w:szCs w:val="24"/>
        </w:rPr>
        <w:t>ly až desetitisíce věřících.</w:t>
      </w:r>
      <w:r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9"/>
      </w: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85666D" w:rsidRPr="007A065C">
        <w:rPr>
          <w:rFonts w:ascii="Times New Roman" w:hAnsi="Times New Roman" w:cs="Times New Roman"/>
          <w:sz w:val="24"/>
          <w:szCs w:val="24"/>
        </w:rPr>
        <w:t xml:space="preserve">Taková situace </w:t>
      </w:r>
      <w:r w:rsidR="00FD3196" w:rsidRPr="007A065C">
        <w:rPr>
          <w:rFonts w:ascii="Times New Roman" w:hAnsi="Times New Roman" w:cs="Times New Roman"/>
          <w:sz w:val="24"/>
          <w:szCs w:val="24"/>
        </w:rPr>
        <w:t>vyžadovala rychlé řešení.  P</w:t>
      </w:r>
      <w:r w:rsidR="0085666D" w:rsidRPr="007A065C">
        <w:rPr>
          <w:rFonts w:ascii="Times New Roman" w:hAnsi="Times New Roman" w:cs="Times New Roman"/>
          <w:sz w:val="24"/>
          <w:szCs w:val="24"/>
        </w:rPr>
        <w:t>roto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byl</w:t>
      </w:r>
      <w:r w:rsidR="0085666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v roce 1907 </w:t>
      </w:r>
      <w:r w:rsidR="0085666D" w:rsidRPr="007A065C">
        <w:rPr>
          <w:rFonts w:ascii="Times New Roman" w:hAnsi="Times New Roman" w:cs="Times New Roman"/>
          <w:sz w:val="24"/>
          <w:szCs w:val="24"/>
        </w:rPr>
        <w:t xml:space="preserve">ustanoven </w:t>
      </w:r>
      <w:r w:rsidR="0085666D" w:rsidRPr="007A065C">
        <w:rPr>
          <w:rFonts w:ascii="Times New Roman" w:hAnsi="Times New Roman" w:cs="Times New Roman"/>
          <w:i/>
          <w:sz w:val="24"/>
          <w:szCs w:val="24"/>
        </w:rPr>
        <w:t>Spolek pro stavbu katolických chrámů v diecézi brněnské</w:t>
      </w:r>
      <w:r w:rsidR="0085666D"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85666D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0"/>
      </w:r>
      <w:r w:rsidR="0085666D" w:rsidRPr="007A065C">
        <w:rPr>
          <w:rFonts w:ascii="Times New Roman" w:hAnsi="Times New Roman" w:cs="Times New Roman"/>
          <w:sz w:val="24"/>
          <w:szCs w:val="24"/>
        </w:rPr>
        <w:t xml:space="preserve"> „</w:t>
      </w:r>
      <w:r w:rsidR="0085666D" w:rsidRPr="007A065C">
        <w:rPr>
          <w:rFonts w:ascii="Times New Roman" w:hAnsi="Times New Roman" w:cs="Times New Roman"/>
          <w:i/>
          <w:sz w:val="24"/>
          <w:szCs w:val="24"/>
        </w:rPr>
        <w:t>Předs</w:t>
      </w:r>
      <w:r w:rsidR="00D55A01" w:rsidRPr="007A065C">
        <w:rPr>
          <w:rFonts w:ascii="Times New Roman" w:hAnsi="Times New Roman" w:cs="Times New Roman"/>
          <w:i/>
          <w:sz w:val="24"/>
          <w:szCs w:val="24"/>
        </w:rPr>
        <w:t>edou spolku byl zvolen biskup Dr</w:t>
      </w:r>
      <w:r w:rsidR="0085666D" w:rsidRPr="007A065C">
        <w:rPr>
          <w:rFonts w:ascii="Times New Roman" w:hAnsi="Times New Roman" w:cs="Times New Roman"/>
          <w:i/>
          <w:sz w:val="24"/>
          <w:szCs w:val="24"/>
        </w:rPr>
        <w:t>. Pavel hrabě Huyn, hlavní i</w:t>
      </w:r>
      <w:r w:rsidR="00D55A01" w:rsidRPr="007A065C">
        <w:rPr>
          <w:rFonts w:ascii="Times New Roman" w:hAnsi="Times New Roman" w:cs="Times New Roman"/>
          <w:i/>
          <w:sz w:val="24"/>
          <w:szCs w:val="24"/>
        </w:rPr>
        <w:t>niciátor založení spolku</w:t>
      </w:r>
      <w:r w:rsidR="0085666D" w:rsidRPr="007A065C">
        <w:rPr>
          <w:rFonts w:ascii="Times New Roman" w:hAnsi="Times New Roman" w:cs="Times New Roman"/>
          <w:i/>
          <w:sz w:val="24"/>
          <w:szCs w:val="24"/>
        </w:rPr>
        <w:t>, místopředsedy právník Dr. J</w:t>
      </w:r>
      <w:r w:rsidR="00D55A01" w:rsidRPr="007A065C">
        <w:rPr>
          <w:rFonts w:ascii="Times New Roman" w:hAnsi="Times New Roman" w:cs="Times New Roman"/>
          <w:i/>
          <w:sz w:val="24"/>
          <w:szCs w:val="24"/>
        </w:rPr>
        <w:t xml:space="preserve">osef Koudela </w:t>
      </w:r>
      <w:r w:rsidR="0085666D" w:rsidRPr="007A065C">
        <w:rPr>
          <w:rFonts w:ascii="Times New Roman" w:hAnsi="Times New Roman" w:cs="Times New Roman"/>
          <w:i/>
          <w:sz w:val="24"/>
          <w:szCs w:val="24"/>
        </w:rPr>
        <w:t>a Ferdinand hrabě Spiegel-Diesenberg.“</w:t>
      </w:r>
      <w:r w:rsidR="0085666D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11"/>
      </w:r>
      <w:r w:rsidR="0085666D" w:rsidRPr="007A065C">
        <w:rPr>
          <w:rFonts w:ascii="Times New Roman" w:hAnsi="Times New Roman" w:cs="Times New Roman"/>
          <w:sz w:val="24"/>
          <w:szCs w:val="24"/>
        </w:rPr>
        <w:t xml:space="preserve"> První volba výstavby kostela padla na př</w:t>
      </w:r>
      <w:r w:rsidR="00FD3196" w:rsidRPr="007A065C">
        <w:rPr>
          <w:rFonts w:ascii="Times New Roman" w:hAnsi="Times New Roman" w:cs="Times New Roman"/>
          <w:sz w:val="24"/>
          <w:szCs w:val="24"/>
        </w:rPr>
        <w:t>íměstsk</w:t>
      </w:r>
      <w:r w:rsidR="008A656D" w:rsidRPr="007A065C">
        <w:rPr>
          <w:rFonts w:ascii="Times New Roman" w:hAnsi="Times New Roman" w:cs="Times New Roman"/>
          <w:sz w:val="24"/>
          <w:szCs w:val="24"/>
        </w:rPr>
        <w:t>o</w:t>
      </w:r>
      <w:r w:rsidR="00FD3196" w:rsidRPr="007A065C">
        <w:rPr>
          <w:rFonts w:ascii="Times New Roman" w:hAnsi="Times New Roman" w:cs="Times New Roman"/>
          <w:sz w:val="24"/>
          <w:szCs w:val="24"/>
        </w:rPr>
        <w:t>u ulici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Křenovou, po které</w:t>
      </w:r>
      <w:r w:rsidR="00D55A01" w:rsidRPr="007A065C">
        <w:rPr>
          <w:rFonts w:ascii="Times New Roman" w:hAnsi="Times New Roman" w:cs="Times New Roman"/>
          <w:sz w:val="24"/>
          <w:szCs w:val="24"/>
        </w:rPr>
        <w:t xml:space="preserve"> z Brna vedla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hlavní cesta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směrem k historické Olomouci. K</w:t>
      </w:r>
      <w:r w:rsidR="00FD3196" w:rsidRPr="007A065C">
        <w:rPr>
          <w:rFonts w:ascii="Times New Roman" w:hAnsi="Times New Roman" w:cs="Times New Roman"/>
          <w:sz w:val="24"/>
          <w:szCs w:val="24"/>
        </w:rPr>
        <w:t> </w:t>
      </w:r>
      <w:r w:rsidR="00BB255E" w:rsidRPr="007A065C">
        <w:rPr>
          <w:rFonts w:ascii="Times New Roman" w:hAnsi="Times New Roman" w:cs="Times New Roman"/>
          <w:sz w:val="24"/>
          <w:szCs w:val="24"/>
        </w:rPr>
        <w:t>rozhodnutí</w:t>
      </w:r>
      <w:r w:rsidR="00FD3196" w:rsidRPr="007A065C">
        <w:rPr>
          <w:rFonts w:ascii="Times New Roman" w:hAnsi="Times New Roman" w:cs="Times New Roman"/>
          <w:sz w:val="24"/>
          <w:szCs w:val="24"/>
        </w:rPr>
        <w:t xml:space="preserve"> výstavby kostela právě na Křenové ulici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BB255E" w:rsidRPr="007A065C">
        <w:rPr>
          <w:rFonts w:ascii="Times New Roman" w:hAnsi="Times New Roman" w:cs="Times New Roman"/>
          <w:sz w:val="24"/>
          <w:szCs w:val="24"/>
        </w:rPr>
        <w:lastRenderedPageBreak/>
        <w:t>však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přispěl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i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zcel</w:t>
      </w:r>
      <w:r w:rsidR="00D55A01" w:rsidRPr="007A065C">
        <w:rPr>
          <w:rFonts w:ascii="Times New Roman" w:hAnsi="Times New Roman" w:cs="Times New Roman"/>
          <w:sz w:val="24"/>
          <w:szCs w:val="24"/>
        </w:rPr>
        <w:t>a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p</w:t>
      </w:r>
      <w:r w:rsidR="00614233" w:rsidRPr="007A065C">
        <w:rPr>
          <w:rFonts w:ascii="Times New Roman" w:hAnsi="Times New Roman" w:cs="Times New Roman"/>
          <w:sz w:val="24"/>
          <w:szCs w:val="24"/>
        </w:rPr>
        <w:t>r</w:t>
      </w:r>
      <w:r w:rsidR="003F39EB" w:rsidRPr="007A065C">
        <w:rPr>
          <w:rFonts w:ascii="Times New Roman" w:hAnsi="Times New Roman" w:cs="Times New Roman"/>
          <w:sz w:val="24"/>
          <w:szCs w:val="24"/>
        </w:rPr>
        <w:t>agmatický fakt, sice že město poskytlo pozemky pro stavbu kostela a fary zcela bezplatně.</w:t>
      </w:r>
      <w:r w:rsidR="003F39EB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2"/>
      </w:r>
      <w:r w:rsidR="00D55A01" w:rsidRPr="007A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5F6FE" w14:textId="77777777" w:rsidR="00BB255E" w:rsidRPr="007A065C" w:rsidRDefault="00D55A01" w:rsidP="007A06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Již dříve, od 14. stole</w:t>
      </w:r>
      <w:r w:rsidR="003F39EB" w:rsidRPr="007A065C">
        <w:rPr>
          <w:rFonts w:ascii="Times New Roman" w:hAnsi="Times New Roman" w:cs="Times New Roman"/>
          <w:sz w:val="24"/>
          <w:szCs w:val="24"/>
        </w:rPr>
        <w:t>tí</w:t>
      </w:r>
      <w:r w:rsidRPr="007A065C">
        <w:rPr>
          <w:rFonts w:ascii="Times New Roman" w:hAnsi="Times New Roman" w:cs="Times New Roman"/>
          <w:sz w:val="24"/>
          <w:szCs w:val="24"/>
        </w:rPr>
        <w:t>,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s</w:t>
      </w:r>
      <w:r w:rsidRPr="007A065C">
        <w:rPr>
          <w:rFonts w:ascii="Times New Roman" w:hAnsi="Times New Roman" w:cs="Times New Roman"/>
          <w:sz w:val="24"/>
          <w:szCs w:val="24"/>
        </w:rPr>
        <w:t>t</w:t>
      </w:r>
      <w:r w:rsidR="008A656D" w:rsidRPr="007A065C">
        <w:rPr>
          <w:rFonts w:ascii="Times New Roman" w:hAnsi="Times New Roman" w:cs="Times New Roman"/>
          <w:sz w:val="24"/>
          <w:szCs w:val="24"/>
        </w:rPr>
        <w:t>ával na tomto místě špitál s kaplí sv. Štěpána.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 V průběhu věků špitál měnil své funkce až do po</w:t>
      </w:r>
      <w:r w:rsidR="00FD3196" w:rsidRPr="007A065C">
        <w:rPr>
          <w:rFonts w:ascii="Times New Roman" w:hAnsi="Times New Roman" w:cs="Times New Roman"/>
          <w:sz w:val="24"/>
          <w:szCs w:val="24"/>
        </w:rPr>
        <w:t>čátu 20. s</w:t>
      </w:r>
      <w:r w:rsidR="003F39EB" w:rsidRPr="007A065C">
        <w:rPr>
          <w:rFonts w:ascii="Times New Roman" w:hAnsi="Times New Roman" w:cs="Times New Roman"/>
          <w:sz w:val="24"/>
          <w:szCs w:val="24"/>
        </w:rPr>
        <w:t xml:space="preserve">toletí, kdy byl 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(nakonec </w:t>
      </w:r>
      <w:r w:rsidR="003F39EB" w:rsidRPr="007A065C">
        <w:rPr>
          <w:rFonts w:ascii="Times New Roman" w:hAnsi="Times New Roman" w:cs="Times New Roman"/>
          <w:sz w:val="24"/>
          <w:szCs w:val="24"/>
        </w:rPr>
        <w:t>coby opatrovna</w:t>
      </w:r>
      <w:r w:rsidR="00BB255E" w:rsidRPr="007A065C">
        <w:rPr>
          <w:rFonts w:ascii="Times New Roman" w:hAnsi="Times New Roman" w:cs="Times New Roman"/>
          <w:sz w:val="24"/>
          <w:szCs w:val="24"/>
        </w:rPr>
        <w:t>) zrušen. Nový urbanistický projekt neplánoval pouze výstavbu kostela a fary</w:t>
      </w:r>
      <w:r w:rsidRPr="007A065C">
        <w:rPr>
          <w:rFonts w:ascii="Times New Roman" w:hAnsi="Times New Roman" w:cs="Times New Roman"/>
          <w:sz w:val="24"/>
          <w:szCs w:val="24"/>
        </w:rPr>
        <w:t>,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ale též stavbu škol, c</w:t>
      </w:r>
      <w:r w:rsidRPr="007A065C">
        <w:rPr>
          <w:rFonts w:ascii="Times New Roman" w:hAnsi="Times New Roman" w:cs="Times New Roman"/>
          <w:sz w:val="24"/>
          <w:szCs w:val="24"/>
        </w:rPr>
        <w:t>h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lapecké a dívčí. Finálně </w:t>
      </w:r>
      <w:r w:rsidRPr="007A065C">
        <w:rPr>
          <w:rFonts w:ascii="Times New Roman" w:hAnsi="Times New Roman" w:cs="Times New Roman"/>
          <w:sz w:val="24"/>
          <w:szCs w:val="24"/>
        </w:rPr>
        <w:t>b</w:t>
      </w:r>
      <w:r w:rsidR="00BB255E" w:rsidRPr="007A065C">
        <w:rPr>
          <w:rFonts w:ascii="Times New Roman" w:hAnsi="Times New Roman" w:cs="Times New Roman"/>
          <w:sz w:val="24"/>
          <w:szCs w:val="24"/>
        </w:rPr>
        <w:t>yla realizována pouz</w:t>
      </w:r>
      <w:r w:rsidRPr="007A065C">
        <w:rPr>
          <w:rFonts w:ascii="Times New Roman" w:hAnsi="Times New Roman" w:cs="Times New Roman"/>
          <w:sz w:val="24"/>
          <w:szCs w:val="24"/>
        </w:rPr>
        <w:t>e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škola pro chlapce.</w:t>
      </w:r>
      <w:r w:rsidR="00BB255E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3"/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Realizace </w:t>
      </w:r>
      <w:r w:rsidRPr="007A065C">
        <w:rPr>
          <w:rFonts w:ascii="Times New Roman" w:hAnsi="Times New Roman" w:cs="Times New Roman"/>
          <w:sz w:val="24"/>
          <w:szCs w:val="24"/>
        </w:rPr>
        <w:t>projektu se ujal již jednou zmiň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ovaný mladý </w:t>
      </w:r>
      <w:r w:rsidRPr="007A065C">
        <w:rPr>
          <w:rFonts w:ascii="Times New Roman" w:hAnsi="Times New Roman" w:cs="Times New Roman"/>
          <w:sz w:val="24"/>
          <w:szCs w:val="24"/>
        </w:rPr>
        <w:t>a</w:t>
      </w:r>
      <w:r w:rsidR="00BB255E" w:rsidRPr="007A065C">
        <w:rPr>
          <w:rFonts w:ascii="Times New Roman" w:hAnsi="Times New Roman" w:cs="Times New Roman"/>
          <w:sz w:val="24"/>
          <w:szCs w:val="24"/>
        </w:rPr>
        <w:t>rchitekt</w:t>
      </w:r>
      <w:r w:rsidRPr="007A065C">
        <w:rPr>
          <w:rFonts w:ascii="Times New Roman" w:hAnsi="Times New Roman" w:cs="Times New Roman"/>
          <w:sz w:val="24"/>
          <w:szCs w:val="24"/>
        </w:rPr>
        <w:t>,</w:t>
      </w:r>
      <w:r w:rsidR="00BB255E" w:rsidRPr="007A065C">
        <w:rPr>
          <w:rFonts w:ascii="Times New Roman" w:hAnsi="Times New Roman" w:cs="Times New Roman"/>
          <w:sz w:val="24"/>
          <w:szCs w:val="24"/>
        </w:rPr>
        <w:t xml:space="preserve"> Franz Holik. </w:t>
      </w:r>
    </w:p>
    <w:p w14:paraId="4B712426" w14:textId="77777777" w:rsidR="00D55A01" w:rsidRPr="007A065C" w:rsidRDefault="00D55A01" w:rsidP="007A06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Pakliže jsem se výše rozepsala</w:t>
      </w:r>
      <w:r w:rsidR="005150D1" w:rsidRPr="007A065C">
        <w:rPr>
          <w:rFonts w:ascii="Times New Roman" w:hAnsi="Times New Roman" w:cs="Times New Roman"/>
          <w:sz w:val="24"/>
          <w:szCs w:val="24"/>
        </w:rPr>
        <w:t xml:space="preserve"> o tend</w:t>
      </w:r>
      <w:r w:rsidRPr="007A065C">
        <w:rPr>
          <w:rFonts w:ascii="Times New Roman" w:hAnsi="Times New Roman" w:cs="Times New Roman"/>
          <w:sz w:val="24"/>
          <w:szCs w:val="24"/>
        </w:rPr>
        <w:t>e</w:t>
      </w:r>
      <w:r w:rsidR="005150D1" w:rsidRPr="007A065C">
        <w:rPr>
          <w:rFonts w:ascii="Times New Roman" w:hAnsi="Times New Roman" w:cs="Times New Roman"/>
          <w:sz w:val="24"/>
          <w:szCs w:val="24"/>
        </w:rPr>
        <w:t>ncích wagnerovských žáků rozejít se striktně s historismem a jeho eklektickými formami,</w:t>
      </w:r>
      <w:r w:rsidRPr="007A065C">
        <w:rPr>
          <w:rFonts w:ascii="Times New Roman" w:hAnsi="Times New Roman" w:cs="Times New Roman"/>
          <w:sz w:val="24"/>
          <w:szCs w:val="24"/>
        </w:rPr>
        <w:t xml:space="preserve"> musím nyní popřít  samu sebe. Prvotní skici, které totiž Holik v již v roce 1909 předložil, </w:t>
      </w:r>
      <w:r w:rsidR="005150D1" w:rsidRPr="007A065C">
        <w:rPr>
          <w:rFonts w:ascii="Times New Roman" w:hAnsi="Times New Roman" w:cs="Times New Roman"/>
          <w:sz w:val="24"/>
          <w:szCs w:val="24"/>
        </w:rPr>
        <w:t>byl</w:t>
      </w:r>
      <w:r w:rsidRPr="007A065C">
        <w:rPr>
          <w:rFonts w:ascii="Times New Roman" w:hAnsi="Times New Roman" w:cs="Times New Roman"/>
          <w:sz w:val="24"/>
          <w:szCs w:val="24"/>
        </w:rPr>
        <w:t>y přímo poplatné tomuto</w:t>
      </w:r>
      <w:r w:rsidR="005150D1" w:rsidRPr="007A065C">
        <w:rPr>
          <w:rFonts w:ascii="Times New Roman" w:hAnsi="Times New Roman" w:cs="Times New Roman"/>
          <w:sz w:val="24"/>
          <w:szCs w:val="24"/>
        </w:rPr>
        <w:t xml:space="preserve"> stylu. Jednalo se o </w:t>
      </w:r>
      <w:r w:rsidR="005150D1" w:rsidRPr="007A065C">
        <w:rPr>
          <w:rFonts w:ascii="Times New Roman" w:hAnsi="Times New Roman" w:cs="Times New Roman"/>
          <w:i/>
          <w:sz w:val="24"/>
          <w:szCs w:val="24"/>
        </w:rPr>
        <w:t>sérii kolorovaných kreseb, v ni</w:t>
      </w:r>
      <w:r w:rsidRPr="007A065C">
        <w:rPr>
          <w:rFonts w:ascii="Times New Roman" w:hAnsi="Times New Roman" w:cs="Times New Roman"/>
          <w:i/>
          <w:sz w:val="24"/>
          <w:szCs w:val="24"/>
        </w:rPr>
        <w:t>c</w:t>
      </w:r>
      <w:r w:rsidR="005150D1" w:rsidRPr="007A065C">
        <w:rPr>
          <w:rFonts w:ascii="Times New Roman" w:hAnsi="Times New Roman" w:cs="Times New Roman"/>
          <w:i/>
          <w:sz w:val="24"/>
          <w:szCs w:val="24"/>
        </w:rPr>
        <w:t>hž předvedl různé možnosti ř</w:t>
      </w:r>
      <w:r w:rsidR="00FD3196" w:rsidRPr="007A065C">
        <w:rPr>
          <w:rFonts w:ascii="Times New Roman" w:hAnsi="Times New Roman" w:cs="Times New Roman"/>
          <w:i/>
          <w:sz w:val="24"/>
          <w:szCs w:val="24"/>
        </w:rPr>
        <w:t>ešení hlavního průčelí kostela</w:t>
      </w:r>
      <w:r w:rsidR="005150D1" w:rsidRPr="007A065C">
        <w:rPr>
          <w:rFonts w:ascii="Times New Roman" w:hAnsi="Times New Roman" w:cs="Times New Roman"/>
          <w:i/>
          <w:sz w:val="24"/>
          <w:szCs w:val="24"/>
        </w:rPr>
        <w:t>“.</w:t>
      </w:r>
      <w:r w:rsidR="005150D1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14"/>
      </w:r>
      <w:r w:rsidR="005150D1" w:rsidRPr="007A0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4233" w:rsidRPr="007A065C">
        <w:rPr>
          <w:rFonts w:ascii="Times New Roman" w:hAnsi="Times New Roman" w:cs="Times New Roman"/>
          <w:sz w:val="24"/>
          <w:szCs w:val="24"/>
        </w:rPr>
        <w:t>Ke schválení</w:t>
      </w:r>
      <w:r w:rsidR="005150D1" w:rsidRPr="007A065C">
        <w:rPr>
          <w:rFonts w:ascii="Times New Roman" w:hAnsi="Times New Roman" w:cs="Times New Roman"/>
          <w:sz w:val="24"/>
          <w:szCs w:val="24"/>
        </w:rPr>
        <w:t xml:space="preserve"> poskytl</w:t>
      </w:r>
      <w:r w:rsidR="00614233" w:rsidRPr="007A065C">
        <w:rPr>
          <w:rFonts w:ascii="Times New Roman" w:hAnsi="Times New Roman" w:cs="Times New Roman"/>
          <w:sz w:val="24"/>
          <w:szCs w:val="24"/>
        </w:rPr>
        <w:t xml:space="preserve"> Holik</w:t>
      </w:r>
      <w:r w:rsidR="005150D1" w:rsidRPr="007A065C">
        <w:rPr>
          <w:rFonts w:ascii="Times New Roman" w:hAnsi="Times New Roman" w:cs="Times New Roman"/>
          <w:sz w:val="24"/>
          <w:szCs w:val="24"/>
        </w:rPr>
        <w:t xml:space="preserve"> varianty novogotického kostela, novorománské stavby či chrámu ve stylu moderního novobaroka. </w:t>
      </w:r>
      <w:r w:rsidR="005150D1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5"/>
      </w:r>
      <w:r w:rsidR="005150D1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5E77AA" w:rsidRPr="007A065C">
        <w:rPr>
          <w:rFonts w:ascii="Times New Roman" w:hAnsi="Times New Roman" w:cs="Times New Roman"/>
          <w:sz w:val="24"/>
          <w:szCs w:val="24"/>
        </w:rPr>
        <w:t>O</w:t>
      </w:r>
      <w:r w:rsidR="008036F3" w:rsidRPr="007A065C">
        <w:rPr>
          <w:rFonts w:ascii="Times New Roman" w:hAnsi="Times New Roman" w:cs="Times New Roman"/>
          <w:sz w:val="24"/>
          <w:szCs w:val="24"/>
        </w:rPr>
        <w:t xml:space="preserve"> to je zajímavější, že</w:t>
      </w:r>
      <w:r w:rsidR="005E77AA" w:rsidRPr="007A065C">
        <w:rPr>
          <w:rFonts w:ascii="Times New Roman" w:hAnsi="Times New Roman" w:cs="Times New Roman"/>
          <w:sz w:val="24"/>
          <w:szCs w:val="24"/>
        </w:rPr>
        <w:t xml:space="preserve"> návrh</w:t>
      </w:r>
      <w:r w:rsidR="008036F3" w:rsidRPr="007A065C">
        <w:rPr>
          <w:rFonts w:ascii="Times New Roman" w:hAnsi="Times New Roman" w:cs="Times New Roman"/>
          <w:sz w:val="24"/>
          <w:szCs w:val="24"/>
        </w:rPr>
        <w:t>, který byl nakonec vybrán k realizaci,</w:t>
      </w:r>
      <w:r w:rsidR="005E77AA" w:rsidRPr="007A065C">
        <w:rPr>
          <w:rFonts w:ascii="Times New Roman" w:hAnsi="Times New Roman" w:cs="Times New Roman"/>
          <w:sz w:val="24"/>
          <w:szCs w:val="24"/>
        </w:rPr>
        <w:t xml:space="preserve"> byl z oněch variant ten asi nejprogresvnější, ač nezapíra</w:t>
      </w:r>
      <w:r w:rsidR="008036F3" w:rsidRPr="007A065C">
        <w:rPr>
          <w:rFonts w:ascii="Times New Roman" w:hAnsi="Times New Roman" w:cs="Times New Roman"/>
          <w:sz w:val="24"/>
          <w:szCs w:val="24"/>
        </w:rPr>
        <w:t>l</w:t>
      </w:r>
      <w:r w:rsidR="005E77AA" w:rsidRPr="007A065C">
        <w:rPr>
          <w:rFonts w:ascii="Times New Roman" w:hAnsi="Times New Roman" w:cs="Times New Roman"/>
          <w:sz w:val="24"/>
          <w:szCs w:val="24"/>
        </w:rPr>
        <w:t xml:space="preserve"> barokizující vlivy. </w:t>
      </w:r>
      <w:r w:rsidR="008036F3" w:rsidRPr="007A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49048" w14:textId="77777777" w:rsidR="00D55A01" w:rsidRPr="007A065C" w:rsidRDefault="008036F3" w:rsidP="00D55A0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V den císařovýc</w:t>
      </w:r>
      <w:r w:rsidR="00D55A01" w:rsidRPr="007A065C">
        <w:rPr>
          <w:rFonts w:ascii="Times New Roman" w:hAnsi="Times New Roman" w:cs="Times New Roman"/>
          <w:sz w:val="24"/>
          <w:szCs w:val="24"/>
        </w:rPr>
        <w:t>h</w:t>
      </w:r>
      <w:r w:rsidRPr="007A065C">
        <w:rPr>
          <w:rFonts w:ascii="Times New Roman" w:hAnsi="Times New Roman" w:cs="Times New Roman"/>
          <w:sz w:val="24"/>
          <w:szCs w:val="24"/>
        </w:rPr>
        <w:t xml:space="preserve"> osmdesátých narozenin, 8. s</w:t>
      </w:r>
      <w:r w:rsidR="009C0288" w:rsidRPr="007A065C">
        <w:rPr>
          <w:rFonts w:ascii="Times New Roman" w:hAnsi="Times New Roman" w:cs="Times New Roman"/>
          <w:sz w:val="24"/>
          <w:szCs w:val="24"/>
        </w:rPr>
        <w:t>rpna 1910</w:t>
      </w:r>
      <w:r w:rsidRPr="007A065C">
        <w:rPr>
          <w:rFonts w:ascii="Times New Roman" w:hAnsi="Times New Roman" w:cs="Times New Roman"/>
          <w:sz w:val="24"/>
          <w:szCs w:val="24"/>
        </w:rPr>
        <w:t>,</w:t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byl položena  a biskupem Huynem i posvěcen zá</w:t>
      </w:r>
      <w:r w:rsidR="00D55A01" w:rsidRPr="007A065C">
        <w:rPr>
          <w:rFonts w:ascii="Times New Roman" w:hAnsi="Times New Roman" w:cs="Times New Roman"/>
          <w:sz w:val="24"/>
          <w:szCs w:val="24"/>
        </w:rPr>
        <w:t>k</w:t>
      </w:r>
      <w:r w:rsidR="009C0288" w:rsidRPr="007A065C">
        <w:rPr>
          <w:rFonts w:ascii="Times New Roman" w:hAnsi="Times New Roman" w:cs="Times New Roman"/>
          <w:sz w:val="24"/>
          <w:szCs w:val="24"/>
        </w:rPr>
        <w:t>ladní kámen kostela. Sama stavba koste</w:t>
      </w:r>
      <w:r w:rsidR="00D55A01" w:rsidRPr="007A065C">
        <w:rPr>
          <w:rFonts w:ascii="Times New Roman" w:hAnsi="Times New Roman" w:cs="Times New Roman"/>
          <w:sz w:val="24"/>
          <w:szCs w:val="24"/>
        </w:rPr>
        <w:t>l</w:t>
      </w:r>
      <w:r w:rsidR="009C0288" w:rsidRPr="007A065C">
        <w:rPr>
          <w:rFonts w:ascii="Times New Roman" w:hAnsi="Times New Roman" w:cs="Times New Roman"/>
          <w:sz w:val="24"/>
          <w:szCs w:val="24"/>
        </w:rPr>
        <w:t>a a školy byla pak dedikována významnému jubileu šedesátiletéh</w:t>
      </w:r>
      <w:r w:rsidRPr="007A065C">
        <w:rPr>
          <w:rFonts w:ascii="Times New Roman" w:hAnsi="Times New Roman" w:cs="Times New Roman"/>
          <w:sz w:val="24"/>
          <w:szCs w:val="24"/>
        </w:rPr>
        <w:t>o</w:t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panování císaře, které Frntiška Josefa I. slavil v roce 1908.</w:t>
      </w:r>
      <w:r w:rsidR="009C0288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6"/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Realizaci stavby měl n</w:t>
      </w:r>
      <w:r w:rsidRPr="007A065C">
        <w:rPr>
          <w:rFonts w:ascii="Times New Roman" w:hAnsi="Times New Roman" w:cs="Times New Roman"/>
          <w:sz w:val="24"/>
          <w:szCs w:val="24"/>
        </w:rPr>
        <w:t>a</w:t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starost brněnský</w:t>
      </w:r>
      <w:r w:rsidR="00D55A01" w:rsidRPr="007A065C">
        <w:rPr>
          <w:rFonts w:ascii="Times New Roman" w:hAnsi="Times New Roman" w:cs="Times New Roman"/>
          <w:sz w:val="24"/>
          <w:szCs w:val="24"/>
        </w:rPr>
        <w:t xml:space="preserve"> stavitel Josef M</w:t>
      </w:r>
      <w:r w:rsidR="00614233" w:rsidRPr="007A065C">
        <w:rPr>
          <w:rFonts w:ascii="Times New Roman" w:hAnsi="Times New Roman" w:cs="Times New Roman"/>
          <w:sz w:val="24"/>
          <w:szCs w:val="24"/>
        </w:rPr>
        <w:t>ϋ</w:t>
      </w:r>
      <w:r w:rsidR="009C0288" w:rsidRPr="007A065C">
        <w:rPr>
          <w:rFonts w:ascii="Times New Roman" w:hAnsi="Times New Roman" w:cs="Times New Roman"/>
          <w:sz w:val="24"/>
          <w:szCs w:val="24"/>
        </w:rPr>
        <w:t>ller.</w:t>
      </w:r>
      <w:r w:rsidR="009C0288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7"/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00920" w14:textId="77777777" w:rsidR="006205FB" w:rsidRPr="007A065C" w:rsidRDefault="00D55A01" w:rsidP="00D55A0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Chrám byl</w:t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vysv</w:t>
      </w:r>
      <w:r w:rsidR="008036F3" w:rsidRPr="007A065C">
        <w:rPr>
          <w:rFonts w:ascii="Times New Roman" w:hAnsi="Times New Roman" w:cs="Times New Roman"/>
          <w:sz w:val="24"/>
          <w:szCs w:val="24"/>
        </w:rPr>
        <w:t>ě</w:t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cen již o necelé </w:t>
      </w:r>
      <w:commentRangeStart w:id="2"/>
      <w:r w:rsidRPr="007A065C">
        <w:rPr>
          <w:rFonts w:ascii="Times New Roman" w:hAnsi="Times New Roman" w:cs="Times New Roman"/>
          <w:sz w:val="24"/>
          <w:szCs w:val="24"/>
        </w:rPr>
        <w:t>4</w:t>
      </w:r>
      <w:commentRangeEnd w:id="2"/>
      <w:r w:rsidR="00673156">
        <w:rPr>
          <w:rStyle w:val="Odkaznakoment"/>
        </w:rPr>
        <w:commentReference w:id="2"/>
      </w:r>
      <w:r w:rsidRPr="007A065C">
        <w:rPr>
          <w:rFonts w:ascii="Times New Roman" w:hAnsi="Times New Roman" w:cs="Times New Roman"/>
          <w:sz w:val="24"/>
          <w:szCs w:val="24"/>
        </w:rPr>
        <w:t xml:space="preserve"> roky později, 18. l</w:t>
      </w:r>
      <w:r w:rsidR="009C0288" w:rsidRPr="007A065C">
        <w:rPr>
          <w:rFonts w:ascii="Times New Roman" w:hAnsi="Times New Roman" w:cs="Times New Roman"/>
          <w:sz w:val="24"/>
          <w:szCs w:val="24"/>
        </w:rPr>
        <w:t>edna 1914.</w:t>
      </w:r>
      <w:r w:rsidR="009C0288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18"/>
      </w:r>
      <w:r w:rsidR="009C0288" w:rsidRPr="007A065C">
        <w:rPr>
          <w:rFonts w:ascii="Times New Roman" w:hAnsi="Times New Roman" w:cs="Times New Roman"/>
          <w:sz w:val="24"/>
          <w:szCs w:val="24"/>
        </w:rPr>
        <w:t xml:space="preserve"> Netřeba dodávat, že to</w:t>
      </w:r>
      <w:r w:rsidR="00A84EC0" w:rsidRPr="007A065C">
        <w:rPr>
          <w:rFonts w:ascii="Times New Roman" w:hAnsi="Times New Roman" w:cs="Times New Roman"/>
          <w:sz w:val="24"/>
          <w:szCs w:val="24"/>
        </w:rPr>
        <w:t xml:space="preserve"> byla vskutku významná událost, </w:t>
      </w:r>
      <w:r w:rsidR="00A84EC0" w:rsidRPr="007A065C">
        <w:rPr>
          <w:rFonts w:ascii="Times New Roman" w:hAnsi="Times New Roman" w:cs="Times New Roman"/>
          <w:i/>
          <w:sz w:val="24"/>
          <w:szCs w:val="24"/>
        </w:rPr>
        <w:t>jíž se zúčastnili četní kněží (…), vojsko, zástupci státních, zemských i měst</w:t>
      </w:r>
      <w:r w:rsidR="004F4C4B" w:rsidRPr="007A065C">
        <w:rPr>
          <w:rFonts w:ascii="Times New Roman" w:hAnsi="Times New Roman" w:cs="Times New Roman"/>
          <w:i/>
          <w:sz w:val="24"/>
          <w:szCs w:val="24"/>
        </w:rPr>
        <w:t>sk</w:t>
      </w:r>
      <w:r w:rsidR="00A84EC0" w:rsidRPr="007A065C">
        <w:rPr>
          <w:rFonts w:ascii="Times New Roman" w:hAnsi="Times New Roman" w:cs="Times New Roman"/>
          <w:i/>
          <w:sz w:val="24"/>
          <w:szCs w:val="24"/>
        </w:rPr>
        <w:t>ý</w:t>
      </w:r>
      <w:r w:rsidR="004F4C4B" w:rsidRPr="007A065C">
        <w:rPr>
          <w:rFonts w:ascii="Times New Roman" w:hAnsi="Times New Roman" w:cs="Times New Roman"/>
          <w:i/>
          <w:sz w:val="24"/>
          <w:szCs w:val="24"/>
        </w:rPr>
        <w:t>c</w:t>
      </w:r>
      <w:r w:rsidR="00A84EC0" w:rsidRPr="007A065C">
        <w:rPr>
          <w:rFonts w:ascii="Times New Roman" w:hAnsi="Times New Roman" w:cs="Times New Roman"/>
          <w:i/>
          <w:sz w:val="24"/>
          <w:szCs w:val="24"/>
        </w:rPr>
        <w:t>h institucí, jakož i reprezentant panujícího rodu, arcivévoda Bedřich Rakousko-Těšínský, donátor hlavního oltáře, se svým adjunktem hrabětem Herbersteinem“.</w:t>
      </w:r>
      <w:r w:rsidR="00A84EC0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19"/>
      </w:r>
      <w:r w:rsidR="00A84EC0" w:rsidRPr="007A0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4EC0" w:rsidRPr="007A065C">
        <w:rPr>
          <w:rFonts w:ascii="Times New Roman" w:hAnsi="Times New Roman" w:cs="Times New Roman"/>
          <w:sz w:val="24"/>
          <w:szCs w:val="24"/>
        </w:rPr>
        <w:t>Architektu Franzi Holikovi se dokonce ten den dostalo vyznamenání v podob</w:t>
      </w:r>
      <w:r w:rsidR="008036F3" w:rsidRPr="007A065C">
        <w:rPr>
          <w:rFonts w:ascii="Times New Roman" w:hAnsi="Times New Roman" w:cs="Times New Roman"/>
          <w:sz w:val="24"/>
          <w:szCs w:val="24"/>
        </w:rPr>
        <w:t>ě</w:t>
      </w:r>
      <w:r w:rsidR="00A84EC0" w:rsidRPr="007A065C">
        <w:rPr>
          <w:rFonts w:ascii="Times New Roman" w:hAnsi="Times New Roman" w:cs="Times New Roman"/>
          <w:sz w:val="24"/>
          <w:szCs w:val="24"/>
        </w:rPr>
        <w:t xml:space="preserve"> zlatého kříže s korunou.</w:t>
      </w:r>
      <w:r w:rsidR="00A84EC0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0"/>
      </w:r>
      <w:r w:rsidR="00A84EC0" w:rsidRPr="007A065C">
        <w:rPr>
          <w:rFonts w:ascii="Times New Roman" w:hAnsi="Times New Roman" w:cs="Times New Roman"/>
          <w:sz w:val="24"/>
          <w:szCs w:val="24"/>
        </w:rPr>
        <w:t xml:space="preserve"> Stavb</w:t>
      </w:r>
      <w:r w:rsidR="008036F3" w:rsidRPr="007A065C">
        <w:rPr>
          <w:rFonts w:ascii="Times New Roman" w:hAnsi="Times New Roman" w:cs="Times New Roman"/>
          <w:sz w:val="24"/>
          <w:szCs w:val="24"/>
        </w:rPr>
        <w:t>u kostela a okolních budov by s</w:t>
      </w:r>
      <w:r w:rsidR="00A84EC0" w:rsidRPr="007A065C">
        <w:rPr>
          <w:rFonts w:ascii="Times New Roman" w:hAnsi="Times New Roman" w:cs="Times New Roman"/>
          <w:sz w:val="24"/>
          <w:szCs w:val="24"/>
        </w:rPr>
        <w:t>e</w:t>
      </w:r>
      <w:r w:rsidR="008036F3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A84EC0" w:rsidRPr="007A065C">
        <w:rPr>
          <w:rFonts w:ascii="Times New Roman" w:hAnsi="Times New Roman" w:cs="Times New Roman"/>
          <w:sz w:val="24"/>
          <w:szCs w:val="24"/>
        </w:rPr>
        <w:t xml:space="preserve">jistě nepodařilo realizovat bez zasazení </w:t>
      </w:r>
      <w:r w:rsidR="00A84EC0" w:rsidRPr="007A065C">
        <w:rPr>
          <w:rFonts w:ascii="Times New Roman" w:hAnsi="Times New Roman" w:cs="Times New Roman"/>
          <w:sz w:val="24"/>
          <w:szCs w:val="24"/>
        </w:rPr>
        <w:lastRenderedPageBreak/>
        <w:t xml:space="preserve">biskupa Huyna  a bez mecenášů </w:t>
      </w:r>
      <w:r w:rsidR="008036F3" w:rsidRPr="007A065C">
        <w:rPr>
          <w:rFonts w:ascii="Times New Roman" w:hAnsi="Times New Roman" w:cs="Times New Roman"/>
          <w:sz w:val="24"/>
          <w:szCs w:val="24"/>
        </w:rPr>
        <w:t xml:space="preserve">a </w:t>
      </w:r>
      <w:r w:rsidR="00A84EC0" w:rsidRPr="007A065C">
        <w:rPr>
          <w:rFonts w:ascii="Times New Roman" w:hAnsi="Times New Roman" w:cs="Times New Roman"/>
          <w:sz w:val="24"/>
          <w:szCs w:val="24"/>
        </w:rPr>
        <w:t xml:space="preserve">četných darů 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věnovaných </w:t>
      </w:r>
      <w:r w:rsidR="00A84EC0" w:rsidRPr="007A065C">
        <w:rPr>
          <w:rFonts w:ascii="Times New Roman" w:hAnsi="Times New Roman" w:cs="Times New Roman"/>
          <w:i/>
          <w:sz w:val="24"/>
          <w:szCs w:val="24"/>
        </w:rPr>
        <w:t>Spolku pro stavbu katolických chrámů</w:t>
      </w:r>
      <w:r w:rsidR="00A84EC0" w:rsidRPr="007A065C">
        <w:rPr>
          <w:rFonts w:ascii="Times New Roman" w:hAnsi="Times New Roman" w:cs="Times New Roman"/>
          <w:sz w:val="24"/>
          <w:szCs w:val="24"/>
        </w:rPr>
        <w:t>.</w:t>
      </w:r>
      <w:r w:rsidR="00A84EC0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1"/>
      </w:r>
    </w:p>
    <w:p w14:paraId="6C8AEAD6" w14:textId="77777777" w:rsidR="00FB7284" w:rsidRPr="007A065C" w:rsidRDefault="00FB7284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600842" w14:textId="77777777" w:rsidR="006C2CCF" w:rsidRPr="007A065C" w:rsidRDefault="006C2CCF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Patrocinium</w:t>
      </w:r>
    </w:p>
    <w:p w14:paraId="072990D7" w14:textId="77777777" w:rsidR="008A656D" w:rsidRPr="007A065C" w:rsidRDefault="006205FB" w:rsidP="00FB728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Kostel na Křenové ulici byl zasvěcen Neposkvrněnému početí Panny Marie. Na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přelomu 19. </w:t>
      </w:r>
      <w:r w:rsidR="004F4C4B" w:rsidRPr="007A065C">
        <w:rPr>
          <w:rFonts w:ascii="Times New Roman" w:hAnsi="Times New Roman" w:cs="Times New Roman"/>
          <w:sz w:val="24"/>
          <w:szCs w:val="24"/>
        </w:rPr>
        <w:t>a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20. </w:t>
      </w:r>
      <w:r w:rsidR="004F4C4B" w:rsidRPr="007A065C">
        <w:rPr>
          <w:rFonts w:ascii="Times New Roman" w:hAnsi="Times New Roman" w:cs="Times New Roman"/>
          <w:sz w:val="24"/>
          <w:szCs w:val="24"/>
        </w:rPr>
        <w:t>s</w:t>
      </w:r>
      <w:r w:rsidR="006C2CCF" w:rsidRPr="007A065C">
        <w:rPr>
          <w:rFonts w:ascii="Times New Roman" w:hAnsi="Times New Roman" w:cs="Times New Roman"/>
          <w:sz w:val="24"/>
          <w:szCs w:val="24"/>
        </w:rPr>
        <w:t>toletí došly významné obl</w:t>
      </w:r>
      <w:r w:rsidR="008A656D" w:rsidRPr="007A065C">
        <w:rPr>
          <w:rFonts w:ascii="Times New Roman" w:hAnsi="Times New Roman" w:cs="Times New Roman"/>
          <w:sz w:val="24"/>
          <w:szCs w:val="24"/>
        </w:rPr>
        <w:t xml:space="preserve">iby lidové pobožnosti vyvěrající 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z úcty k Ježíši </w:t>
      </w:r>
      <w:r w:rsidR="004F4C4B" w:rsidRPr="007A065C">
        <w:rPr>
          <w:rFonts w:ascii="Times New Roman" w:hAnsi="Times New Roman" w:cs="Times New Roman"/>
          <w:sz w:val="24"/>
          <w:szCs w:val="24"/>
        </w:rPr>
        <w:t>Kristu a Panně M</w:t>
      </w:r>
      <w:r w:rsidR="006C2CCF" w:rsidRPr="007A065C">
        <w:rPr>
          <w:rFonts w:ascii="Times New Roman" w:hAnsi="Times New Roman" w:cs="Times New Roman"/>
          <w:sz w:val="24"/>
          <w:szCs w:val="24"/>
        </w:rPr>
        <w:t>arii.</w:t>
      </w:r>
      <w:r w:rsidR="006C2CCF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2"/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>Byly to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>především</w:t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křížové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cesty, mariánské májové pobožnsoti, modlitby růžence a projevy úcty k Srdci Páně.</w:t>
      </w:r>
      <w:r w:rsidR="006C2CCF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3"/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Pochopitelě, že se v zás</w:t>
      </w:r>
      <w:r w:rsidR="00614233" w:rsidRPr="007A065C">
        <w:rPr>
          <w:rFonts w:ascii="Times New Roman" w:hAnsi="Times New Roman" w:cs="Times New Roman"/>
          <w:sz w:val="24"/>
          <w:szCs w:val="24"/>
        </w:rPr>
        <w:t>a</w:t>
      </w:r>
      <w:r w:rsidR="006C2CCF" w:rsidRPr="007A065C">
        <w:rPr>
          <w:rFonts w:ascii="Times New Roman" w:hAnsi="Times New Roman" w:cs="Times New Roman"/>
          <w:sz w:val="24"/>
          <w:szCs w:val="24"/>
        </w:rPr>
        <w:t>dě nejednalo o pobo</w:t>
      </w:r>
      <w:r w:rsidR="00071DA8" w:rsidRPr="007A065C">
        <w:rPr>
          <w:rFonts w:ascii="Times New Roman" w:hAnsi="Times New Roman" w:cs="Times New Roman"/>
          <w:sz w:val="24"/>
          <w:szCs w:val="24"/>
        </w:rPr>
        <w:t>ž</w:t>
      </w:r>
      <w:r w:rsidR="008A656D" w:rsidRPr="007A065C">
        <w:rPr>
          <w:rFonts w:ascii="Times New Roman" w:hAnsi="Times New Roman" w:cs="Times New Roman"/>
          <w:sz w:val="24"/>
          <w:szCs w:val="24"/>
        </w:rPr>
        <w:t>nsoti</w:t>
      </w:r>
      <w:r w:rsidR="006C2CCF" w:rsidRPr="007A065C">
        <w:rPr>
          <w:rFonts w:ascii="Times New Roman" w:hAnsi="Times New Roman" w:cs="Times New Roman"/>
          <w:sz w:val="24"/>
          <w:szCs w:val="24"/>
        </w:rPr>
        <w:t xml:space="preserve"> nové, </w:t>
      </w:r>
      <w:r w:rsidR="004F4C4B" w:rsidRPr="007A065C">
        <w:rPr>
          <w:rFonts w:ascii="Times New Roman" w:hAnsi="Times New Roman" w:cs="Times New Roman"/>
          <w:sz w:val="24"/>
          <w:szCs w:val="24"/>
        </w:rPr>
        <w:t>vždyť</w:t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 tradice modlitby růženc</w:t>
      </w:r>
      <w:r w:rsidR="004F4C4B" w:rsidRPr="007A065C">
        <w:rPr>
          <w:rFonts w:ascii="Times New Roman" w:hAnsi="Times New Roman" w:cs="Times New Roman"/>
          <w:sz w:val="24"/>
          <w:szCs w:val="24"/>
        </w:rPr>
        <w:t>e</w:t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 se ustálila již ve středověku, ale v této dob</w:t>
      </w:r>
      <w:r w:rsidR="004F4C4B" w:rsidRPr="007A065C">
        <w:rPr>
          <w:rFonts w:ascii="Times New Roman" w:hAnsi="Times New Roman" w:cs="Times New Roman"/>
          <w:sz w:val="24"/>
          <w:szCs w:val="24"/>
        </w:rPr>
        <w:t>ě</w:t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 získa</w:t>
      </w:r>
      <w:r w:rsidR="004F4C4B" w:rsidRPr="007A065C">
        <w:rPr>
          <w:rFonts w:ascii="Times New Roman" w:hAnsi="Times New Roman" w:cs="Times New Roman"/>
          <w:sz w:val="24"/>
          <w:szCs w:val="24"/>
        </w:rPr>
        <w:t>ly</w:t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 nové f</w:t>
      </w:r>
      <w:r w:rsidR="004F4C4B" w:rsidRPr="007A065C">
        <w:rPr>
          <w:rFonts w:ascii="Times New Roman" w:hAnsi="Times New Roman" w:cs="Times New Roman"/>
          <w:sz w:val="24"/>
          <w:szCs w:val="24"/>
        </w:rPr>
        <w:t>o</w:t>
      </w:r>
      <w:r w:rsidR="00071DA8" w:rsidRPr="007A065C">
        <w:rPr>
          <w:rFonts w:ascii="Times New Roman" w:hAnsi="Times New Roman" w:cs="Times New Roman"/>
          <w:sz w:val="24"/>
          <w:szCs w:val="24"/>
        </w:rPr>
        <w:t>rmy a dosáhly masového rozšíření.</w:t>
      </w:r>
      <w:r w:rsidR="008A656D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4"/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 Rostoucí obliba úcty k Panně Marii v průběhu 19. </w:t>
      </w:r>
      <w:r w:rsidR="004F4C4B" w:rsidRPr="007A065C">
        <w:rPr>
          <w:rFonts w:ascii="Times New Roman" w:hAnsi="Times New Roman" w:cs="Times New Roman"/>
          <w:sz w:val="24"/>
          <w:szCs w:val="24"/>
        </w:rPr>
        <w:t>s</w:t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toletí </w:t>
      </w:r>
      <w:r w:rsidRPr="007A065C">
        <w:rPr>
          <w:rFonts w:ascii="Times New Roman" w:hAnsi="Times New Roman" w:cs="Times New Roman"/>
          <w:sz w:val="24"/>
          <w:szCs w:val="24"/>
        </w:rPr>
        <w:t>souvisela</w:t>
      </w:r>
      <w:r w:rsidR="00071DA8" w:rsidRPr="007A065C">
        <w:rPr>
          <w:rFonts w:ascii="Times New Roman" w:hAnsi="Times New Roman" w:cs="Times New Roman"/>
          <w:sz w:val="24"/>
          <w:szCs w:val="24"/>
        </w:rPr>
        <w:t xml:space="preserve"> také s tě</w:t>
      </w:r>
      <w:r w:rsidR="004F4C4B" w:rsidRPr="007A065C">
        <w:rPr>
          <w:rFonts w:ascii="Times New Roman" w:hAnsi="Times New Roman" w:cs="Times New Roman"/>
          <w:sz w:val="24"/>
          <w:szCs w:val="24"/>
        </w:rPr>
        <w:t>m</w:t>
      </w:r>
      <w:r w:rsidR="00071DA8" w:rsidRPr="007A065C">
        <w:rPr>
          <w:rFonts w:ascii="Times New Roman" w:hAnsi="Times New Roman" w:cs="Times New Roman"/>
          <w:sz w:val="24"/>
          <w:szCs w:val="24"/>
        </w:rPr>
        <w:t>ito událostmi: „</w:t>
      </w:r>
      <w:r w:rsidR="00071DA8" w:rsidRPr="007A065C">
        <w:rPr>
          <w:rFonts w:ascii="Times New Roman" w:hAnsi="Times New Roman" w:cs="Times New Roman"/>
          <w:i/>
          <w:sz w:val="24"/>
          <w:szCs w:val="24"/>
        </w:rPr>
        <w:t>vyhlášení</w:t>
      </w:r>
      <w:r w:rsidR="004F4C4B" w:rsidRPr="007A065C">
        <w:rPr>
          <w:rFonts w:ascii="Times New Roman" w:hAnsi="Times New Roman" w:cs="Times New Roman"/>
          <w:i/>
          <w:sz w:val="24"/>
          <w:szCs w:val="24"/>
        </w:rPr>
        <w:t>m</w:t>
      </w:r>
      <w:r w:rsidR="00071DA8" w:rsidRPr="007A065C">
        <w:rPr>
          <w:rFonts w:ascii="Times New Roman" w:hAnsi="Times New Roman" w:cs="Times New Roman"/>
          <w:i/>
          <w:sz w:val="24"/>
          <w:szCs w:val="24"/>
        </w:rPr>
        <w:t xml:space="preserve"> dogmatu o Neposkvněném početí Panny Marie roku 1854 a zjevení</w:t>
      </w:r>
      <w:r w:rsidR="004F4C4B" w:rsidRPr="007A065C">
        <w:rPr>
          <w:rFonts w:ascii="Times New Roman" w:hAnsi="Times New Roman" w:cs="Times New Roman"/>
          <w:i/>
          <w:sz w:val="24"/>
          <w:szCs w:val="24"/>
        </w:rPr>
        <w:t>m</w:t>
      </w:r>
      <w:r w:rsidR="00071DA8" w:rsidRPr="007A065C">
        <w:rPr>
          <w:rFonts w:ascii="Times New Roman" w:hAnsi="Times New Roman" w:cs="Times New Roman"/>
          <w:i/>
          <w:sz w:val="24"/>
          <w:szCs w:val="24"/>
        </w:rPr>
        <w:t xml:space="preserve"> Panny Marie v La Salettě roku 1846 a v Lurdech roku 1858“.</w:t>
      </w:r>
      <w:r w:rsidR="00071DA8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25"/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 xml:space="preserve">Proto </w:t>
      </w:r>
      <w:r w:rsidR="00C54FD8" w:rsidRPr="007A065C">
        <w:rPr>
          <w:rFonts w:ascii="Times New Roman" w:hAnsi="Times New Roman" w:cs="Times New Roman"/>
          <w:sz w:val="24"/>
          <w:szCs w:val="24"/>
        </w:rPr>
        <w:t xml:space="preserve">se v průběhu 19. </w:t>
      </w:r>
      <w:r w:rsidR="004F4C4B" w:rsidRPr="007A065C">
        <w:rPr>
          <w:rFonts w:ascii="Times New Roman" w:hAnsi="Times New Roman" w:cs="Times New Roman"/>
          <w:sz w:val="24"/>
          <w:szCs w:val="24"/>
        </w:rPr>
        <w:t>stole</w:t>
      </w:r>
      <w:r w:rsidR="00C54FD8" w:rsidRPr="007A065C">
        <w:rPr>
          <w:rFonts w:ascii="Times New Roman" w:hAnsi="Times New Roman" w:cs="Times New Roman"/>
          <w:sz w:val="24"/>
          <w:szCs w:val="24"/>
        </w:rPr>
        <w:t>tí můžeme</w:t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C54FD8" w:rsidRPr="007A065C">
        <w:rPr>
          <w:rFonts w:ascii="Times New Roman" w:hAnsi="Times New Roman" w:cs="Times New Roman"/>
          <w:sz w:val="24"/>
          <w:szCs w:val="24"/>
        </w:rPr>
        <w:t>setkat s častou dedikací chrámů i oltářů právě Panně</w:t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C54FD8" w:rsidRPr="007A065C">
        <w:rPr>
          <w:rFonts w:ascii="Times New Roman" w:hAnsi="Times New Roman" w:cs="Times New Roman"/>
          <w:sz w:val="24"/>
          <w:szCs w:val="24"/>
        </w:rPr>
        <w:t>Marii a j</w:t>
      </w:r>
      <w:r w:rsidR="008036F3" w:rsidRPr="007A065C">
        <w:rPr>
          <w:rFonts w:ascii="Times New Roman" w:hAnsi="Times New Roman" w:cs="Times New Roman"/>
          <w:sz w:val="24"/>
          <w:szCs w:val="24"/>
        </w:rPr>
        <w:t>e</w:t>
      </w:r>
      <w:r w:rsidR="004F4C4B" w:rsidRPr="007A065C">
        <w:rPr>
          <w:rFonts w:ascii="Times New Roman" w:hAnsi="Times New Roman" w:cs="Times New Roman"/>
          <w:sz w:val="24"/>
          <w:szCs w:val="24"/>
        </w:rPr>
        <w:t>jímu synu.</w:t>
      </w:r>
      <w:r w:rsidR="004F4C4B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6"/>
      </w:r>
    </w:p>
    <w:p w14:paraId="60A638CF" w14:textId="77777777" w:rsidR="008A656D" w:rsidRPr="007A065C" w:rsidRDefault="008A656D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DE3995" w14:textId="77777777" w:rsidR="00C54FD8" w:rsidRPr="007A065C" w:rsidRDefault="00C54FD8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Popis kostela</w:t>
      </w:r>
    </w:p>
    <w:p w14:paraId="5F5407E8" w14:textId="77777777" w:rsidR="008F2689" w:rsidRPr="007A065C" w:rsidRDefault="00C54FD8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4F4C4B" w:rsidRPr="007A065C">
        <w:rPr>
          <w:rFonts w:ascii="Times New Roman" w:hAnsi="Times New Roman" w:cs="Times New Roman"/>
          <w:sz w:val="24"/>
          <w:szCs w:val="24"/>
        </w:rPr>
        <w:tab/>
      </w:r>
      <w:r w:rsidR="00FB7284" w:rsidRPr="007A065C">
        <w:rPr>
          <w:rFonts w:ascii="Times New Roman" w:hAnsi="Times New Roman" w:cs="Times New Roman"/>
          <w:sz w:val="24"/>
          <w:szCs w:val="24"/>
        </w:rPr>
        <w:t>Chrám Neposkvrněného početí Panny Marie</w:t>
      </w:r>
      <w:r w:rsidR="004E310A" w:rsidRPr="007A065C">
        <w:rPr>
          <w:rFonts w:ascii="Times New Roman" w:hAnsi="Times New Roman" w:cs="Times New Roman"/>
          <w:sz w:val="24"/>
          <w:szCs w:val="24"/>
        </w:rPr>
        <w:t xml:space="preserve"> je podélná jednolodní stavba o půdorysu latinského kříže s mělkým závěrem obráceným k severu, je</w:t>
      </w:r>
      <w:r w:rsidR="004F4C4B" w:rsidRPr="007A065C">
        <w:rPr>
          <w:rFonts w:ascii="Times New Roman" w:hAnsi="Times New Roman" w:cs="Times New Roman"/>
          <w:sz w:val="24"/>
          <w:szCs w:val="24"/>
        </w:rPr>
        <w:t>n</w:t>
      </w:r>
      <w:r w:rsidR="004E310A" w:rsidRPr="007A065C">
        <w:rPr>
          <w:rFonts w:ascii="Times New Roman" w:hAnsi="Times New Roman" w:cs="Times New Roman"/>
          <w:sz w:val="24"/>
          <w:szCs w:val="24"/>
        </w:rPr>
        <w:t>ž tvoří apsida  a k</w:t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4E310A" w:rsidRPr="007A065C">
        <w:rPr>
          <w:rFonts w:ascii="Times New Roman" w:hAnsi="Times New Roman" w:cs="Times New Roman"/>
          <w:sz w:val="24"/>
          <w:szCs w:val="24"/>
        </w:rPr>
        <w:t>ní se</w:t>
      </w:r>
      <w:r w:rsidR="00FC41AD" w:rsidRPr="007A065C">
        <w:rPr>
          <w:rFonts w:ascii="Times New Roman" w:hAnsi="Times New Roman" w:cs="Times New Roman"/>
          <w:sz w:val="24"/>
          <w:szCs w:val="24"/>
        </w:rPr>
        <w:t xml:space="preserve"> přimykající kaple a sakristie</w:t>
      </w:r>
      <w:r w:rsidR="00405143" w:rsidRPr="007A065C">
        <w:rPr>
          <w:rFonts w:ascii="Times New Roman" w:hAnsi="Times New Roman" w:cs="Times New Roman"/>
          <w:sz w:val="24"/>
          <w:szCs w:val="24"/>
        </w:rPr>
        <w:t xml:space="preserve">. </w:t>
      </w:r>
      <w:r w:rsidR="00405143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7"/>
      </w:r>
      <w:r w:rsidR="00405143" w:rsidRPr="007A065C">
        <w:rPr>
          <w:rFonts w:ascii="Times New Roman" w:hAnsi="Times New Roman" w:cs="Times New Roman"/>
          <w:sz w:val="24"/>
          <w:szCs w:val="24"/>
        </w:rPr>
        <w:t xml:space="preserve"> Osu hlavního průčelí tvoří věž završ</w:t>
      </w:r>
      <w:r w:rsidR="004F4C4B" w:rsidRPr="007A065C">
        <w:rPr>
          <w:rFonts w:ascii="Times New Roman" w:hAnsi="Times New Roman" w:cs="Times New Roman"/>
          <w:sz w:val="24"/>
          <w:szCs w:val="24"/>
        </w:rPr>
        <w:t>e</w:t>
      </w:r>
      <w:r w:rsidR="00405143" w:rsidRPr="007A065C">
        <w:rPr>
          <w:rFonts w:ascii="Times New Roman" w:hAnsi="Times New Roman" w:cs="Times New Roman"/>
          <w:sz w:val="24"/>
          <w:szCs w:val="24"/>
        </w:rPr>
        <w:t xml:space="preserve">ná </w:t>
      </w:r>
      <w:r w:rsidR="004E310A" w:rsidRPr="007A065C">
        <w:rPr>
          <w:rFonts w:ascii="Times New Roman" w:hAnsi="Times New Roman" w:cs="Times New Roman"/>
          <w:sz w:val="24"/>
          <w:szCs w:val="24"/>
        </w:rPr>
        <w:t>řeckým křížem.</w:t>
      </w:r>
      <w:r w:rsidR="004E310A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28"/>
      </w:r>
      <w:r w:rsidR="00CB1E85" w:rsidRPr="007A065C">
        <w:rPr>
          <w:rFonts w:ascii="Times New Roman" w:hAnsi="Times New Roman" w:cs="Times New Roman"/>
          <w:sz w:val="24"/>
          <w:szCs w:val="24"/>
        </w:rPr>
        <w:t xml:space="preserve"> H</w:t>
      </w:r>
      <w:r w:rsidR="004F4C4B" w:rsidRPr="007A065C">
        <w:rPr>
          <w:rFonts w:ascii="Times New Roman" w:hAnsi="Times New Roman" w:cs="Times New Roman"/>
          <w:sz w:val="24"/>
          <w:szCs w:val="24"/>
        </w:rPr>
        <w:t>la</w:t>
      </w:r>
      <w:r w:rsidR="00CB1E85" w:rsidRPr="007A065C">
        <w:rPr>
          <w:rFonts w:ascii="Times New Roman" w:hAnsi="Times New Roman" w:cs="Times New Roman"/>
          <w:sz w:val="24"/>
          <w:szCs w:val="24"/>
        </w:rPr>
        <w:t xml:space="preserve">vní průčelí kostela </w:t>
      </w:r>
      <w:r w:rsidR="008036F3" w:rsidRPr="007A065C">
        <w:rPr>
          <w:rFonts w:ascii="Times New Roman" w:hAnsi="Times New Roman" w:cs="Times New Roman"/>
          <w:sz w:val="24"/>
          <w:szCs w:val="24"/>
        </w:rPr>
        <w:t>sleduje</w:t>
      </w:r>
      <w:r w:rsidR="00CB1E85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614233" w:rsidRPr="007A065C">
        <w:rPr>
          <w:rFonts w:ascii="Times New Roman" w:hAnsi="Times New Roman" w:cs="Times New Roman"/>
          <w:sz w:val="24"/>
          <w:szCs w:val="24"/>
        </w:rPr>
        <w:t>„</w:t>
      </w:r>
      <w:r w:rsidR="004F4C4B" w:rsidRPr="007A065C">
        <w:rPr>
          <w:rFonts w:ascii="Times New Roman" w:hAnsi="Times New Roman" w:cs="Times New Roman"/>
          <w:i/>
          <w:sz w:val="24"/>
          <w:szCs w:val="24"/>
        </w:rPr>
        <w:t>princip středové dominanty a bočních</w:t>
      </w:r>
      <w:r w:rsidR="00CB1E85" w:rsidRPr="007A065C">
        <w:rPr>
          <w:rFonts w:ascii="Times New Roman" w:hAnsi="Times New Roman" w:cs="Times New Roman"/>
          <w:i/>
          <w:sz w:val="24"/>
          <w:szCs w:val="24"/>
        </w:rPr>
        <w:t xml:space="preserve"> akcentů</w:t>
      </w:r>
      <w:r w:rsidR="00614233" w:rsidRPr="007A065C">
        <w:rPr>
          <w:rFonts w:ascii="Times New Roman" w:hAnsi="Times New Roman" w:cs="Times New Roman"/>
          <w:i/>
          <w:sz w:val="24"/>
          <w:szCs w:val="24"/>
        </w:rPr>
        <w:t>“</w:t>
      </w:r>
      <w:r w:rsidR="00CB1E85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29"/>
      </w:r>
      <w:r w:rsidR="00FC41AD" w:rsidRPr="007A065C">
        <w:rPr>
          <w:rFonts w:ascii="Times New Roman" w:hAnsi="Times New Roman" w:cs="Times New Roman"/>
          <w:sz w:val="24"/>
          <w:szCs w:val="24"/>
        </w:rPr>
        <w:t xml:space="preserve">, který stavbě dodává  </w:t>
      </w:r>
      <w:r w:rsidR="008036F3" w:rsidRPr="007A065C">
        <w:rPr>
          <w:rFonts w:ascii="Times New Roman" w:hAnsi="Times New Roman" w:cs="Times New Roman"/>
          <w:sz w:val="24"/>
          <w:szCs w:val="24"/>
        </w:rPr>
        <w:t>štíhlý v</w:t>
      </w:r>
      <w:r w:rsidR="00FC41AD" w:rsidRPr="007A065C">
        <w:rPr>
          <w:rFonts w:ascii="Times New Roman" w:hAnsi="Times New Roman" w:cs="Times New Roman"/>
          <w:sz w:val="24"/>
          <w:szCs w:val="24"/>
        </w:rPr>
        <w:t>zhled. Zvonicovou věž doplňují po s</w:t>
      </w:r>
      <w:r w:rsidR="004F4C4B" w:rsidRPr="007A065C">
        <w:rPr>
          <w:rFonts w:ascii="Times New Roman" w:hAnsi="Times New Roman" w:cs="Times New Roman"/>
          <w:sz w:val="24"/>
          <w:szCs w:val="24"/>
        </w:rPr>
        <w:t>t</w:t>
      </w:r>
      <w:r w:rsidR="00FC41AD" w:rsidRPr="007A065C">
        <w:rPr>
          <w:rFonts w:ascii="Times New Roman" w:hAnsi="Times New Roman" w:cs="Times New Roman"/>
          <w:sz w:val="24"/>
          <w:szCs w:val="24"/>
        </w:rPr>
        <w:t>ranách dvě menší v</w:t>
      </w:r>
      <w:r w:rsidR="004F4C4B" w:rsidRPr="007A065C">
        <w:rPr>
          <w:rFonts w:ascii="Times New Roman" w:hAnsi="Times New Roman" w:cs="Times New Roman"/>
          <w:sz w:val="24"/>
          <w:szCs w:val="24"/>
        </w:rPr>
        <w:t>ě</w:t>
      </w:r>
      <w:r w:rsidR="00FC41AD" w:rsidRPr="007A065C">
        <w:rPr>
          <w:rFonts w:ascii="Times New Roman" w:hAnsi="Times New Roman" w:cs="Times New Roman"/>
          <w:sz w:val="24"/>
          <w:szCs w:val="24"/>
        </w:rPr>
        <w:t>žičky, oddělené širokým zaobleným štítem, připomínajícím prv</w:t>
      </w:r>
      <w:r w:rsidR="004F4C4B" w:rsidRPr="007A065C">
        <w:rPr>
          <w:rFonts w:ascii="Times New Roman" w:hAnsi="Times New Roman" w:cs="Times New Roman"/>
          <w:sz w:val="24"/>
          <w:szCs w:val="24"/>
        </w:rPr>
        <w:t>e</w:t>
      </w:r>
      <w:r w:rsidR="00FC41AD" w:rsidRPr="007A065C">
        <w:rPr>
          <w:rFonts w:ascii="Times New Roman" w:hAnsi="Times New Roman" w:cs="Times New Roman"/>
          <w:sz w:val="24"/>
          <w:szCs w:val="24"/>
        </w:rPr>
        <w:t>k typický pro tzv. selské baroko. Upr</w:t>
      </w:r>
      <w:r w:rsidR="004F4C4B" w:rsidRPr="007A065C">
        <w:rPr>
          <w:rFonts w:ascii="Times New Roman" w:hAnsi="Times New Roman" w:cs="Times New Roman"/>
          <w:sz w:val="24"/>
          <w:szCs w:val="24"/>
        </w:rPr>
        <w:t>o</w:t>
      </w:r>
      <w:r w:rsidR="00FC41AD" w:rsidRPr="007A065C">
        <w:rPr>
          <w:rFonts w:ascii="Times New Roman" w:hAnsi="Times New Roman" w:cs="Times New Roman"/>
          <w:sz w:val="24"/>
          <w:szCs w:val="24"/>
        </w:rPr>
        <w:t>střed štítu se nachází barevné ová</w:t>
      </w:r>
      <w:r w:rsidR="004F4C4B" w:rsidRPr="007A065C">
        <w:rPr>
          <w:rFonts w:ascii="Times New Roman" w:hAnsi="Times New Roman" w:cs="Times New Roman"/>
          <w:sz w:val="24"/>
          <w:szCs w:val="24"/>
        </w:rPr>
        <w:t>lné okno</w:t>
      </w:r>
      <w:r w:rsidR="00FC41A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DE437B" w:rsidRPr="007A065C">
        <w:rPr>
          <w:rFonts w:ascii="Times New Roman" w:hAnsi="Times New Roman" w:cs="Times New Roman"/>
          <w:sz w:val="24"/>
          <w:szCs w:val="24"/>
        </w:rPr>
        <w:t xml:space="preserve">s </w:t>
      </w:r>
      <w:r w:rsidR="00FC41AD" w:rsidRPr="007A065C">
        <w:rPr>
          <w:rFonts w:ascii="Times New Roman" w:hAnsi="Times New Roman" w:cs="Times New Roman"/>
          <w:sz w:val="24"/>
          <w:szCs w:val="24"/>
        </w:rPr>
        <w:t xml:space="preserve">výjevem </w:t>
      </w:r>
      <w:r w:rsidR="008036F3" w:rsidRPr="007A065C">
        <w:rPr>
          <w:rFonts w:ascii="Times New Roman" w:hAnsi="Times New Roman" w:cs="Times New Roman"/>
          <w:sz w:val="24"/>
          <w:szCs w:val="24"/>
        </w:rPr>
        <w:t xml:space="preserve">žehnajcího </w:t>
      </w:r>
      <w:r w:rsidR="004F4C4B" w:rsidRPr="007A065C">
        <w:rPr>
          <w:rFonts w:ascii="Times New Roman" w:hAnsi="Times New Roman" w:cs="Times New Roman"/>
          <w:sz w:val="24"/>
          <w:szCs w:val="24"/>
        </w:rPr>
        <w:t>K</w:t>
      </w:r>
      <w:r w:rsidR="008A656D" w:rsidRPr="007A065C">
        <w:rPr>
          <w:rFonts w:ascii="Times New Roman" w:hAnsi="Times New Roman" w:cs="Times New Roman"/>
          <w:sz w:val="24"/>
          <w:szCs w:val="24"/>
        </w:rPr>
        <w:t>rista krále.</w:t>
      </w:r>
      <w:r w:rsidR="00FC41AD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0"/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DE437B" w:rsidRPr="007A065C">
        <w:rPr>
          <w:rFonts w:ascii="Times New Roman" w:hAnsi="Times New Roman" w:cs="Times New Roman"/>
          <w:sz w:val="24"/>
          <w:szCs w:val="24"/>
        </w:rPr>
        <w:t>Z centrálního štítu vystupují p</w:t>
      </w:r>
      <w:r w:rsidR="004F4C4B" w:rsidRPr="007A065C">
        <w:rPr>
          <w:rFonts w:ascii="Times New Roman" w:hAnsi="Times New Roman" w:cs="Times New Roman"/>
          <w:sz w:val="24"/>
          <w:szCs w:val="24"/>
        </w:rPr>
        <w:t>o</w:t>
      </w:r>
      <w:r w:rsidR="00DE437B" w:rsidRPr="007A065C">
        <w:rPr>
          <w:rFonts w:ascii="Times New Roman" w:hAnsi="Times New Roman" w:cs="Times New Roman"/>
          <w:sz w:val="24"/>
          <w:szCs w:val="24"/>
        </w:rPr>
        <w:t xml:space="preserve"> jeho stranách dva menší</w:t>
      </w:r>
      <w:r w:rsidR="008A656D" w:rsidRPr="007A065C">
        <w:rPr>
          <w:rFonts w:ascii="Times New Roman" w:hAnsi="Times New Roman" w:cs="Times New Roman"/>
          <w:sz w:val="24"/>
          <w:szCs w:val="24"/>
        </w:rPr>
        <w:t xml:space="preserve"> štíty</w:t>
      </w:r>
      <w:r w:rsidR="008036F3" w:rsidRPr="007A065C">
        <w:rPr>
          <w:rFonts w:ascii="Times New Roman" w:hAnsi="Times New Roman" w:cs="Times New Roman"/>
          <w:sz w:val="24"/>
          <w:szCs w:val="24"/>
        </w:rPr>
        <w:t>,</w:t>
      </w:r>
      <w:r w:rsidR="00614233" w:rsidRPr="007A065C">
        <w:rPr>
          <w:rFonts w:ascii="Times New Roman" w:hAnsi="Times New Roman" w:cs="Times New Roman"/>
          <w:sz w:val="24"/>
          <w:szCs w:val="24"/>
        </w:rPr>
        <w:t xml:space="preserve"> nesené</w:t>
      </w:r>
      <w:r w:rsidR="00DE437B" w:rsidRPr="007A065C">
        <w:rPr>
          <w:rFonts w:ascii="Times New Roman" w:hAnsi="Times New Roman" w:cs="Times New Roman"/>
          <w:sz w:val="24"/>
          <w:szCs w:val="24"/>
        </w:rPr>
        <w:t xml:space="preserve"> na sdružených pilastrech. </w:t>
      </w:r>
      <w:r w:rsidR="00405143" w:rsidRPr="007A065C">
        <w:rPr>
          <w:rFonts w:ascii="Times New Roman" w:hAnsi="Times New Roman" w:cs="Times New Roman"/>
          <w:sz w:val="24"/>
          <w:szCs w:val="24"/>
        </w:rPr>
        <w:t xml:space="preserve">Mezi nimi se </w:t>
      </w:r>
      <w:r w:rsidR="00405143" w:rsidRPr="007A065C">
        <w:rPr>
          <w:rFonts w:ascii="Times New Roman" w:hAnsi="Times New Roman" w:cs="Times New Roman"/>
          <w:sz w:val="24"/>
          <w:szCs w:val="24"/>
        </w:rPr>
        <w:lastRenderedPageBreak/>
        <w:t>nach</w:t>
      </w:r>
      <w:r w:rsidR="008A656D" w:rsidRPr="007A065C">
        <w:rPr>
          <w:rFonts w:ascii="Times New Roman" w:hAnsi="Times New Roman" w:cs="Times New Roman"/>
          <w:sz w:val="24"/>
          <w:szCs w:val="24"/>
        </w:rPr>
        <w:t>ází velké mozaikové okno vyobrazujíc</w:t>
      </w:r>
      <w:r w:rsidR="00405143" w:rsidRPr="007A065C">
        <w:rPr>
          <w:rFonts w:ascii="Times New Roman" w:hAnsi="Times New Roman" w:cs="Times New Roman"/>
          <w:sz w:val="24"/>
          <w:szCs w:val="24"/>
        </w:rPr>
        <w:t>í svatou Alžbětu Durynskou, jak obdarovává chudé.</w:t>
      </w:r>
      <w:r w:rsidR="00405143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1"/>
      </w:r>
      <w:r w:rsidR="00405143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A4297E" w:rsidRPr="007A065C">
        <w:rPr>
          <w:rFonts w:ascii="Times New Roman" w:hAnsi="Times New Roman" w:cs="Times New Roman"/>
          <w:sz w:val="24"/>
          <w:szCs w:val="24"/>
        </w:rPr>
        <w:t>Průběh středové osy zahajuje hlavní po</w:t>
      </w:r>
      <w:r w:rsidR="00614233" w:rsidRPr="007A065C">
        <w:rPr>
          <w:rFonts w:ascii="Times New Roman" w:hAnsi="Times New Roman" w:cs="Times New Roman"/>
          <w:sz w:val="24"/>
          <w:szCs w:val="24"/>
        </w:rPr>
        <w:t>r</w:t>
      </w:r>
      <w:r w:rsidR="00A4297E" w:rsidRPr="007A065C">
        <w:rPr>
          <w:rFonts w:ascii="Times New Roman" w:hAnsi="Times New Roman" w:cs="Times New Roman"/>
          <w:sz w:val="24"/>
          <w:szCs w:val="24"/>
        </w:rPr>
        <w:t>trál z umělého kamene</w:t>
      </w:r>
      <w:r w:rsidR="004F4C4B" w:rsidRPr="007A065C">
        <w:rPr>
          <w:rFonts w:ascii="Times New Roman" w:hAnsi="Times New Roman" w:cs="Times New Roman"/>
          <w:sz w:val="24"/>
          <w:szCs w:val="24"/>
        </w:rPr>
        <w:t xml:space="preserve"> připomínající</w:t>
      </w:r>
      <w:r w:rsidR="00A4297E" w:rsidRPr="007A065C">
        <w:rPr>
          <w:rFonts w:ascii="Times New Roman" w:hAnsi="Times New Roman" w:cs="Times New Roman"/>
          <w:sz w:val="24"/>
          <w:szCs w:val="24"/>
        </w:rPr>
        <w:t xml:space="preserve"> „</w:t>
      </w:r>
      <w:r w:rsidR="00A4297E" w:rsidRPr="007A065C">
        <w:rPr>
          <w:rFonts w:ascii="Times New Roman" w:hAnsi="Times New Roman" w:cs="Times New Roman"/>
          <w:i/>
          <w:sz w:val="24"/>
          <w:szCs w:val="24"/>
        </w:rPr>
        <w:t>jak</w:t>
      </w:r>
      <w:r w:rsidR="004F4C4B" w:rsidRPr="007A065C">
        <w:rPr>
          <w:rFonts w:ascii="Times New Roman" w:hAnsi="Times New Roman" w:cs="Times New Roman"/>
          <w:i/>
          <w:sz w:val="24"/>
          <w:szCs w:val="24"/>
        </w:rPr>
        <w:t xml:space="preserve"> pozdně barokní tvary, tak i ústupkovou profilaci </w:t>
      </w:r>
      <w:r w:rsidR="00A4297E" w:rsidRPr="007A065C">
        <w:rPr>
          <w:rFonts w:ascii="Times New Roman" w:hAnsi="Times New Roman" w:cs="Times New Roman"/>
          <w:i/>
          <w:sz w:val="24"/>
          <w:szCs w:val="24"/>
        </w:rPr>
        <w:t>rané gotiky“</w:t>
      </w:r>
      <w:r w:rsidR="00A4297E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32"/>
      </w:r>
      <w:r w:rsidR="00A4297E" w:rsidRPr="007A065C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="00A4297E" w:rsidRPr="007A065C">
        <w:rPr>
          <w:rFonts w:ascii="Times New Roman" w:hAnsi="Times New Roman" w:cs="Times New Roman"/>
          <w:sz w:val="24"/>
          <w:szCs w:val="24"/>
        </w:rPr>
        <w:t>V tympanonu hlavníh</w:t>
      </w:r>
      <w:r w:rsidR="004F4C4B" w:rsidRPr="007A065C">
        <w:rPr>
          <w:rFonts w:ascii="Times New Roman" w:hAnsi="Times New Roman" w:cs="Times New Roman"/>
          <w:sz w:val="24"/>
          <w:szCs w:val="24"/>
        </w:rPr>
        <w:t>o</w:t>
      </w:r>
      <w:r w:rsidR="00A4297E" w:rsidRPr="007A065C">
        <w:rPr>
          <w:rFonts w:ascii="Times New Roman" w:hAnsi="Times New Roman" w:cs="Times New Roman"/>
          <w:sz w:val="24"/>
          <w:szCs w:val="24"/>
        </w:rPr>
        <w:t xml:space="preserve"> portálu j</w:t>
      </w:r>
      <w:r w:rsidR="004F4C4B" w:rsidRPr="007A065C">
        <w:rPr>
          <w:rFonts w:ascii="Times New Roman" w:hAnsi="Times New Roman" w:cs="Times New Roman"/>
          <w:sz w:val="24"/>
          <w:szCs w:val="24"/>
        </w:rPr>
        <w:t>e</w:t>
      </w:r>
      <w:r w:rsidR="00A4297E" w:rsidRPr="007A065C">
        <w:rPr>
          <w:rFonts w:ascii="Times New Roman" w:hAnsi="Times New Roman" w:cs="Times New Roman"/>
          <w:sz w:val="24"/>
          <w:szCs w:val="24"/>
        </w:rPr>
        <w:t xml:space="preserve"> k vidění reliéf Zvěstování Panny Marie, z nějž plasticky vystupují post</w:t>
      </w:r>
      <w:r w:rsidR="004F4C4B" w:rsidRPr="007A065C">
        <w:rPr>
          <w:rFonts w:ascii="Times New Roman" w:hAnsi="Times New Roman" w:cs="Times New Roman"/>
          <w:sz w:val="24"/>
          <w:szCs w:val="24"/>
        </w:rPr>
        <w:t>a</w:t>
      </w:r>
      <w:r w:rsidR="00A4297E" w:rsidRPr="007A065C">
        <w:rPr>
          <w:rFonts w:ascii="Times New Roman" w:hAnsi="Times New Roman" w:cs="Times New Roman"/>
          <w:sz w:val="24"/>
          <w:szCs w:val="24"/>
        </w:rPr>
        <w:t>vy Marie a a</w:t>
      </w:r>
      <w:r w:rsidR="009A792A" w:rsidRPr="007A065C">
        <w:rPr>
          <w:rFonts w:ascii="Times New Roman" w:hAnsi="Times New Roman" w:cs="Times New Roman"/>
          <w:sz w:val="24"/>
          <w:szCs w:val="24"/>
        </w:rPr>
        <w:t>rcha</w:t>
      </w:r>
      <w:r w:rsidR="00A4297E" w:rsidRPr="007A065C">
        <w:rPr>
          <w:rFonts w:ascii="Times New Roman" w:hAnsi="Times New Roman" w:cs="Times New Roman"/>
          <w:sz w:val="24"/>
          <w:szCs w:val="24"/>
        </w:rPr>
        <w:t>nděla. Autorem tohoto reliéfu je sochař Milan Havlíček.</w:t>
      </w:r>
      <w:r w:rsidR="00A4297E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3"/>
      </w:r>
      <w:r w:rsidR="00A4297E" w:rsidRPr="007A065C">
        <w:rPr>
          <w:rFonts w:ascii="Times New Roman" w:hAnsi="Times New Roman" w:cs="Times New Roman"/>
          <w:sz w:val="24"/>
          <w:szCs w:val="24"/>
        </w:rPr>
        <w:t xml:space="preserve"> Boční vchody střeží</w:t>
      </w:r>
      <w:r w:rsidR="009A792A" w:rsidRPr="007A065C">
        <w:rPr>
          <w:rFonts w:ascii="Times New Roman" w:hAnsi="Times New Roman" w:cs="Times New Roman"/>
          <w:sz w:val="24"/>
          <w:szCs w:val="24"/>
        </w:rPr>
        <w:t xml:space="preserve"> polofigury andělů od té</w:t>
      </w:r>
      <w:r w:rsidR="00A4297E" w:rsidRPr="007A065C">
        <w:rPr>
          <w:rFonts w:ascii="Times New Roman" w:hAnsi="Times New Roman" w:cs="Times New Roman"/>
          <w:sz w:val="24"/>
          <w:szCs w:val="24"/>
        </w:rPr>
        <w:t>hož autora</w:t>
      </w:r>
      <w:r w:rsidR="009A792A" w:rsidRPr="007A065C">
        <w:rPr>
          <w:rFonts w:ascii="Times New Roman" w:hAnsi="Times New Roman" w:cs="Times New Roman"/>
          <w:sz w:val="24"/>
          <w:szCs w:val="24"/>
        </w:rPr>
        <w:t xml:space="preserve">. Levý anděl nese desku s nápisem: </w:t>
      </w:r>
      <w:r w:rsidR="009A792A" w:rsidRPr="007A065C">
        <w:rPr>
          <w:rFonts w:ascii="Times New Roman" w:hAnsi="Times New Roman" w:cs="Times New Roman"/>
          <w:i/>
          <w:sz w:val="24"/>
          <w:szCs w:val="24"/>
        </w:rPr>
        <w:t xml:space="preserve">Heac ecclesia consecrata est XVIII. Januarii anni MCMXIV (Tento ksotel byl vysvěcen 18. Ledna 1914). </w:t>
      </w:r>
      <w:r w:rsidR="00902B6A" w:rsidRPr="007A065C">
        <w:rPr>
          <w:rFonts w:ascii="Times New Roman" w:hAnsi="Times New Roman" w:cs="Times New Roman"/>
          <w:sz w:val="24"/>
          <w:szCs w:val="24"/>
        </w:rPr>
        <w:t>Nápis nesený na desce pravým andělem sděuje</w:t>
      </w:r>
      <w:r w:rsidR="009A792A" w:rsidRPr="007A065C">
        <w:rPr>
          <w:rFonts w:ascii="Times New Roman" w:hAnsi="Times New Roman" w:cs="Times New Roman"/>
          <w:sz w:val="24"/>
          <w:szCs w:val="24"/>
        </w:rPr>
        <w:t xml:space="preserve">: </w:t>
      </w:r>
      <w:r w:rsidR="009A792A" w:rsidRPr="007A065C">
        <w:rPr>
          <w:rFonts w:ascii="Times New Roman" w:hAnsi="Times New Roman" w:cs="Times New Roman"/>
          <w:i/>
          <w:sz w:val="24"/>
          <w:szCs w:val="24"/>
        </w:rPr>
        <w:t>IN honorem Beate Marie Virginis imamculate conceptae hoc templum aedificatum est MCMXIII (Tento chrám byl vystavěn roku 1913 ke cti Blahoslavené Panny Marie bez poskvrny počaté).</w:t>
      </w:r>
      <w:r w:rsidR="009A792A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34"/>
      </w:r>
    </w:p>
    <w:p w14:paraId="35C03602" w14:textId="77777777" w:rsidR="008F2689" w:rsidRPr="007A065C" w:rsidRDefault="008F2689" w:rsidP="004F4C4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Z výše popsaného je pa</w:t>
      </w:r>
      <w:r w:rsidR="00614233" w:rsidRPr="007A065C">
        <w:rPr>
          <w:rFonts w:ascii="Times New Roman" w:hAnsi="Times New Roman" w:cs="Times New Roman"/>
          <w:sz w:val="24"/>
          <w:szCs w:val="24"/>
        </w:rPr>
        <w:t>trné, že Holi</w:t>
      </w:r>
      <w:r w:rsidRPr="007A065C">
        <w:rPr>
          <w:rFonts w:ascii="Times New Roman" w:hAnsi="Times New Roman" w:cs="Times New Roman"/>
          <w:sz w:val="24"/>
          <w:szCs w:val="24"/>
        </w:rPr>
        <w:t>k při své tvůrčí</w:t>
      </w:r>
      <w:r w:rsidR="008036F3" w:rsidRPr="007A065C">
        <w:rPr>
          <w:rFonts w:ascii="Times New Roman" w:hAnsi="Times New Roman" w:cs="Times New Roman"/>
          <w:sz w:val="24"/>
          <w:szCs w:val="24"/>
        </w:rPr>
        <w:t xml:space="preserve"> činnosti</w:t>
      </w:r>
      <w:r w:rsidRPr="007A065C">
        <w:rPr>
          <w:rFonts w:ascii="Times New Roman" w:hAnsi="Times New Roman" w:cs="Times New Roman"/>
          <w:sz w:val="24"/>
          <w:szCs w:val="24"/>
        </w:rPr>
        <w:t xml:space="preserve"> nechal proni</w:t>
      </w:r>
      <w:r w:rsidR="00614233" w:rsidRPr="007A065C">
        <w:rPr>
          <w:rFonts w:ascii="Times New Roman" w:hAnsi="Times New Roman" w:cs="Times New Roman"/>
          <w:sz w:val="24"/>
          <w:szCs w:val="24"/>
        </w:rPr>
        <w:t>k</w:t>
      </w:r>
      <w:r w:rsidRPr="007A065C">
        <w:rPr>
          <w:rFonts w:ascii="Times New Roman" w:hAnsi="Times New Roman" w:cs="Times New Roman"/>
          <w:sz w:val="24"/>
          <w:szCs w:val="24"/>
        </w:rPr>
        <w:t>n</w:t>
      </w:r>
      <w:r w:rsidR="00614233" w:rsidRPr="007A065C">
        <w:rPr>
          <w:rFonts w:ascii="Times New Roman" w:hAnsi="Times New Roman" w:cs="Times New Roman"/>
          <w:sz w:val="24"/>
          <w:szCs w:val="24"/>
        </w:rPr>
        <w:t>o</w:t>
      </w:r>
      <w:r w:rsidRPr="007A065C">
        <w:rPr>
          <w:rFonts w:ascii="Times New Roman" w:hAnsi="Times New Roman" w:cs="Times New Roman"/>
          <w:sz w:val="24"/>
          <w:szCs w:val="24"/>
        </w:rPr>
        <w:t>ut do mnoha detailů vliv pozdního baroka.</w:t>
      </w:r>
      <w:r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5"/>
      </w: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641B2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>Pokud si od</w:t>
      </w:r>
      <w:r w:rsidR="004F4C4B" w:rsidRPr="007A065C">
        <w:rPr>
          <w:rFonts w:ascii="Times New Roman" w:hAnsi="Times New Roman" w:cs="Times New Roman"/>
          <w:sz w:val="24"/>
          <w:szCs w:val="24"/>
        </w:rPr>
        <w:t>myslíme šedesáti</w:t>
      </w:r>
      <w:r w:rsidRPr="007A065C">
        <w:rPr>
          <w:rFonts w:ascii="Times New Roman" w:hAnsi="Times New Roman" w:cs="Times New Roman"/>
          <w:sz w:val="24"/>
          <w:szCs w:val="24"/>
        </w:rPr>
        <w:t xml:space="preserve"> m</w:t>
      </w:r>
      <w:r w:rsidR="004F4C4B" w:rsidRPr="007A065C">
        <w:rPr>
          <w:rFonts w:ascii="Times New Roman" w:hAnsi="Times New Roman" w:cs="Times New Roman"/>
          <w:sz w:val="24"/>
          <w:szCs w:val="24"/>
        </w:rPr>
        <w:t>etrovou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 věž kostela na Křenové,</w:t>
      </w:r>
      <w:r w:rsidRPr="007A065C">
        <w:rPr>
          <w:rFonts w:ascii="Times New Roman" w:hAnsi="Times New Roman" w:cs="Times New Roman"/>
          <w:sz w:val="24"/>
          <w:szCs w:val="24"/>
        </w:rPr>
        <w:t xml:space="preserve"> pohled na průčelí </w:t>
      </w:r>
      <w:r w:rsidR="003248C3" w:rsidRPr="007A065C">
        <w:rPr>
          <w:rFonts w:ascii="Times New Roman" w:hAnsi="Times New Roman" w:cs="Times New Roman"/>
          <w:sz w:val="24"/>
          <w:szCs w:val="24"/>
        </w:rPr>
        <w:t>může při troše „odvahy“ evokovat</w:t>
      </w: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00044D" w:rsidRPr="007A065C">
        <w:rPr>
          <w:rFonts w:ascii="Times New Roman" w:hAnsi="Times New Roman" w:cs="Times New Roman"/>
          <w:sz w:val="24"/>
          <w:szCs w:val="24"/>
        </w:rPr>
        <w:t>barokní průčelí farního kostela Zvěstování Panny Maie a svatého Tomáše v </w:t>
      </w:r>
      <w:commentRangeStart w:id="3"/>
      <w:r w:rsidR="0000044D" w:rsidRPr="007A065C">
        <w:rPr>
          <w:rFonts w:ascii="Times New Roman" w:hAnsi="Times New Roman" w:cs="Times New Roman"/>
          <w:sz w:val="24"/>
          <w:szCs w:val="24"/>
        </w:rPr>
        <w:t>Brně</w:t>
      </w:r>
      <w:commentRangeEnd w:id="3"/>
      <w:r w:rsidR="00673156">
        <w:rPr>
          <w:rStyle w:val="Odkaznakoment"/>
        </w:rPr>
        <w:commentReference w:id="3"/>
      </w:r>
      <w:r w:rsidR="0000044D" w:rsidRPr="007A065C">
        <w:rPr>
          <w:rFonts w:ascii="Times New Roman" w:hAnsi="Times New Roman" w:cs="Times New Roman"/>
          <w:sz w:val="24"/>
          <w:szCs w:val="24"/>
        </w:rPr>
        <w:t>. Jistá pod</w:t>
      </w:r>
      <w:r w:rsidR="004F4C4B" w:rsidRPr="007A065C">
        <w:rPr>
          <w:rFonts w:ascii="Times New Roman" w:hAnsi="Times New Roman" w:cs="Times New Roman"/>
          <w:sz w:val="24"/>
          <w:szCs w:val="24"/>
        </w:rPr>
        <w:t>obnost je vystopovatelná alespoň</w:t>
      </w:r>
      <w:r w:rsidR="0000044D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4F4C4B" w:rsidRPr="007A065C">
        <w:rPr>
          <w:rFonts w:ascii="Times New Roman" w:hAnsi="Times New Roman" w:cs="Times New Roman"/>
          <w:sz w:val="24"/>
          <w:szCs w:val="24"/>
        </w:rPr>
        <w:t>v podobném</w:t>
      </w:r>
      <w:r w:rsidR="0000044D" w:rsidRPr="007A065C">
        <w:rPr>
          <w:rFonts w:ascii="Times New Roman" w:hAnsi="Times New Roman" w:cs="Times New Roman"/>
          <w:sz w:val="24"/>
          <w:szCs w:val="24"/>
        </w:rPr>
        <w:t xml:space="preserve"> členění fas</w:t>
      </w:r>
      <w:r w:rsidR="00902B6A" w:rsidRPr="007A065C">
        <w:rPr>
          <w:rFonts w:ascii="Times New Roman" w:hAnsi="Times New Roman" w:cs="Times New Roman"/>
          <w:sz w:val="24"/>
          <w:szCs w:val="24"/>
        </w:rPr>
        <w:t xml:space="preserve">ády </w:t>
      </w:r>
      <w:r w:rsidR="00A9295D" w:rsidRPr="007A065C">
        <w:rPr>
          <w:rFonts w:ascii="Times New Roman" w:hAnsi="Times New Roman" w:cs="Times New Roman"/>
          <w:sz w:val="24"/>
          <w:szCs w:val="24"/>
        </w:rPr>
        <w:t>(viz obr.)</w:t>
      </w:r>
      <w:r w:rsidR="00902B6A" w:rsidRPr="007A065C">
        <w:rPr>
          <w:rFonts w:ascii="Times New Roman" w:hAnsi="Times New Roman" w:cs="Times New Roman"/>
          <w:sz w:val="24"/>
          <w:szCs w:val="24"/>
        </w:rPr>
        <w:t>.</w:t>
      </w:r>
      <w:r w:rsidR="0044771B" w:rsidRPr="007A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4C5B1" w14:textId="77777777" w:rsidR="0044771B" w:rsidRPr="007A065C" w:rsidRDefault="0044771B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A9295D" w:rsidRPr="007A065C">
        <w:rPr>
          <w:rFonts w:ascii="Times New Roman" w:hAnsi="Times New Roman" w:cs="Times New Roman"/>
          <w:lang w:eastAsia="cs-CZ"/>
        </w:rPr>
        <w:t xml:space="preserve"> </w:t>
      </w:r>
      <w:r w:rsidRPr="007A065C">
        <w:rPr>
          <w:rFonts w:ascii="Times New Roman" w:hAnsi="Times New Roman" w:cs="Times New Roman"/>
          <w:lang w:eastAsia="cs-CZ"/>
        </w:rPr>
        <w:drawing>
          <wp:inline distT="0" distB="0" distL="0" distR="0" wp14:anchorId="79BD59A2" wp14:editId="70249BC0">
            <wp:extent cx="2763671" cy="2391547"/>
            <wp:effectExtent l="0" t="0" r="0" b="8890"/>
            <wp:docPr id="3" name="Obrázek 3" descr="http://www.travelguide.cz/facilities/tg/full/209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ravelguide.cz/facilities/tg/full/2098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302" cy="2392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95D" w:rsidRPr="007A065C">
        <w:rPr>
          <w:rFonts w:ascii="Times New Roman" w:hAnsi="Times New Roman" w:cs="Times New Roman"/>
          <w:lang w:eastAsia="cs-CZ"/>
        </w:rPr>
        <w:t xml:space="preserve">                              </w:t>
      </w:r>
      <w:r w:rsidR="00A9295D" w:rsidRPr="007A065C">
        <w:rPr>
          <w:rFonts w:ascii="Times New Roman" w:hAnsi="Times New Roman" w:cs="Times New Roman"/>
          <w:lang w:eastAsia="cs-CZ"/>
        </w:rPr>
        <w:drawing>
          <wp:inline distT="0" distB="0" distL="0" distR="0" wp14:anchorId="4778175A" wp14:editId="6524A23F">
            <wp:extent cx="1733266" cy="2657213"/>
            <wp:effectExtent l="0" t="0" r="635" b="0"/>
            <wp:docPr id="4" name="Obrázek 4" descr="http://brno.biskupstvi.cz/petrov/images/kostely/krenov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rno.biskupstvi.cz/petrov/images/kostely/krenova-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665" cy="26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0DE68" w14:textId="77777777" w:rsidR="00CB0E51" w:rsidRDefault="00CB0E51" w:rsidP="003248C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2E12416" w14:textId="77777777" w:rsidR="001A5559" w:rsidRPr="007A065C" w:rsidRDefault="00641B2D" w:rsidP="003248C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lastRenderedPageBreak/>
        <w:t xml:space="preserve">Zatímce exteriér stavby nezapře mísení stylů, </w:t>
      </w:r>
      <w:commentRangeStart w:id="4"/>
      <w:r w:rsidRPr="007A065C">
        <w:rPr>
          <w:rFonts w:ascii="Times New Roman" w:hAnsi="Times New Roman" w:cs="Times New Roman"/>
          <w:sz w:val="24"/>
          <w:szCs w:val="24"/>
        </w:rPr>
        <w:t>interiér</w:t>
      </w:r>
      <w:commentRangeEnd w:id="4"/>
      <w:r w:rsidR="008B320B">
        <w:rPr>
          <w:rStyle w:val="Odkaznakoment"/>
        </w:rPr>
        <w:commentReference w:id="4"/>
      </w:r>
      <w:r w:rsidRPr="007A065C">
        <w:rPr>
          <w:rFonts w:ascii="Times New Roman" w:hAnsi="Times New Roman" w:cs="Times New Roman"/>
          <w:sz w:val="24"/>
          <w:szCs w:val="24"/>
        </w:rPr>
        <w:t xml:space="preserve"> představuje výjimečně ucelený komplex. </w:t>
      </w:r>
      <w:r w:rsidR="002A2384" w:rsidRPr="007A065C">
        <w:rPr>
          <w:rFonts w:ascii="Times New Roman" w:hAnsi="Times New Roman" w:cs="Times New Roman"/>
          <w:sz w:val="24"/>
          <w:szCs w:val="24"/>
        </w:rPr>
        <w:t>„</w:t>
      </w:r>
      <w:r w:rsidR="003248C3" w:rsidRPr="007A065C">
        <w:rPr>
          <w:rFonts w:ascii="Times New Roman" w:hAnsi="Times New Roman" w:cs="Times New Roman"/>
          <w:i/>
          <w:sz w:val="24"/>
          <w:szCs w:val="24"/>
        </w:rPr>
        <w:t>Jednotný sálový prost</w:t>
      </w:r>
      <w:r w:rsidR="002A2384" w:rsidRPr="007A065C">
        <w:rPr>
          <w:rFonts w:ascii="Times New Roman" w:hAnsi="Times New Roman" w:cs="Times New Roman"/>
          <w:i/>
          <w:sz w:val="24"/>
          <w:szCs w:val="24"/>
        </w:rPr>
        <w:t>o</w:t>
      </w:r>
      <w:r w:rsidR="003248C3" w:rsidRPr="007A065C">
        <w:rPr>
          <w:rFonts w:ascii="Times New Roman" w:hAnsi="Times New Roman" w:cs="Times New Roman"/>
          <w:i/>
          <w:sz w:val="24"/>
          <w:szCs w:val="24"/>
        </w:rPr>
        <w:t xml:space="preserve">r </w:t>
      </w:r>
      <w:r w:rsidR="002A2384" w:rsidRPr="007A065C">
        <w:rPr>
          <w:rFonts w:ascii="Times New Roman" w:hAnsi="Times New Roman" w:cs="Times New Roman"/>
          <w:i/>
          <w:sz w:val="24"/>
          <w:szCs w:val="24"/>
        </w:rPr>
        <w:t>je doširoka sklenut valenou klenbou – tenkou betonovou skořepinou.“</w:t>
      </w:r>
      <w:r w:rsidR="002A2384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36"/>
      </w:r>
      <w:r w:rsidR="002A2384" w:rsidRPr="007A0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48C3" w:rsidRPr="007A065C">
        <w:rPr>
          <w:rFonts w:ascii="Times New Roman" w:hAnsi="Times New Roman" w:cs="Times New Roman"/>
          <w:sz w:val="24"/>
          <w:szCs w:val="24"/>
        </w:rPr>
        <w:t>Na</w:t>
      </w:r>
      <w:r w:rsidR="002A2384" w:rsidRPr="007A065C">
        <w:rPr>
          <w:rFonts w:ascii="Times New Roman" w:hAnsi="Times New Roman" w:cs="Times New Roman"/>
          <w:sz w:val="24"/>
          <w:szCs w:val="24"/>
        </w:rPr>
        <w:t xml:space="preserve"> první pohled vtáhne tento </w:t>
      </w:r>
      <w:r w:rsidR="003248C3" w:rsidRPr="007A065C">
        <w:rPr>
          <w:rFonts w:ascii="Times New Roman" w:hAnsi="Times New Roman" w:cs="Times New Roman"/>
          <w:sz w:val="24"/>
          <w:szCs w:val="24"/>
        </w:rPr>
        <w:t>pr</w:t>
      </w:r>
      <w:r w:rsidR="002A2384" w:rsidRPr="007A065C">
        <w:rPr>
          <w:rFonts w:ascii="Times New Roman" w:hAnsi="Times New Roman" w:cs="Times New Roman"/>
          <w:sz w:val="24"/>
          <w:szCs w:val="24"/>
        </w:rPr>
        <w:t>o</w:t>
      </w:r>
      <w:r w:rsidR="003248C3" w:rsidRPr="007A065C">
        <w:rPr>
          <w:rFonts w:ascii="Times New Roman" w:hAnsi="Times New Roman" w:cs="Times New Roman"/>
          <w:sz w:val="24"/>
          <w:szCs w:val="24"/>
        </w:rPr>
        <w:t>s</w:t>
      </w:r>
      <w:r w:rsidR="002A2384" w:rsidRPr="007A065C">
        <w:rPr>
          <w:rFonts w:ascii="Times New Roman" w:hAnsi="Times New Roman" w:cs="Times New Roman"/>
          <w:sz w:val="24"/>
          <w:szCs w:val="24"/>
        </w:rPr>
        <w:t>tor svého návštěvníka do</w:t>
      </w:r>
      <w:r w:rsidR="00614233" w:rsidRPr="007A065C">
        <w:rPr>
          <w:rFonts w:ascii="Times New Roman" w:hAnsi="Times New Roman" w:cs="Times New Roman"/>
          <w:sz w:val="24"/>
          <w:szCs w:val="24"/>
        </w:rPr>
        <w:t xml:space="preserve"> jedinečné </w:t>
      </w:r>
      <w:r w:rsidR="003248C3" w:rsidRPr="007A065C">
        <w:rPr>
          <w:rFonts w:ascii="Times New Roman" w:hAnsi="Times New Roman" w:cs="Times New Roman"/>
          <w:sz w:val="24"/>
          <w:szCs w:val="24"/>
        </w:rPr>
        <w:t>a</w:t>
      </w:r>
      <w:r w:rsidR="002A2384" w:rsidRPr="007A065C">
        <w:rPr>
          <w:rFonts w:ascii="Times New Roman" w:hAnsi="Times New Roman" w:cs="Times New Roman"/>
          <w:sz w:val="24"/>
          <w:szCs w:val="24"/>
        </w:rPr>
        <w:t>tmosféry jakoby</w:t>
      </w:r>
      <w:r w:rsidR="00614233" w:rsidRPr="007A065C">
        <w:rPr>
          <w:rFonts w:ascii="Times New Roman" w:hAnsi="Times New Roman" w:cs="Times New Roman"/>
          <w:sz w:val="24"/>
          <w:szCs w:val="24"/>
        </w:rPr>
        <w:t xml:space="preserve"> po</w:t>
      </w:r>
      <w:r w:rsidR="002A2384" w:rsidRPr="007A065C">
        <w:rPr>
          <w:rFonts w:ascii="Times New Roman" w:hAnsi="Times New Roman" w:cs="Times New Roman"/>
          <w:sz w:val="24"/>
          <w:szCs w:val="24"/>
        </w:rPr>
        <w:t xml:space="preserve">temnělé barevnosti byzantských chrámů. </w:t>
      </w:r>
      <w:r w:rsidR="00C6702A" w:rsidRPr="007A065C">
        <w:rPr>
          <w:rFonts w:ascii="Times New Roman" w:hAnsi="Times New Roman" w:cs="Times New Roman"/>
          <w:sz w:val="24"/>
          <w:szCs w:val="24"/>
        </w:rPr>
        <w:t>Drobné florální ornamenty rezonující se střídným osvětlením navozují intimní až mystickou atmosféru. I přesto interiér působí velkoryse, vzdušn</w:t>
      </w:r>
      <w:r w:rsidR="003248C3" w:rsidRPr="007A065C">
        <w:rPr>
          <w:rFonts w:ascii="Times New Roman" w:hAnsi="Times New Roman" w:cs="Times New Roman"/>
          <w:sz w:val="24"/>
          <w:szCs w:val="24"/>
        </w:rPr>
        <w:t>ě</w:t>
      </w:r>
      <w:r w:rsidR="00C6702A" w:rsidRPr="007A065C">
        <w:rPr>
          <w:rFonts w:ascii="Times New Roman" w:hAnsi="Times New Roman" w:cs="Times New Roman"/>
          <w:sz w:val="24"/>
          <w:szCs w:val="24"/>
        </w:rPr>
        <w:t xml:space="preserve"> a prostorně. Celý koncept výzdoby je „</w:t>
      </w:r>
      <w:r w:rsidR="00C6702A" w:rsidRPr="007A065C">
        <w:rPr>
          <w:rFonts w:ascii="Times New Roman" w:hAnsi="Times New Roman" w:cs="Times New Roman"/>
          <w:i/>
          <w:sz w:val="24"/>
          <w:szCs w:val="24"/>
        </w:rPr>
        <w:t xml:space="preserve">zaměřen k oslavě </w:t>
      </w:r>
      <w:r w:rsidR="003248C3" w:rsidRPr="007A065C">
        <w:rPr>
          <w:rFonts w:ascii="Times New Roman" w:hAnsi="Times New Roman" w:cs="Times New Roman"/>
          <w:i/>
          <w:sz w:val="24"/>
          <w:szCs w:val="24"/>
        </w:rPr>
        <w:t>Panny Ma</w:t>
      </w:r>
      <w:r w:rsidR="00C6702A" w:rsidRPr="007A065C">
        <w:rPr>
          <w:rFonts w:ascii="Times New Roman" w:hAnsi="Times New Roman" w:cs="Times New Roman"/>
          <w:i/>
          <w:sz w:val="24"/>
          <w:szCs w:val="24"/>
        </w:rPr>
        <w:t>rie jako královny ráje</w:t>
      </w:r>
      <w:r w:rsidR="00C6702A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37"/>
      </w:r>
      <w:r w:rsidR="00C6702A" w:rsidRPr="007A065C">
        <w:rPr>
          <w:rFonts w:ascii="Times New Roman" w:hAnsi="Times New Roman" w:cs="Times New Roman"/>
          <w:i/>
          <w:sz w:val="24"/>
          <w:szCs w:val="24"/>
        </w:rPr>
        <w:t xml:space="preserve">“. </w:t>
      </w:r>
      <w:r w:rsidR="00C6702A" w:rsidRPr="007A065C">
        <w:rPr>
          <w:rFonts w:ascii="Times New Roman" w:hAnsi="Times New Roman" w:cs="Times New Roman"/>
          <w:sz w:val="24"/>
          <w:szCs w:val="24"/>
        </w:rPr>
        <w:t>Výmalba</w:t>
      </w:r>
      <w:r w:rsidR="00BC585A" w:rsidRPr="007A065C">
        <w:rPr>
          <w:rFonts w:ascii="Times New Roman" w:hAnsi="Times New Roman" w:cs="Times New Roman"/>
          <w:sz w:val="24"/>
          <w:szCs w:val="24"/>
        </w:rPr>
        <w:t xml:space="preserve"> vegetabilních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 prvků a geometrických obra</w:t>
      </w:r>
      <w:r w:rsidR="00902B6A" w:rsidRPr="007A065C">
        <w:rPr>
          <w:rFonts w:ascii="Times New Roman" w:hAnsi="Times New Roman" w:cs="Times New Roman"/>
          <w:sz w:val="24"/>
          <w:szCs w:val="24"/>
        </w:rPr>
        <w:t>z</w:t>
      </w:r>
      <w:r w:rsidR="003248C3" w:rsidRPr="007A065C">
        <w:rPr>
          <w:rFonts w:ascii="Times New Roman" w:hAnsi="Times New Roman" w:cs="Times New Roman"/>
          <w:sz w:val="24"/>
          <w:szCs w:val="24"/>
        </w:rPr>
        <w:t>ců navržená vídeňs</w:t>
      </w:r>
      <w:r w:rsidR="00C6702A" w:rsidRPr="007A065C">
        <w:rPr>
          <w:rFonts w:ascii="Times New Roman" w:hAnsi="Times New Roman" w:cs="Times New Roman"/>
          <w:sz w:val="24"/>
          <w:szCs w:val="24"/>
        </w:rPr>
        <w:t>kým malířem Hansem Kalmsteinere</w:t>
      </w:r>
      <w:r w:rsidR="00CB0758" w:rsidRPr="007A065C">
        <w:rPr>
          <w:rFonts w:ascii="Times New Roman" w:hAnsi="Times New Roman" w:cs="Times New Roman"/>
          <w:sz w:val="24"/>
          <w:szCs w:val="24"/>
        </w:rPr>
        <w:t>m a provedená Františkem Kolbábkem z </w:t>
      </w:r>
      <w:r w:rsidR="003248C3" w:rsidRPr="007A065C">
        <w:rPr>
          <w:rFonts w:ascii="Times New Roman" w:hAnsi="Times New Roman" w:cs="Times New Roman"/>
          <w:sz w:val="24"/>
          <w:szCs w:val="24"/>
        </w:rPr>
        <w:t>Náměště and Oslav</w:t>
      </w:r>
      <w:r w:rsidR="00CB0758" w:rsidRPr="007A065C">
        <w:rPr>
          <w:rFonts w:ascii="Times New Roman" w:hAnsi="Times New Roman" w:cs="Times New Roman"/>
          <w:sz w:val="24"/>
          <w:szCs w:val="24"/>
        </w:rPr>
        <w:t>ou</w:t>
      </w:r>
      <w:r w:rsidR="00CB0758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8"/>
      </w:r>
      <w:r w:rsidR="00CB0758" w:rsidRPr="007A065C">
        <w:rPr>
          <w:rFonts w:ascii="Times New Roman" w:hAnsi="Times New Roman" w:cs="Times New Roman"/>
          <w:sz w:val="24"/>
          <w:szCs w:val="24"/>
        </w:rPr>
        <w:t>, zdů</w:t>
      </w:r>
      <w:r w:rsidR="003248C3" w:rsidRPr="007A065C">
        <w:rPr>
          <w:rFonts w:ascii="Times New Roman" w:hAnsi="Times New Roman" w:cs="Times New Roman"/>
          <w:sz w:val="24"/>
          <w:szCs w:val="24"/>
        </w:rPr>
        <w:t>razň</w:t>
      </w:r>
      <w:r w:rsidR="00BC585A" w:rsidRPr="007A065C">
        <w:rPr>
          <w:rFonts w:ascii="Times New Roman" w:hAnsi="Times New Roman" w:cs="Times New Roman"/>
          <w:sz w:val="24"/>
          <w:szCs w:val="24"/>
        </w:rPr>
        <w:t>uje tektonické č</w:t>
      </w:r>
      <w:r w:rsidR="003248C3" w:rsidRPr="007A065C">
        <w:rPr>
          <w:rFonts w:ascii="Times New Roman" w:hAnsi="Times New Roman" w:cs="Times New Roman"/>
          <w:sz w:val="24"/>
          <w:szCs w:val="24"/>
        </w:rPr>
        <w:t>l</w:t>
      </w:r>
      <w:r w:rsidR="00BC585A" w:rsidRPr="007A065C">
        <w:rPr>
          <w:rFonts w:ascii="Times New Roman" w:hAnsi="Times New Roman" w:cs="Times New Roman"/>
          <w:sz w:val="24"/>
          <w:szCs w:val="24"/>
        </w:rPr>
        <w:t xml:space="preserve">enění </w:t>
      </w:r>
      <w:r w:rsidR="00CB0758" w:rsidRPr="007A065C">
        <w:rPr>
          <w:rFonts w:ascii="Times New Roman" w:hAnsi="Times New Roman" w:cs="Times New Roman"/>
          <w:sz w:val="24"/>
          <w:szCs w:val="24"/>
        </w:rPr>
        <w:t>architektury</w:t>
      </w:r>
      <w:r w:rsidR="00CB0758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39"/>
      </w:r>
      <w:r w:rsidR="00CB0758" w:rsidRPr="007A065C">
        <w:rPr>
          <w:rFonts w:ascii="Times New Roman" w:hAnsi="Times New Roman" w:cs="Times New Roman"/>
          <w:sz w:val="24"/>
          <w:szCs w:val="24"/>
        </w:rPr>
        <w:t>. Vše po</w:t>
      </w:r>
      <w:r w:rsidR="003248C3" w:rsidRPr="007A065C">
        <w:rPr>
          <w:rFonts w:ascii="Times New Roman" w:hAnsi="Times New Roman" w:cs="Times New Roman"/>
          <w:sz w:val="24"/>
          <w:szCs w:val="24"/>
        </w:rPr>
        <w:t>d</w:t>
      </w:r>
      <w:r w:rsidR="00CB0758" w:rsidRPr="007A065C">
        <w:rPr>
          <w:rFonts w:ascii="Times New Roman" w:hAnsi="Times New Roman" w:cs="Times New Roman"/>
          <w:sz w:val="24"/>
          <w:szCs w:val="24"/>
        </w:rPr>
        <w:t>trhuje žluto</w:t>
      </w:r>
      <w:r w:rsidR="003248C3" w:rsidRPr="007A065C">
        <w:rPr>
          <w:rFonts w:ascii="Times New Roman" w:hAnsi="Times New Roman" w:cs="Times New Roman"/>
          <w:sz w:val="24"/>
          <w:szCs w:val="24"/>
        </w:rPr>
        <w:t>zelená barevnost, která se stupň</w:t>
      </w:r>
      <w:r w:rsidR="00CB0758" w:rsidRPr="007A065C">
        <w:rPr>
          <w:rFonts w:ascii="Times New Roman" w:hAnsi="Times New Roman" w:cs="Times New Roman"/>
          <w:sz w:val="24"/>
          <w:szCs w:val="24"/>
        </w:rPr>
        <w:t>uje  a svými sytějšími tóny a bohatým zlacením ohlašuje dominantní význam kněžiště.</w:t>
      </w:r>
      <w:r w:rsidR="00CB0758"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40"/>
      </w:r>
      <w:r w:rsidR="00505392" w:rsidRPr="007A065C">
        <w:rPr>
          <w:rFonts w:ascii="Times New Roman" w:hAnsi="Times New Roman" w:cs="Times New Roman"/>
          <w:sz w:val="24"/>
          <w:szCs w:val="24"/>
        </w:rPr>
        <w:t xml:space="preserve"> V p</w:t>
      </w:r>
      <w:r w:rsidR="003248C3" w:rsidRPr="007A065C">
        <w:rPr>
          <w:rFonts w:ascii="Times New Roman" w:hAnsi="Times New Roman" w:cs="Times New Roman"/>
          <w:sz w:val="24"/>
          <w:szCs w:val="24"/>
        </w:rPr>
        <w:t>resbytář</w:t>
      </w:r>
      <w:r w:rsidR="00505392" w:rsidRPr="007A065C">
        <w:rPr>
          <w:rFonts w:ascii="Times New Roman" w:hAnsi="Times New Roman" w:cs="Times New Roman"/>
          <w:sz w:val="24"/>
          <w:szCs w:val="24"/>
        </w:rPr>
        <w:t xml:space="preserve">i, po stranách hlavního oltáře, jsou vyobrazení čtrnácti motivů loretánské litanie. </w:t>
      </w:r>
      <w:r w:rsidR="001A5559" w:rsidRPr="007A065C">
        <w:rPr>
          <w:rFonts w:ascii="Times New Roman" w:hAnsi="Times New Roman" w:cs="Times New Roman"/>
          <w:sz w:val="24"/>
          <w:szCs w:val="24"/>
        </w:rPr>
        <w:t>Mezi nimi je</w:t>
      </w:r>
      <w:r w:rsidR="00505392" w:rsidRPr="007A065C">
        <w:rPr>
          <w:rFonts w:ascii="Times New Roman" w:hAnsi="Times New Roman" w:cs="Times New Roman"/>
          <w:sz w:val="24"/>
          <w:szCs w:val="24"/>
        </w:rPr>
        <w:t xml:space="preserve"> pak umístěn obraz hlavního oltáře namalovaný F</w:t>
      </w:r>
      <w:r w:rsidR="00BC585A" w:rsidRPr="007A065C">
        <w:rPr>
          <w:rFonts w:ascii="Times New Roman" w:hAnsi="Times New Roman" w:cs="Times New Roman"/>
          <w:sz w:val="24"/>
          <w:szCs w:val="24"/>
        </w:rPr>
        <w:t xml:space="preserve">riedrichem Hansem Wachou. </w:t>
      </w:r>
    </w:p>
    <w:p w14:paraId="62320D79" w14:textId="77777777" w:rsidR="006F2953" w:rsidRPr="007A065C" w:rsidRDefault="00BC585A" w:rsidP="001A555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commentRangeStart w:id="5"/>
      <w:r w:rsidRPr="007A065C">
        <w:rPr>
          <w:rFonts w:ascii="Times New Roman" w:hAnsi="Times New Roman" w:cs="Times New Roman"/>
          <w:sz w:val="24"/>
          <w:szCs w:val="24"/>
        </w:rPr>
        <w:t>Z</w:t>
      </w:r>
      <w:r w:rsidR="00505392" w:rsidRPr="007A065C">
        <w:rPr>
          <w:rFonts w:ascii="Times New Roman" w:hAnsi="Times New Roman" w:cs="Times New Roman"/>
          <w:sz w:val="24"/>
          <w:szCs w:val="24"/>
        </w:rPr>
        <w:t xml:space="preserve">de </w:t>
      </w:r>
      <w:commentRangeEnd w:id="5"/>
      <w:r w:rsidR="008B320B">
        <w:rPr>
          <w:rStyle w:val="Odkaznakoment"/>
        </w:rPr>
        <w:commentReference w:id="5"/>
      </w:r>
      <w:r w:rsidR="00505392" w:rsidRPr="007A065C">
        <w:rPr>
          <w:rFonts w:ascii="Times New Roman" w:hAnsi="Times New Roman" w:cs="Times New Roman"/>
          <w:sz w:val="24"/>
          <w:szCs w:val="24"/>
        </w:rPr>
        <w:t>se setkáváme s po</w:t>
      </w:r>
      <w:r w:rsidR="003248C3" w:rsidRPr="007A065C">
        <w:rPr>
          <w:rFonts w:ascii="Times New Roman" w:hAnsi="Times New Roman" w:cs="Times New Roman"/>
          <w:sz w:val="24"/>
          <w:szCs w:val="24"/>
        </w:rPr>
        <w:t>z</w:t>
      </w:r>
      <w:r w:rsidR="00902B6A" w:rsidRPr="007A065C">
        <w:rPr>
          <w:rFonts w:ascii="Times New Roman" w:hAnsi="Times New Roman" w:cs="Times New Roman"/>
          <w:sz w:val="24"/>
          <w:szCs w:val="24"/>
        </w:rPr>
        <w:t>oruhodným</w:t>
      </w:r>
      <w:r w:rsidR="00505392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3248C3" w:rsidRPr="007A065C">
        <w:rPr>
          <w:rFonts w:ascii="Times New Roman" w:hAnsi="Times New Roman" w:cs="Times New Roman"/>
          <w:sz w:val="24"/>
          <w:szCs w:val="24"/>
        </w:rPr>
        <w:t>ztvárněním</w:t>
      </w:r>
      <w:r w:rsidR="00505392" w:rsidRPr="007A065C">
        <w:rPr>
          <w:rFonts w:ascii="Times New Roman" w:hAnsi="Times New Roman" w:cs="Times New Roman"/>
          <w:sz w:val="24"/>
          <w:szCs w:val="24"/>
        </w:rPr>
        <w:t>. Panna Marie</w:t>
      </w:r>
      <w:r w:rsidR="00895A06" w:rsidRPr="007A065C">
        <w:rPr>
          <w:rFonts w:ascii="Times New Roman" w:hAnsi="Times New Roman" w:cs="Times New Roman"/>
          <w:sz w:val="24"/>
          <w:szCs w:val="24"/>
        </w:rPr>
        <w:t xml:space="preserve"> jako Immaculata</w:t>
      </w:r>
      <w:r w:rsidR="00505392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>s rozpaženýma rukama,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Pr="007A065C">
        <w:rPr>
          <w:rFonts w:ascii="Times New Roman" w:hAnsi="Times New Roman" w:cs="Times New Roman"/>
          <w:sz w:val="24"/>
          <w:szCs w:val="24"/>
        </w:rPr>
        <w:t>oděná v prostém bílém rouchu a s</w:t>
      </w:r>
      <w:r w:rsidR="00902B6A" w:rsidRPr="007A065C">
        <w:rPr>
          <w:rFonts w:ascii="Times New Roman" w:hAnsi="Times New Roman" w:cs="Times New Roman"/>
          <w:sz w:val="24"/>
          <w:szCs w:val="24"/>
        </w:rPr>
        <w:t> pohledem upřeným k nebi stojí na hadovi</w:t>
      </w:r>
      <w:r w:rsidRPr="007A065C">
        <w:rPr>
          <w:rFonts w:ascii="Times New Roman" w:hAnsi="Times New Roman" w:cs="Times New Roman"/>
          <w:sz w:val="24"/>
          <w:szCs w:val="24"/>
        </w:rPr>
        <w:t xml:space="preserve"> obepínající svět. U jejích nohou klečí sv. Petr a Pavel, patroni brněnské diecéze.</w:t>
      </w:r>
      <w:r w:rsidR="00001F05" w:rsidRPr="007A065C">
        <w:rPr>
          <w:rFonts w:ascii="Times New Roman" w:hAnsi="Times New Roman" w:cs="Times New Roman"/>
          <w:sz w:val="24"/>
          <w:szCs w:val="24"/>
        </w:rPr>
        <w:t xml:space="preserve"> Pod nimi se rozprostírá veduta Brna.</w:t>
      </w:r>
      <w:r w:rsidRPr="007A065C">
        <w:rPr>
          <w:rFonts w:ascii="Times New Roman" w:hAnsi="Times New Roman" w:cs="Times New Roman"/>
          <w:sz w:val="24"/>
          <w:szCs w:val="24"/>
        </w:rPr>
        <w:t xml:space="preserve"> Výjimečnost celé kompozice je dána ispirací ve schématu Proměnění Páně na hoře Tábor. </w:t>
      </w:r>
      <w:r w:rsidRPr="007A065C">
        <w:rPr>
          <w:rStyle w:val="Znakapoznpodarou"/>
          <w:rFonts w:ascii="Times New Roman" w:hAnsi="Times New Roman" w:cs="Times New Roman"/>
          <w:sz w:val="24"/>
          <w:szCs w:val="24"/>
        </w:rPr>
        <w:footnoteReference w:id="41"/>
      </w:r>
      <w:r w:rsidR="00001F05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Jakási snovost, </w:t>
      </w:r>
      <w:r w:rsidR="00001F05" w:rsidRPr="007A065C">
        <w:rPr>
          <w:rFonts w:ascii="Times New Roman" w:hAnsi="Times New Roman" w:cs="Times New Roman"/>
          <w:sz w:val="24"/>
          <w:szCs w:val="24"/>
        </w:rPr>
        <w:t>umocněná splýváním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 Ma</w:t>
      </w:r>
      <w:r w:rsidR="00001F05" w:rsidRPr="007A065C">
        <w:rPr>
          <w:rFonts w:ascii="Times New Roman" w:hAnsi="Times New Roman" w:cs="Times New Roman"/>
          <w:sz w:val="24"/>
          <w:szCs w:val="24"/>
        </w:rPr>
        <w:t>riininy postavy s pozadím, jenž</w:t>
      </w:r>
      <w:r w:rsidR="00902B6A" w:rsidRPr="007A065C">
        <w:rPr>
          <w:rFonts w:ascii="Times New Roman" w:hAnsi="Times New Roman" w:cs="Times New Roman"/>
          <w:sz w:val="24"/>
          <w:szCs w:val="24"/>
        </w:rPr>
        <w:t xml:space="preserve"> kostrastuje s tmavými figurami</w:t>
      </w:r>
      <w:r w:rsidR="00001F05" w:rsidRPr="007A065C">
        <w:rPr>
          <w:rFonts w:ascii="Times New Roman" w:hAnsi="Times New Roman" w:cs="Times New Roman"/>
          <w:sz w:val="24"/>
          <w:szCs w:val="24"/>
        </w:rPr>
        <w:t xml:space="preserve"> apoštolů</w:t>
      </w:r>
      <w:r w:rsidR="003248C3" w:rsidRPr="007A065C">
        <w:rPr>
          <w:rFonts w:ascii="Times New Roman" w:hAnsi="Times New Roman" w:cs="Times New Roman"/>
          <w:sz w:val="24"/>
          <w:szCs w:val="24"/>
        </w:rPr>
        <w:t>,</w:t>
      </w:r>
      <w:r w:rsidR="00001F05" w:rsidRPr="007A065C">
        <w:rPr>
          <w:rFonts w:ascii="Times New Roman" w:hAnsi="Times New Roman" w:cs="Times New Roman"/>
          <w:sz w:val="24"/>
          <w:szCs w:val="24"/>
        </w:rPr>
        <w:t xml:space="preserve"> může být projevem snahy o </w:t>
      </w:r>
      <w:r w:rsidR="00001F05" w:rsidRPr="007A065C">
        <w:rPr>
          <w:rFonts w:ascii="Times New Roman" w:hAnsi="Times New Roman" w:cs="Times New Roman"/>
          <w:i/>
          <w:sz w:val="24"/>
          <w:szCs w:val="24"/>
        </w:rPr>
        <w:t>„idealizaci výjevu prstředky gestického a kosmického symbolismu“</w:t>
      </w:r>
      <w:r w:rsidR="00001F05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42"/>
      </w:r>
      <w:r w:rsidR="00001F05" w:rsidRPr="007A065C">
        <w:rPr>
          <w:rFonts w:ascii="Times New Roman" w:hAnsi="Times New Roman" w:cs="Times New Roman"/>
          <w:i/>
          <w:sz w:val="24"/>
          <w:szCs w:val="24"/>
        </w:rPr>
        <w:t>.</w:t>
      </w:r>
      <w:r w:rsidR="006F2953" w:rsidRPr="007A0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2953" w:rsidRPr="007A065C">
        <w:rPr>
          <w:rFonts w:ascii="Times New Roman" w:hAnsi="Times New Roman" w:cs="Times New Roman"/>
          <w:sz w:val="24"/>
          <w:szCs w:val="24"/>
        </w:rPr>
        <w:t>Secesní ornamentální styl se uplatnil též u vitráží navržených Jaroslavem Malým. Ty se bohužel kvůli pumovému vý</w:t>
      </w:r>
      <w:r w:rsidR="003248C3" w:rsidRPr="007A065C">
        <w:rPr>
          <w:rFonts w:ascii="Times New Roman" w:hAnsi="Times New Roman" w:cs="Times New Roman"/>
          <w:sz w:val="24"/>
          <w:szCs w:val="24"/>
        </w:rPr>
        <w:t>buchu za</w:t>
      </w:r>
      <w:r w:rsidR="006F2953" w:rsidRPr="007A065C">
        <w:rPr>
          <w:rFonts w:ascii="Times New Roman" w:hAnsi="Times New Roman" w:cs="Times New Roman"/>
          <w:sz w:val="24"/>
          <w:szCs w:val="24"/>
        </w:rPr>
        <w:t xml:space="preserve"> druhé větové války dodnes dochovaly pouze na západní stěně lodi. Celý ideový koncept rajské zahrady je propracován i </w:t>
      </w:r>
      <w:r w:rsidR="003248C3" w:rsidRPr="007A065C">
        <w:rPr>
          <w:rFonts w:ascii="Times New Roman" w:hAnsi="Times New Roman" w:cs="Times New Roman"/>
          <w:sz w:val="24"/>
          <w:szCs w:val="24"/>
        </w:rPr>
        <w:t xml:space="preserve">v </w:t>
      </w:r>
      <w:r w:rsidR="006F2953" w:rsidRPr="007A065C">
        <w:rPr>
          <w:rFonts w:ascii="Times New Roman" w:hAnsi="Times New Roman" w:cs="Times New Roman"/>
          <w:sz w:val="24"/>
          <w:szCs w:val="24"/>
        </w:rPr>
        <w:t>detailech jako j</w:t>
      </w:r>
      <w:r w:rsidR="003248C3" w:rsidRPr="007A065C">
        <w:rPr>
          <w:rFonts w:ascii="Times New Roman" w:hAnsi="Times New Roman" w:cs="Times New Roman"/>
          <w:sz w:val="24"/>
          <w:szCs w:val="24"/>
        </w:rPr>
        <w:t>s</w:t>
      </w:r>
      <w:r w:rsidR="006F2953" w:rsidRPr="007A065C">
        <w:rPr>
          <w:rFonts w:ascii="Times New Roman" w:hAnsi="Times New Roman" w:cs="Times New Roman"/>
          <w:sz w:val="24"/>
          <w:szCs w:val="24"/>
        </w:rPr>
        <w:t>ou mříže před bočními oltáři, po nichž se vinou růž</w:t>
      </w:r>
      <w:r w:rsidR="003248C3" w:rsidRPr="007A065C">
        <w:rPr>
          <w:rFonts w:ascii="Times New Roman" w:hAnsi="Times New Roman" w:cs="Times New Roman"/>
          <w:sz w:val="24"/>
          <w:szCs w:val="24"/>
        </w:rPr>
        <w:t>e</w:t>
      </w:r>
      <w:r w:rsidR="006F2953" w:rsidRPr="007A065C">
        <w:rPr>
          <w:rFonts w:ascii="Times New Roman" w:hAnsi="Times New Roman" w:cs="Times New Roman"/>
          <w:sz w:val="24"/>
          <w:szCs w:val="24"/>
        </w:rPr>
        <w:t xml:space="preserve">, lilie či eucharistický motiv vinné révy. </w:t>
      </w:r>
    </w:p>
    <w:p w14:paraId="353BBE9D" w14:textId="77777777" w:rsidR="00FD5F80" w:rsidRDefault="00FD5F80" w:rsidP="001A555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500C56D7" w14:textId="77777777" w:rsidR="003A3E6D" w:rsidRPr="007A065C" w:rsidRDefault="003A3E6D" w:rsidP="001A555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46C4CBA" w14:textId="77777777" w:rsidR="003A3E6D" w:rsidRDefault="003A3E6D" w:rsidP="00FD5F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9C82E26" w14:textId="77777777" w:rsidR="00CB0E51" w:rsidRDefault="00CB0E51" w:rsidP="00FD5F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9F3296" w14:textId="77777777" w:rsidR="00FD5F80" w:rsidRPr="007A065C" w:rsidRDefault="00FD5F80" w:rsidP="00FD5F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Závěr</w:t>
      </w:r>
    </w:p>
    <w:p w14:paraId="3964629C" w14:textId="77777777" w:rsidR="001A5559" w:rsidRPr="007A065C" w:rsidRDefault="001A5559" w:rsidP="001A5559">
      <w:pPr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A065C">
        <w:rPr>
          <w:rFonts w:ascii="Times New Roman" w:hAnsi="Times New Roman" w:cs="Times New Roman"/>
          <w:sz w:val="24"/>
          <w:szCs w:val="24"/>
        </w:rPr>
        <w:t>Výjimečnost tohoto s</w:t>
      </w:r>
      <w:r w:rsidR="008C3ECE" w:rsidRPr="007A065C">
        <w:rPr>
          <w:rFonts w:ascii="Times New Roman" w:hAnsi="Times New Roman" w:cs="Times New Roman"/>
          <w:sz w:val="24"/>
          <w:szCs w:val="24"/>
        </w:rPr>
        <w:t>ecesního chrámu tkví převážně ve dvou</w:t>
      </w:r>
      <w:r w:rsidR="00D813BB" w:rsidRPr="007A065C">
        <w:rPr>
          <w:rFonts w:ascii="Times New Roman" w:hAnsi="Times New Roman" w:cs="Times New Roman"/>
          <w:sz w:val="24"/>
          <w:szCs w:val="24"/>
        </w:rPr>
        <w:t xml:space="preserve"> aspektech. Jednak je to </w:t>
      </w:r>
      <w:r w:rsidR="00C61906" w:rsidRPr="007A065C">
        <w:rPr>
          <w:rFonts w:ascii="Times New Roman" w:hAnsi="Times New Roman" w:cs="Times New Roman"/>
          <w:sz w:val="24"/>
          <w:szCs w:val="24"/>
        </w:rPr>
        <w:t>v osobitém pro</w:t>
      </w:r>
      <w:r w:rsidR="00A918A7" w:rsidRPr="007A065C">
        <w:rPr>
          <w:rFonts w:ascii="Times New Roman" w:hAnsi="Times New Roman" w:cs="Times New Roman"/>
          <w:sz w:val="24"/>
          <w:szCs w:val="24"/>
        </w:rPr>
        <w:t>pojení jak konzervativních tak</w:t>
      </w:r>
      <w:r w:rsidR="00C61906" w:rsidRPr="007A065C">
        <w:rPr>
          <w:rFonts w:ascii="Times New Roman" w:hAnsi="Times New Roman" w:cs="Times New Roman"/>
          <w:sz w:val="24"/>
          <w:szCs w:val="24"/>
        </w:rPr>
        <w:t xml:space="preserve"> aktuálních architektonických prvků</w:t>
      </w:r>
      <w:r w:rsidR="008C3ECE" w:rsidRPr="007A065C">
        <w:rPr>
          <w:rFonts w:ascii="Times New Roman" w:hAnsi="Times New Roman" w:cs="Times New Roman"/>
          <w:i/>
          <w:sz w:val="24"/>
          <w:szCs w:val="24"/>
        </w:rPr>
        <w:t>. „Přestože v kontextu převládjícího sakrálního umění oné doby jde o neobvyklou stavbu, její význam nespočívá ve formálním novátorství (…).“</w:t>
      </w:r>
      <w:r w:rsidR="008C3ECE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43"/>
      </w:r>
      <w:r w:rsidR="00C61906" w:rsidRPr="007A0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13BB" w:rsidRPr="007A065C">
        <w:rPr>
          <w:rFonts w:ascii="Times New Roman" w:hAnsi="Times New Roman" w:cs="Times New Roman"/>
          <w:sz w:val="24"/>
          <w:szCs w:val="24"/>
        </w:rPr>
        <w:t>P</w:t>
      </w:r>
      <w:r w:rsidR="00C61906" w:rsidRPr="007A065C">
        <w:rPr>
          <w:rFonts w:ascii="Times New Roman" w:hAnsi="Times New Roman" w:cs="Times New Roman"/>
          <w:sz w:val="24"/>
          <w:szCs w:val="24"/>
        </w:rPr>
        <w:t>rávě tato svébytná syntéza uplatněná s politickou taktností dala vzniknout modernímu kostelu v periferní městské části.</w:t>
      </w:r>
      <w:r w:rsidR="008C3ECE" w:rsidRPr="007A0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13BB" w:rsidRPr="007A065C">
        <w:rPr>
          <w:rFonts w:ascii="Times New Roman" w:hAnsi="Times New Roman" w:cs="Times New Roman"/>
          <w:sz w:val="24"/>
          <w:szCs w:val="24"/>
        </w:rPr>
        <w:t>Druhým aspektem ojedinělosti</w:t>
      </w:r>
      <w:r w:rsidR="008C3ECE" w:rsidRPr="007A065C">
        <w:rPr>
          <w:rFonts w:ascii="Times New Roman" w:hAnsi="Times New Roman" w:cs="Times New Roman"/>
          <w:sz w:val="24"/>
          <w:szCs w:val="24"/>
        </w:rPr>
        <w:t xml:space="preserve"> </w:t>
      </w:r>
      <w:r w:rsidR="00D813BB" w:rsidRPr="007A065C">
        <w:rPr>
          <w:rFonts w:ascii="Times New Roman" w:hAnsi="Times New Roman" w:cs="Times New Roman"/>
          <w:sz w:val="24"/>
          <w:szCs w:val="24"/>
        </w:rPr>
        <w:t>stavby je její ucelenost zamýšlená</w:t>
      </w:r>
      <w:r w:rsidRPr="007A065C">
        <w:rPr>
          <w:rFonts w:ascii="Times New Roman" w:hAnsi="Times New Roman" w:cs="Times New Roman"/>
          <w:sz w:val="24"/>
          <w:szCs w:val="24"/>
        </w:rPr>
        <w:t xml:space="preserve"> již od </w:t>
      </w:r>
      <w:r w:rsidR="00D813BB" w:rsidRPr="007A065C">
        <w:rPr>
          <w:rFonts w:ascii="Times New Roman" w:hAnsi="Times New Roman" w:cs="Times New Roman"/>
          <w:sz w:val="24"/>
          <w:szCs w:val="24"/>
        </w:rPr>
        <w:t xml:space="preserve">samotného </w:t>
      </w:r>
      <w:r w:rsidRPr="007A065C">
        <w:rPr>
          <w:rFonts w:ascii="Times New Roman" w:hAnsi="Times New Roman" w:cs="Times New Roman"/>
          <w:sz w:val="24"/>
          <w:szCs w:val="24"/>
        </w:rPr>
        <w:t xml:space="preserve">počátku. Franz Holik neprojektoval pouze </w:t>
      </w:r>
      <w:r w:rsidR="00CC7B2C" w:rsidRPr="007A065C">
        <w:rPr>
          <w:rFonts w:ascii="Times New Roman" w:hAnsi="Times New Roman" w:cs="Times New Roman"/>
          <w:sz w:val="24"/>
          <w:szCs w:val="24"/>
        </w:rPr>
        <w:t>kostel</w:t>
      </w:r>
      <w:r w:rsidRPr="007A065C">
        <w:rPr>
          <w:rFonts w:ascii="Times New Roman" w:hAnsi="Times New Roman" w:cs="Times New Roman"/>
          <w:sz w:val="24"/>
          <w:szCs w:val="24"/>
        </w:rPr>
        <w:t xml:space="preserve"> jako stavbu</w:t>
      </w:r>
      <w:r w:rsidR="007A065C" w:rsidRPr="007A065C">
        <w:rPr>
          <w:rFonts w:ascii="Times New Roman" w:hAnsi="Times New Roman" w:cs="Times New Roman"/>
          <w:sz w:val="24"/>
          <w:szCs w:val="24"/>
        </w:rPr>
        <w:t xml:space="preserve"> smotnou</w:t>
      </w:r>
      <w:r w:rsidRPr="007A065C">
        <w:rPr>
          <w:rFonts w:ascii="Times New Roman" w:hAnsi="Times New Roman" w:cs="Times New Roman"/>
          <w:sz w:val="24"/>
          <w:szCs w:val="24"/>
        </w:rPr>
        <w:t>, ale dohlížel i při vybavování interiéru. Sám navrhl kazatelnu či křtitelnici</w:t>
      </w:r>
      <w:r w:rsidR="00CC7B2C" w:rsidRPr="007A065C">
        <w:rPr>
          <w:rFonts w:ascii="Times New Roman" w:hAnsi="Times New Roman" w:cs="Times New Roman"/>
          <w:sz w:val="24"/>
          <w:szCs w:val="24"/>
        </w:rPr>
        <w:t>. Dá se tak jen závěrem shrnout, že „</w:t>
      </w:r>
      <w:r w:rsidR="00CC7B2C" w:rsidRPr="007A065C">
        <w:rPr>
          <w:rFonts w:ascii="Times New Roman" w:hAnsi="Times New Roman" w:cs="Times New Roman"/>
          <w:i/>
          <w:sz w:val="24"/>
          <w:szCs w:val="24"/>
        </w:rPr>
        <w:t>kostel na Křen</w:t>
      </w:r>
      <w:r w:rsidR="000E0A23" w:rsidRPr="007A065C">
        <w:rPr>
          <w:rFonts w:ascii="Times New Roman" w:hAnsi="Times New Roman" w:cs="Times New Roman"/>
          <w:i/>
          <w:sz w:val="24"/>
          <w:szCs w:val="24"/>
        </w:rPr>
        <w:t>o</w:t>
      </w:r>
      <w:r w:rsidR="00CC7B2C" w:rsidRPr="007A065C">
        <w:rPr>
          <w:rFonts w:ascii="Times New Roman" w:hAnsi="Times New Roman" w:cs="Times New Roman"/>
          <w:i/>
          <w:sz w:val="24"/>
          <w:szCs w:val="24"/>
        </w:rPr>
        <w:t>vé ulici představuje jediné i</w:t>
      </w:r>
      <w:r w:rsidR="008D3653" w:rsidRPr="007A065C">
        <w:rPr>
          <w:rFonts w:ascii="Times New Roman" w:hAnsi="Times New Roman" w:cs="Times New Roman"/>
          <w:i/>
          <w:sz w:val="24"/>
          <w:szCs w:val="24"/>
        </w:rPr>
        <w:t>n</w:t>
      </w:r>
      <w:r w:rsidR="007A065C" w:rsidRPr="007A065C">
        <w:rPr>
          <w:rFonts w:ascii="Times New Roman" w:hAnsi="Times New Roman" w:cs="Times New Roman"/>
          <w:i/>
          <w:sz w:val="24"/>
          <w:szCs w:val="24"/>
        </w:rPr>
        <w:t xml:space="preserve">taktní </w:t>
      </w:r>
      <w:r w:rsidR="00CC7B2C" w:rsidRPr="007A065C">
        <w:rPr>
          <w:rFonts w:ascii="Times New Roman" w:hAnsi="Times New Roman" w:cs="Times New Roman"/>
          <w:i/>
          <w:sz w:val="24"/>
          <w:szCs w:val="24"/>
        </w:rPr>
        <w:t>celkové dílo z období secese v Brně, kde bohužel další podobně celistvě za</w:t>
      </w:r>
      <w:r w:rsidR="00A72943">
        <w:rPr>
          <w:rFonts w:ascii="Times New Roman" w:hAnsi="Times New Roman" w:cs="Times New Roman"/>
          <w:i/>
          <w:sz w:val="24"/>
          <w:szCs w:val="24"/>
        </w:rPr>
        <w:t>chovaný doklad nenajd</w:t>
      </w:r>
      <w:r w:rsidR="00CC7B2C" w:rsidRPr="007A065C">
        <w:rPr>
          <w:rFonts w:ascii="Times New Roman" w:hAnsi="Times New Roman" w:cs="Times New Roman"/>
          <w:i/>
          <w:sz w:val="24"/>
          <w:szCs w:val="24"/>
        </w:rPr>
        <w:t>eme“</w:t>
      </w:r>
      <w:r w:rsidR="00CC7B2C" w:rsidRPr="007A065C">
        <w:rPr>
          <w:rStyle w:val="Znakapoznpodarou"/>
          <w:rFonts w:ascii="Times New Roman" w:hAnsi="Times New Roman" w:cs="Times New Roman"/>
          <w:i/>
          <w:sz w:val="24"/>
          <w:szCs w:val="24"/>
        </w:rPr>
        <w:footnoteReference w:id="44"/>
      </w:r>
      <w:r w:rsidR="00CC7B2C" w:rsidRPr="007A065C">
        <w:rPr>
          <w:rFonts w:ascii="Times New Roman" w:hAnsi="Times New Roman" w:cs="Times New Roman"/>
          <w:i/>
          <w:sz w:val="24"/>
          <w:szCs w:val="24"/>
        </w:rPr>
        <w:t>.</w:t>
      </w:r>
    </w:p>
    <w:p w14:paraId="5B27C466" w14:textId="77777777" w:rsidR="006F2953" w:rsidRPr="007A065C" w:rsidRDefault="006F2953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A67312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4F99303C" w14:textId="77777777" w:rsidR="00591F61" w:rsidRDefault="00591F61" w:rsidP="00591F61">
      <w:pPr>
        <w:pStyle w:val="Textpoznpodarou"/>
        <w:rPr>
          <w:sz w:val="22"/>
          <w:szCs w:val="22"/>
          <w:lang w:eastAsia="cs-CZ"/>
        </w:rPr>
      </w:pPr>
      <w:r w:rsidRPr="00591F61">
        <w:t xml:space="preserve"> </w:t>
      </w:r>
      <w:r w:rsidR="00CB0E51" w:rsidRPr="00CB0E51">
        <w:rPr>
          <w:sz w:val="22"/>
          <w:szCs w:val="22"/>
          <w:lang w:eastAsia="cs-CZ"/>
        </w:rPr>
        <w:t xml:space="preserve"> </w:t>
      </w:r>
      <w:r w:rsidR="00CB0E51" w:rsidRPr="00CB0E51">
        <w:rPr>
          <w:lang w:eastAsia="cs-CZ"/>
        </w:rPr>
        <w:drawing>
          <wp:inline distT="0" distB="0" distL="0" distR="0" wp14:anchorId="497140D3" wp14:editId="18D0B4BF">
            <wp:extent cx="4974609" cy="3730692"/>
            <wp:effectExtent l="0" t="0" r="0" b="3175"/>
            <wp:docPr id="7170" name="Picture 2" descr="http://www.krasnecesko.cz/foto/o11225-2-Kostel-Neposkvrneneho-Poceti-Panny-Marie-Br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http://www.krasnecesko.cz/foto/o11225-2-Kostel-Neposkvrneneho-Poceti-Panny-Marie-Brn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788" cy="373157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42DC5E90" w14:textId="77777777" w:rsidR="00CB0E51" w:rsidRDefault="00CB0E51" w:rsidP="00591F61">
      <w:pPr>
        <w:pStyle w:val="Textpoznpodarou"/>
        <w:rPr>
          <w:sz w:val="22"/>
          <w:szCs w:val="22"/>
          <w:lang w:eastAsia="cs-CZ"/>
        </w:rPr>
      </w:pPr>
    </w:p>
    <w:p w14:paraId="1B24A251" w14:textId="77777777" w:rsidR="00CB0E51" w:rsidRDefault="00CB0E51" w:rsidP="00591F61">
      <w:pPr>
        <w:pStyle w:val="Textpoznpodarou"/>
        <w:rPr>
          <w:sz w:val="22"/>
          <w:szCs w:val="22"/>
          <w:lang w:eastAsia="cs-CZ"/>
        </w:rPr>
      </w:pPr>
      <w:r w:rsidRPr="00CB0E51">
        <w:rPr>
          <w:sz w:val="22"/>
          <w:szCs w:val="22"/>
          <w:lang w:eastAsia="cs-CZ"/>
        </w:rPr>
        <w:lastRenderedPageBreak/>
        <w:drawing>
          <wp:inline distT="0" distB="0" distL="0" distR="0" wp14:anchorId="19B2D1EA" wp14:editId="7C2BBF44">
            <wp:extent cx="3009332" cy="2256999"/>
            <wp:effectExtent l="0" t="0" r="635" b="0"/>
            <wp:docPr id="6" name="Picture 4" descr="http://www.krasnecesko.cz/foto/o11225-1-Kostel-Neposkvrneneho-Poceti-Panny-Marie-Brno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http://www.krasnecesko.cz/foto/o11225-1-Kostel-Neposkvrneneho-Poceti-Panny-Marie-Brno.jpg"/>
                    <pic:cNvPicPr>
                      <a:picLocks noGrp="1"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301" cy="225847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6773B565" w14:textId="77777777" w:rsidR="00CB0E51" w:rsidRDefault="00CB0E51" w:rsidP="00591F61">
      <w:pPr>
        <w:pStyle w:val="Textpoznpodarou"/>
        <w:rPr>
          <w:rFonts w:ascii="Times New Roman" w:hAnsi="Times New Roman" w:cs="Times New Roman"/>
        </w:rPr>
      </w:pPr>
    </w:p>
    <w:p w14:paraId="5D02D7D4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511ECEAF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25EBF448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6807266D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755A0D3E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1ABB0813" w14:textId="77777777" w:rsidR="00591F61" w:rsidRDefault="00591F61" w:rsidP="00591F61">
      <w:pPr>
        <w:pStyle w:val="Textpoznpodarou"/>
        <w:rPr>
          <w:rFonts w:ascii="Times New Roman" w:hAnsi="Times New Roman" w:cs="Times New Roman"/>
        </w:rPr>
      </w:pPr>
    </w:p>
    <w:p w14:paraId="143180D2" w14:textId="77777777" w:rsidR="00591F61" w:rsidRPr="00CB0E51" w:rsidRDefault="00591F61" w:rsidP="00591F61">
      <w:pPr>
        <w:pStyle w:val="Textpoznpodarou"/>
        <w:rPr>
          <w:rFonts w:ascii="Times New Roman" w:hAnsi="Times New Roman" w:cs="Times New Roman"/>
          <w:sz w:val="24"/>
          <w:szCs w:val="24"/>
        </w:rPr>
      </w:pPr>
      <w:r w:rsidRPr="00CB0E51">
        <w:rPr>
          <w:rFonts w:ascii="Times New Roman" w:hAnsi="Times New Roman" w:cs="Times New Roman"/>
          <w:sz w:val="24"/>
          <w:szCs w:val="24"/>
        </w:rPr>
        <w:t>Seznam literatury</w:t>
      </w:r>
    </w:p>
    <w:p w14:paraId="4A27A971" w14:textId="77777777" w:rsidR="00591F61" w:rsidRPr="00CB0E51" w:rsidRDefault="00591F61" w:rsidP="00591F61">
      <w:pPr>
        <w:pStyle w:val="Textpoznpodarou"/>
        <w:rPr>
          <w:rFonts w:ascii="Times New Roman" w:hAnsi="Times New Roman" w:cs="Times New Roman"/>
          <w:sz w:val="24"/>
          <w:szCs w:val="24"/>
        </w:rPr>
      </w:pPr>
    </w:p>
    <w:p w14:paraId="6E9C33E2" w14:textId="77777777" w:rsidR="00591F61" w:rsidRPr="00CB0E51" w:rsidRDefault="00591F61" w:rsidP="00591F61">
      <w:pPr>
        <w:pStyle w:val="Textpoznpodarou"/>
        <w:rPr>
          <w:rFonts w:ascii="Times New Roman" w:hAnsi="Times New Roman" w:cs="Times New Roman"/>
          <w:sz w:val="24"/>
          <w:szCs w:val="24"/>
        </w:rPr>
      </w:pPr>
      <w:r w:rsidRPr="00CB0E51">
        <w:rPr>
          <w:sz w:val="24"/>
          <w:szCs w:val="24"/>
        </w:rPr>
        <w:t xml:space="preserve">Jiří Bílek, </w:t>
      </w:r>
      <w:r w:rsidRPr="00CB0E51">
        <w:rPr>
          <w:i/>
          <w:sz w:val="24"/>
          <w:szCs w:val="24"/>
        </w:rPr>
        <w:t xml:space="preserve">Brněnské kostely, </w:t>
      </w:r>
      <w:del w:id="6" w:author="Jakubecon" w:date="2014-07-17T14:28:00Z">
        <w:r w:rsidRPr="00CB0E51" w:rsidDel="008B320B">
          <w:rPr>
            <w:sz w:val="24"/>
            <w:szCs w:val="24"/>
          </w:rPr>
          <w:delText xml:space="preserve">Jiří Bílek </w:delText>
        </w:r>
      </w:del>
      <w:r w:rsidRPr="00CB0E51">
        <w:rPr>
          <w:sz w:val="24"/>
          <w:szCs w:val="24"/>
        </w:rPr>
        <w:t>2000</w:t>
      </w:r>
    </w:p>
    <w:p w14:paraId="797F4B27" w14:textId="77777777" w:rsidR="00591F61" w:rsidRPr="00CB0E51" w:rsidRDefault="00591F61" w:rsidP="00591F61">
      <w:pPr>
        <w:pStyle w:val="Textpoznpodarou"/>
        <w:rPr>
          <w:rFonts w:ascii="Times New Roman" w:hAnsi="Times New Roman" w:cs="Times New Roman"/>
          <w:sz w:val="24"/>
          <w:szCs w:val="24"/>
        </w:rPr>
      </w:pPr>
      <w:r w:rsidRPr="00CB0E51">
        <w:rPr>
          <w:sz w:val="24"/>
          <w:szCs w:val="24"/>
        </w:rPr>
        <w:t xml:space="preserve">Aleš Filip, </w:t>
      </w:r>
      <w:r w:rsidRPr="00CB0E51">
        <w:rPr>
          <w:i/>
          <w:sz w:val="24"/>
          <w:szCs w:val="24"/>
        </w:rPr>
        <w:t xml:space="preserve">Kostel Neposkvrněného početí Panny Marie na Křenové ulici v Brně, </w:t>
      </w:r>
      <w:r w:rsidRPr="00CB0E51">
        <w:rPr>
          <w:sz w:val="24"/>
          <w:szCs w:val="24"/>
        </w:rPr>
        <w:t>Brno 2014</w:t>
      </w:r>
    </w:p>
    <w:p w14:paraId="2373004B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  <w:r w:rsidRPr="00CB0E51">
        <w:rPr>
          <w:sz w:val="24"/>
          <w:szCs w:val="24"/>
        </w:rPr>
        <w:t xml:space="preserve">Aleš Filip, </w:t>
      </w:r>
      <w:r w:rsidRPr="00CB0E51">
        <w:rPr>
          <w:i/>
          <w:sz w:val="24"/>
          <w:szCs w:val="24"/>
        </w:rPr>
        <w:t xml:space="preserve">Secesní chrámy na Moravě a ve Slezsku, </w:t>
      </w:r>
      <w:r w:rsidRPr="00CB0E51">
        <w:rPr>
          <w:sz w:val="24"/>
          <w:szCs w:val="24"/>
        </w:rPr>
        <w:t>Brno 2004</w:t>
      </w:r>
    </w:p>
    <w:p w14:paraId="0DDF1118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  <w:r w:rsidRPr="00CB0E51">
        <w:rPr>
          <w:sz w:val="24"/>
          <w:szCs w:val="24"/>
        </w:rPr>
        <w:t xml:space="preserve">Jan Sedlák, </w:t>
      </w:r>
      <w:r w:rsidRPr="00CB0E51">
        <w:rPr>
          <w:i/>
          <w:sz w:val="24"/>
          <w:szCs w:val="24"/>
        </w:rPr>
        <w:t xml:space="preserve">Brno v době secese, </w:t>
      </w:r>
      <w:r w:rsidRPr="00CB0E51">
        <w:rPr>
          <w:sz w:val="24"/>
          <w:szCs w:val="24"/>
        </w:rPr>
        <w:t>Brno 1995</w:t>
      </w:r>
    </w:p>
    <w:p w14:paraId="419F8303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  <w:r w:rsidRPr="00CB0E51">
        <w:rPr>
          <w:sz w:val="24"/>
          <w:szCs w:val="24"/>
        </w:rPr>
        <w:t xml:space="preserve">Jindřich Vybíral, </w:t>
      </w:r>
      <w:r w:rsidRPr="00CB0E51">
        <w:rPr>
          <w:i/>
          <w:sz w:val="24"/>
          <w:szCs w:val="24"/>
        </w:rPr>
        <w:t xml:space="preserve">Mladí mistři, </w:t>
      </w:r>
      <w:r w:rsidRPr="00CB0E51">
        <w:rPr>
          <w:sz w:val="24"/>
          <w:szCs w:val="24"/>
        </w:rPr>
        <w:t>Praha 2002</w:t>
      </w:r>
    </w:p>
    <w:p w14:paraId="1F71D3E6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</w:p>
    <w:p w14:paraId="6CDACECE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  <w:r w:rsidRPr="00CB0E51">
        <w:rPr>
          <w:sz w:val="24"/>
          <w:szCs w:val="24"/>
        </w:rPr>
        <w:t>Internetové zdroje obrazové přílohy</w:t>
      </w:r>
    </w:p>
    <w:p w14:paraId="213CB424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</w:p>
    <w:p w14:paraId="30D793EF" w14:textId="77777777" w:rsidR="00591F61" w:rsidRPr="00CB0E51" w:rsidRDefault="00591F61" w:rsidP="00591F61">
      <w:pPr>
        <w:pStyle w:val="Textpoznpodarou"/>
        <w:rPr>
          <w:sz w:val="24"/>
          <w:szCs w:val="24"/>
        </w:rPr>
      </w:pPr>
      <w:r w:rsidRPr="00CB0E51">
        <w:rPr>
          <w:rFonts w:ascii="Times New Roman" w:hAnsi="Times New Roman" w:cs="Times New Roman"/>
          <w:sz w:val="24"/>
          <w:szCs w:val="24"/>
        </w:rPr>
        <w:t>http://www.travelguide.cz/cz/turistika/sakralni-pamatky-a-poutni-mista/kostel-sv-tomase-</w:t>
      </w:r>
    </w:p>
    <w:p w14:paraId="5952FCE8" w14:textId="77777777" w:rsidR="00591F61" w:rsidRPr="00CB0E51" w:rsidRDefault="00591F61" w:rsidP="00591F61">
      <w:pPr>
        <w:pStyle w:val="Textpoznpodarou"/>
        <w:rPr>
          <w:rFonts w:ascii="Times New Roman" w:hAnsi="Times New Roman" w:cs="Times New Roman"/>
          <w:sz w:val="24"/>
          <w:szCs w:val="24"/>
        </w:rPr>
      </w:pPr>
      <w:r w:rsidRPr="00CB0E51">
        <w:rPr>
          <w:rFonts w:ascii="Times New Roman" w:hAnsi="Times New Roman" w:cs="Times New Roman"/>
          <w:sz w:val="24"/>
          <w:szCs w:val="24"/>
        </w:rPr>
        <w:t>http://brno.biskupstvi.cz/petrov/?pg=mapy&amp;mapatyp=brno</w:t>
      </w:r>
    </w:p>
    <w:p w14:paraId="5FBD3C40" w14:textId="77777777" w:rsidR="006F2953" w:rsidRPr="00CB0E51" w:rsidRDefault="006F2953" w:rsidP="00B415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F2953" w:rsidRPr="00CB0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kubecon" w:date="2014-07-17T14:28:00Z" w:initials="J">
    <w:p w14:paraId="135B9F04" w14:textId="63C7B829" w:rsidR="0055722E" w:rsidRDefault="0055722E">
      <w:pPr>
        <w:pStyle w:val="Textkomente"/>
      </w:pPr>
      <w:r>
        <w:rPr>
          <w:rStyle w:val="Odkaznakoment"/>
        </w:rPr>
        <w:annotationRef/>
      </w:r>
      <w:r>
        <w:t>Dobrá práce, jen pozor na překlepy!</w:t>
      </w:r>
    </w:p>
  </w:comment>
  <w:comment w:id="2" w:author="Jakubecon" w:date="2014-07-17T14:21:00Z" w:initials="J">
    <w:p w14:paraId="304B8F44" w14:textId="77777777" w:rsidR="00673156" w:rsidRDefault="00673156">
      <w:pPr>
        <w:pStyle w:val="Textkomente"/>
      </w:pPr>
      <w:r>
        <w:rPr>
          <w:rStyle w:val="Odkaznakoment"/>
        </w:rPr>
        <w:annotationRef/>
      </w:r>
      <w:r>
        <w:t>Je lepší řadové číslovky rozepisovat slovy.</w:t>
      </w:r>
    </w:p>
  </w:comment>
  <w:comment w:id="3" w:author="Jakubecon" w:date="2014-07-17T14:23:00Z" w:initials="J">
    <w:p w14:paraId="5DC3F812" w14:textId="77777777" w:rsidR="00673156" w:rsidRDefault="00673156">
      <w:pPr>
        <w:pStyle w:val="Textkomente"/>
      </w:pPr>
      <w:r>
        <w:rPr>
          <w:rStyle w:val="Odkaznakoment"/>
        </w:rPr>
        <w:annotationRef/>
      </w:r>
      <w:r>
        <w:t xml:space="preserve">To je ae raně , ne pozdně </w:t>
      </w:r>
      <w:r>
        <w:t>barokní</w:t>
      </w:r>
      <w:r>
        <w:t xml:space="preserve"> stavba. Argumantace tak není nejlepší.</w:t>
      </w:r>
    </w:p>
  </w:comment>
  <w:comment w:id="4" w:author="Jakubecon" w:date="2014-07-17T14:27:00Z" w:initials="J">
    <w:p w14:paraId="4210B89C" w14:textId="77777777" w:rsidR="008B320B" w:rsidRDefault="008B320B">
      <w:pPr>
        <w:pStyle w:val="Textkomente"/>
      </w:pPr>
      <w:r>
        <w:rPr>
          <w:rStyle w:val="Odkaznakoment"/>
        </w:rPr>
        <w:annotationRef/>
      </w:r>
      <w:r>
        <w:t>Popis interiéru mohl být komplexnější – nevěnujete se např. bočním oltářům a vůbec struktuře členění a výzdoby interiéru.</w:t>
      </w:r>
    </w:p>
  </w:comment>
  <w:comment w:id="5" w:author="Jakubecon" w:date="2014-07-17T14:24:00Z" w:initials="J">
    <w:p w14:paraId="16870BFF" w14:textId="77777777" w:rsidR="008B320B" w:rsidRDefault="008B320B">
      <w:pPr>
        <w:pStyle w:val="Textkomente"/>
      </w:pPr>
      <w:r>
        <w:rPr>
          <w:rStyle w:val="Odkaznakoment"/>
        </w:rPr>
        <w:annotationRef/>
      </w:r>
      <w:r>
        <w:t>Nefunkční oddělení odstavcem. Mělo být v jednom bloku, informace jsou související. Případně začít nový odstavec už předposlední větou předchozího.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5B9F04" w15:done="0"/>
  <w15:commentEx w15:paraId="304B8F44" w15:done="0"/>
  <w15:commentEx w15:paraId="5DC3F812" w15:done="0"/>
  <w15:commentEx w15:paraId="4210B89C" w15:done="0"/>
  <w15:commentEx w15:paraId="16870B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0D619" w14:textId="77777777" w:rsidR="00C2042D" w:rsidRDefault="00C2042D" w:rsidP="00A97C0D">
      <w:pPr>
        <w:spacing w:after="0" w:line="240" w:lineRule="auto"/>
      </w:pPr>
      <w:r>
        <w:separator/>
      </w:r>
    </w:p>
  </w:endnote>
  <w:endnote w:type="continuationSeparator" w:id="0">
    <w:p w14:paraId="1E7750A5" w14:textId="77777777" w:rsidR="00C2042D" w:rsidRDefault="00C2042D" w:rsidP="00A9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D4FAA" w14:textId="77777777" w:rsidR="00C2042D" w:rsidRDefault="00C2042D" w:rsidP="00A97C0D">
      <w:pPr>
        <w:spacing w:after="0" w:line="240" w:lineRule="auto"/>
      </w:pPr>
      <w:r>
        <w:separator/>
      </w:r>
    </w:p>
  </w:footnote>
  <w:footnote w:type="continuationSeparator" w:id="0">
    <w:p w14:paraId="7F3F2221" w14:textId="77777777" w:rsidR="00C2042D" w:rsidRDefault="00C2042D" w:rsidP="00A97C0D">
      <w:pPr>
        <w:spacing w:after="0" w:line="240" w:lineRule="auto"/>
      </w:pPr>
      <w:r>
        <w:continuationSeparator/>
      </w:r>
    </w:p>
  </w:footnote>
  <w:footnote w:id="1">
    <w:p w14:paraId="2067E997" w14:textId="77777777" w:rsidR="00C07590" w:rsidRPr="00FB7397" w:rsidRDefault="00C07590">
      <w:pPr>
        <w:pStyle w:val="Textpoznpodarou"/>
      </w:pPr>
      <w:r>
        <w:rPr>
          <w:rStyle w:val="Znakapoznpodarou"/>
        </w:rPr>
        <w:footnoteRef/>
      </w:r>
      <w:r w:rsidR="00FB7397">
        <w:t xml:space="preserve"> Jindřich Vybíral, </w:t>
      </w:r>
      <w:r w:rsidR="00FB7397">
        <w:rPr>
          <w:i/>
        </w:rPr>
        <w:t xml:space="preserve">Mladí mistři, </w:t>
      </w:r>
      <w:r w:rsidR="00FB7397">
        <w:t>Praha 2002, s. 15</w:t>
      </w:r>
    </w:p>
  </w:footnote>
  <w:footnote w:id="2">
    <w:p w14:paraId="4D791128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FB7397">
        <w:t xml:space="preserve"> ibidem</w:t>
      </w:r>
    </w:p>
  </w:footnote>
  <w:footnote w:id="3">
    <w:p w14:paraId="38941A6D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98698A">
        <w:t xml:space="preserve"> i</w:t>
      </w:r>
      <w:r w:rsidR="00FB7397">
        <w:t>bidem, s. 16</w:t>
      </w:r>
    </w:p>
  </w:footnote>
  <w:footnote w:id="4">
    <w:p w14:paraId="24C69AD8" w14:textId="77777777" w:rsidR="00C07590" w:rsidRPr="00FB7397" w:rsidRDefault="00C07590">
      <w:pPr>
        <w:pStyle w:val="Textpoznpodarou"/>
      </w:pPr>
      <w:r>
        <w:rPr>
          <w:rStyle w:val="Znakapoznpodarou"/>
        </w:rPr>
        <w:footnoteRef/>
      </w:r>
      <w:r w:rsidR="00FB7397">
        <w:t xml:space="preserve"> Aleš Filip, </w:t>
      </w:r>
      <w:r w:rsidR="00FB7397">
        <w:rPr>
          <w:i/>
        </w:rPr>
        <w:t xml:space="preserve">Secesní chrámy na Moravě a ve Slezsku, </w:t>
      </w:r>
      <w:r w:rsidR="00FB7397">
        <w:t>Brno 2004, s. 114</w:t>
      </w:r>
    </w:p>
  </w:footnote>
  <w:footnote w:id="5">
    <w:p w14:paraId="722F22BD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FB7397">
        <w:t xml:space="preserve">Aleš Filip, </w:t>
      </w:r>
      <w:r w:rsidR="00FB7397">
        <w:rPr>
          <w:i/>
        </w:rPr>
        <w:t xml:space="preserve">Kostel Neposkvrněného početí Panny Marie na Křenové ulici v Brně, </w:t>
      </w:r>
      <w:r w:rsidR="00FB7397">
        <w:t>Brno 2</w:t>
      </w:r>
      <w:r w:rsidR="003574EE">
        <w:t>014, s.</w:t>
      </w:r>
      <w:r>
        <w:t xml:space="preserve"> 9</w:t>
      </w:r>
    </w:p>
  </w:footnote>
  <w:footnote w:id="6">
    <w:p w14:paraId="15549770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B7397">
        <w:t xml:space="preserve">Jan Sedlák, </w:t>
      </w:r>
      <w:r w:rsidR="00FB7397">
        <w:rPr>
          <w:i/>
        </w:rPr>
        <w:t>Brno v době secese,</w:t>
      </w:r>
      <w:r w:rsidR="0098698A">
        <w:rPr>
          <w:i/>
        </w:rPr>
        <w:t xml:space="preserve"> </w:t>
      </w:r>
      <w:r w:rsidR="0098698A">
        <w:t>Brno 1995,</w:t>
      </w:r>
      <w:r w:rsidR="00FB7397">
        <w:rPr>
          <w:i/>
        </w:rPr>
        <w:t xml:space="preserve"> </w:t>
      </w:r>
      <w:r w:rsidR="00FB7397">
        <w:t xml:space="preserve">s. </w:t>
      </w:r>
      <w:r>
        <w:t>5</w:t>
      </w:r>
    </w:p>
  </w:footnote>
  <w:footnote w:id="7">
    <w:p w14:paraId="69425104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98698A">
        <w:t xml:space="preserve"> i</w:t>
      </w:r>
      <w:r w:rsidR="00FB7397">
        <w:t>bidem, s. 6</w:t>
      </w:r>
    </w:p>
  </w:footnote>
  <w:footnote w:id="8">
    <w:p w14:paraId="302B0289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9">
    <w:p w14:paraId="7D0D13D0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FB7397">
        <w:t xml:space="preserve"> Aleš Filip, </w:t>
      </w:r>
      <w:r w:rsidR="00FB7397">
        <w:rPr>
          <w:i/>
        </w:rPr>
        <w:t xml:space="preserve">Kostel Neposkvrněného početí Panny Marie na Křenové ulici v Brně, </w:t>
      </w:r>
      <w:r w:rsidR="00FB7397">
        <w:t>Brno 2014, s. 7</w:t>
      </w:r>
    </w:p>
  </w:footnote>
  <w:footnote w:id="10">
    <w:p w14:paraId="79BE0ECA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11">
    <w:p w14:paraId="0B4A61E2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12">
    <w:p w14:paraId="3F99D060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98698A">
        <w:t xml:space="preserve"> i</w:t>
      </w:r>
      <w:r w:rsidR="00FB7397">
        <w:t xml:space="preserve">bidem, s. </w:t>
      </w:r>
      <w:r>
        <w:t>9</w:t>
      </w:r>
    </w:p>
  </w:footnote>
  <w:footnote w:id="13">
    <w:p w14:paraId="0ADBD256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14">
    <w:p w14:paraId="2E20F074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FB7397">
        <w:t xml:space="preserve"> ibidem, s.</w:t>
      </w:r>
      <w:r>
        <w:t xml:space="preserve"> 10</w:t>
      </w:r>
    </w:p>
  </w:footnote>
  <w:footnote w:id="15">
    <w:p w14:paraId="40B5695C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16">
    <w:p w14:paraId="0A97B263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17">
    <w:p w14:paraId="78A329C6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98698A">
        <w:t xml:space="preserve"> i</w:t>
      </w:r>
      <w:r>
        <w:t>bidem</w:t>
      </w:r>
      <w:r w:rsidR="00FB7397">
        <w:t>, s.</w:t>
      </w:r>
      <w:r>
        <w:t xml:space="preserve"> 11</w:t>
      </w:r>
    </w:p>
  </w:footnote>
  <w:footnote w:id="18">
    <w:p w14:paraId="26867868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19">
    <w:p w14:paraId="0FC601C7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20">
    <w:p w14:paraId="3A3EFA86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21">
    <w:p w14:paraId="1D1DA83F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22">
    <w:p w14:paraId="15CC29E5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Secesní chrámy na Moravě a ve Slezsku, </w:t>
      </w:r>
      <w:r w:rsidR="003574EE">
        <w:t>Brno 2004, s. 33</w:t>
      </w:r>
    </w:p>
  </w:footnote>
  <w:footnote w:id="23">
    <w:p w14:paraId="546FE1B9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24">
    <w:p w14:paraId="63336480" w14:textId="77777777" w:rsidR="008A656D" w:rsidRDefault="008A656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698A">
        <w:t>i</w:t>
      </w:r>
      <w:r w:rsidR="003574EE">
        <w:t>bidem, s. 34</w:t>
      </w:r>
    </w:p>
  </w:footnote>
  <w:footnote w:id="25">
    <w:p w14:paraId="45A36ABA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>ibidem</w:t>
      </w:r>
    </w:p>
  </w:footnote>
  <w:footnote w:id="26">
    <w:p w14:paraId="29422E73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3574EE">
        <w:t xml:space="preserve"> ibidem</w:t>
      </w:r>
    </w:p>
  </w:footnote>
  <w:footnote w:id="27">
    <w:p w14:paraId="6AFCB330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Kostel Neposkvrněného početí Panny Marie na Křenové ulici v Brně, </w:t>
      </w:r>
      <w:r w:rsidR="003574EE">
        <w:t>Brno 2014, s. 18</w:t>
      </w:r>
    </w:p>
  </w:footnote>
  <w:footnote w:id="28">
    <w:p w14:paraId="7B73283A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698A">
        <w:t>i</w:t>
      </w:r>
      <w:r w:rsidR="003574EE">
        <w:t xml:space="preserve">bidem, - Aleš Filip, </w:t>
      </w:r>
      <w:r w:rsidR="003574EE">
        <w:rPr>
          <w:i/>
        </w:rPr>
        <w:t xml:space="preserve">Secesní chrámy na Moravě a ve Slezsku, </w:t>
      </w:r>
      <w:r w:rsidR="003574EE">
        <w:t>Brno 2004, s. 113</w:t>
      </w:r>
    </w:p>
  </w:footnote>
  <w:footnote w:id="29">
    <w:p w14:paraId="0BDB3993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Kostel Neposkvrněného početí Panny Marie na Křenové ulici v Brně, </w:t>
      </w:r>
      <w:r w:rsidR="003574EE">
        <w:t>Brno 2014, s.</w:t>
      </w:r>
      <w:r>
        <w:t xml:space="preserve"> 18</w:t>
      </w:r>
    </w:p>
  </w:footnote>
  <w:footnote w:id="30">
    <w:p w14:paraId="743C83A8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 w:rsidR="0098698A">
        <w:t xml:space="preserve"> Jiří Bílek, </w:t>
      </w:r>
      <w:r w:rsidR="0098698A">
        <w:rPr>
          <w:i/>
        </w:rPr>
        <w:t xml:space="preserve">Brněnské kostely, </w:t>
      </w:r>
      <w:r w:rsidR="0098698A">
        <w:t>Jiří Bílek 2000, s. 88</w:t>
      </w:r>
    </w:p>
  </w:footnote>
  <w:footnote w:id="31">
    <w:p w14:paraId="5093BA44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698A">
        <w:t>ibidem</w:t>
      </w:r>
    </w:p>
  </w:footnote>
  <w:footnote w:id="32">
    <w:p w14:paraId="4E5DB4D2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Kostel Neposkvrněného početí Panny Marie na Křenové ulici v Brně, </w:t>
      </w:r>
      <w:r w:rsidR="003574EE">
        <w:t>Brno 2014, s. 19</w:t>
      </w:r>
    </w:p>
  </w:footnote>
  <w:footnote w:id="33">
    <w:p w14:paraId="7BEEA843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>ibidem</w:t>
      </w:r>
    </w:p>
  </w:footnote>
  <w:footnote w:id="34">
    <w:p w14:paraId="0DBA1997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Jiří Bílek, </w:t>
      </w:r>
      <w:r w:rsidR="003574EE">
        <w:rPr>
          <w:i/>
        </w:rPr>
        <w:t xml:space="preserve">Brněnské kostely, </w:t>
      </w:r>
      <w:r w:rsidR="003574EE">
        <w:t>Jiří Bílek 2000, s. 89</w:t>
      </w:r>
    </w:p>
  </w:footnote>
  <w:footnote w:id="35">
    <w:p w14:paraId="37746416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Secesní chrámy na Moravě a ve Slezsku, </w:t>
      </w:r>
      <w:r w:rsidR="003574EE">
        <w:t>Brno 2004, s. 113</w:t>
      </w:r>
    </w:p>
  </w:footnote>
  <w:footnote w:id="36">
    <w:p w14:paraId="07307C9B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Kostel Neposkvrněného početí Panny Marie na Křenové ulici v Brně, </w:t>
      </w:r>
      <w:r w:rsidR="003574EE">
        <w:t>Brno 2014, s. 19</w:t>
      </w:r>
    </w:p>
  </w:footnote>
  <w:footnote w:id="37">
    <w:p w14:paraId="6A290D43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698A">
        <w:t>i</w:t>
      </w:r>
      <w:r w:rsidR="003574EE">
        <w:t>bidem, s. 20</w:t>
      </w:r>
    </w:p>
  </w:footnote>
  <w:footnote w:id="38">
    <w:p w14:paraId="43EEC411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ibidem</w:t>
      </w:r>
    </w:p>
  </w:footnote>
  <w:footnote w:id="39">
    <w:p w14:paraId="39E49C43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Jan Sedlák, </w:t>
      </w:r>
      <w:r w:rsidR="003574EE">
        <w:rPr>
          <w:i/>
        </w:rPr>
        <w:t xml:space="preserve">Brno v době secese, </w:t>
      </w:r>
      <w:r w:rsidR="003574EE">
        <w:t>Brno 1995, s. 89</w:t>
      </w:r>
    </w:p>
  </w:footnote>
  <w:footnote w:id="40">
    <w:p w14:paraId="124B9940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574EE">
        <w:t xml:space="preserve">Aleš Filip, </w:t>
      </w:r>
      <w:r w:rsidR="003574EE">
        <w:rPr>
          <w:i/>
        </w:rPr>
        <w:t xml:space="preserve">Kostel Neposkvrněného početí Panny Marie na Křenové ulici v Brně, </w:t>
      </w:r>
      <w:r w:rsidR="003574EE">
        <w:t>Brno 2014, s. 20</w:t>
      </w:r>
    </w:p>
  </w:footnote>
  <w:footnote w:id="41">
    <w:p w14:paraId="7942D6BB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5937">
        <w:t xml:space="preserve">Aleš Filip, </w:t>
      </w:r>
      <w:r w:rsidR="00965937">
        <w:rPr>
          <w:i/>
        </w:rPr>
        <w:t xml:space="preserve">Secesní chrámy na Moravě a ve Slezsku, </w:t>
      </w:r>
      <w:r w:rsidR="00965937">
        <w:t>Brno 2004, s.</w:t>
      </w:r>
      <w:r>
        <w:t xml:space="preserve"> 114</w:t>
      </w:r>
    </w:p>
  </w:footnote>
  <w:footnote w:id="42">
    <w:p w14:paraId="1434C3C4" w14:textId="77777777" w:rsidR="00C07590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5937">
        <w:t>ibidem</w:t>
      </w:r>
    </w:p>
  </w:footnote>
  <w:footnote w:id="43">
    <w:p w14:paraId="4746E52F" w14:textId="77777777" w:rsidR="008C3ECE" w:rsidRDefault="008C3ECE">
      <w:pPr>
        <w:pStyle w:val="Textpoznpodarou"/>
      </w:pPr>
      <w:r>
        <w:rPr>
          <w:rStyle w:val="Znakapoznpodarou"/>
        </w:rPr>
        <w:footnoteRef/>
      </w:r>
      <w:r w:rsidR="00C61906">
        <w:t xml:space="preserve"> </w:t>
      </w:r>
      <w:r w:rsidR="0098698A">
        <w:t>i</w:t>
      </w:r>
      <w:r w:rsidR="00965937">
        <w:t>bidem, s.</w:t>
      </w:r>
      <w:r w:rsidR="00C61906">
        <w:t xml:space="preserve"> 115</w:t>
      </w:r>
    </w:p>
  </w:footnote>
  <w:footnote w:id="44">
    <w:p w14:paraId="05D311A5" w14:textId="77777777" w:rsidR="00591F61" w:rsidRPr="00591F61" w:rsidRDefault="00C075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5937">
        <w:t xml:space="preserve">Jan Sedlák, </w:t>
      </w:r>
      <w:r w:rsidR="00965937">
        <w:rPr>
          <w:i/>
        </w:rPr>
        <w:t xml:space="preserve">Brno v době secese, </w:t>
      </w:r>
      <w:r w:rsidR="00965937">
        <w:t>Brno 1995, s. 89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econ">
    <w15:presenceInfo w15:providerId="None" w15:userId="Jakubec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EC"/>
    <w:rsid w:val="0000044D"/>
    <w:rsid w:val="00001F05"/>
    <w:rsid w:val="0000302A"/>
    <w:rsid w:val="00012598"/>
    <w:rsid w:val="0003658A"/>
    <w:rsid w:val="000437AB"/>
    <w:rsid w:val="00063FFE"/>
    <w:rsid w:val="00071DA8"/>
    <w:rsid w:val="0007309B"/>
    <w:rsid w:val="00081812"/>
    <w:rsid w:val="000A1167"/>
    <w:rsid w:val="000C08A4"/>
    <w:rsid w:val="000C6A48"/>
    <w:rsid w:val="000E0A23"/>
    <w:rsid w:val="0013244D"/>
    <w:rsid w:val="00134259"/>
    <w:rsid w:val="00137C37"/>
    <w:rsid w:val="0014211A"/>
    <w:rsid w:val="00152ECF"/>
    <w:rsid w:val="001609B7"/>
    <w:rsid w:val="0017259B"/>
    <w:rsid w:val="001767F2"/>
    <w:rsid w:val="00180E3E"/>
    <w:rsid w:val="00181CBA"/>
    <w:rsid w:val="00184C54"/>
    <w:rsid w:val="00192819"/>
    <w:rsid w:val="0019394B"/>
    <w:rsid w:val="00197507"/>
    <w:rsid w:val="001A5559"/>
    <w:rsid w:val="001B38D4"/>
    <w:rsid w:val="001B528D"/>
    <w:rsid w:val="001B7D1C"/>
    <w:rsid w:val="001B7EA9"/>
    <w:rsid w:val="001C0891"/>
    <w:rsid w:val="001C45D3"/>
    <w:rsid w:val="001C5574"/>
    <w:rsid w:val="001E046A"/>
    <w:rsid w:val="001E1F7E"/>
    <w:rsid w:val="001E5571"/>
    <w:rsid w:val="001F41BF"/>
    <w:rsid w:val="00204F65"/>
    <w:rsid w:val="0020733B"/>
    <w:rsid w:val="00210282"/>
    <w:rsid w:val="00232586"/>
    <w:rsid w:val="0024061F"/>
    <w:rsid w:val="00240E08"/>
    <w:rsid w:val="00257F0F"/>
    <w:rsid w:val="00266C85"/>
    <w:rsid w:val="00277AD6"/>
    <w:rsid w:val="00284711"/>
    <w:rsid w:val="00285642"/>
    <w:rsid w:val="00294AF6"/>
    <w:rsid w:val="002A2384"/>
    <w:rsid w:val="002B30AB"/>
    <w:rsid w:val="002B374D"/>
    <w:rsid w:val="002C0D7C"/>
    <w:rsid w:val="002D3DCF"/>
    <w:rsid w:val="002E5F5F"/>
    <w:rsid w:val="002F41CB"/>
    <w:rsid w:val="002F7B91"/>
    <w:rsid w:val="003177DA"/>
    <w:rsid w:val="003248C3"/>
    <w:rsid w:val="0034347B"/>
    <w:rsid w:val="0034446C"/>
    <w:rsid w:val="00351A64"/>
    <w:rsid w:val="00352F80"/>
    <w:rsid w:val="003574EE"/>
    <w:rsid w:val="0037017D"/>
    <w:rsid w:val="003710EC"/>
    <w:rsid w:val="00373BA0"/>
    <w:rsid w:val="00385034"/>
    <w:rsid w:val="003908B6"/>
    <w:rsid w:val="003A2888"/>
    <w:rsid w:val="003A3E6D"/>
    <w:rsid w:val="003A7B9A"/>
    <w:rsid w:val="003B4E8D"/>
    <w:rsid w:val="003C78D1"/>
    <w:rsid w:val="003D7409"/>
    <w:rsid w:val="003F39EB"/>
    <w:rsid w:val="0040199E"/>
    <w:rsid w:val="004042EC"/>
    <w:rsid w:val="00405143"/>
    <w:rsid w:val="00411772"/>
    <w:rsid w:val="00414D07"/>
    <w:rsid w:val="0041552C"/>
    <w:rsid w:val="004230C5"/>
    <w:rsid w:val="004231C8"/>
    <w:rsid w:val="00432D7A"/>
    <w:rsid w:val="00440A92"/>
    <w:rsid w:val="00443A45"/>
    <w:rsid w:val="0044771B"/>
    <w:rsid w:val="00460FF3"/>
    <w:rsid w:val="004617CD"/>
    <w:rsid w:val="004821BF"/>
    <w:rsid w:val="004B3B1D"/>
    <w:rsid w:val="004B601F"/>
    <w:rsid w:val="004C0E86"/>
    <w:rsid w:val="004D41A0"/>
    <w:rsid w:val="004D71AF"/>
    <w:rsid w:val="004E310A"/>
    <w:rsid w:val="004F08AA"/>
    <w:rsid w:val="004F2F47"/>
    <w:rsid w:val="004F4C4B"/>
    <w:rsid w:val="005030C4"/>
    <w:rsid w:val="00505392"/>
    <w:rsid w:val="005059D5"/>
    <w:rsid w:val="00510109"/>
    <w:rsid w:val="005130B7"/>
    <w:rsid w:val="005150D1"/>
    <w:rsid w:val="0052029A"/>
    <w:rsid w:val="00533ACA"/>
    <w:rsid w:val="00535825"/>
    <w:rsid w:val="0054286B"/>
    <w:rsid w:val="0055722E"/>
    <w:rsid w:val="00591F61"/>
    <w:rsid w:val="00594200"/>
    <w:rsid w:val="005A4194"/>
    <w:rsid w:val="005A6D55"/>
    <w:rsid w:val="005B37E7"/>
    <w:rsid w:val="005B7BA6"/>
    <w:rsid w:val="005D54E7"/>
    <w:rsid w:val="005D7A38"/>
    <w:rsid w:val="005E5397"/>
    <w:rsid w:val="005E6EAE"/>
    <w:rsid w:val="005E77AA"/>
    <w:rsid w:val="00602E41"/>
    <w:rsid w:val="00605CA1"/>
    <w:rsid w:val="00610525"/>
    <w:rsid w:val="00614233"/>
    <w:rsid w:val="0061432F"/>
    <w:rsid w:val="00616D93"/>
    <w:rsid w:val="006205FB"/>
    <w:rsid w:val="006225F1"/>
    <w:rsid w:val="00627551"/>
    <w:rsid w:val="00634179"/>
    <w:rsid w:val="006369CD"/>
    <w:rsid w:val="00641A4E"/>
    <w:rsid w:val="00641B2D"/>
    <w:rsid w:val="00642527"/>
    <w:rsid w:val="006607C3"/>
    <w:rsid w:val="00673156"/>
    <w:rsid w:val="00687646"/>
    <w:rsid w:val="00696013"/>
    <w:rsid w:val="0069773B"/>
    <w:rsid w:val="006A0ABE"/>
    <w:rsid w:val="006B584E"/>
    <w:rsid w:val="006C2CCF"/>
    <w:rsid w:val="006C5044"/>
    <w:rsid w:val="006C5C65"/>
    <w:rsid w:val="006D6EA1"/>
    <w:rsid w:val="006E4980"/>
    <w:rsid w:val="006E5AE7"/>
    <w:rsid w:val="006F2953"/>
    <w:rsid w:val="007040D8"/>
    <w:rsid w:val="00707615"/>
    <w:rsid w:val="00727045"/>
    <w:rsid w:val="00737A16"/>
    <w:rsid w:val="007463B2"/>
    <w:rsid w:val="00754BFB"/>
    <w:rsid w:val="00764158"/>
    <w:rsid w:val="007725F0"/>
    <w:rsid w:val="007743DB"/>
    <w:rsid w:val="007754F3"/>
    <w:rsid w:val="00787D35"/>
    <w:rsid w:val="00790FA8"/>
    <w:rsid w:val="007A065C"/>
    <w:rsid w:val="007B2B2E"/>
    <w:rsid w:val="007D6A4D"/>
    <w:rsid w:val="007E2026"/>
    <w:rsid w:val="007E6BE9"/>
    <w:rsid w:val="007F724A"/>
    <w:rsid w:val="008003C9"/>
    <w:rsid w:val="008036F3"/>
    <w:rsid w:val="00805F14"/>
    <w:rsid w:val="008220B9"/>
    <w:rsid w:val="00846E7D"/>
    <w:rsid w:val="0085666D"/>
    <w:rsid w:val="0086128D"/>
    <w:rsid w:val="0086422D"/>
    <w:rsid w:val="0087241D"/>
    <w:rsid w:val="00876353"/>
    <w:rsid w:val="008774D6"/>
    <w:rsid w:val="00881724"/>
    <w:rsid w:val="00892725"/>
    <w:rsid w:val="00895A06"/>
    <w:rsid w:val="008A656D"/>
    <w:rsid w:val="008B0471"/>
    <w:rsid w:val="008B320B"/>
    <w:rsid w:val="008C1415"/>
    <w:rsid w:val="008C3ECE"/>
    <w:rsid w:val="008D2136"/>
    <w:rsid w:val="008D3653"/>
    <w:rsid w:val="008E2150"/>
    <w:rsid w:val="008F2689"/>
    <w:rsid w:val="00902B6A"/>
    <w:rsid w:val="009055B1"/>
    <w:rsid w:val="0091688C"/>
    <w:rsid w:val="009324E9"/>
    <w:rsid w:val="00960C68"/>
    <w:rsid w:val="00965937"/>
    <w:rsid w:val="009803F9"/>
    <w:rsid w:val="0098698A"/>
    <w:rsid w:val="00991064"/>
    <w:rsid w:val="0099486B"/>
    <w:rsid w:val="00995CC4"/>
    <w:rsid w:val="009A792A"/>
    <w:rsid w:val="009B656A"/>
    <w:rsid w:val="009B79E2"/>
    <w:rsid w:val="009C0288"/>
    <w:rsid w:val="009C20FB"/>
    <w:rsid w:val="009C3C2C"/>
    <w:rsid w:val="009D3021"/>
    <w:rsid w:val="009E3C29"/>
    <w:rsid w:val="009F36DA"/>
    <w:rsid w:val="009F7ADE"/>
    <w:rsid w:val="009F7D80"/>
    <w:rsid w:val="00A245DA"/>
    <w:rsid w:val="00A25FBD"/>
    <w:rsid w:val="00A36785"/>
    <w:rsid w:val="00A379E5"/>
    <w:rsid w:val="00A4297E"/>
    <w:rsid w:val="00A61D07"/>
    <w:rsid w:val="00A66F49"/>
    <w:rsid w:val="00A71B87"/>
    <w:rsid w:val="00A72943"/>
    <w:rsid w:val="00A74598"/>
    <w:rsid w:val="00A81D21"/>
    <w:rsid w:val="00A84EC0"/>
    <w:rsid w:val="00A918A7"/>
    <w:rsid w:val="00A9295D"/>
    <w:rsid w:val="00A9558D"/>
    <w:rsid w:val="00A97C0D"/>
    <w:rsid w:val="00AA2E6F"/>
    <w:rsid w:val="00AB0E95"/>
    <w:rsid w:val="00AD4FAE"/>
    <w:rsid w:val="00AE67BF"/>
    <w:rsid w:val="00B05ED8"/>
    <w:rsid w:val="00B11E93"/>
    <w:rsid w:val="00B149C9"/>
    <w:rsid w:val="00B161CA"/>
    <w:rsid w:val="00B305B5"/>
    <w:rsid w:val="00B33ECB"/>
    <w:rsid w:val="00B4154D"/>
    <w:rsid w:val="00B417BD"/>
    <w:rsid w:val="00B54F5B"/>
    <w:rsid w:val="00B55EA7"/>
    <w:rsid w:val="00B56947"/>
    <w:rsid w:val="00B6095F"/>
    <w:rsid w:val="00B82970"/>
    <w:rsid w:val="00B83E5D"/>
    <w:rsid w:val="00B84027"/>
    <w:rsid w:val="00B91E2D"/>
    <w:rsid w:val="00B9418E"/>
    <w:rsid w:val="00BA2504"/>
    <w:rsid w:val="00BB1132"/>
    <w:rsid w:val="00BB1B27"/>
    <w:rsid w:val="00BB255E"/>
    <w:rsid w:val="00BB3600"/>
    <w:rsid w:val="00BC585A"/>
    <w:rsid w:val="00BD2684"/>
    <w:rsid w:val="00BD6754"/>
    <w:rsid w:val="00C02726"/>
    <w:rsid w:val="00C07590"/>
    <w:rsid w:val="00C16CDA"/>
    <w:rsid w:val="00C2042D"/>
    <w:rsid w:val="00C25A11"/>
    <w:rsid w:val="00C302DC"/>
    <w:rsid w:val="00C4696E"/>
    <w:rsid w:val="00C51862"/>
    <w:rsid w:val="00C527E7"/>
    <w:rsid w:val="00C54FD8"/>
    <w:rsid w:val="00C55474"/>
    <w:rsid w:val="00C61906"/>
    <w:rsid w:val="00C66789"/>
    <w:rsid w:val="00C6702A"/>
    <w:rsid w:val="00C903FB"/>
    <w:rsid w:val="00C95DA1"/>
    <w:rsid w:val="00CA161D"/>
    <w:rsid w:val="00CA4677"/>
    <w:rsid w:val="00CA7C96"/>
    <w:rsid w:val="00CB0758"/>
    <w:rsid w:val="00CB0E51"/>
    <w:rsid w:val="00CB0EB2"/>
    <w:rsid w:val="00CB1E85"/>
    <w:rsid w:val="00CC1AE3"/>
    <w:rsid w:val="00CC371D"/>
    <w:rsid w:val="00CC63C5"/>
    <w:rsid w:val="00CC656E"/>
    <w:rsid w:val="00CC7B2C"/>
    <w:rsid w:val="00CE424D"/>
    <w:rsid w:val="00CF3F56"/>
    <w:rsid w:val="00CF3FF2"/>
    <w:rsid w:val="00D05780"/>
    <w:rsid w:val="00D1600F"/>
    <w:rsid w:val="00D164FF"/>
    <w:rsid w:val="00D2363F"/>
    <w:rsid w:val="00D440B8"/>
    <w:rsid w:val="00D51F2D"/>
    <w:rsid w:val="00D55A01"/>
    <w:rsid w:val="00D62293"/>
    <w:rsid w:val="00D74A0C"/>
    <w:rsid w:val="00D76EAB"/>
    <w:rsid w:val="00D8101D"/>
    <w:rsid w:val="00D8103A"/>
    <w:rsid w:val="00D813BB"/>
    <w:rsid w:val="00D8248C"/>
    <w:rsid w:val="00D87AA9"/>
    <w:rsid w:val="00D90488"/>
    <w:rsid w:val="00D95B61"/>
    <w:rsid w:val="00DA2AA6"/>
    <w:rsid w:val="00DA2EEA"/>
    <w:rsid w:val="00DA5B43"/>
    <w:rsid w:val="00DD0BB3"/>
    <w:rsid w:val="00DD3481"/>
    <w:rsid w:val="00DD6A07"/>
    <w:rsid w:val="00DE33D8"/>
    <w:rsid w:val="00DE437B"/>
    <w:rsid w:val="00DF39FA"/>
    <w:rsid w:val="00E0710E"/>
    <w:rsid w:val="00E160FE"/>
    <w:rsid w:val="00E27704"/>
    <w:rsid w:val="00E341A7"/>
    <w:rsid w:val="00E40141"/>
    <w:rsid w:val="00E41D80"/>
    <w:rsid w:val="00E63118"/>
    <w:rsid w:val="00E76F0B"/>
    <w:rsid w:val="00E86929"/>
    <w:rsid w:val="00E87DD1"/>
    <w:rsid w:val="00E97313"/>
    <w:rsid w:val="00E97F3B"/>
    <w:rsid w:val="00EA6388"/>
    <w:rsid w:val="00EA72B0"/>
    <w:rsid w:val="00EB08BA"/>
    <w:rsid w:val="00EC671E"/>
    <w:rsid w:val="00EE5FD3"/>
    <w:rsid w:val="00EF2B74"/>
    <w:rsid w:val="00EF3D64"/>
    <w:rsid w:val="00EF47E9"/>
    <w:rsid w:val="00EF4C86"/>
    <w:rsid w:val="00F011CA"/>
    <w:rsid w:val="00F104AE"/>
    <w:rsid w:val="00F13452"/>
    <w:rsid w:val="00F154D0"/>
    <w:rsid w:val="00F232EE"/>
    <w:rsid w:val="00F31606"/>
    <w:rsid w:val="00F3482B"/>
    <w:rsid w:val="00F53882"/>
    <w:rsid w:val="00F90B81"/>
    <w:rsid w:val="00F978D9"/>
    <w:rsid w:val="00FA220F"/>
    <w:rsid w:val="00FA61DC"/>
    <w:rsid w:val="00FB3F0A"/>
    <w:rsid w:val="00FB7284"/>
    <w:rsid w:val="00FB72EB"/>
    <w:rsid w:val="00FB7397"/>
    <w:rsid w:val="00FC41AD"/>
    <w:rsid w:val="00FD3196"/>
    <w:rsid w:val="00FD5D3E"/>
    <w:rsid w:val="00FD5F80"/>
    <w:rsid w:val="00FE0DED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9D9D"/>
  <w15:docId w15:val="{1CA7A1CB-D647-49AD-8B64-2C6BE36F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7C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7C0D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97C0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7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771B"/>
    <w:rPr>
      <w:rFonts w:ascii="Tahoma" w:hAnsi="Tahoma" w:cs="Tahoma"/>
      <w:noProof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731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31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3156"/>
    <w:rPr>
      <w:noProof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31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3156"/>
    <w:rPr>
      <w:b/>
      <w:bCs/>
      <w:noProof/>
      <w:sz w:val="20"/>
      <w:szCs w:val="20"/>
    </w:rPr>
  </w:style>
  <w:style w:type="paragraph" w:styleId="Revize">
    <w:name w:val="Revision"/>
    <w:hidden/>
    <w:uiPriority w:val="99"/>
    <w:semiHidden/>
    <w:rsid w:val="008B320B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9BF94-1ECB-45C9-9720-65463053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</dc:creator>
  <cp:lastModifiedBy>Jakubecon</cp:lastModifiedBy>
  <cp:revision>5</cp:revision>
  <dcterms:created xsi:type="dcterms:W3CDTF">2014-06-17T08:18:00Z</dcterms:created>
  <dcterms:modified xsi:type="dcterms:W3CDTF">2014-07-17T12:29:00Z</dcterms:modified>
</cp:coreProperties>
</file>