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54A" w:rsidRDefault="00E1754A" w:rsidP="00E1754A">
      <w:pPr>
        <w:spacing w:line="360" w:lineRule="auto"/>
        <w:jc w:val="center"/>
        <w:rPr>
          <w:b/>
          <w:sz w:val="44"/>
          <w:szCs w:val="44"/>
        </w:rPr>
      </w:pPr>
      <w:r>
        <w:rPr>
          <w:b/>
          <w:sz w:val="44"/>
          <w:szCs w:val="44"/>
        </w:rPr>
        <w:t xml:space="preserve">MASARYKOVA UNIVERZITA </w:t>
      </w:r>
    </w:p>
    <w:p w:rsidR="00E1754A" w:rsidRDefault="00E1754A" w:rsidP="00E1754A">
      <w:pPr>
        <w:spacing w:line="360" w:lineRule="auto"/>
        <w:jc w:val="center"/>
        <w:rPr>
          <w:sz w:val="36"/>
          <w:szCs w:val="36"/>
        </w:rPr>
      </w:pPr>
      <w:r>
        <w:rPr>
          <w:sz w:val="36"/>
          <w:szCs w:val="36"/>
        </w:rPr>
        <w:t>Filozofická fakulta</w:t>
      </w:r>
    </w:p>
    <w:p w:rsidR="00E1754A" w:rsidRPr="004C441A" w:rsidRDefault="00E1754A" w:rsidP="00E1754A">
      <w:pPr>
        <w:spacing w:line="360" w:lineRule="auto"/>
        <w:jc w:val="center"/>
        <w:rPr>
          <w:rFonts w:ascii="Times New Roman" w:eastAsia="Times New Roman" w:hAnsi="Times New Roman"/>
          <w:sz w:val="36"/>
          <w:szCs w:val="36"/>
          <w:lang w:eastAsia="cs-CZ"/>
        </w:rPr>
      </w:pPr>
      <w:r w:rsidRPr="004C441A">
        <w:rPr>
          <w:rFonts w:ascii="Times New Roman" w:eastAsia="Times New Roman" w:hAnsi="Times New Roman"/>
          <w:sz w:val="36"/>
          <w:szCs w:val="36"/>
          <w:lang w:eastAsia="cs-CZ"/>
        </w:rPr>
        <w:t>Ústav hudební vědy</w:t>
      </w:r>
    </w:p>
    <w:p w:rsidR="00E1754A" w:rsidRDefault="00E1754A" w:rsidP="00E1754A">
      <w:pPr>
        <w:spacing w:line="360" w:lineRule="auto"/>
        <w:jc w:val="center"/>
        <w:rPr>
          <w:rFonts w:ascii="Times New Roman" w:eastAsia="Times New Roman" w:hAnsi="Times New Roman"/>
          <w:sz w:val="36"/>
          <w:szCs w:val="36"/>
          <w:lang w:eastAsia="cs-CZ"/>
        </w:rPr>
      </w:pPr>
      <w:r w:rsidRPr="004C441A">
        <w:rPr>
          <w:rFonts w:ascii="Times New Roman" w:eastAsia="Times New Roman" w:hAnsi="Times New Roman"/>
          <w:sz w:val="36"/>
          <w:szCs w:val="36"/>
          <w:lang w:eastAsia="cs-CZ"/>
        </w:rPr>
        <w:t>Teorie interaktivních médií</w:t>
      </w:r>
    </w:p>
    <w:p w:rsidR="006242E7" w:rsidRDefault="00C24D9B" w:rsidP="00E1754A">
      <w:pPr>
        <w:spacing w:line="360" w:lineRule="auto"/>
        <w:jc w:val="center"/>
        <w:rPr>
          <w:rFonts w:ascii="Times New Roman" w:eastAsia="Times New Roman" w:hAnsi="Times New Roman"/>
          <w:sz w:val="36"/>
          <w:szCs w:val="36"/>
          <w:lang w:eastAsia="cs-CZ"/>
        </w:rPr>
      </w:pPr>
      <w:r>
        <w:rPr>
          <w:rFonts w:ascii="Times New Roman" w:eastAsia="Times New Roman" w:hAnsi="Times New Roman"/>
          <w:sz w:val="36"/>
          <w:szCs w:val="36"/>
          <w:lang w:eastAsia="cs-CZ"/>
        </w:rPr>
        <w:t>Recenze</w:t>
      </w:r>
    </w:p>
    <w:p w:rsidR="000F27D9" w:rsidRDefault="000F27D9" w:rsidP="000F27D9">
      <w:pPr>
        <w:pStyle w:val="Odstavecseseznamem"/>
        <w:rPr>
          <w:b/>
          <w:color w:val="808080"/>
        </w:rPr>
      </w:pPr>
      <w:proofErr w:type="spellStart"/>
      <w:r w:rsidRPr="00546310">
        <w:rPr>
          <w:rFonts w:ascii="Cambria" w:hAnsi="Cambria"/>
          <w:b/>
        </w:rPr>
        <w:t>Carrie</w:t>
      </w:r>
      <w:proofErr w:type="spellEnd"/>
      <w:r w:rsidRPr="00546310">
        <w:rPr>
          <w:rFonts w:ascii="Cambria" w:hAnsi="Cambria"/>
          <w:b/>
        </w:rPr>
        <w:t xml:space="preserve">: Jak se dá tento </w:t>
      </w:r>
      <w:proofErr w:type="spellStart"/>
      <w:r w:rsidRPr="00546310">
        <w:rPr>
          <w:rFonts w:ascii="Cambria" w:hAnsi="Cambria"/>
          <w:b/>
        </w:rPr>
        <w:t>remake</w:t>
      </w:r>
      <w:proofErr w:type="spellEnd"/>
      <w:r w:rsidRPr="00546310">
        <w:rPr>
          <w:rFonts w:ascii="Cambria" w:hAnsi="Cambria"/>
          <w:b/>
        </w:rPr>
        <w:t xml:space="preserve"> srovnat s originálním hororem z roku 1976</w:t>
      </w:r>
      <w:r w:rsidR="00C24D9B">
        <w:rPr>
          <w:rFonts w:ascii="Cambria" w:hAnsi="Cambria"/>
          <w:b/>
        </w:rPr>
        <w:t xml:space="preserve"> a zařadit jej s odkazem na teze </w:t>
      </w:r>
      <w:proofErr w:type="spellStart"/>
      <w:r w:rsidR="00C24D9B">
        <w:rPr>
          <w:rFonts w:ascii="Cambria" w:hAnsi="Cambria"/>
          <w:b/>
        </w:rPr>
        <w:t>novomediálního</w:t>
      </w:r>
      <w:proofErr w:type="spellEnd"/>
      <w:r w:rsidR="00C24D9B">
        <w:rPr>
          <w:rFonts w:ascii="Cambria" w:hAnsi="Cambria"/>
          <w:b/>
        </w:rPr>
        <w:t xml:space="preserve"> umění</w:t>
      </w:r>
      <w:r w:rsidRPr="00546310">
        <w:rPr>
          <w:rFonts w:ascii="Cambria" w:hAnsi="Cambria"/>
          <w:b/>
        </w:rPr>
        <w:t>?</w:t>
      </w:r>
    </w:p>
    <w:p w:rsidR="006242E7" w:rsidRPr="006242E7" w:rsidRDefault="006242E7" w:rsidP="006242E7">
      <w:pPr>
        <w:jc w:val="center"/>
        <w:rPr>
          <w:rFonts w:ascii="Times New Roman" w:hAnsi="Times New Roman" w:cs="Times New Roman"/>
          <w:color w:val="000000"/>
          <w:sz w:val="32"/>
          <w:szCs w:val="32"/>
        </w:rPr>
      </w:pPr>
    </w:p>
    <w:p w:rsidR="006242E7" w:rsidRPr="004C441A" w:rsidRDefault="006242E7" w:rsidP="00E1754A">
      <w:pPr>
        <w:spacing w:line="360" w:lineRule="auto"/>
        <w:jc w:val="center"/>
        <w:rPr>
          <w:rFonts w:ascii="Times New Roman" w:eastAsia="Times New Roman" w:hAnsi="Times New Roman"/>
          <w:sz w:val="36"/>
          <w:szCs w:val="36"/>
          <w:lang w:eastAsia="cs-CZ"/>
        </w:rPr>
      </w:pPr>
    </w:p>
    <w:p w:rsidR="00E1754A" w:rsidRDefault="00E1754A" w:rsidP="00E1754A">
      <w:pPr>
        <w:spacing w:line="360" w:lineRule="auto"/>
        <w:jc w:val="center"/>
      </w:pPr>
    </w:p>
    <w:p w:rsidR="00E1754A" w:rsidRDefault="00E1754A" w:rsidP="00E1754A">
      <w:pPr>
        <w:spacing w:line="360" w:lineRule="auto"/>
      </w:pPr>
    </w:p>
    <w:p w:rsidR="0081309E" w:rsidRDefault="0081309E" w:rsidP="0081309E">
      <w:pPr>
        <w:jc w:val="center"/>
        <w:rPr>
          <w:sz w:val="44"/>
          <w:szCs w:val="44"/>
        </w:rPr>
      </w:pPr>
    </w:p>
    <w:p w:rsidR="0081309E" w:rsidRDefault="0081309E" w:rsidP="0081309E">
      <w:pPr>
        <w:jc w:val="center"/>
        <w:rPr>
          <w:sz w:val="44"/>
          <w:szCs w:val="44"/>
        </w:rPr>
      </w:pPr>
    </w:p>
    <w:p w:rsidR="00E1754A" w:rsidRDefault="00E1754A" w:rsidP="00E1754A">
      <w:pPr>
        <w:spacing w:line="360" w:lineRule="auto"/>
      </w:pPr>
    </w:p>
    <w:p w:rsidR="00E1754A" w:rsidRDefault="00E1754A" w:rsidP="00E1754A">
      <w:pPr>
        <w:spacing w:line="360" w:lineRule="auto"/>
      </w:pPr>
    </w:p>
    <w:p w:rsidR="00E1754A" w:rsidRDefault="00E1754A" w:rsidP="00E1754A">
      <w:pPr>
        <w:spacing w:line="360" w:lineRule="auto"/>
      </w:pPr>
    </w:p>
    <w:p w:rsidR="00E1754A" w:rsidRDefault="00E1754A" w:rsidP="00E1754A">
      <w:pPr>
        <w:spacing w:line="360" w:lineRule="auto"/>
      </w:pPr>
    </w:p>
    <w:p w:rsidR="00E1754A" w:rsidRDefault="00E1754A" w:rsidP="00E1754A">
      <w:pPr>
        <w:spacing w:line="360" w:lineRule="auto"/>
        <w:jc w:val="center"/>
        <w:rPr>
          <w:sz w:val="28"/>
          <w:szCs w:val="28"/>
        </w:rPr>
      </w:pPr>
    </w:p>
    <w:p w:rsidR="00E1754A" w:rsidRDefault="000F27D9" w:rsidP="006242E7">
      <w:pPr>
        <w:spacing w:line="360" w:lineRule="auto"/>
        <w:jc w:val="center"/>
        <w:rPr>
          <w:sz w:val="28"/>
          <w:szCs w:val="28"/>
        </w:rPr>
      </w:pPr>
      <w:r>
        <w:rPr>
          <w:sz w:val="28"/>
          <w:szCs w:val="28"/>
        </w:rPr>
        <w:t>Brno 2014</w:t>
      </w:r>
    </w:p>
    <w:p w:rsidR="0081309E" w:rsidRDefault="0081309E" w:rsidP="0081309E">
      <w:r>
        <w:t xml:space="preserve">Autor </w:t>
      </w:r>
      <w:r w:rsidR="005A1B09">
        <w:t xml:space="preserve">práce: </w:t>
      </w:r>
      <w:r w:rsidR="006242E7">
        <w:t>Pavel Buchta</w:t>
      </w:r>
      <w:r w:rsidR="00205BEF">
        <w:t xml:space="preserve"> </w:t>
      </w:r>
      <w:r w:rsidR="006242E7">
        <w:t>(215381)</w:t>
      </w:r>
    </w:p>
    <w:p w:rsidR="00E1754A" w:rsidRPr="00C468C4" w:rsidRDefault="00C468C4" w:rsidP="0085363E">
      <w:pPr>
        <w:rPr>
          <w:rFonts w:ascii="Stencil" w:hAnsi="Stencil"/>
        </w:rPr>
      </w:pPr>
      <w:r w:rsidRPr="00C468C4">
        <w:rPr>
          <w:rFonts w:ascii="Stencil" w:hAnsi="Stencil"/>
        </w:rPr>
        <w:lastRenderedPageBreak/>
        <w:t>Anotace</w:t>
      </w:r>
    </w:p>
    <w:p w:rsidR="00C468C4" w:rsidRPr="00C468C4" w:rsidRDefault="0085363E" w:rsidP="00C468C4">
      <w:pPr>
        <w:spacing w:after="0" w:line="240" w:lineRule="auto"/>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Zaměřím se na nový </w:t>
      </w:r>
      <w:proofErr w:type="spellStart"/>
      <w:r>
        <w:rPr>
          <w:rFonts w:ascii="Arial" w:eastAsia="Times New Roman" w:hAnsi="Arial" w:cs="Arial"/>
          <w:color w:val="000000"/>
          <w:sz w:val="20"/>
          <w:szCs w:val="20"/>
          <w:lang w:eastAsia="cs-CZ"/>
        </w:rPr>
        <w:t>remake</w:t>
      </w:r>
      <w:proofErr w:type="spellEnd"/>
      <w:r>
        <w:rPr>
          <w:rFonts w:ascii="Arial" w:eastAsia="Times New Roman" w:hAnsi="Arial" w:cs="Arial"/>
          <w:color w:val="000000"/>
          <w:sz w:val="20"/>
          <w:szCs w:val="20"/>
          <w:lang w:eastAsia="cs-CZ"/>
        </w:rPr>
        <w:t xml:space="preserve"> filmu </w:t>
      </w:r>
      <w:proofErr w:type="spellStart"/>
      <w:r w:rsidR="00C468C4" w:rsidRPr="00C468C4">
        <w:rPr>
          <w:rFonts w:ascii="Arial" w:eastAsia="Times New Roman" w:hAnsi="Arial" w:cs="Arial"/>
          <w:color w:val="000000"/>
          <w:sz w:val="20"/>
          <w:szCs w:val="20"/>
          <w:lang w:eastAsia="cs-CZ"/>
        </w:rPr>
        <w:t>Carrie</w:t>
      </w:r>
      <w:proofErr w:type="spellEnd"/>
      <w:r w:rsidR="00C468C4" w:rsidRPr="00C468C4">
        <w:rPr>
          <w:rFonts w:ascii="Arial" w:eastAsia="Times New Roman" w:hAnsi="Arial" w:cs="Arial"/>
          <w:color w:val="000000"/>
          <w:sz w:val="20"/>
          <w:szCs w:val="20"/>
          <w:lang w:eastAsia="cs-CZ"/>
        </w:rPr>
        <w:t xml:space="preserve"> z roku 2013, kde hraje </w:t>
      </w:r>
      <w:proofErr w:type="spellStart"/>
      <w:r w:rsidR="00C468C4" w:rsidRPr="00C468C4">
        <w:rPr>
          <w:rFonts w:ascii="Arial" w:eastAsia="Times New Roman" w:hAnsi="Arial" w:cs="Arial"/>
          <w:color w:val="000000"/>
          <w:sz w:val="20"/>
          <w:szCs w:val="20"/>
          <w:lang w:eastAsia="cs-CZ"/>
        </w:rPr>
        <w:t>Chloe</w:t>
      </w:r>
      <w:proofErr w:type="spellEnd"/>
      <w:r w:rsidR="00C468C4" w:rsidRPr="00C468C4">
        <w:rPr>
          <w:rFonts w:ascii="Arial" w:eastAsia="Times New Roman" w:hAnsi="Arial" w:cs="Arial"/>
          <w:color w:val="000000"/>
          <w:sz w:val="20"/>
          <w:szCs w:val="20"/>
          <w:lang w:eastAsia="cs-CZ"/>
        </w:rPr>
        <w:t xml:space="preserve"> </w:t>
      </w:r>
      <w:proofErr w:type="spellStart"/>
      <w:r w:rsidR="00C468C4" w:rsidRPr="00C468C4">
        <w:rPr>
          <w:rFonts w:ascii="Arial" w:eastAsia="Times New Roman" w:hAnsi="Arial" w:cs="Arial"/>
          <w:color w:val="000000"/>
          <w:sz w:val="20"/>
          <w:szCs w:val="20"/>
          <w:lang w:eastAsia="cs-CZ"/>
        </w:rPr>
        <w:t>Moretz</w:t>
      </w:r>
      <w:proofErr w:type="spellEnd"/>
      <w:r w:rsidR="00C468C4" w:rsidRPr="00C468C4">
        <w:rPr>
          <w:rFonts w:ascii="Arial" w:eastAsia="Times New Roman" w:hAnsi="Arial" w:cs="Arial"/>
          <w:color w:val="000000"/>
          <w:sz w:val="20"/>
          <w:szCs w:val="20"/>
          <w:lang w:eastAsia="cs-CZ"/>
        </w:rPr>
        <w:t xml:space="preserve">. Je to vlastně bezvýznamná kopie klasického hororu z roku 1976? Anebo toto dílo překonalo svůj originál v mnoha ohledech a fanoušci knihy z roku 1974 a originálního filmu z roku 1976 jsou nadšeni? </w:t>
      </w:r>
      <w:r>
        <w:rPr>
          <w:rFonts w:ascii="Arial" w:eastAsia="Times New Roman" w:hAnsi="Arial" w:cs="Arial"/>
          <w:color w:val="000000"/>
          <w:sz w:val="20"/>
          <w:szCs w:val="20"/>
          <w:lang w:eastAsia="cs-CZ"/>
        </w:rPr>
        <w:t xml:space="preserve">Rozeberu nejprve pojem </w:t>
      </w:r>
      <w:proofErr w:type="spellStart"/>
      <w:r>
        <w:rPr>
          <w:rFonts w:ascii="Arial" w:eastAsia="Times New Roman" w:hAnsi="Arial" w:cs="Arial"/>
          <w:color w:val="000000"/>
          <w:sz w:val="20"/>
          <w:szCs w:val="20"/>
          <w:lang w:eastAsia="cs-CZ"/>
        </w:rPr>
        <w:t>remake</w:t>
      </w:r>
      <w:proofErr w:type="spellEnd"/>
      <w:r>
        <w:rPr>
          <w:rFonts w:ascii="Arial" w:eastAsia="Times New Roman" w:hAnsi="Arial" w:cs="Arial"/>
          <w:color w:val="000000"/>
          <w:sz w:val="20"/>
          <w:szCs w:val="20"/>
          <w:lang w:eastAsia="cs-CZ"/>
        </w:rPr>
        <w:t xml:space="preserve"> z </w:t>
      </w:r>
      <w:proofErr w:type="gramStart"/>
      <w:r>
        <w:rPr>
          <w:rFonts w:ascii="Arial" w:eastAsia="Times New Roman" w:hAnsi="Arial" w:cs="Arial"/>
          <w:color w:val="000000"/>
          <w:sz w:val="20"/>
          <w:szCs w:val="20"/>
          <w:lang w:eastAsia="cs-CZ"/>
        </w:rPr>
        <w:t>vícero</w:t>
      </w:r>
      <w:proofErr w:type="gramEnd"/>
      <w:r>
        <w:rPr>
          <w:rFonts w:ascii="Arial" w:eastAsia="Times New Roman" w:hAnsi="Arial" w:cs="Arial"/>
          <w:color w:val="000000"/>
          <w:sz w:val="20"/>
          <w:szCs w:val="20"/>
          <w:lang w:eastAsia="cs-CZ"/>
        </w:rPr>
        <w:t xml:space="preserve"> úhlů pohledu. Promítají se nová média do děje </w:t>
      </w:r>
      <w:proofErr w:type="spellStart"/>
      <w:r>
        <w:rPr>
          <w:rFonts w:ascii="Arial" w:eastAsia="Times New Roman" w:hAnsi="Arial" w:cs="Arial"/>
          <w:color w:val="000000"/>
          <w:sz w:val="20"/>
          <w:szCs w:val="20"/>
          <w:lang w:eastAsia="cs-CZ"/>
        </w:rPr>
        <w:t>remakeu</w:t>
      </w:r>
      <w:proofErr w:type="spellEnd"/>
      <w:r>
        <w:rPr>
          <w:rFonts w:ascii="Arial" w:eastAsia="Times New Roman" w:hAnsi="Arial" w:cs="Arial"/>
          <w:color w:val="000000"/>
          <w:sz w:val="20"/>
          <w:szCs w:val="20"/>
          <w:lang w:eastAsia="cs-CZ"/>
        </w:rPr>
        <w:t xml:space="preserve">? </w:t>
      </w:r>
      <w:r w:rsidR="00C468C4" w:rsidRPr="00C468C4">
        <w:rPr>
          <w:rFonts w:ascii="Arial" w:eastAsia="Times New Roman" w:hAnsi="Arial" w:cs="Arial"/>
          <w:color w:val="000000"/>
          <w:sz w:val="20"/>
          <w:szCs w:val="20"/>
          <w:lang w:eastAsia="cs-CZ"/>
        </w:rPr>
        <w:t xml:space="preserve">Budu kriticky recenzovat tento nový film, </w:t>
      </w:r>
      <w:proofErr w:type="spellStart"/>
      <w:r w:rsidR="00C468C4" w:rsidRPr="00C468C4">
        <w:rPr>
          <w:rFonts w:ascii="Arial" w:eastAsia="Times New Roman" w:hAnsi="Arial" w:cs="Arial"/>
          <w:color w:val="000000"/>
          <w:sz w:val="20"/>
          <w:szCs w:val="20"/>
          <w:lang w:eastAsia="cs-CZ"/>
        </w:rPr>
        <w:t>remake</w:t>
      </w:r>
      <w:proofErr w:type="spellEnd"/>
      <w:r w:rsidR="00C468C4" w:rsidRPr="00C468C4">
        <w:rPr>
          <w:rFonts w:ascii="Arial" w:eastAsia="Times New Roman" w:hAnsi="Arial" w:cs="Arial"/>
          <w:color w:val="000000"/>
          <w:sz w:val="20"/>
          <w:szCs w:val="20"/>
          <w:lang w:eastAsia="cs-CZ"/>
        </w:rPr>
        <w:t xml:space="preserve"> filmu </w:t>
      </w:r>
      <w:proofErr w:type="spellStart"/>
      <w:r w:rsidR="00C468C4" w:rsidRPr="00C468C4">
        <w:rPr>
          <w:rFonts w:ascii="Arial" w:eastAsia="Times New Roman" w:hAnsi="Arial" w:cs="Arial"/>
          <w:color w:val="000000"/>
          <w:sz w:val="20"/>
          <w:szCs w:val="20"/>
          <w:lang w:eastAsia="cs-CZ"/>
        </w:rPr>
        <w:t>Carrie</w:t>
      </w:r>
      <w:proofErr w:type="spellEnd"/>
      <w:r w:rsidR="00C468C4" w:rsidRPr="00C468C4">
        <w:rPr>
          <w:rFonts w:ascii="Arial" w:eastAsia="Times New Roman" w:hAnsi="Arial" w:cs="Arial"/>
          <w:color w:val="000000"/>
          <w:sz w:val="20"/>
          <w:szCs w:val="20"/>
          <w:lang w:eastAsia="cs-CZ"/>
        </w:rPr>
        <w:t xml:space="preserve">. Rozeberu rozdíly mezi těmito </w:t>
      </w:r>
      <w:proofErr w:type="spellStart"/>
      <w:r w:rsidR="00C468C4" w:rsidRPr="00C468C4">
        <w:rPr>
          <w:rFonts w:ascii="Arial" w:eastAsia="Times New Roman" w:hAnsi="Arial" w:cs="Arial"/>
          <w:color w:val="000000"/>
          <w:sz w:val="20"/>
          <w:szCs w:val="20"/>
          <w:lang w:eastAsia="cs-CZ"/>
        </w:rPr>
        <w:t>dvěmi</w:t>
      </w:r>
      <w:proofErr w:type="spellEnd"/>
      <w:r w:rsidR="00C468C4" w:rsidRPr="00C468C4">
        <w:rPr>
          <w:rFonts w:ascii="Arial" w:eastAsia="Times New Roman" w:hAnsi="Arial" w:cs="Arial"/>
          <w:color w:val="000000"/>
          <w:sz w:val="20"/>
          <w:szCs w:val="20"/>
          <w:lang w:eastAsia="cs-CZ"/>
        </w:rPr>
        <w:t xml:space="preserve"> verzemi, původním filmem, klasickým hororem a oním </w:t>
      </w:r>
      <w:proofErr w:type="spellStart"/>
      <w:r w:rsidR="00C468C4" w:rsidRPr="00C468C4">
        <w:rPr>
          <w:rFonts w:ascii="Arial" w:eastAsia="Times New Roman" w:hAnsi="Arial" w:cs="Arial"/>
          <w:color w:val="000000"/>
          <w:sz w:val="20"/>
          <w:szCs w:val="20"/>
          <w:lang w:eastAsia="cs-CZ"/>
        </w:rPr>
        <w:t>remakem</w:t>
      </w:r>
      <w:proofErr w:type="spellEnd"/>
      <w:r w:rsidR="00C468C4" w:rsidRPr="00C468C4">
        <w:rPr>
          <w:rFonts w:ascii="Arial" w:eastAsia="Times New Roman" w:hAnsi="Arial" w:cs="Arial"/>
          <w:color w:val="000000"/>
          <w:sz w:val="20"/>
          <w:szCs w:val="20"/>
          <w:lang w:eastAsia="cs-CZ"/>
        </w:rPr>
        <w:t xml:space="preserve">. </w:t>
      </w:r>
      <w:r>
        <w:rPr>
          <w:rFonts w:ascii="Arial" w:eastAsia="Times New Roman" w:hAnsi="Arial" w:cs="Arial"/>
          <w:color w:val="000000"/>
          <w:sz w:val="20"/>
          <w:szCs w:val="20"/>
          <w:lang w:eastAsia="cs-CZ"/>
        </w:rPr>
        <w:t xml:space="preserve">Jakým způsobem se promítají nová média do děje </w:t>
      </w:r>
      <w:proofErr w:type="spellStart"/>
      <w:r>
        <w:rPr>
          <w:rFonts w:ascii="Arial" w:eastAsia="Times New Roman" w:hAnsi="Arial" w:cs="Arial"/>
          <w:color w:val="000000"/>
          <w:sz w:val="20"/>
          <w:szCs w:val="20"/>
          <w:lang w:eastAsia="cs-CZ"/>
        </w:rPr>
        <w:t>remakeu</w:t>
      </w:r>
      <w:proofErr w:type="spellEnd"/>
      <w:r>
        <w:rPr>
          <w:rFonts w:ascii="Arial" w:eastAsia="Times New Roman" w:hAnsi="Arial" w:cs="Arial"/>
          <w:color w:val="000000"/>
          <w:sz w:val="20"/>
          <w:szCs w:val="20"/>
          <w:lang w:eastAsia="cs-CZ"/>
        </w:rPr>
        <w:t xml:space="preserve">. Přizpůsobil se </w:t>
      </w:r>
      <w:proofErr w:type="spellStart"/>
      <w:r>
        <w:rPr>
          <w:rFonts w:ascii="Arial" w:eastAsia="Times New Roman" w:hAnsi="Arial" w:cs="Arial"/>
          <w:color w:val="000000"/>
          <w:sz w:val="20"/>
          <w:szCs w:val="20"/>
          <w:lang w:eastAsia="cs-CZ"/>
        </w:rPr>
        <w:t>remake</w:t>
      </w:r>
      <w:proofErr w:type="spellEnd"/>
      <w:r>
        <w:rPr>
          <w:rFonts w:ascii="Arial" w:eastAsia="Times New Roman" w:hAnsi="Arial" w:cs="Arial"/>
          <w:color w:val="000000"/>
          <w:sz w:val="20"/>
          <w:szCs w:val="20"/>
          <w:lang w:eastAsia="cs-CZ"/>
        </w:rPr>
        <w:t xml:space="preserve"> moderním divákům? </w:t>
      </w:r>
      <w:r w:rsidR="00C468C4">
        <w:rPr>
          <w:rFonts w:ascii="Arial" w:eastAsia="Times New Roman" w:hAnsi="Arial" w:cs="Arial"/>
          <w:color w:val="000000"/>
          <w:sz w:val="20"/>
          <w:szCs w:val="20"/>
          <w:lang w:eastAsia="cs-CZ"/>
        </w:rPr>
        <w:t xml:space="preserve">Je tento </w:t>
      </w:r>
      <w:proofErr w:type="spellStart"/>
      <w:r w:rsidR="00C468C4">
        <w:rPr>
          <w:rFonts w:ascii="Arial" w:eastAsia="Times New Roman" w:hAnsi="Arial" w:cs="Arial"/>
          <w:color w:val="000000"/>
          <w:sz w:val="20"/>
          <w:szCs w:val="20"/>
          <w:lang w:eastAsia="cs-CZ"/>
        </w:rPr>
        <w:t>remake</w:t>
      </w:r>
      <w:proofErr w:type="spellEnd"/>
      <w:r w:rsidR="00C468C4">
        <w:rPr>
          <w:rFonts w:ascii="Arial" w:eastAsia="Times New Roman" w:hAnsi="Arial" w:cs="Arial"/>
          <w:color w:val="000000"/>
          <w:sz w:val="20"/>
          <w:szCs w:val="20"/>
          <w:lang w:eastAsia="cs-CZ"/>
        </w:rPr>
        <w:t xml:space="preserve"> </w:t>
      </w:r>
      <w:proofErr w:type="spellStart"/>
      <w:r w:rsidR="00C468C4">
        <w:rPr>
          <w:rFonts w:ascii="Arial" w:eastAsia="Times New Roman" w:hAnsi="Arial" w:cs="Arial"/>
          <w:color w:val="000000"/>
          <w:sz w:val="20"/>
          <w:szCs w:val="20"/>
          <w:lang w:eastAsia="cs-CZ"/>
        </w:rPr>
        <w:t>novomediální</w:t>
      </w:r>
      <w:proofErr w:type="spellEnd"/>
      <w:r w:rsidR="00C468C4">
        <w:rPr>
          <w:rFonts w:ascii="Arial" w:eastAsia="Times New Roman" w:hAnsi="Arial" w:cs="Arial"/>
          <w:color w:val="000000"/>
          <w:sz w:val="20"/>
          <w:szCs w:val="20"/>
          <w:lang w:eastAsia="cs-CZ"/>
        </w:rPr>
        <w:t xml:space="preserve"> dílo?</w:t>
      </w:r>
    </w:p>
    <w:p w:rsidR="00E1754A" w:rsidRPr="0085363E" w:rsidRDefault="00E1754A" w:rsidP="00C468C4">
      <w:pPr>
        <w:rPr>
          <w:sz w:val="16"/>
        </w:rP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E1754A" w:rsidRDefault="00E1754A" w:rsidP="00C06E15">
      <w:pPr>
        <w:jc w:val="center"/>
      </w:pPr>
    </w:p>
    <w:p w:rsidR="0081309E" w:rsidRDefault="0081309E" w:rsidP="0081309E">
      <w:pPr>
        <w:spacing w:before="100" w:beforeAutospacing="1" w:after="100" w:afterAutospacing="1" w:line="360" w:lineRule="auto"/>
        <w:rPr>
          <w:rStyle w:val="Tituleknezahrnutdoobsahu"/>
          <w:sz w:val="32"/>
          <w:szCs w:val="32"/>
        </w:rPr>
      </w:pPr>
      <w:r>
        <w:rPr>
          <w:rStyle w:val="Tituleknezahrnutdoobsahu"/>
          <w:sz w:val="32"/>
          <w:szCs w:val="32"/>
        </w:rPr>
        <w:t>Prohlášení</w:t>
      </w:r>
    </w:p>
    <w:p w:rsidR="0081309E" w:rsidRDefault="0081309E" w:rsidP="0081309E">
      <w:pPr>
        <w:pStyle w:val="Normlnweb"/>
        <w:spacing w:line="360" w:lineRule="auto"/>
        <w:rPr>
          <w:i/>
          <w:iCs/>
        </w:rPr>
      </w:pPr>
      <w:r>
        <w:rPr>
          <w:i/>
          <w:iCs/>
        </w:rPr>
        <w:t>Prohlašuji, že jsem</w:t>
      </w:r>
      <w:r w:rsidR="00DF722E">
        <w:rPr>
          <w:i/>
          <w:iCs/>
        </w:rPr>
        <w:t xml:space="preserve"> tuto</w:t>
      </w:r>
      <w:r>
        <w:rPr>
          <w:i/>
          <w:iCs/>
        </w:rPr>
        <w:t xml:space="preserve"> </w:t>
      </w:r>
      <w:r w:rsidR="00946391">
        <w:rPr>
          <w:i/>
          <w:iCs/>
        </w:rPr>
        <w:t>recenzi</w:t>
      </w:r>
      <w:r>
        <w:rPr>
          <w:i/>
          <w:iCs/>
        </w:rPr>
        <w:t xml:space="preserve"> zpracoval</w:t>
      </w:r>
      <w:r w:rsidR="000A59A7">
        <w:rPr>
          <w:i/>
          <w:iCs/>
        </w:rPr>
        <w:t xml:space="preserve"> samostatně a použil</w:t>
      </w:r>
      <w:r>
        <w:rPr>
          <w:i/>
          <w:iCs/>
        </w:rPr>
        <w:t xml:space="preserve"> jen prameny uvedené v seznamu literatury.</w:t>
      </w:r>
    </w:p>
    <w:p w:rsidR="0081309E" w:rsidRDefault="0081309E" w:rsidP="0081309E">
      <w:pPr>
        <w:spacing w:before="100" w:beforeAutospacing="1" w:after="100" w:afterAutospacing="1" w:line="360" w:lineRule="auto"/>
        <w:rPr>
          <w:rStyle w:val="Poznamky"/>
        </w:rPr>
      </w:pPr>
      <w:r>
        <w:rPr>
          <w:rStyle w:val="Poznamky"/>
        </w:rPr>
        <w:t xml:space="preserve"> </w:t>
      </w:r>
    </w:p>
    <w:p w:rsidR="0081309E" w:rsidRDefault="0081309E" w:rsidP="0081309E"/>
    <w:p w:rsidR="0081309E" w:rsidRDefault="0081309E" w:rsidP="00C06E15">
      <w:pPr>
        <w:jc w:val="center"/>
      </w:pPr>
    </w:p>
    <w:p w:rsidR="003B491E" w:rsidRDefault="003B491E" w:rsidP="0081309E">
      <w:pPr>
        <w:rPr>
          <w:b/>
        </w:rPr>
      </w:pPr>
    </w:p>
    <w:p w:rsidR="0081309E" w:rsidRPr="00795844" w:rsidRDefault="0081309E" w:rsidP="0081309E">
      <w:pPr>
        <w:rPr>
          <w:rFonts w:ascii="Rockwell Condensed" w:hAnsi="Rockwell Condensed"/>
          <w:b/>
        </w:rPr>
      </w:pPr>
      <w:r w:rsidRPr="00795844">
        <w:rPr>
          <w:rFonts w:ascii="Rockwell Condensed" w:hAnsi="Rockwell Condensed"/>
          <w:b/>
        </w:rPr>
        <w:t>Obsah</w:t>
      </w:r>
    </w:p>
    <w:p w:rsidR="0081309E" w:rsidRDefault="00CA6036" w:rsidP="0081309E">
      <w:pPr>
        <w:rPr>
          <w:b/>
        </w:rPr>
      </w:pPr>
      <w:r>
        <w:t>Úvod………………………………………………………………………………………………………………………………………………</w:t>
      </w:r>
      <w:proofErr w:type="gramStart"/>
      <w:r>
        <w:t>…</w:t>
      </w:r>
      <w:r w:rsidR="003F3EEB">
        <w:t>..</w:t>
      </w:r>
      <w:r w:rsidR="00EC081B">
        <w:rPr>
          <w:b/>
        </w:rPr>
        <w:t>3</w:t>
      </w:r>
      <w:proofErr w:type="gramEnd"/>
    </w:p>
    <w:p w:rsidR="00EC081B" w:rsidRDefault="003F3EEB" w:rsidP="0081309E">
      <w:pPr>
        <w:rPr>
          <w:b/>
        </w:rPr>
      </w:pPr>
      <w:r>
        <w:t>1.</w:t>
      </w:r>
      <w:r w:rsidR="00927364">
        <w:t xml:space="preserve"> </w:t>
      </w:r>
      <w:r w:rsidR="00416D04">
        <w:t xml:space="preserve">Představení </w:t>
      </w:r>
      <w:proofErr w:type="spellStart"/>
      <w:r w:rsidR="00416D04">
        <w:t>remakeu</w:t>
      </w:r>
      <w:proofErr w:type="spellEnd"/>
      <w:r w:rsidR="007B520C">
        <w:t>………</w:t>
      </w:r>
      <w:r w:rsidR="00927364">
        <w:t>..</w:t>
      </w:r>
      <w:r w:rsidR="007B520C">
        <w:t>..</w:t>
      </w:r>
      <w:r w:rsidR="00EC081B">
        <w:t>……………</w:t>
      </w:r>
      <w:r w:rsidR="009D089A">
        <w:t>.</w:t>
      </w:r>
      <w:r w:rsidR="00927364">
        <w:t>…………</w:t>
      </w:r>
      <w:r w:rsidR="00EC081B">
        <w:t>……………………………………………</w:t>
      </w:r>
      <w:r w:rsidR="0059777B">
        <w:t>…….…………...</w:t>
      </w:r>
      <w:r w:rsidR="00BD18EC">
        <w:t>…………..</w:t>
      </w:r>
      <w:proofErr w:type="gramStart"/>
      <w:r w:rsidR="007364DA" w:rsidRPr="009D089A">
        <w:t>….</w:t>
      </w:r>
      <w:r w:rsidR="00EC081B">
        <w:rPr>
          <w:b/>
        </w:rPr>
        <w:t>4</w:t>
      </w:r>
      <w:proofErr w:type="gramEnd"/>
    </w:p>
    <w:p w:rsidR="007B520C" w:rsidRPr="009D089A" w:rsidRDefault="007B520C" w:rsidP="0081309E">
      <w:pPr>
        <w:rPr>
          <w:b/>
        </w:rPr>
      </w:pPr>
      <w:r>
        <w:t xml:space="preserve">   1.1. </w:t>
      </w:r>
      <w:proofErr w:type="spellStart"/>
      <w:r w:rsidR="00DC7BB5">
        <w:t>Remake</w:t>
      </w:r>
      <w:proofErr w:type="spellEnd"/>
      <w:r w:rsidR="00DC7BB5">
        <w:t xml:space="preserve"> v historickém kontextu……………….…</w:t>
      </w:r>
      <w:r>
        <w:t>……</w:t>
      </w:r>
      <w:r w:rsidR="009D089A">
        <w:t>.</w:t>
      </w:r>
      <w:r>
        <w:t>…………………………………………</w:t>
      </w:r>
      <w:r w:rsidRPr="009D089A">
        <w:t>………………………</w:t>
      </w:r>
      <w:proofErr w:type="gramStart"/>
      <w:r w:rsidRPr="009D089A">
        <w:t>…</w:t>
      </w:r>
      <w:r w:rsidR="009D089A" w:rsidRPr="009D089A">
        <w:t>..</w:t>
      </w:r>
      <w:r w:rsidR="009D089A">
        <w:rPr>
          <w:b/>
        </w:rPr>
        <w:t>5</w:t>
      </w:r>
      <w:proofErr w:type="gramEnd"/>
    </w:p>
    <w:p w:rsidR="007B520C" w:rsidRPr="009D089A" w:rsidRDefault="007B520C" w:rsidP="0081309E">
      <w:pPr>
        <w:rPr>
          <w:b/>
        </w:rPr>
      </w:pPr>
      <w:r>
        <w:t xml:space="preserve">   1.2</w:t>
      </w:r>
      <w:r w:rsidR="008B6578">
        <w:t xml:space="preserve">. Účel </w:t>
      </w:r>
      <w:proofErr w:type="spellStart"/>
      <w:r w:rsidR="008B6578">
        <w:t>remakeů</w:t>
      </w:r>
      <w:proofErr w:type="spellEnd"/>
      <w:r w:rsidR="00927364">
        <w:t>……………..</w:t>
      </w:r>
      <w:r w:rsidR="008B6578">
        <w:t>…………………………………</w:t>
      </w:r>
      <w:r>
        <w:t>…………</w:t>
      </w:r>
      <w:r w:rsidR="009D089A">
        <w:t>.</w:t>
      </w:r>
      <w:r>
        <w:t>……………………………………</w:t>
      </w:r>
      <w:r w:rsidR="0059669D">
        <w:t>…………...</w:t>
      </w:r>
      <w:r w:rsidR="008B6578">
        <w:t>..</w:t>
      </w:r>
      <w:r w:rsidRPr="009D089A">
        <w:t>……</w:t>
      </w:r>
      <w:proofErr w:type="gramStart"/>
      <w:r w:rsidRPr="009D089A">
        <w:t>…..</w:t>
      </w:r>
      <w:r w:rsidR="008B6578">
        <w:rPr>
          <w:b/>
        </w:rPr>
        <w:t>5</w:t>
      </w:r>
      <w:proofErr w:type="gramEnd"/>
    </w:p>
    <w:p w:rsidR="007B520C" w:rsidRPr="009D089A" w:rsidRDefault="00C56B88" w:rsidP="0081309E">
      <w:pPr>
        <w:rPr>
          <w:b/>
        </w:rPr>
      </w:pPr>
      <w:r>
        <w:t xml:space="preserve">   1.3. Konkrétní </w:t>
      </w:r>
      <w:r w:rsidR="00927364">
        <w:t xml:space="preserve">charakteristika </w:t>
      </w:r>
      <w:proofErr w:type="spellStart"/>
      <w:r w:rsidR="00927364">
        <w:t>remakeů</w:t>
      </w:r>
      <w:proofErr w:type="spellEnd"/>
      <w:r w:rsidR="00927364">
        <w:t xml:space="preserve"> …………………..</w:t>
      </w:r>
      <w:r>
        <w:t>………</w:t>
      </w:r>
      <w:r w:rsidR="007B520C">
        <w:t>…</w:t>
      </w:r>
      <w:r w:rsidR="009D089A">
        <w:t>.</w:t>
      </w:r>
      <w:r w:rsidR="007B520C">
        <w:t>………………………………………</w:t>
      </w:r>
      <w:r w:rsidR="007B520C" w:rsidRPr="009D089A">
        <w:t>……</w:t>
      </w:r>
      <w:r w:rsidR="0059669D">
        <w:t>.</w:t>
      </w:r>
      <w:r w:rsidR="007B520C" w:rsidRPr="009D089A">
        <w:t>………</w:t>
      </w:r>
      <w:proofErr w:type="gramStart"/>
      <w:r w:rsidR="007B520C" w:rsidRPr="009D089A">
        <w:t>…..</w:t>
      </w:r>
      <w:r w:rsidR="0059669D">
        <w:rPr>
          <w:b/>
        </w:rPr>
        <w:t>5</w:t>
      </w:r>
      <w:proofErr w:type="gramEnd"/>
    </w:p>
    <w:p w:rsidR="00EC081B" w:rsidRPr="007C6CCE" w:rsidRDefault="003F3EEB" w:rsidP="0081309E">
      <w:r>
        <w:t>2.</w:t>
      </w:r>
      <w:r w:rsidR="00927364">
        <w:t xml:space="preserve"> </w:t>
      </w:r>
      <w:r w:rsidR="0059669D">
        <w:t>Analýza</w:t>
      </w:r>
      <w:r w:rsidR="00927364">
        <w:t>……………</w:t>
      </w:r>
      <w:r w:rsidR="007C45FD">
        <w:t>……</w:t>
      </w:r>
      <w:r w:rsidR="0059669D">
        <w:t>……………………………</w:t>
      </w:r>
      <w:proofErr w:type="gramStart"/>
      <w:r w:rsidR="0059669D">
        <w:t>…..</w:t>
      </w:r>
      <w:r w:rsidR="00EC081B">
        <w:t>…</w:t>
      </w:r>
      <w:proofErr w:type="gramEnd"/>
      <w:r w:rsidR="00EC081B">
        <w:t>………………</w:t>
      </w:r>
      <w:r w:rsidR="00927364">
        <w:t>.</w:t>
      </w:r>
      <w:r w:rsidR="00EC081B">
        <w:t>…</w:t>
      </w:r>
      <w:r w:rsidR="007C6CCE">
        <w:t>.</w:t>
      </w:r>
      <w:r w:rsidR="00EC081B">
        <w:t>……………………………</w:t>
      </w:r>
      <w:r w:rsidR="0059669D">
        <w:t>………...</w:t>
      </w:r>
      <w:r w:rsidR="00EC081B">
        <w:t>……………</w:t>
      </w:r>
      <w:r w:rsidR="00CB049D">
        <w:t>……</w:t>
      </w:r>
      <w:r w:rsidR="00EC081B">
        <w:t>……</w:t>
      </w:r>
      <w:r w:rsidR="0059669D">
        <w:rPr>
          <w:b/>
        </w:rPr>
        <w:t>6</w:t>
      </w:r>
    </w:p>
    <w:p w:rsidR="003F3EEB" w:rsidRPr="000E140A" w:rsidRDefault="003F3EEB" w:rsidP="0081309E">
      <w:pPr>
        <w:rPr>
          <w:sz w:val="44"/>
          <w:szCs w:val="44"/>
        </w:rPr>
      </w:pPr>
      <w:r>
        <w:t>3.</w:t>
      </w:r>
      <w:r w:rsidR="00927364">
        <w:rPr>
          <w:sz w:val="44"/>
          <w:szCs w:val="44"/>
        </w:rPr>
        <w:t xml:space="preserve"> </w:t>
      </w:r>
      <w:r w:rsidR="000E140A" w:rsidRPr="000E140A">
        <w:rPr>
          <w:sz w:val="20"/>
          <w:szCs w:val="20"/>
        </w:rPr>
        <w:t xml:space="preserve">Srovnání, zhodnocení, jak se dá </w:t>
      </w:r>
      <w:proofErr w:type="spellStart"/>
      <w:r w:rsidR="000E140A" w:rsidRPr="000E140A">
        <w:rPr>
          <w:sz w:val="20"/>
          <w:szCs w:val="20"/>
        </w:rPr>
        <w:t>remake</w:t>
      </w:r>
      <w:proofErr w:type="spellEnd"/>
      <w:r w:rsidR="000E140A" w:rsidRPr="000E140A">
        <w:rPr>
          <w:sz w:val="20"/>
          <w:szCs w:val="20"/>
        </w:rPr>
        <w:t xml:space="preserve"> srovnat s originálem, v našem případě originál a </w:t>
      </w:r>
      <w:proofErr w:type="spellStart"/>
      <w:r w:rsidR="000E140A" w:rsidRPr="000E140A">
        <w:rPr>
          <w:sz w:val="20"/>
          <w:szCs w:val="20"/>
        </w:rPr>
        <w:t>remake</w:t>
      </w:r>
      <w:proofErr w:type="spellEnd"/>
      <w:r w:rsidR="000E140A" w:rsidRPr="000E140A">
        <w:rPr>
          <w:sz w:val="20"/>
          <w:szCs w:val="20"/>
        </w:rPr>
        <w:t xml:space="preserve"> </w:t>
      </w:r>
      <w:proofErr w:type="spellStart"/>
      <w:r w:rsidR="000E140A" w:rsidRPr="000E140A">
        <w:rPr>
          <w:sz w:val="20"/>
          <w:szCs w:val="20"/>
        </w:rPr>
        <w:t>Carrie</w:t>
      </w:r>
      <w:proofErr w:type="spellEnd"/>
      <w:r w:rsidR="0035674A">
        <w:rPr>
          <w:sz w:val="20"/>
          <w:szCs w:val="20"/>
        </w:rPr>
        <w:t>.</w:t>
      </w:r>
      <w:r w:rsidR="000E140A">
        <w:t xml:space="preserve"> </w:t>
      </w:r>
      <w:r w:rsidR="000E140A" w:rsidRPr="000E140A">
        <w:rPr>
          <w:b/>
        </w:rPr>
        <w:t>7</w:t>
      </w:r>
      <w:r w:rsidR="000E140A" w:rsidRPr="000E140A">
        <w:rPr>
          <w:b/>
          <w:lang w:val="en-US"/>
        </w:rPr>
        <w:t>-</w:t>
      </w:r>
      <w:r w:rsidR="000E140A" w:rsidRPr="000E140A">
        <w:rPr>
          <w:b/>
        </w:rPr>
        <w:t>8</w:t>
      </w:r>
    </w:p>
    <w:p w:rsidR="00822733" w:rsidRDefault="0021615E" w:rsidP="00822733">
      <w:pPr>
        <w:pStyle w:val="Nadpis2"/>
        <w:rPr>
          <w:rFonts w:asciiTheme="minorHAnsi" w:hAnsiTheme="minorHAnsi"/>
          <w:sz w:val="22"/>
          <w:szCs w:val="22"/>
        </w:rPr>
      </w:pPr>
      <w:r>
        <w:rPr>
          <w:rFonts w:asciiTheme="minorHAnsi" w:hAnsiTheme="minorHAnsi"/>
          <w:b w:val="0"/>
          <w:sz w:val="22"/>
          <w:szCs w:val="22"/>
        </w:rPr>
        <w:t>4.</w:t>
      </w:r>
      <w:r w:rsidR="00C823E6">
        <w:rPr>
          <w:rFonts w:asciiTheme="minorHAnsi" w:hAnsiTheme="minorHAnsi"/>
          <w:b w:val="0"/>
          <w:sz w:val="22"/>
          <w:szCs w:val="22"/>
        </w:rPr>
        <w:t xml:space="preserve"> </w:t>
      </w:r>
      <w:r w:rsidR="00C823E6" w:rsidRPr="00C823E6">
        <w:rPr>
          <w:rFonts w:asciiTheme="minorHAnsi" w:hAnsiTheme="minorHAnsi"/>
          <w:b w:val="0"/>
          <w:sz w:val="22"/>
          <w:szCs w:val="22"/>
        </w:rPr>
        <w:t xml:space="preserve">Definování </w:t>
      </w:r>
      <w:proofErr w:type="spellStart"/>
      <w:r w:rsidR="00C823E6" w:rsidRPr="00C823E6">
        <w:rPr>
          <w:rFonts w:asciiTheme="minorHAnsi" w:hAnsiTheme="minorHAnsi"/>
          <w:b w:val="0"/>
          <w:sz w:val="22"/>
          <w:szCs w:val="22"/>
        </w:rPr>
        <w:t>remakeu</w:t>
      </w:r>
      <w:proofErr w:type="spellEnd"/>
      <w:r w:rsidR="00C823E6" w:rsidRPr="00C823E6">
        <w:rPr>
          <w:rFonts w:asciiTheme="minorHAnsi" w:hAnsiTheme="minorHAnsi"/>
          <w:b w:val="0"/>
          <w:sz w:val="22"/>
          <w:szCs w:val="22"/>
        </w:rPr>
        <w:t xml:space="preserve"> v souvislosti s </w:t>
      </w:r>
      <w:proofErr w:type="spellStart"/>
      <w:r w:rsidR="00C823E6">
        <w:rPr>
          <w:rFonts w:asciiTheme="minorHAnsi" w:hAnsiTheme="minorHAnsi"/>
          <w:b w:val="0"/>
          <w:sz w:val="22"/>
          <w:szCs w:val="22"/>
        </w:rPr>
        <w:t>novomediálním</w:t>
      </w:r>
      <w:proofErr w:type="spellEnd"/>
      <w:r w:rsidR="00C823E6">
        <w:rPr>
          <w:rFonts w:asciiTheme="minorHAnsi" w:hAnsiTheme="minorHAnsi"/>
          <w:b w:val="0"/>
          <w:sz w:val="22"/>
          <w:szCs w:val="22"/>
        </w:rPr>
        <w:t xml:space="preserve"> uměním a následné</w:t>
      </w:r>
      <w:r w:rsidR="00E719A6">
        <w:rPr>
          <w:rFonts w:asciiTheme="minorHAnsi" w:hAnsiTheme="minorHAnsi"/>
          <w:b w:val="0"/>
          <w:sz w:val="22"/>
          <w:szCs w:val="22"/>
        </w:rPr>
        <w:t xml:space="preserve"> </w:t>
      </w:r>
      <w:r w:rsidR="00C823E6" w:rsidRPr="00C823E6">
        <w:rPr>
          <w:rFonts w:asciiTheme="minorHAnsi" w:hAnsiTheme="minorHAnsi"/>
          <w:b w:val="0"/>
          <w:sz w:val="22"/>
          <w:szCs w:val="22"/>
        </w:rPr>
        <w:t>zhodnocení</w:t>
      </w:r>
      <w:r w:rsidR="00E719A6">
        <w:rPr>
          <w:rFonts w:asciiTheme="minorHAnsi" w:hAnsiTheme="minorHAnsi"/>
          <w:b w:val="0"/>
          <w:sz w:val="22"/>
          <w:szCs w:val="22"/>
        </w:rPr>
        <w:t>……</w:t>
      </w:r>
      <w:r w:rsidR="00C823E6">
        <w:rPr>
          <w:rFonts w:asciiTheme="minorHAnsi" w:hAnsiTheme="minorHAnsi"/>
          <w:b w:val="0"/>
          <w:sz w:val="22"/>
          <w:szCs w:val="22"/>
        </w:rPr>
        <w:t>.</w:t>
      </w:r>
      <w:r w:rsidR="00822733">
        <w:rPr>
          <w:rFonts w:asciiTheme="minorHAnsi" w:hAnsiTheme="minorHAnsi"/>
          <w:b w:val="0"/>
          <w:sz w:val="22"/>
          <w:szCs w:val="22"/>
        </w:rPr>
        <w:t>…………</w:t>
      </w:r>
      <w:r w:rsidR="00C823E6">
        <w:rPr>
          <w:rFonts w:asciiTheme="minorHAnsi" w:hAnsiTheme="minorHAnsi"/>
          <w:b w:val="0"/>
          <w:sz w:val="22"/>
          <w:szCs w:val="22"/>
        </w:rPr>
        <w:t>.</w:t>
      </w:r>
      <w:r w:rsidR="00822733">
        <w:rPr>
          <w:rFonts w:asciiTheme="minorHAnsi" w:hAnsiTheme="minorHAnsi"/>
          <w:b w:val="0"/>
          <w:sz w:val="22"/>
          <w:szCs w:val="22"/>
        </w:rPr>
        <w:t>…</w:t>
      </w:r>
      <w:r w:rsidR="00C823E6">
        <w:rPr>
          <w:rFonts w:asciiTheme="minorHAnsi" w:hAnsiTheme="minorHAnsi"/>
          <w:sz w:val="22"/>
          <w:szCs w:val="22"/>
        </w:rPr>
        <w:t>9</w:t>
      </w:r>
    </w:p>
    <w:p w:rsidR="00C823E6" w:rsidRDefault="00C823E6" w:rsidP="00822733">
      <w:pPr>
        <w:pStyle w:val="Nadpis2"/>
        <w:rPr>
          <w:rFonts w:asciiTheme="minorHAnsi" w:hAnsiTheme="minorHAnsi"/>
          <w:sz w:val="22"/>
          <w:szCs w:val="22"/>
        </w:rPr>
      </w:pPr>
      <w:r>
        <w:rPr>
          <w:rFonts w:asciiTheme="minorHAnsi" w:hAnsiTheme="minorHAnsi"/>
          <w:sz w:val="22"/>
          <w:szCs w:val="22"/>
        </w:rPr>
        <w:t xml:space="preserve">    </w:t>
      </w:r>
      <w:r>
        <w:rPr>
          <w:rFonts w:asciiTheme="minorHAnsi" w:hAnsiTheme="minorHAnsi"/>
          <w:b w:val="0"/>
          <w:sz w:val="22"/>
          <w:szCs w:val="22"/>
        </w:rPr>
        <w:t>4.1. Remediace………………………………………………………………………………………………………………………</w:t>
      </w:r>
      <w:proofErr w:type="gramStart"/>
      <w:r>
        <w:rPr>
          <w:rFonts w:asciiTheme="minorHAnsi" w:hAnsiTheme="minorHAnsi"/>
          <w:b w:val="0"/>
          <w:sz w:val="22"/>
          <w:szCs w:val="22"/>
        </w:rPr>
        <w:t>…....</w:t>
      </w:r>
      <w:r w:rsidRPr="00C823E6">
        <w:rPr>
          <w:rFonts w:asciiTheme="minorHAnsi" w:hAnsiTheme="minorHAnsi"/>
          <w:sz w:val="22"/>
          <w:szCs w:val="22"/>
        </w:rPr>
        <w:t>10</w:t>
      </w:r>
      <w:proofErr w:type="gramEnd"/>
    </w:p>
    <w:p w:rsidR="00C823E6" w:rsidRPr="00C823E6" w:rsidRDefault="00C823E6" w:rsidP="00822733">
      <w:pPr>
        <w:pStyle w:val="Nadpis2"/>
        <w:rPr>
          <w:rFonts w:asciiTheme="minorHAnsi" w:hAnsiTheme="minorHAnsi"/>
          <w:b w:val="0"/>
          <w:sz w:val="22"/>
          <w:szCs w:val="22"/>
        </w:rPr>
      </w:pPr>
      <w:r>
        <w:rPr>
          <w:rFonts w:asciiTheme="minorHAnsi" w:hAnsiTheme="minorHAnsi"/>
          <w:sz w:val="22"/>
          <w:szCs w:val="22"/>
        </w:rPr>
        <w:t xml:space="preserve">    </w:t>
      </w:r>
      <w:r w:rsidRPr="00C823E6">
        <w:rPr>
          <w:rFonts w:asciiTheme="minorHAnsi" w:hAnsiTheme="minorHAnsi"/>
          <w:b w:val="0"/>
          <w:sz w:val="22"/>
          <w:szCs w:val="22"/>
        </w:rPr>
        <w:t>4.2. Zhodnocení</w:t>
      </w:r>
      <w:r>
        <w:rPr>
          <w:rFonts w:asciiTheme="minorHAnsi" w:hAnsiTheme="minorHAnsi"/>
          <w:b w:val="0"/>
          <w:sz w:val="22"/>
          <w:szCs w:val="22"/>
        </w:rPr>
        <w:t>………………………………………………………………………………………..………………………………</w:t>
      </w:r>
      <w:proofErr w:type="gramStart"/>
      <w:r>
        <w:rPr>
          <w:rFonts w:asciiTheme="minorHAnsi" w:hAnsiTheme="minorHAnsi"/>
          <w:b w:val="0"/>
          <w:sz w:val="22"/>
          <w:szCs w:val="22"/>
        </w:rPr>
        <w:t>….</w:t>
      </w:r>
      <w:r w:rsidRPr="00C823E6">
        <w:rPr>
          <w:rFonts w:asciiTheme="minorHAnsi" w:hAnsiTheme="minorHAnsi"/>
          <w:sz w:val="22"/>
          <w:szCs w:val="22"/>
        </w:rPr>
        <w:t>10</w:t>
      </w:r>
      <w:proofErr w:type="gramEnd"/>
    </w:p>
    <w:p w:rsidR="0038518E" w:rsidRDefault="007364DA" w:rsidP="0081309E">
      <w:r>
        <w:t>Závěr………………………………………………………………………………………………</w:t>
      </w:r>
      <w:proofErr w:type="gramStart"/>
      <w:r>
        <w:t>…</w:t>
      </w:r>
      <w:r w:rsidR="00DF043E">
        <w:t>..</w:t>
      </w:r>
      <w:r>
        <w:t>…</w:t>
      </w:r>
      <w:proofErr w:type="gramEnd"/>
      <w:r>
        <w:t>………………………………………</w:t>
      </w:r>
      <w:r w:rsidR="00DF043E">
        <w:t>…</w:t>
      </w:r>
      <w:r w:rsidR="00876906">
        <w:rPr>
          <w:b/>
        </w:rPr>
        <w:t>11</w:t>
      </w:r>
      <w:r>
        <w:t xml:space="preserve">       </w:t>
      </w:r>
    </w:p>
    <w:p w:rsidR="007364DA" w:rsidRPr="007364DA" w:rsidRDefault="00876906" w:rsidP="0081309E">
      <w:r>
        <w:t>Použitá literatura a zdroje</w:t>
      </w:r>
      <w:r w:rsidR="0038518E">
        <w:t>…………</w:t>
      </w:r>
      <w:r w:rsidR="00B265F0">
        <w:t>…………………………………………………………</w:t>
      </w:r>
      <w:r w:rsidR="00DF043E">
        <w:t>…..</w:t>
      </w:r>
      <w:r w:rsidR="00B265F0">
        <w:t>…………………</w:t>
      </w:r>
      <w:r w:rsidR="00D56EA6">
        <w:t>…</w:t>
      </w:r>
      <w:r>
        <w:t>……………</w:t>
      </w:r>
      <w:proofErr w:type="gramStart"/>
      <w:r>
        <w:t>….</w:t>
      </w:r>
      <w:r w:rsidR="00D56EA6">
        <w:t>.</w:t>
      </w:r>
      <w:r>
        <w:rPr>
          <w:b/>
        </w:rPr>
        <w:t>12</w:t>
      </w:r>
      <w:proofErr w:type="gramEnd"/>
      <w:r w:rsidR="007364DA">
        <w:t xml:space="preserve">                                                                                                                   </w:t>
      </w:r>
    </w:p>
    <w:p w:rsidR="00EC081B" w:rsidRPr="00EC081B" w:rsidRDefault="00EC081B" w:rsidP="0081309E"/>
    <w:p w:rsidR="0081309E" w:rsidRDefault="0081309E" w:rsidP="00C06E15">
      <w:pPr>
        <w:jc w:val="center"/>
      </w:pPr>
    </w:p>
    <w:p w:rsidR="0081309E" w:rsidRDefault="0081309E" w:rsidP="00C06E15">
      <w:pPr>
        <w:jc w:val="center"/>
      </w:pPr>
    </w:p>
    <w:p w:rsidR="0081309E" w:rsidRDefault="0081309E" w:rsidP="00C06E15">
      <w:pPr>
        <w:jc w:val="center"/>
      </w:pPr>
    </w:p>
    <w:p w:rsidR="0081309E" w:rsidRDefault="0081309E" w:rsidP="00C06E15">
      <w:pPr>
        <w:jc w:val="center"/>
      </w:pPr>
    </w:p>
    <w:p w:rsidR="0081309E" w:rsidRDefault="0081309E" w:rsidP="00C06E15">
      <w:pPr>
        <w:jc w:val="center"/>
      </w:pPr>
    </w:p>
    <w:p w:rsidR="0081309E" w:rsidRDefault="0081309E" w:rsidP="00C06E15">
      <w:pPr>
        <w:jc w:val="center"/>
      </w:pPr>
    </w:p>
    <w:p w:rsidR="00C823E6" w:rsidRDefault="00C823E6" w:rsidP="00C06E15">
      <w:pPr>
        <w:jc w:val="center"/>
      </w:pPr>
    </w:p>
    <w:p w:rsidR="00C823E6" w:rsidRDefault="00C823E6" w:rsidP="00C06E15">
      <w:pPr>
        <w:jc w:val="center"/>
      </w:pPr>
    </w:p>
    <w:p w:rsidR="00C823E6" w:rsidRDefault="00C823E6" w:rsidP="00C06E15">
      <w:pPr>
        <w:jc w:val="center"/>
      </w:pPr>
    </w:p>
    <w:p w:rsidR="00C823E6" w:rsidRDefault="00C823E6" w:rsidP="00C06E15">
      <w:pPr>
        <w:jc w:val="center"/>
      </w:pPr>
    </w:p>
    <w:p w:rsidR="00C823E6" w:rsidRDefault="00C823E6" w:rsidP="00C06E15">
      <w:pPr>
        <w:jc w:val="center"/>
      </w:pPr>
    </w:p>
    <w:p w:rsidR="00B85425" w:rsidRDefault="00B85425" w:rsidP="00C06E15">
      <w:pPr>
        <w:jc w:val="center"/>
      </w:pPr>
    </w:p>
    <w:p w:rsidR="0081309E" w:rsidRDefault="0081309E" w:rsidP="00C06E15">
      <w:pPr>
        <w:jc w:val="center"/>
      </w:pPr>
    </w:p>
    <w:p w:rsidR="0081309E" w:rsidRPr="00EC081B" w:rsidRDefault="00EC081B" w:rsidP="00EC081B">
      <w:pPr>
        <w:rPr>
          <w:b/>
          <w:sz w:val="48"/>
          <w:szCs w:val="48"/>
        </w:rPr>
      </w:pPr>
      <w:r w:rsidRPr="00EC081B">
        <w:rPr>
          <w:b/>
          <w:sz w:val="48"/>
          <w:szCs w:val="48"/>
        </w:rPr>
        <w:t>Úvod</w:t>
      </w:r>
    </w:p>
    <w:p w:rsidR="0027670A" w:rsidRDefault="006F234C" w:rsidP="009E5C73">
      <w:pPr>
        <w:jc w:val="both"/>
        <w:rPr>
          <w:rFonts w:ascii="Cambria" w:hAnsi="Cambria"/>
        </w:rPr>
      </w:pPr>
      <w:r>
        <w:rPr>
          <w:rFonts w:ascii="Cambria" w:hAnsi="Cambria"/>
        </w:rPr>
        <w:t xml:space="preserve">Záměrem práce je věnovat se </w:t>
      </w:r>
      <w:r w:rsidR="003B491E">
        <w:rPr>
          <w:rFonts w:ascii="Cambria" w:hAnsi="Cambria"/>
        </w:rPr>
        <w:t xml:space="preserve">hororovému filmu </w:t>
      </w:r>
      <w:proofErr w:type="spellStart"/>
      <w:r w:rsidR="003B491E">
        <w:rPr>
          <w:rFonts w:ascii="Cambria" w:hAnsi="Cambria"/>
        </w:rPr>
        <w:t>Carrie</w:t>
      </w:r>
      <w:proofErr w:type="spellEnd"/>
      <w:r w:rsidR="003B491E">
        <w:rPr>
          <w:rFonts w:ascii="Cambria" w:hAnsi="Cambria"/>
        </w:rPr>
        <w:t xml:space="preserve">, </w:t>
      </w:r>
      <w:proofErr w:type="spellStart"/>
      <w:r w:rsidR="00EA5029">
        <w:rPr>
          <w:rFonts w:ascii="Cambria" w:hAnsi="Cambria"/>
        </w:rPr>
        <w:t>remakeu</w:t>
      </w:r>
      <w:proofErr w:type="spellEnd"/>
      <w:r w:rsidR="00EA5029">
        <w:rPr>
          <w:rFonts w:ascii="Cambria" w:hAnsi="Cambria"/>
        </w:rPr>
        <w:t xml:space="preserve">, </w:t>
      </w:r>
      <w:r w:rsidR="003B491E">
        <w:rPr>
          <w:rFonts w:ascii="Cambria" w:hAnsi="Cambria"/>
        </w:rPr>
        <w:t xml:space="preserve">který byl v kinech v roce 2013, v němž hraje hlavní roli </w:t>
      </w:r>
      <w:proofErr w:type="spellStart"/>
      <w:r w:rsidR="003B491E">
        <w:rPr>
          <w:rFonts w:ascii="Cambria" w:hAnsi="Cambria"/>
        </w:rPr>
        <w:t>Chloe</w:t>
      </w:r>
      <w:proofErr w:type="spellEnd"/>
      <w:r w:rsidR="003B491E">
        <w:rPr>
          <w:rFonts w:ascii="Cambria" w:hAnsi="Cambria"/>
        </w:rPr>
        <w:t xml:space="preserve"> </w:t>
      </w:r>
      <w:proofErr w:type="spellStart"/>
      <w:r w:rsidR="003B491E">
        <w:rPr>
          <w:rFonts w:ascii="Cambria" w:hAnsi="Cambria"/>
        </w:rPr>
        <w:t>Moretz</w:t>
      </w:r>
      <w:proofErr w:type="spellEnd"/>
      <w:r w:rsidR="003B491E">
        <w:rPr>
          <w:rFonts w:ascii="Cambria" w:hAnsi="Cambria"/>
        </w:rPr>
        <w:t xml:space="preserve">. </w:t>
      </w:r>
      <w:r w:rsidR="00AE0937">
        <w:rPr>
          <w:rFonts w:ascii="Cambria" w:hAnsi="Cambria"/>
        </w:rPr>
        <w:t xml:space="preserve">Cílem práce je nejprve </w:t>
      </w:r>
      <w:r w:rsidR="00946391">
        <w:rPr>
          <w:rFonts w:ascii="Cambria" w:hAnsi="Cambria"/>
        </w:rPr>
        <w:t xml:space="preserve">pro představu </w:t>
      </w:r>
      <w:r w:rsidR="00AE0937">
        <w:rPr>
          <w:rFonts w:ascii="Cambria" w:hAnsi="Cambria"/>
        </w:rPr>
        <w:t xml:space="preserve">představit </w:t>
      </w:r>
      <w:proofErr w:type="spellStart"/>
      <w:r w:rsidR="00AE0937">
        <w:rPr>
          <w:rFonts w:ascii="Cambria" w:hAnsi="Cambria"/>
        </w:rPr>
        <w:t>remake</w:t>
      </w:r>
      <w:proofErr w:type="spellEnd"/>
      <w:r w:rsidR="00AE0937">
        <w:rPr>
          <w:rFonts w:ascii="Cambria" w:hAnsi="Cambria"/>
        </w:rPr>
        <w:t xml:space="preserve"> z mnoha úhlů pohledu. </w:t>
      </w:r>
      <w:r>
        <w:rPr>
          <w:rFonts w:ascii="Cambria" w:hAnsi="Cambria"/>
        </w:rPr>
        <w:t xml:space="preserve">Chci vyvrátit či potvrdit hypotézu, že </w:t>
      </w:r>
      <w:r w:rsidR="00B447C0">
        <w:rPr>
          <w:rFonts w:ascii="Cambria" w:hAnsi="Cambria"/>
        </w:rPr>
        <w:t>n</w:t>
      </w:r>
      <w:r w:rsidR="00E06690">
        <w:rPr>
          <w:rFonts w:ascii="Cambria" w:hAnsi="Cambria"/>
        </w:rPr>
        <w:t xml:space="preserve">ové technologie v dějové lince dodávají </w:t>
      </w:r>
      <w:proofErr w:type="spellStart"/>
      <w:r w:rsidR="00E06690">
        <w:rPr>
          <w:rFonts w:ascii="Cambria" w:hAnsi="Cambria"/>
        </w:rPr>
        <w:t>remakeu</w:t>
      </w:r>
      <w:proofErr w:type="spellEnd"/>
      <w:r w:rsidR="00E06690">
        <w:rPr>
          <w:rFonts w:ascii="Cambria" w:hAnsi="Cambria"/>
        </w:rPr>
        <w:t xml:space="preserve"> dynamický n</w:t>
      </w:r>
      <w:r w:rsidR="00946391">
        <w:rPr>
          <w:rFonts w:ascii="Cambria" w:hAnsi="Cambria"/>
        </w:rPr>
        <w:t xml:space="preserve">ádech. </w:t>
      </w:r>
      <w:r>
        <w:rPr>
          <w:rFonts w:ascii="Cambria" w:hAnsi="Cambria"/>
        </w:rPr>
        <w:t>Dále se s</w:t>
      </w:r>
      <w:r w:rsidR="00E06690">
        <w:rPr>
          <w:rFonts w:ascii="Cambria" w:hAnsi="Cambria"/>
        </w:rPr>
        <w:t xml:space="preserve">oustředím se na to, jakou cestou se promítají nová média do děje a tím pádem ovlivňují celý děj. Posouvá se děj na úplně novou úroveň percepce? Posunul se </w:t>
      </w:r>
      <w:proofErr w:type="spellStart"/>
      <w:r w:rsidR="00E06690">
        <w:rPr>
          <w:rFonts w:ascii="Cambria" w:hAnsi="Cambria"/>
        </w:rPr>
        <w:t>remake</w:t>
      </w:r>
      <w:proofErr w:type="spellEnd"/>
      <w:r w:rsidR="00E06690">
        <w:rPr>
          <w:rFonts w:ascii="Cambria" w:hAnsi="Cambria"/>
        </w:rPr>
        <w:t xml:space="preserve"> oproti původnímu dílu, protože do něj zasáhla nová média? Přizpůsobil se </w:t>
      </w:r>
      <w:proofErr w:type="spellStart"/>
      <w:r w:rsidR="00E06690">
        <w:rPr>
          <w:rFonts w:ascii="Cambria" w:hAnsi="Cambria"/>
        </w:rPr>
        <w:t>remake</w:t>
      </w:r>
      <w:proofErr w:type="spellEnd"/>
      <w:r w:rsidR="00E06690">
        <w:rPr>
          <w:rFonts w:ascii="Cambria" w:hAnsi="Cambria"/>
        </w:rPr>
        <w:t xml:space="preserve"> divákům moderní do</w:t>
      </w:r>
      <w:r>
        <w:rPr>
          <w:rFonts w:ascii="Cambria" w:hAnsi="Cambria"/>
        </w:rPr>
        <w:t xml:space="preserve">by? Analýzou </w:t>
      </w:r>
      <w:proofErr w:type="spellStart"/>
      <w:r w:rsidR="00E06690">
        <w:rPr>
          <w:rFonts w:ascii="Cambria" w:hAnsi="Cambria"/>
        </w:rPr>
        <w:t>remakeu</w:t>
      </w:r>
      <w:proofErr w:type="spellEnd"/>
      <w:r w:rsidR="00E06690">
        <w:rPr>
          <w:rFonts w:ascii="Cambria" w:hAnsi="Cambria"/>
        </w:rPr>
        <w:t xml:space="preserve"> filmu </w:t>
      </w:r>
      <w:proofErr w:type="spellStart"/>
      <w:r w:rsidR="00E06690">
        <w:rPr>
          <w:rFonts w:ascii="Cambria" w:hAnsi="Cambria"/>
        </w:rPr>
        <w:t>Carrie</w:t>
      </w:r>
      <w:proofErr w:type="spellEnd"/>
      <w:r w:rsidR="00E06690">
        <w:rPr>
          <w:rFonts w:ascii="Cambria" w:hAnsi="Cambria"/>
        </w:rPr>
        <w:t xml:space="preserve"> </w:t>
      </w:r>
      <w:r>
        <w:rPr>
          <w:rFonts w:ascii="Cambria" w:hAnsi="Cambria"/>
        </w:rPr>
        <w:t xml:space="preserve">chci zjistit </w:t>
      </w:r>
      <w:r w:rsidR="00E06690">
        <w:rPr>
          <w:rFonts w:ascii="Cambria" w:hAnsi="Cambria"/>
        </w:rPr>
        <w:t xml:space="preserve">a zhodnotit, zda došlo ke ztrátě kultovní hodnoty uměleckého díla. Je </w:t>
      </w:r>
      <w:r w:rsidR="00C00C9C">
        <w:rPr>
          <w:rFonts w:ascii="Cambria" w:hAnsi="Cambria"/>
        </w:rPr>
        <w:t xml:space="preserve">podle mého názoru </w:t>
      </w:r>
      <w:r w:rsidR="003B491E">
        <w:rPr>
          <w:rFonts w:ascii="Cambria" w:hAnsi="Cambria"/>
        </w:rPr>
        <w:t xml:space="preserve">důležité </w:t>
      </w:r>
      <w:r>
        <w:rPr>
          <w:rFonts w:ascii="Cambria" w:hAnsi="Cambria"/>
        </w:rPr>
        <w:t xml:space="preserve">také </w:t>
      </w:r>
      <w:r w:rsidR="003B491E">
        <w:rPr>
          <w:rFonts w:ascii="Cambria" w:hAnsi="Cambria"/>
        </w:rPr>
        <w:t>zjistit, zda tento film jen kopií</w:t>
      </w:r>
      <w:r w:rsidR="00B00D37">
        <w:rPr>
          <w:rFonts w:ascii="Cambria" w:hAnsi="Cambria"/>
        </w:rPr>
        <w:t xml:space="preserve"> klasického hororu z roku 1976. </w:t>
      </w:r>
      <w:proofErr w:type="gramStart"/>
      <w:r w:rsidR="007E2492">
        <w:rPr>
          <w:rFonts w:ascii="Cambria" w:hAnsi="Cambria"/>
        </w:rPr>
        <w:t>Překonalo</w:t>
      </w:r>
      <w:proofErr w:type="gramEnd"/>
      <w:r w:rsidR="007E2492">
        <w:rPr>
          <w:rFonts w:ascii="Cambria" w:hAnsi="Cambria"/>
        </w:rPr>
        <w:t xml:space="preserve"> </w:t>
      </w:r>
      <w:r w:rsidR="003B491E">
        <w:rPr>
          <w:rFonts w:ascii="Cambria" w:hAnsi="Cambria"/>
        </w:rPr>
        <w:t xml:space="preserve">toto dílo svůj originál ve vícero </w:t>
      </w:r>
      <w:proofErr w:type="gramStart"/>
      <w:r w:rsidR="003B491E">
        <w:rPr>
          <w:rFonts w:ascii="Cambria" w:hAnsi="Cambria"/>
        </w:rPr>
        <w:t>ohledech</w:t>
      </w:r>
      <w:r w:rsidR="00416D04">
        <w:rPr>
          <w:rFonts w:ascii="Cambria" w:hAnsi="Cambria"/>
        </w:rPr>
        <w:t>,</w:t>
      </w:r>
      <w:r w:rsidR="007E2492">
        <w:rPr>
          <w:rFonts w:ascii="Cambria" w:hAnsi="Cambria"/>
        </w:rPr>
        <w:t xml:space="preserve"> </w:t>
      </w:r>
      <w:r w:rsidR="003B491E">
        <w:rPr>
          <w:rFonts w:ascii="Cambria" w:hAnsi="Cambria"/>
        </w:rPr>
        <w:t>a tím</w:t>
      </w:r>
      <w:proofErr w:type="gramEnd"/>
      <w:r w:rsidR="003B491E">
        <w:rPr>
          <w:rFonts w:ascii="Cambria" w:hAnsi="Cambria"/>
        </w:rPr>
        <w:t xml:space="preserve"> pádem budou fanoušci knihy z roku 1974</w:t>
      </w:r>
      <w:r w:rsidR="00204D42">
        <w:rPr>
          <w:rFonts w:ascii="Cambria" w:hAnsi="Cambria"/>
        </w:rPr>
        <w:t xml:space="preserve">, ale i </w:t>
      </w:r>
      <w:r w:rsidR="003B491E">
        <w:rPr>
          <w:rFonts w:ascii="Cambria" w:hAnsi="Cambria"/>
        </w:rPr>
        <w:t>originálního filmu z roku 1976</w:t>
      </w:r>
      <w:r w:rsidR="00314EF8">
        <w:rPr>
          <w:rFonts w:ascii="Cambria" w:hAnsi="Cambria"/>
        </w:rPr>
        <w:t>,</w:t>
      </w:r>
      <w:r w:rsidR="003B491E">
        <w:rPr>
          <w:rFonts w:ascii="Cambria" w:hAnsi="Cambria"/>
        </w:rPr>
        <w:t xml:space="preserve"> nadšeni? Lze vůbec interpretovat</w:t>
      </w:r>
      <w:r w:rsidR="0027670A">
        <w:rPr>
          <w:rFonts w:ascii="Cambria" w:hAnsi="Cambria"/>
        </w:rPr>
        <w:t xml:space="preserve"> původní hororový film současným jazykem, prostřednictvím současných technologických možností tak, aby neztratilo nic ze svého mistrovského zpracování z roku 1976? Vzniknul </w:t>
      </w:r>
      <w:r w:rsidR="000C2B6D">
        <w:rPr>
          <w:rFonts w:ascii="Cambria" w:hAnsi="Cambria"/>
        </w:rPr>
        <w:t xml:space="preserve">tedy </w:t>
      </w:r>
      <w:r w:rsidR="0027670A">
        <w:rPr>
          <w:rFonts w:ascii="Cambria" w:hAnsi="Cambria"/>
        </w:rPr>
        <w:t xml:space="preserve">v roce 2013 </w:t>
      </w:r>
      <w:proofErr w:type="spellStart"/>
      <w:r w:rsidR="0027670A">
        <w:rPr>
          <w:rFonts w:ascii="Cambria" w:hAnsi="Cambria"/>
        </w:rPr>
        <w:t>remake</w:t>
      </w:r>
      <w:proofErr w:type="spellEnd"/>
      <w:r w:rsidR="0027670A">
        <w:rPr>
          <w:rFonts w:ascii="Cambria" w:hAnsi="Cambria"/>
        </w:rPr>
        <w:t>, jenž dal za pravdu těm, kteří tvrdí, že pomocí nejmodernějších technologií, aktuálním jazykem lze interpretovat dílo vzniklé před asi třemi desetiletími</w:t>
      </w:r>
      <w:r w:rsidR="007E2492">
        <w:rPr>
          <w:rFonts w:ascii="Cambria" w:hAnsi="Cambria"/>
        </w:rPr>
        <w:t xml:space="preserve">. </w:t>
      </w:r>
      <w:r w:rsidR="0027670A">
        <w:rPr>
          <w:rFonts w:ascii="Cambria" w:hAnsi="Cambria"/>
        </w:rPr>
        <w:t xml:space="preserve">Ve své práci </w:t>
      </w:r>
      <w:r w:rsidR="00B00D37">
        <w:rPr>
          <w:rFonts w:ascii="Cambria" w:hAnsi="Cambria"/>
        </w:rPr>
        <w:t xml:space="preserve">se pokusím laickým okem porovnat dvě filmová díla a jejich vliv na společnost, tedy původním film </w:t>
      </w:r>
      <w:proofErr w:type="spellStart"/>
      <w:r w:rsidR="00B00D37">
        <w:rPr>
          <w:rFonts w:ascii="Cambria" w:hAnsi="Cambria"/>
        </w:rPr>
        <w:t>Carrie</w:t>
      </w:r>
      <w:proofErr w:type="spellEnd"/>
      <w:r w:rsidR="00B00D37">
        <w:rPr>
          <w:rFonts w:ascii="Cambria" w:hAnsi="Cambria"/>
        </w:rPr>
        <w:t>, klasickým horor</w:t>
      </w:r>
      <w:r w:rsidR="0027670A">
        <w:rPr>
          <w:rFonts w:ascii="Cambria" w:hAnsi="Cambria"/>
        </w:rPr>
        <w:t xml:space="preserve">, a oním </w:t>
      </w:r>
      <w:proofErr w:type="spellStart"/>
      <w:r w:rsidR="0027670A">
        <w:rPr>
          <w:rFonts w:ascii="Cambria" w:hAnsi="Cambria"/>
        </w:rPr>
        <w:t>remakem</w:t>
      </w:r>
      <w:proofErr w:type="spellEnd"/>
      <w:r w:rsidR="0027670A">
        <w:rPr>
          <w:rFonts w:ascii="Cambria" w:hAnsi="Cambria"/>
        </w:rPr>
        <w:t>.</w:t>
      </w:r>
      <w:r w:rsidR="00416D04">
        <w:rPr>
          <w:rFonts w:ascii="Cambria" w:hAnsi="Cambria"/>
        </w:rPr>
        <w:t xml:space="preserve"> </w:t>
      </w:r>
      <w:r w:rsidR="00314EF8">
        <w:rPr>
          <w:rFonts w:ascii="Cambria" w:hAnsi="Cambria"/>
        </w:rPr>
        <w:t xml:space="preserve"> Je</w:t>
      </w:r>
      <w:r w:rsidR="008179B9">
        <w:rPr>
          <w:rFonts w:ascii="Cambria" w:hAnsi="Cambria"/>
        </w:rPr>
        <w:t xml:space="preserve"> </w:t>
      </w:r>
      <w:proofErr w:type="spellStart"/>
      <w:r w:rsidR="008179B9">
        <w:rPr>
          <w:rFonts w:ascii="Cambria" w:hAnsi="Cambria"/>
        </w:rPr>
        <w:t>remake</w:t>
      </w:r>
      <w:proofErr w:type="spellEnd"/>
      <w:r w:rsidR="008179B9">
        <w:rPr>
          <w:rFonts w:ascii="Cambria" w:hAnsi="Cambria"/>
        </w:rPr>
        <w:t xml:space="preserve"> filmu natočený v době téměř nezastavitelného rozvoje počítačových efektů, je </w:t>
      </w:r>
      <w:proofErr w:type="spellStart"/>
      <w:r w:rsidR="001B64E5">
        <w:rPr>
          <w:rFonts w:ascii="Cambria" w:hAnsi="Cambria"/>
        </w:rPr>
        <w:t>novomediální</w:t>
      </w:r>
      <w:proofErr w:type="spellEnd"/>
      <w:r w:rsidR="001B64E5">
        <w:rPr>
          <w:rFonts w:ascii="Cambria" w:hAnsi="Cambria"/>
        </w:rPr>
        <w:t xml:space="preserve"> dílo, či nikoliv?</w:t>
      </w:r>
    </w:p>
    <w:p w:rsidR="00913F77" w:rsidRDefault="00913F77" w:rsidP="003B491E">
      <w:pPr>
        <w:rPr>
          <w:rFonts w:ascii="Cambria" w:hAnsi="Cambria"/>
        </w:rPr>
      </w:pPr>
    </w:p>
    <w:p w:rsidR="00EC081B" w:rsidRPr="00EC081B" w:rsidRDefault="00EC081B" w:rsidP="00EC081B"/>
    <w:p w:rsidR="0081309E" w:rsidRDefault="0081309E" w:rsidP="00C06E15">
      <w:pPr>
        <w:jc w:val="center"/>
      </w:pPr>
    </w:p>
    <w:p w:rsidR="00EC081B" w:rsidRDefault="00EC081B" w:rsidP="00C06E15">
      <w:pPr>
        <w:jc w:val="center"/>
      </w:pPr>
    </w:p>
    <w:p w:rsidR="00EC081B" w:rsidRDefault="00EC081B" w:rsidP="00C06E15">
      <w:pPr>
        <w:jc w:val="center"/>
      </w:pPr>
    </w:p>
    <w:p w:rsidR="00EC081B" w:rsidRDefault="00EC081B" w:rsidP="00C06E15">
      <w:pPr>
        <w:jc w:val="center"/>
      </w:pPr>
    </w:p>
    <w:p w:rsidR="00EC081B" w:rsidRDefault="00EC081B" w:rsidP="00C06E15">
      <w:pPr>
        <w:jc w:val="center"/>
      </w:pPr>
    </w:p>
    <w:p w:rsidR="00EC081B" w:rsidRDefault="00EC081B" w:rsidP="00C06E15">
      <w:pPr>
        <w:jc w:val="center"/>
      </w:pPr>
    </w:p>
    <w:p w:rsidR="00EC081B" w:rsidRDefault="00EC081B" w:rsidP="00C06E15">
      <w:pPr>
        <w:jc w:val="center"/>
      </w:pPr>
    </w:p>
    <w:p w:rsidR="00EC081B" w:rsidRDefault="00EC081B" w:rsidP="00C06E15">
      <w:pPr>
        <w:jc w:val="center"/>
      </w:pPr>
    </w:p>
    <w:p w:rsidR="00EC081B" w:rsidRDefault="00EC081B" w:rsidP="00C06E15">
      <w:pPr>
        <w:jc w:val="center"/>
      </w:pPr>
    </w:p>
    <w:p w:rsidR="00FA0C8E" w:rsidRDefault="00FA0C8E" w:rsidP="00EC081B">
      <w:pPr>
        <w:rPr>
          <w:b/>
          <w:sz w:val="44"/>
          <w:szCs w:val="44"/>
        </w:rPr>
      </w:pPr>
    </w:p>
    <w:p w:rsidR="007104AC" w:rsidRDefault="007104AC" w:rsidP="00EC081B">
      <w:pPr>
        <w:rPr>
          <w:b/>
          <w:sz w:val="44"/>
          <w:szCs w:val="44"/>
        </w:rPr>
      </w:pPr>
    </w:p>
    <w:p w:rsidR="007104AC" w:rsidRDefault="007104AC" w:rsidP="00EC081B">
      <w:pPr>
        <w:rPr>
          <w:b/>
          <w:sz w:val="44"/>
          <w:szCs w:val="44"/>
        </w:rPr>
      </w:pPr>
    </w:p>
    <w:p w:rsidR="003C1774" w:rsidRPr="00CB4625" w:rsidRDefault="009261BF" w:rsidP="00CB4625">
      <w:pPr>
        <w:rPr>
          <w:b/>
          <w:sz w:val="44"/>
          <w:szCs w:val="44"/>
        </w:rPr>
      </w:pPr>
      <w:r>
        <w:rPr>
          <w:b/>
          <w:sz w:val="44"/>
          <w:szCs w:val="44"/>
        </w:rPr>
        <w:t>1.</w:t>
      </w:r>
      <w:r w:rsidRPr="00CB4625">
        <w:rPr>
          <w:b/>
          <w:sz w:val="44"/>
          <w:szCs w:val="44"/>
        </w:rPr>
        <w:t xml:space="preserve"> Představení</w:t>
      </w:r>
      <w:r w:rsidR="00416D04" w:rsidRPr="00CB4625">
        <w:rPr>
          <w:b/>
          <w:sz w:val="44"/>
          <w:szCs w:val="44"/>
        </w:rPr>
        <w:t xml:space="preserve"> </w:t>
      </w:r>
      <w:proofErr w:type="spellStart"/>
      <w:r w:rsidR="00416D04" w:rsidRPr="00CB4625">
        <w:rPr>
          <w:b/>
          <w:sz w:val="44"/>
          <w:szCs w:val="44"/>
        </w:rPr>
        <w:t>remakeu</w:t>
      </w:r>
      <w:proofErr w:type="spellEnd"/>
    </w:p>
    <w:p w:rsidR="00396C1E" w:rsidRPr="000417F5" w:rsidRDefault="00416D04" w:rsidP="0059777B">
      <w:pPr>
        <w:jc w:val="both"/>
      </w:pPr>
      <w:proofErr w:type="spellStart"/>
      <w:r w:rsidRPr="000417F5">
        <w:t>Remake</w:t>
      </w:r>
      <w:proofErr w:type="spellEnd"/>
      <w:r w:rsidRPr="000417F5">
        <w:t xml:space="preserve"> je výraz z americké filmové hantýrky, který označuje nové natočení filmu, který již byl jednou natočen. Většinou se jedná o film ve své době komerčně velmi úspěšný a producent si od nové verze slibuje především finanční zisk.</w:t>
      </w:r>
      <w:r w:rsidR="00737FA6">
        <w:t xml:space="preserve"> </w:t>
      </w:r>
      <w:r w:rsidRPr="000417F5">
        <w:t xml:space="preserve">Za </w:t>
      </w:r>
      <w:proofErr w:type="spellStart"/>
      <w:r w:rsidRPr="000417F5">
        <w:t>remake</w:t>
      </w:r>
      <w:proofErr w:type="spellEnd"/>
      <w:r w:rsidRPr="000417F5">
        <w:t xml:space="preserve"> je zpravidla považováno nové zpracování filmu, který vznikl podle původního scénáře, neoznačují se tak filmy, které jsou již několikátou adaptací téhož slavného dramatického díla (např. </w:t>
      </w:r>
      <w:r w:rsidRPr="000417F5">
        <w:rPr>
          <w:iCs/>
        </w:rPr>
        <w:t>Romeo a Julie</w:t>
      </w:r>
      <w:r w:rsidR="00295C65" w:rsidRPr="000417F5">
        <w:t xml:space="preserve"> a </w:t>
      </w:r>
      <w:proofErr w:type="spellStart"/>
      <w:r w:rsidRPr="000417F5">
        <w:rPr>
          <w:iCs/>
        </w:rPr>
        <w:t>Dracula</w:t>
      </w:r>
      <w:proofErr w:type="spellEnd"/>
      <w:r w:rsidRPr="000417F5">
        <w:t xml:space="preserve">) nebo tzv. volná pokračování úspěšných hitů (např. série </w:t>
      </w:r>
      <w:r w:rsidRPr="000417F5">
        <w:rPr>
          <w:iCs/>
        </w:rPr>
        <w:t>Smrtonosná zbraň</w:t>
      </w:r>
      <w:r w:rsidRPr="000417F5">
        <w:t xml:space="preserve">). </w:t>
      </w:r>
      <w:r w:rsidR="00737FA6">
        <w:t xml:space="preserve">Jaké jsou známé </w:t>
      </w:r>
      <w:proofErr w:type="spellStart"/>
      <w:r w:rsidR="00737FA6">
        <w:t>remakey</w:t>
      </w:r>
      <w:proofErr w:type="spellEnd"/>
      <w:r w:rsidR="00737FA6">
        <w:t xml:space="preserve">? </w:t>
      </w:r>
      <w:r w:rsidRPr="000417F5">
        <w:t xml:space="preserve">Ke známým </w:t>
      </w:r>
      <w:proofErr w:type="spellStart"/>
      <w:r w:rsidRPr="000417F5">
        <w:t>remakům</w:t>
      </w:r>
      <w:proofErr w:type="spellEnd"/>
      <w:r w:rsidRPr="000417F5">
        <w:t xml:space="preserve"> patří např. western </w:t>
      </w:r>
      <w:r w:rsidRPr="000417F5">
        <w:rPr>
          <w:iCs/>
        </w:rPr>
        <w:t>Sedm statečných</w:t>
      </w:r>
      <w:r w:rsidRPr="000417F5">
        <w:t xml:space="preserve">, který je americkou verzí </w:t>
      </w:r>
      <w:hyperlink r:id="rId9" w:history="1">
        <w:r w:rsidRPr="000417F5">
          <w:rPr>
            <w:rStyle w:val="Hypertextovodkaz"/>
            <w:color w:val="auto"/>
            <w:u w:val="none"/>
          </w:rPr>
          <w:t>Kurosawova</w:t>
        </w:r>
      </w:hyperlink>
      <w:r w:rsidR="00FA0C8E" w:rsidRPr="000417F5">
        <w:rPr>
          <w:rStyle w:val="Hypertextovodkaz"/>
          <w:color w:val="auto"/>
          <w:u w:val="none"/>
        </w:rPr>
        <w:t>¹</w:t>
      </w:r>
      <w:r w:rsidRPr="000417F5">
        <w:t xml:space="preserve"> filmu </w:t>
      </w:r>
      <w:r w:rsidRPr="000417F5">
        <w:rPr>
          <w:iCs/>
        </w:rPr>
        <w:t>Sedm samurajů</w:t>
      </w:r>
      <w:r w:rsidR="00396C1E" w:rsidRPr="000417F5">
        <w:t>.</w:t>
      </w:r>
    </w:p>
    <w:p w:rsidR="00C6361B" w:rsidRPr="00946391" w:rsidRDefault="000C2B6D" w:rsidP="0059777B">
      <w:pPr>
        <w:pStyle w:val="FormtovanvHTML"/>
        <w:jc w:val="both"/>
        <w:rPr>
          <w:rFonts w:asciiTheme="minorHAnsi" w:hAnsiTheme="minorHAnsi"/>
          <w:sz w:val="22"/>
          <w:szCs w:val="22"/>
        </w:rPr>
      </w:pPr>
      <w:r w:rsidRPr="00946391">
        <w:rPr>
          <w:rFonts w:asciiTheme="minorHAnsi" w:hAnsiTheme="minorHAnsi"/>
          <w:sz w:val="22"/>
          <w:szCs w:val="22"/>
        </w:rPr>
        <w:t xml:space="preserve">Ne jen v zahraničí se zabývají </w:t>
      </w:r>
      <w:proofErr w:type="spellStart"/>
      <w:r w:rsidRPr="00946391">
        <w:rPr>
          <w:rFonts w:asciiTheme="minorHAnsi" w:hAnsiTheme="minorHAnsi"/>
          <w:sz w:val="22"/>
          <w:szCs w:val="22"/>
        </w:rPr>
        <w:t>remakem</w:t>
      </w:r>
      <w:proofErr w:type="spellEnd"/>
      <w:r w:rsidRPr="00946391">
        <w:rPr>
          <w:rFonts w:asciiTheme="minorHAnsi" w:hAnsiTheme="minorHAnsi"/>
          <w:sz w:val="22"/>
          <w:szCs w:val="22"/>
        </w:rPr>
        <w:t>, ale také v českých p</w:t>
      </w:r>
      <w:r w:rsidR="000417F5">
        <w:rPr>
          <w:rFonts w:asciiTheme="minorHAnsi" w:hAnsiTheme="minorHAnsi"/>
          <w:sz w:val="22"/>
          <w:szCs w:val="22"/>
        </w:rPr>
        <w:t xml:space="preserve">ublikacích můžeme najít něco o </w:t>
      </w:r>
      <w:proofErr w:type="spellStart"/>
      <w:r w:rsidR="000417F5">
        <w:rPr>
          <w:rFonts w:asciiTheme="minorHAnsi" w:hAnsiTheme="minorHAnsi"/>
          <w:sz w:val="22"/>
          <w:szCs w:val="22"/>
        </w:rPr>
        <w:t>r</w:t>
      </w:r>
      <w:r w:rsidRPr="00946391">
        <w:rPr>
          <w:rFonts w:asciiTheme="minorHAnsi" w:hAnsiTheme="minorHAnsi"/>
          <w:sz w:val="22"/>
          <w:szCs w:val="22"/>
        </w:rPr>
        <w:t>emaku</w:t>
      </w:r>
      <w:proofErr w:type="spellEnd"/>
      <w:r w:rsidRPr="00946391">
        <w:rPr>
          <w:rFonts w:asciiTheme="minorHAnsi" w:hAnsiTheme="minorHAnsi"/>
          <w:sz w:val="22"/>
          <w:szCs w:val="22"/>
        </w:rPr>
        <w:t>, Richard Blech, jenž by</w:t>
      </w:r>
      <w:r w:rsidR="0014595B">
        <w:rPr>
          <w:rFonts w:asciiTheme="minorHAnsi" w:hAnsiTheme="minorHAnsi"/>
          <w:sz w:val="22"/>
          <w:szCs w:val="22"/>
        </w:rPr>
        <w:t xml:space="preserve">l vedoucím autorského kolektivu </w:t>
      </w:r>
      <w:proofErr w:type="gramStart"/>
      <w:r w:rsidRPr="00946391">
        <w:rPr>
          <w:rFonts w:asciiTheme="minorHAnsi" w:hAnsiTheme="minorHAnsi"/>
          <w:sz w:val="22"/>
          <w:szCs w:val="22"/>
        </w:rPr>
        <w:t>publi</w:t>
      </w:r>
      <w:r w:rsidR="009261BF">
        <w:rPr>
          <w:rFonts w:asciiTheme="minorHAnsi" w:hAnsiTheme="minorHAnsi"/>
          <w:sz w:val="22"/>
          <w:szCs w:val="22"/>
        </w:rPr>
        <w:t>ka</w:t>
      </w:r>
      <w:r w:rsidRPr="00946391">
        <w:rPr>
          <w:rFonts w:asciiTheme="minorHAnsi" w:hAnsiTheme="minorHAnsi"/>
          <w:sz w:val="22"/>
          <w:szCs w:val="22"/>
        </w:rPr>
        <w:t>ce ,,Malá</w:t>
      </w:r>
      <w:proofErr w:type="gramEnd"/>
      <w:r w:rsidRPr="00946391">
        <w:rPr>
          <w:rFonts w:asciiTheme="minorHAnsi" w:hAnsiTheme="minorHAnsi"/>
          <w:sz w:val="22"/>
          <w:szCs w:val="22"/>
        </w:rPr>
        <w:t xml:space="preserve"> </w:t>
      </w:r>
      <w:proofErr w:type="spellStart"/>
      <w:r w:rsidRPr="00946391">
        <w:rPr>
          <w:rFonts w:asciiTheme="minorHAnsi" w:hAnsiTheme="minorHAnsi"/>
          <w:sz w:val="22"/>
          <w:szCs w:val="22"/>
        </w:rPr>
        <w:t>encyklopédia</w:t>
      </w:r>
      <w:proofErr w:type="spellEnd"/>
      <w:r w:rsidRPr="00946391">
        <w:rPr>
          <w:rFonts w:asciiTheme="minorHAnsi" w:hAnsiTheme="minorHAnsi"/>
          <w:sz w:val="22"/>
          <w:szCs w:val="22"/>
        </w:rPr>
        <w:t xml:space="preserve"> filmu</w:t>
      </w:r>
      <w:r w:rsidRPr="00946391">
        <w:rPr>
          <w:rFonts w:asciiTheme="minorHAnsi" w:hAnsiTheme="minorHAnsi"/>
          <w:sz w:val="22"/>
          <w:szCs w:val="22"/>
          <w:lang w:val="en-US"/>
        </w:rPr>
        <w:t xml:space="preserve">” </w:t>
      </w:r>
      <w:proofErr w:type="spellStart"/>
      <w:r w:rsidRPr="00946391">
        <w:rPr>
          <w:rFonts w:asciiTheme="minorHAnsi" w:hAnsiTheme="minorHAnsi"/>
          <w:sz w:val="22"/>
          <w:szCs w:val="22"/>
          <w:lang w:val="en-US"/>
        </w:rPr>
        <w:t>definoval</w:t>
      </w:r>
      <w:proofErr w:type="spellEnd"/>
      <w:r w:rsidRPr="00946391">
        <w:rPr>
          <w:rFonts w:asciiTheme="minorHAnsi" w:hAnsiTheme="minorHAnsi"/>
          <w:sz w:val="22"/>
          <w:szCs w:val="22"/>
          <w:lang w:val="en-US"/>
        </w:rPr>
        <w:t xml:space="preserve"> remake</w:t>
      </w:r>
      <w:r w:rsidRPr="00946391">
        <w:rPr>
          <w:rFonts w:asciiTheme="minorHAnsi" w:hAnsiTheme="minorHAnsi"/>
          <w:sz w:val="22"/>
          <w:szCs w:val="22"/>
        </w:rPr>
        <w:t xml:space="preserve"> jako </w:t>
      </w:r>
      <w:r w:rsidRPr="008E7B32">
        <w:rPr>
          <w:rFonts w:asciiTheme="minorHAnsi" w:hAnsiTheme="minorHAnsi"/>
          <w:i/>
          <w:sz w:val="22"/>
          <w:szCs w:val="22"/>
        </w:rPr>
        <w:t>,,</w:t>
      </w:r>
      <w:r w:rsidR="008E7B32" w:rsidRPr="008E7B32">
        <w:rPr>
          <w:rFonts w:asciiTheme="minorHAnsi" w:hAnsiTheme="minorHAnsi"/>
          <w:i/>
          <w:sz w:val="22"/>
          <w:szCs w:val="22"/>
        </w:rPr>
        <w:t>…</w:t>
      </w:r>
      <w:r w:rsidRPr="008E7B32">
        <w:rPr>
          <w:rFonts w:asciiTheme="minorHAnsi" w:hAnsiTheme="minorHAnsi"/>
          <w:i/>
          <w:sz w:val="22"/>
          <w:szCs w:val="22"/>
        </w:rPr>
        <w:t>opětovnou realizaci scénáře, který už byl jednou zfilmován</w:t>
      </w:r>
      <w:r w:rsidRPr="00946391">
        <w:rPr>
          <w:rFonts w:asciiTheme="minorHAnsi" w:hAnsiTheme="minorHAnsi"/>
          <w:sz w:val="22"/>
          <w:szCs w:val="22"/>
          <w:lang w:val="en-US"/>
        </w:rPr>
        <w:t xml:space="preserve">’’. </w:t>
      </w:r>
      <w:r w:rsidR="00C6361B" w:rsidRPr="00946391">
        <w:rPr>
          <w:rFonts w:asciiTheme="minorHAnsi" w:hAnsiTheme="minorHAnsi"/>
          <w:sz w:val="22"/>
          <w:szCs w:val="22"/>
          <w:lang w:val="en-US"/>
        </w:rPr>
        <w:t xml:space="preserve">  </w:t>
      </w:r>
      <w:r w:rsidR="00C6361B" w:rsidRPr="00946391">
        <w:rPr>
          <w:rFonts w:asciiTheme="minorHAnsi" w:hAnsiTheme="minorHAnsi"/>
          <w:sz w:val="22"/>
          <w:szCs w:val="22"/>
        </w:rPr>
        <w:t>[Blech, 1974: 473]“</w:t>
      </w:r>
      <w:r w:rsidR="00B10C8A">
        <w:rPr>
          <w:rFonts w:asciiTheme="minorHAnsi" w:hAnsiTheme="minorHAnsi"/>
          <w:sz w:val="22"/>
          <w:szCs w:val="22"/>
        </w:rPr>
        <w:t xml:space="preserve">. To je myslím důležité podoktnout, protože </w:t>
      </w:r>
      <w:r w:rsidR="000417F5">
        <w:rPr>
          <w:rFonts w:asciiTheme="minorHAnsi" w:hAnsiTheme="minorHAnsi"/>
          <w:sz w:val="22"/>
          <w:szCs w:val="22"/>
        </w:rPr>
        <w:t xml:space="preserve">je dobře, že </w:t>
      </w:r>
      <w:r w:rsidR="00B10C8A">
        <w:rPr>
          <w:rFonts w:asciiTheme="minorHAnsi" w:hAnsiTheme="minorHAnsi"/>
          <w:sz w:val="22"/>
          <w:szCs w:val="22"/>
        </w:rPr>
        <w:t xml:space="preserve">i naši </w:t>
      </w:r>
      <w:r w:rsidR="000417F5">
        <w:rPr>
          <w:rFonts w:asciiTheme="minorHAnsi" w:hAnsiTheme="minorHAnsi"/>
          <w:sz w:val="22"/>
          <w:szCs w:val="22"/>
        </w:rPr>
        <w:t xml:space="preserve">čeští </w:t>
      </w:r>
      <w:r w:rsidR="00B10C8A">
        <w:rPr>
          <w:rFonts w:asciiTheme="minorHAnsi" w:hAnsiTheme="minorHAnsi"/>
          <w:sz w:val="22"/>
          <w:szCs w:val="22"/>
        </w:rPr>
        <w:t xml:space="preserve">odborníci na film se věnovali </w:t>
      </w:r>
      <w:proofErr w:type="spellStart"/>
      <w:r w:rsidR="00B10C8A">
        <w:rPr>
          <w:rFonts w:asciiTheme="minorHAnsi" w:hAnsiTheme="minorHAnsi"/>
          <w:sz w:val="22"/>
          <w:szCs w:val="22"/>
        </w:rPr>
        <w:t>remakeu</w:t>
      </w:r>
      <w:proofErr w:type="spellEnd"/>
      <w:r w:rsidR="00B10C8A">
        <w:rPr>
          <w:rFonts w:asciiTheme="minorHAnsi" w:hAnsiTheme="minorHAnsi"/>
          <w:sz w:val="22"/>
          <w:szCs w:val="22"/>
        </w:rPr>
        <w:t xml:space="preserve">. </w:t>
      </w:r>
    </w:p>
    <w:p w:rsidR="000C2B6D" w:rsidRDefault="000C2B6D" w:rsidP="00416D04">
      <w:pPr>
        <w:jc w:val="both"/>
        <w:rPr>
          <w:lang w:val="en-US"/>
        </w:rPr>
      </w:pPr>
    </w:p>
    <w:p w:rsidR="00C6361B" w:rsidRDefault="00C6361B" w:rsidP="00416D04">
      <w:pPr>
        <w:jc w:val="both"/>
        <w:rPr>
          <w:lang w:val="en-US"/>
        </w:rPr>
      </w:pPr>
    </w:p>
    <w:p w:rsidR="0079604E" w:rsidRDefault="0079604E" w:rsidP="00C06E15">
      <w:pPr>
        <w:pBdr>
          <w:bottom w:val="single" w:sz="6" w:space="1" w:color="auto"/>
        </w:pBdr>
      </w:pPr>
    </w:p>
    <w:p w:rsidR="00913F77" w:rsidRDefault="00913F77" w:rsidP="00C06E15">
      <w:pPr>
        <w:pBdr>
          <w:bottom w:val="single" w:sz="6" w:space="1" w:color="auto"/>
        </w:pBdr>
      </w:pPr>
    </w:p>
    <w:p w:rsidR="00913F77" w:rsidRDefault="00913F77" w:rsidP="00C06E15">
      <w:pPr>
        <w:pBdr>
          <w:bottom w:val="single" w:sz="6" w:space="1" w:color="auto"/>
        </w:pBdr>
      </w:pPr>
    </w:p>
    <w:p w:rsidR="00913F77" w:rsidRDefault="00913F77" w:rsidP="00C06E15">
      <w:pPr>
        <w:pBdr>
          <w:bottom w:val="single" w:sz="6" w:space="1" w:color="auto"/>
        </w:pBdr>
      </w:pPr>
    </w:p>
    <w:p w:rsidR="00913F77" w:rsidRDefault="00913F77" w:rsidP="00C06E15">
      <w:pPr>
        <w:pBdr>
          <w:bottom w:val="single" w:sz="6" w:space="1" w:color="auto"/>
        </w:pBdr>
        <w:rPr>
          <w:i/>
        </w:rPr>
      </w:pPr>
    </w:p>
    <w:p w:rsidR="0079604E" w:rsidRDefault="0079604E" w:rsidP="00C06E15">
      <w:pPr>
        <w:pBdr>
          <w:bottom w:val="single" w:sz="6" w:space="1" w:color="auto"/>
        </w:pBdr>
        <w:rPr>
          <w:i/>
        </w:rPr>
      </w:pPr>
    </w:p>
    <w:p w:rsidR="008179B9" w:rsidRDefault="008179B9" w:rsidP="00C06E15">
      <w:pPr>
        <w:pBdr>
          <w:bottom w:val="single" w:sz="6" w:space="1" w:color="auto"/>
        </w:pBdr>
        <w:rPr>
          <w:sz w:val="30"/>
          <w:szCs w:val="30"/>
        </w:rPr>
      </w:pPr>
    </w:p>
    <w:p w:rsidR="008179B9" w:rsidRDefault="008179B9" w:rsidP="00C06E15">
      <w:pPr>
        <w:pBdr>
          <w:bottom w:val="single" w:sz="6" w:space="1" w:color="auto"/>
        </w:pBdr>
        <w:rPr>
          <w:sz w:val="30"/>
          <w:szCs w:val="30"/>
        </w:rPr>
      </w:pPr>
    </w:p>
    <w:p w:rsidR="00FA0C8E" w:rsidRDefault="00FA0C8E" w:rsidP="00C06E15">
      <w:pPr>
        <w:pBdr>
          <w:bottom w:val="single" w:sz="6" w:space="1" w:color="auto"/>
        </w:pBdr>
        <w:rPr>
          <w:sz w:val="30"/>
          <w:szCs w:val="30"/>
        </w:rPr>
      </w:pPr>
    </w:p>
    <w:p w:rsidR="00366917" w:rsidRDefault="00FA0C8E" w:rsidP="00366917">
      <w:pPr>
        <w:jc w:val="both"/>
        <w:rPr>
          <w:sz w:val="18"/>
          <w:szCs w:val="18"/>
        </w:rPr>
      </w:pPr>
      <w:r>
        <w:rPr>
          <w:sz w:val="18"/>
          <w:szCs w:val="18"/>
        </w:rPr>
        <w:t>¹Akira Kurosawa byl japonským filmovým režisérem, scénáristou, producentem. Je považovaný za jednoho z nejdůležitějších filmových tvůrců v historii filmové tvorby.</w:t>
      </w:r>
      <w:r w:rsidR="00366917">
        <w:rPr>
          <w:sz w:val="18"/>
          <w:szCs w:val="18"/>
        </w:rPr>
        <w:t xml:space="preserve"> </w:t>
      </w:r>
    </w:p>
    <w:p w:rsidR="00396C1E" w:rsidRDefault="00396C1E" w:rsidP="00366917">
      <w:pPr>
        <w:jc w:val="both"/>
        <w:rPr>
          <w:sz w:val="18"/>
          <w:szCs w:val="18"/>
        </w:rPr>
      </w:pPr>
    </w:p>
    <w:p w:rsidR="000A631A" w:rsidRPr="00366917" w:rsidRDefault="00366917" w:rsidP="00366917">
      <w:pPr>
        <w:jc w:val="both"/>
        <w:rPr>
          <w:sz w:val="18"/>
          <w:szCs w:val="18"/>
        </w:rPr>
      </w:pPr>
      <w:r>
        <w:rPr>
          <w:b/>
          <w:sz w:val="44"/>
          <w:szCs w:val="44"/>
        </w:rPr>
        <w:lastRenderedPageBreak/>
        <w:t xml:space="preserve">1.1 </w:t>
      </w:r>
      <w:proofErr w:type="spellStart"/>
      <w:r>
        <w:rPr>
          <w:b/>
          <w:sz w:val="44"/>
          <w:szCs w:val="44"/>
        </w:rPr>
        <w:t>Remake</w:t>
      </w:r>
      <w:proofErr w:type="spellEnd"/>
      <w:r>
        <w:rPr>
          <w:b/>
          <w:sz w:val="44"/>
          <w:szCs w:val="44"/>
        </w:rPr>
        <w:t xml:space="preserve"> v historickém kontextu</w:t>
      </w:r>
    </w:p>
    <w:p w:rsidR="00EE5601" w:rsidRDefault="00366917" w:rsidP="0059777B">
      <w:pPr>
        <w:jc w:val="both"/>
      </w:pPr>
      <w:r>
        <w:t xml:space="preserve">Během historie, divadelní hry Williama Shakespeara a Oscara Wilda byly zdrojem inspirace pro filmové scénáře a byly opakovaně nově zpracovávány. Režiséři několika generací a národností užívali Shakespearovu práci jako základ pro své filmy. </w:t>
      </w:r>
    </w:p>
    <w:p w:rsidR="00C32420" w:rsidRPr="00366917" w:rsidRDefault="00366917" w:rsidP="0059777B">
      <w:pPr>
        <w:jc w:val="both"/>
        <w:rPr>
          <w:lang w:val="en-US"/>
        </w:rPr>
      </w:pPr>
      <w:r>
        <w:t xml:space="preserve">Užití divadelních adaptací jako základ pro filmy vytvořilo příležitost pro filmové tvůrce zkombinovat význam těch divadelních her s režisérovým vlastním kulturním původem. Japonský režisér Akira Kurosawa vysvětluje svoji adaptaci Shakespearova Krále Leara pro svůj film Ran jako kulturní překlad univerzálního tématu. </w:t>
      </w:r>
    </w:p>
    <w:p w:rsidR="00366917" w:rsidRDefault="007E572D" w:rsidP="000A631A">
      <w:pPr>
        <w:pStyle w:val="Nadpis1"/>
        <w:rPr>
          <w:rFonts w:asciiTheme="minorHAnsi" w:hAnsiTheme="minorHAnsi"/>
          <w:color w:val="auto"/>
          <w:sz w:val="44"/>
          <w:szCs w:val="44"/>
        </w:rPr>
      </w:pPr>
      <w:r>
        <w:rPr>
          <w:rFonts w:asciiTheme="minorHAnsi" w:hAnsiTheme="minorHAnsi"/>
          <w:color w:val="auto"/>
          <w:sz w:val="44"/>
          <w:szCs w:val="44"/>
        </w:rPr>
        <w:t xml:space="preserve">1.2 Účel </w:t>
      </w:r>
      <w:proofErr w:type="spellStart"/>
      <w:r>
        <w:rPr>
          <w:rFonts w:asciiTheme="minorHAnsi" w:hAnsiTheme="minorHAnsi"/>
          <w:color w:val="auto"/>
          <w:sz w:val="44"/>
          <w:szCs w:val="44"/>
        </w:rPr>
        <w:t>remakeů</w:t>
      </w:r>
      <w:proofErr w:type="spellEnd"/>
    </w:p>
    <w:p w:rsidR="007E572D" w:rsidRDefault="007E572D" w:rsidP="005B68CF">
      <w:pPr>
        <w:pStyle w:val="Odstavecseseznamem"/>
        <w:numPr>
          <w:ilvl w:val="0"/>
          <w:numId w:val="6"/>
        </w:numPr>
        <w:jc w:val="both"/>
      </w:pPr>
      <w:r>
        <w:t>Režisér chce ukázat svoji znalost a ukázat schopnost ocenit filmovou historii a předchozí režiséry.</w:t>
      </w:r>
    </w:p>
    <w:p w:rsidR="007E572D" w:rsidRDefault="007E572D" w:rsidP="005B68CF">
      <w:pPr>
        <w:pStyle w:val="Odstavecseseznamem"/>
        <w:numPr>
          <w:ilvl w:val="0"/>
          <w:numId w:val="6"/>
        </w:numPr>
        <w:jc w:val="both"/>
      </w:pPr>
      <w:r>
        <w:t xml:space="preserve">Dalším důvodem vzniku </w:t>
      </w:r>
      <w:proofErr w:type="spellStart"/>
      <w:r>
        <w:t>remak</w:t>
      </w:r>
      <w:r w:rsidR="00D76458">
        <w:t>e</w:t>
      </w:r>
      <w:r>
        <w:t>ů</w:t>
      </w:r>
      <w:proofErr w:type="spellEnd"/>
      <w:r>
        <w:t xml:space="preserve"> může být přetvořit historický film pro nové publikum. Filmy jako Psycho </w:t>
      </w:r>
      <w:proofErr w:type="spellStart"/>
      <w:r>
        <w:t>Guse</w:t>
      </w:r>
      <w:proofErr w:type="spellEnd"/>
      <w:r>
        <w:t xml:space="preserve"> van Santa a King Kongo Petera Jacksona byly specificky vytvořeny, aby nalákaly moderní publikum. Znovu použití těchto historických filmových scénářů vytváří velkou příležitost pro nové publikum užít si tyto filmy, použitím moderních technik a h</w:t>
      </w:r>
      <w:r w:rsidR="0014595B">
        <w:t>erců v současné kinematografii.</w:t>
      </w:r>
    </w:p>
    <w:p w:rsidR="007E572D" w:rsidRDefault="007E572D" w:rsidP="007E572D">
      <w:pPr>
        <w:ind w:left="360"/>
      </w:pPr>
      <w:r w:rsidRPr="007E572D">
        <w:rPr>
          <w:sz w:val="44"/>
          <w:szCs w:val="44"/>
        </w:rPr>
        <w:t xml:space="preserve">1.3 Konkrétní charakteristika </w:t>
      </w:r>
      <w:proofErr w:type="spellStart"/>
      <w:r w:rsidRPr="007E572D">
        <w:rPr>
          <w:sz w:val="44"/>
          <w:szCs w:val="44"/>
        </w:rPr>
        <w:t>remakeů</w:t>
      </w:r>
      <w:proofErr w:type="spellEnd"/>
    </w:p>
    <w:p w:rsidR="00AE0937" w:rsidRPr="002269BD" w:rsidRDefault="007E572D" w:rsidP="005B68CF">
      <w:pPr>
        <w:ind w:left="360"/>
        <w:jc w:val="both"/>
        <w:rPr>
          <w:lang w:val="en-US"/>
        </w:rPr>
      </w:pPr>
      <w:proofErr w:type="gramStart"/>
      <w:r>
        <w:rPr>
          <w:i/>
          <w:lang w:val="en-US"/>
        </w:rPr>
        <w:t>‘’</w:t>
      </w:r>
      <w:r w:rsidRPr="007E572D">
        <w:rPr>
          <w:i/>
        </w:rPr>
        <w:t xml:space="preserve">Charakterizujícím prvkem pro </w:t>
      </w:r>
      <w:proofErr w:type="spellStart"/>
      <w:r w:rsidRPr="007E572D">
        <w:rPr>
          <w:i/>
        </w:rPr>
        <w:t>remake</w:t>
      </w:r>
      <w:proofErr w:type="spellEnd"/>
      <w:r w:rsidRPr="007E572D">
        <w:rPr>
          <w:i/>
        </w:rPr>
        <w:t xml:space="preserve"> bývá tzv.</w:t>
      </w:r>
      <w:proofErr w:type="gramEnd"/>
      <w:r w:rsidRPr="007E572D">
        <w:rPr>
          <w:i/>
        </w:rPr>
        <w:t xml:space="preserve"> trojúhelníkový vztah. Stranou první je nová verze samotná, druhou originální film a třetí jsou práva na motivy, které </w:t>
      </w:r>
      <w:r w:rsidR="0059150E">
        <w:rPr>
          <w:i/>
        </w:rPr>
        <w:t xml:space="preserve">jsou pro obě verze předlohou. </w:t>
      </w:r>
      <w:proofErr w:type="spellStart"/>
      <w:r w:rsidR="0059150E">
        <w:rPr>
          <w:i/>
        </w:rPr>
        <w:t>Re</w:t>
      </w:r>
      <w:r w:rsidRPr="007E572D">
        <w:rPr>
          <w:i/>
        </w:rPr>
        <w:t>make</w:t>
      </w:r>
      <w:proofErr w:type="spellEnd"/>
      <w:r w:rsidRPr="007E572D">
        <w:rPr>
          <w:i/>
        </w:rPr>
        <w:t xml:space="preserve"> má k oběma zbylým stranám zvláštní vztah. K motivům, </w:t>
      </w:r>
      <w:r w:rsidR="00C2655B" w:rsidRPr="007E572D">
        <w:rPr>
          <w:i/>
        </w:rPr>
        <w:t>jež</w:t>
      </w:r>
      <w:r w:rsidRPr="007E572D">
        <w:rPr>
          <w:i/>
        </w:rPr>
        <w:t xml:space="preserve"> jsou předlohou, poutá </w:t>
      </w:r>
      <w:proofErr w:type="spellStart"/>
      <w:r w:rsidRPr="007E572D">
        <w:rPr>
          <w:i/>
        </w:rPr>
        <w:t>remake</w:t>
      </w:r>
      <w:proofErr w:type="spellEnd"/>
      <w:r w:rsidRPr="007E572D">
        <w:rPr>
          <w:i/>
        </w:rPr>
        <w:t xml:space="preserve"> zvláštní vztah. Pokud jde o problematiku autorských práv, tak tak tvůrce nové verze musí autorovi předlohy použít kompenzace ve finanční podobě, aby vůbec mohl začít pracovat. Zisk, který majitel předlohy prodejem práv obdrží, slouží především ke krytí ekonomických ztrát, které v době uve</w:t>
      </w:r>
      <w:r>
        <w:rPr>
          <w:i/>
        </w:rPr>
        <w:t>dení nové verze většinou utrpí.</w:t>
      </w:r>
      <w:r w:rsidR="00AE0937">
        <w:rPr>
          <w:i/>
          <w:lang w:val="en-US"/>
        </w:rPr>
        <w:t xml:space="preserve">’’ </w:t>
      </w:r>
      <w:r w:rsidR="002269BD">
        <w:rPr>
          <w:i/>
          <w:lang w:val="en-US"/>
        </w:rPr>
        <w:t>[</w:t>
      </w:r>
      <w:r w:rsidR="002269BD" w:rsidRPr="008272FE">
        <w:t>Máca, 2005</w:t>
      </w:r>
      <w:r w:rsidR="006C1461" w:rsidRPr="008272FE">
        <w:t>: 8</w:t>
      </w:r>
      <w:r w:rsidR="002269BD">
        <w:rPr>
          <w:i/>
          <w:lang w:val="en-US"/>
        </w:rPr>
        <w:t>]</w:t>
      </w:r>
    </w:p>
    <w:p w:rsidR="007E572D" w:rsidRPr="007E572D" w:rsidRDefault="007E572D" w:rsidP="007E572D">
      <w:pPr>
        <w:ind w:left="360"/>
      </w:pPr>
    </w:p>
    <w:p w:rsidR="000819C7" w:rsidRDefault="000819C7" w:rsidP="00645563">
      <w:pPr>
        <w:rPr>
          <w:sz w:val="44"/>
          <w:szCs w:val="44"/>
        </w:rPr>
      </w:pPr>
    </w:p>
    <w:p w:rsidR="000E140A" w:rsidRDefault="000E140A" w:rsidP="00645563">
      <w:pPr>
        <w:rPr>
          <w:sz w:val="44"/>
          <w:szCs w:val="44"/>
        </w:rPr>
      </w:pPr>
    </w:p>
    <w:p w:rsidR="00025787" w:rsidRDefault="00025787" w:rsidP="00645563">
      <w:pPr>
        <w:rPr>
          <w:sz w:val="44"/>
          <w:szCs w:val="44"/>
        </w:rPr>
      </w:pPr>
    </w:p>
    <w:p w:rsidR="002065FA" w:rsidRDefault="002065FA" w:rsidP="00645563">
      <w:pPr>
        <w:rPr>
          <w:sz w:val="44"/>
          <w:szCs w:val="44"/>
        </w:rPr>
      </w:pPr>
    </w:p>
    <w:p w:rsidR="00645563" w:rsidRDefault="008179B9" w:rsidP="00645563">
      <w:pPr>
        <w:rPr>
          <w:sz w:val="44"/>
          <w:szCs w:val="44"/>
        </w:rPr>
      </w:pPr>
      <w:r>
        <w:rPr>
          <w:sz w:val="44"/>
          <w:szCs w:val="44"/>
        </w:rPr>
        <w:lastRenderedPageBreak/>
        <w:t>2.</w:t>
      </w:r>
      <w:r w:rsidR="006364A2">
        <w:rPr>
          <w:sz w:val="44"/>
          <w:szCs w:val="44"/>
        </w:rPr>
        <w:t xml:space="preserve"> </w:t>
      </w:r>
      <w:r w:rsidR="00DE59E7">
        <w:rPr>
          <w:sz w:val="44"/>
          <w:szCs w:val="44"/>
        </w:rPr>
        <w:t>Analýza</w:t>
      </w:r>
    </w:p>
    <w:p w:rsidR="008179B9" w:rsidRPr="008179B9" w:rsidRDefault="008179B9" w:rsidP="00645563"/>
    <w:p w:rsidR="00645563" w:rsidRDefault="008179B9" w:rsidP="00645563">
      <w:pPr>
        <w:jc w:val="both"/>
      </w:pPr>
      <w:r>
        <w:t>V Úvodu</w:t>
      </w:r>
      <w:r w:rsidR="000819C7">
        <w:t xml:space="preserve"> této práce jsem nastínil mnoho</w:t>
      </w:r>
      <w:r>
        <w:t xml:space="preserve"> otáze</w:t>
      </w:r>
      <w:r w:rsidR="00CB3D64">
        <w:t xml:space="preserve">k. </w:t>
      </w:r>
      <w:r>
        <w:t xml:space="preserve">V současné době vzniká mnoho </w:t>
      </w:r>
      <w:proofErr w:type="spellStart"/>
      <w:r>
        <w:t>remakeů</w:t>
      </w:r>
      <w:proofErr w:type="spellEnd"/>
      <w:r>
        <w:t xml:space="preserve"> známých filmů z doby, kterou málokdo z nás pamatuje. Já</w:t>
      </w:r>
      <w:r w:rsidR="00DE59E7">
        <w:t xml:space="preserve"> jsem nebyl na premiéře filmu </w:t>
      </w:r>
      <w:proofErr w:type="spellStart"/>
      <w:r w:rsidR="00DE59E7">
        <w:t>Carrie</w:t>
      </w:r>
      <w:proofErr w:type="spellEnd"/>
      <w:r w:rsidR="00DE59E7">
        <w:t xml:space="preserve"> v</w:t>
      </w:r>
      <w:r w:rsidR="007C2B03">
        <w:t xml:space="preserve"> roce 1976 v </w:t>
      </w:r>
      <w:r w:rsidR="00DE59E7">
        <w:t>USA či v</w:t>
      </w:r>
      <w:r w:rsidR="00E912A0">
        <w:t xml:space="preserve"> tehdejším </w:t>
      </w:r>
      <w:r w:rsidR="00DE59E7">
        <w:t xml:space="preserve">Československu, pokud tedy taková premiéra u nás v té </w:t>
      </w:r>
      <w:r w:rsidR="00CB3D64">
        <w:t xml:space="preserve">době byla. </w:t>
      </w:r>
      <w:r w:rsidR="00946391">
        <w:t xml:space="preserve">Ta </w:t>
      </w:r>
      <w:r w:rsidR="006F208D">
        <w:t xml:space="preserve">zmínka </w:t>
      </w:r>
      <w:r w:rsidR="00946391">
        <w:t xml:space="preserve">o premiéře v Československu je samozřejmě míněna v nadsázce. </w:t>
      </w:r>
      <w:r w:rsidR="003974AD">
        <w:t xml:space="preserve">Žádná premiéra filmu </w:t>
      </w:r>
      <w:proofErr w:type="spellStart"/>
      <w:r w:rsidR="003974AD">
        <w:t>Carrie</w:t>
      </w:r>
      <w:proofErr w:type="spellEnd"/>
      <w:r w:rsidR="003974AD">
        <w:t xml:space="preserve"> v Československu nebyla. </w:t>
      </w:r>
      <w:r w:rsidR="00664A9E">
        <w:t xml:space="preserve">Ale vzbudila by taková případná premiéra v tehdejším Československu takový ohlas, jako tomu bylo v USA? </w:t>
      </w:r>
      <w:r w:rsidR="00CB3D64">
        <w:t xml:space="preserve">Ale pokud budu </w:t>
      </w:r>
      <w:r w:rsidR="00DE59E7">
        <w:t>ko</w:t>
      </w:r>
      <w:r w:rsidR="00B00D37">
        <w:t xml:space="preserve">mparovat, tedy spíše laickým okem srovnávat, </w:t>
      </w:r>
      <w:r w:rsidR="00DE59E7">
        <w:t xml:space="preserve">dějovou linku původního filmu </w:t>
      </w:r>
      <w:proofErr w:type="spellStart"/>
      <w:r w:rsidR="00DE59E7">
        <w:t>Carrie</w:t>
      </w:r>
      <w:proofErr w:type="spellEnd"/>
      <w:r w:rsidR="00DE59E7">
        <w:t xml:space="preserve"> a </w:t>
      </w:r>
      <w:proofErr w:type="spellStart"/>
      <w:r w:rsidR="00DE59E7">
        <w:t>remak</w:t>
      </w:r>
      <w:r w:rsidR="00913F77">
        <w:t>e</w:t>
      </w:r>
      <w:r w:rsidR="00DE59E7">
        <w:t>u</w:t>
      </w:r>
      <w:proofErr w:type="spellEnd"/>
      <w:r w:rsidR="00946391">
        <w:t xml:space="preserve"> z roku 2013</w:t>
      </w:r>
      <w:r w:rsidR="00DE59E7">
        <w:t xml:space="preserve">, tak </w:t>
      </w:r>
      <w:r w:rsidR="00E912A0">
        <w:t xml:space="preserve">podle mého názoru </w:t>
      </w:r>
      <w:r w:rsidR="00DE59E7">
        <w:t xml:space="preserve">dějová linka </w:t>
      </w:r>
      <w:proofErr w:type="spellStart"/>
      <w:r w:rsidR="00DE59E7">
        <w:t>remakeu</w:t>
      </w:r>
      <w:proofErr w:type="spellEnd"/>
      <w:r w:rsidR="00E912A0">
        <w:t xml:space="preserve">, </w:t>
      </w:r>
      <w:r w:rsidR="00737FA6">
        <w:t>má velice dynamický nádech. Ptáte se proč? P</w:t>
      </w:r>
      <w:r w:rsidR="00DE59E7">
        <w:t xml:space="preserve">rotože v době, kdy ten </w:t>
      </w:r>
      <w:proofErr w:type="spellStart"/>
      <w:r w:rsidR="00DE59E7">
        <w:t>remake</w:t>
      </w:r>
      <w:proofErr w:type="spellEnd"/>
      <w:r w:rsidR="00DE59E7">
        <w:t xml:space="preserve"> vzniknul,</w:t>
      </w:r>
      <w:r w:rsidR="00E912A0">
        <w:t xml:space="preserve"> tedy v 21.</w:t>
      </w:r>
      <w:r w:rsidR="00C2655B">
        <w:t xml:space="preserve"> </w:t>
      </w:r>
      <w:r w:rsidR="00E912A0">
        <w:t>století,</w:t>
      </w:r>
      <w:r w:rsidR="00DE59E7">
        <w:t xml:space="preserve"> diváci očekávají velice dynamický děj, protože </w:t>
      </w:r>
      <w:commentRangeStart w:id="0"/>
      <w:r w:rsidR="00DE59E7">
        <w:t xml:space="preserve">už je taková doba. </w:t>
      </w:r>
      <w:r w:rsidR="006F208D">
        <w:t>Uspěchaná.</w:t>
      </w:r>
      <w:commentRangeEnd w:id="0"/>
      <w:r w:rsidR="00D777C6">
        <w:rPr>
          <w:rStyle w:val="Odkaznakoment"/>
        </w:rPr>
        <w:commentReference w:id="0"/>
      </w:r>
      <w:r w:rsidR="006F208D">
        <w:t xml:space="preserve"> Diváci očekávají</w:t>
      </w:r>
      <w:r w:rsidR="00664A9E">
        <w:t>,</w:t>
      </w:r>
      <w:r w:rsidR="006F208D">
        <w:t xml:space="preserve"> že se děj bude pohybovat v co nejrychlejším </w:t>
      </w:r>
      <w:r w:rsidR="00C75366">
        <w:t>tempu, toto především preferuje mladá generace návštěvníků kin. Takže s</w:t>
      </w:r>
      <w:r w:rsidR="00DE59E7">
        <w:t xml:space="preserve">tejně jako ostatní </w:t>
      </w:r>
      <w:proofErr w:type="spellStart"/>
      <w:r w:rsidR="00DE59E7">
        <w:t>remakey</w:t>
      </w:r>
      <w:proofErr w:type="spellEnd"/>
      <w:r w:rsidR="00DE59E7">
        <w:t xml:space="preserve"> dnešní doby, děj v nich je oproti původním filmům ví</w:t>
      </w:r>
      <w:r w:rsidR="00664A9E">
        <w:t xml:space="preserve">ce dynamický, čas ubíhá rychle. </w:t>
      </w:r>
      <w:r w:rsidR="003974AD">
        <w:t xml:space="preserve">Stejně tak jako v jiných </w:t>
      </w:r>
      <w:proofErr w:type="spellStart"/>
      <w:r w:rsidR="003974AD">
        <w:t>remakech</w:t>
      </w:r>
      <w:proofErr w:type="spellEnd"/>
      <w:r w:rsidR="003974AD">
        <w:t xml:space="preserve">, jako je třeba </w:t>
      </w:r>
      <w:proofErr w:type="spellStart"/>
      <w:r w:rsidR="003974AD">
        <w:t>remake</w:t>
      </w:r>
      <w:proofErr w:type="spellEnd"/>
      <w:r w:rsidR="003974AD">
        <w:t xml:space="preserve"> původních filmů o </w:t>
      </w:r>
      <w:proofErr w:type="spellStart"/>
      <w:r w:rsidR="003974AD">
        <w:t>Sherlocku</w:t>
      </w:r>
      <w:proofErr w:type="spellEnd"/>
      <w:r w:rsidR="003974AD">
        <w:t xml:space="preserve"> Holmesovi ze 40.</w:t>
      </w:r>
      <w:r w:rsidR="003B209F">
        <w:t xml:space="preserve"> </w:t>
      </w:r>
      <w:r w:rsidR="003974AD">
        <w:t>let 20.</w:t>
      </w:r>
      <w:r w:rsidR="000C4251">
        <w:t xml:space="preserve"> </w:t>
      </w:r>
      <w:r w:rsidR="003974AD">
        <w:t xml:space="preserve">století, </w:t>
      </w:r>
      <w:proofErr w:type="spellStart"/>
      <w:r w:rsidR="003974AD">
        <w:t>remakey</w:t>
      </w:r>
      <w:proofErr w:type="spellEnd"/>
      <w:r w:rsidR="003974AD">
        <w:t xml:space="preserve"> z </w:t>
      </w:r>
      <w:proofErr w:type="gramStart"/>
      <w:r w:rsidR="003974AD" w:rsidRPr="00D777C6">
        <w:rPr>
          <w:highlight w:val="yellow"/>
          <w:rPrChange w:id="1" w:author="Zuzana" w:date="2014-04-25T10:42:00Z">
            <w:rPr/>
          </w:rPrChange>
        </w:rPr>
        <w:t>21.století</w:t>
      </w:r>
      <w:proofErr w:type="gramEnd"/>
      <w:r w:rsidR="003974AD">
        <w:t xml:space="preserve"> </w:t>
      </w:r>
      <w:r w:rsidR="003974AD" w:rsidRPr="00D777C6">
        <w:rPr>
          <w:highlight w:val="yellow"/>
          <w:rPrChange w:id="2" w:author="Zuzana" w:date="2014-04-25T10:43:00Z">
            <w:rPr/>
          </w:rPrChange>
        </w:rPr>
        <w:t>mají velice dynamický děj, protože diváci rádi vidí co nejvíce akce a producenti vědí, že pokud má být film úspěšný, d</w:t>
      </w:r>
      <w:r w:rsidR="00737FA6" w:rsidRPr="00D777C6">
        <w:rPr>
          <w:highlight w:val="yellow"/>
          <w:rPrChange w:id="3" w:author="Zuzana" w:date="2014-04-25T10:43:00Z">
            <w:rPr/>
          </w:rPrChange>
        </w:rPr>
        <w:t>iváci se té akce musí nasytit.</w:t>
      </w:r>
      <w:r w:rsidR="00737FA6">
        <w:t xml:space="preserve"> </w:t>
      </w:r>
    </w:p>
    <w:p w:rsidR="007C2B03" w:rsidRDefault="00DE59E7" w:rsidP="00645563">
      <w:pPr>
        <w:jc w:val="both"/>
      </w:pPr>
      <w:r>
        <w:t xml:space="preserve">Nová média se promítají do děje </w:t>
      </w:r>
      <w:proofErr w:type="spellStart"/>
      <w:r>
        <w:t>remakeů</w:t>
      </w:r>
      <w:proofErr w:type="spellEnd"/>
      <w:r>
        <w:t xml:space="preserve">, protože moderní </w:t>
      </w:r>
      <w:proofErr w:type="spellStart"/>
      <w:r>
        <w:t>Computer</w:t>
      </w:r>
      <w:proofErr w:type="spellEnd"/>
      <w:r>
        <w:t xml:space="preserve"> </w:t>
      </w:r>
      <w:proofErr w:type="spellStart"/>
      <w:r>
        <w:t>Generated</w:t>
      </w:r>
      <w:proofErr w:type="spellEnd"/>
      <w:r>
        <w:t xml:space="preserve"> </w:t>
      </w:r>
      <w:proofErr w:type="spellStart"/>
      <w:r>
        <w:t>Imaginery</w:t>
      </w:r>
      <w:proofErr w:type="spellEnd"/>
      <w:r>
        <w:t>, nebo</w:t>
      </w:r>
      <w:r>
        <w:rPr>
          <w:lang w:val="en-US"/>
        </w:rPr>
        <w:t xml:space="preserve">li </w:t>
      </w:r>
      <w:proofErr w:type="spellStart"/>
      <w:r>
        <w:rPr>
          <w:lang w:val="en-US"/>
        </w:rPr>
        <w:t>po</w:t>
      </w:r>
      <w:proofErr w:type="spellEnd"/>
      <w:r>
        <w:t>čítačově vytvářené obrazy, umožňují divákovi si více užít ten daný film, je pro něj více uvěřitelný.</w:t>
      </w:r>
      <w:r w:rsidR="00946391">
        <w:t xml:space="preserve"> A někteří diváci chodí do kina jen proto, aby se pokochali novými trikovými záběry.</w:t>
      </w:r>
      <w:r>
        <w:t xml:space="preserve"> Stejně tak </w:t>
      </w:r>
      <w:r w:rsidR="00946391">
        <w:t xml:space="preserve">tyto trikové záběry </w:t>
      </w:r>
      <w:r>
        <w:t>dávají režisérům spoustu možností realizace filmů (</w:t>
      </w:r>
      <w:r w:rsidRPr="00DE59E7">
        <w:rPr>
          <w:i/>
        </w:rPr>
        <w:t>Dnes je tato technika dominantní na poli filmových speciálních efektů. Používá se i počítačově vytvořený kompars. 3D počítačová animace kombinuje 3D modelování s naprogramovanými pohyby. Modely jsou plně konstruovány v 3D systému</w:t>
      </w:r>
      <w:r>
        <w:t>)</w:t>
      </w:r>
      <w:r w:rsidR="007C2B03">
        <w:t>²</w:t>
      </w:r>
      <w:r w:rsidRPr="00DE59E7">
        <w:t xml:space="preserve"> </w:t>
      </w:r>
      <w:r w:rsidR="00737FA6">
        <w:t xml:space="preserve">. </w:t>
      </w:r>
      <w:r w:rsidR="003F026A">
        <w:t>Nová médi</w:t>
      </w:r>
      <w:r w:rsidR="002065FA">
        <w:t>a také hrají svůj prim v seriálech jako např. v seriálu</w:t>
      </w:r>
      <w:r w:rsidR="003F026A">
        <w:t xml:space="preserve"> </w:t>
      </w:r>
      <w:proofErr w:type="spellStart"/>
      <w:r w:rsidR="003F026A">
        <w:t>Elementary</w:t>
      </w:r>
      <w:proofErr w:type="spellEnd"/>
      <w:r w:rsidR="003F026A">
        <w:t xml:space="preserve">, </w:t>
      </w:r>
      <w:proofErr w:type="spellStart"/>
      <w:r w:rsidR="003F026A">
        <w:t>remake</w:t>
      </w:r>
      <w:proofErr w:type="spellEnd"/>
      <w:r w:rsidR="003F026A">
        <w:t xml:space="preserve"> filmu o </w:t>
      </w:r>
      <w:proofErr w:type="spellStart"/>
      <w:r w:rsidR="003F026A">
        <w:t>Sherlocku</w:t>
      </w:r>
      <w:proofErr w:type="spellEnd"/>
      <w:r w:rsidR="003F026A">
        <w:t xml:space="preserve"> Holmesovi, v němž novodobý Holmes</w:t>
      </w:r>
      <w:r w:rsidR="002065FA">
        <w:t xml:space="preserve"> používá často svůj </w:t>
      </w:r>
      <w:proofErr w:type="spellStart"/>
      <w:r w:rsidR="002065FA">
        <w:t>smartphone</w:t>
      </w:r>
      <w:proofErr w:type="spellEnd"/>
      <w:r w:rsidR="002065FA">
        <w:t xml:space="preserve"> s přístupem na internet, který je plný nejrůznějších multimediálních programů, řeší tak i velice </w:t>
      </w:r>
      <w:r w:rsidR="003F026A">
        <w:t xml:space="preserve">zapeklité problémy, dále sleduje </w:t>
      </w:r>
      <w:r w:rsidR="002065FA">
        <w:t xml:space="preserve">doma </w:t>
      </w:r>
      <w:r w:rsidR="003F026A">
        <w:t xml:space="preserve">několik digitálních obrazovek najednou, aby objevil sebemenší detail, který by posunul jeho případ kupředu, prostě nová média jsou součástí </w:t>
      </w:r>
      <w:proofErr w:type="spellStart"/>
      <w:r w:rsidR="003F026A">
        <w:t>remakeů</w:t>
      </w:r>
      <w:proofErr w:type="spellEnd"/>
      <w:r w:rsidR="003F026A">
        <w:t xml:space="preserve"> jak v podobě CGI nebo i jinými způsoby.</w:t>
      </w:r>
      <w:r w:rsidR="00737FA6">
        <w:t xml:space="preserve"> Jsou ale ty jiné způsoby zajímavější a působivější pro diváka?</w:t>
      </w:r>
    </w:p>
    <w:p w:rsidR="00B84CDB" w:rsidRPr="00DE59E7" w:rsidRDefault="00E277BE" w:rsidP="00645563">
      <w:pPr>
        <w:jc w:val="both"/>
      </w:pPr>
      <w:r>
        <w:t xml:space="preserve">Na </w:t>
      </w:r>
      <w:proofErr w:type="spellStart"/>
      <w:r>
        <w:t>remakey</w:t>
      </w:r>
      <w:proofErr w:type="spellEnd"/>
      <w:r>
        <w:t xml:space="preserve"> dnešní moderní doby diváci nahlíží zcela jinak, je zde jiné vnímání děje. Představení hlavní postavy či postav probíhá ve vražedném tempu, i když by naopak v mnoha případech pomalý děj byl ku prospěchu. Nicméně je více rozhodující</w:t>
      </w:r>
      <w:r w:rsidR="0072525A">
        <w:t>,</w:t>
      </w:r>
      <w:r>
        <w:t xml:space="preserve"> kolik speciálních efektů</w:t>
      </w:r>
      <w:r w:rsidR="0072525A">
        <w:t xml:space="preserve"> je použito ve </w:t>
      </w:r>
      <w:r>
        <w:t>filmu, z toho důvodu, aby diváci filmu více uvěřili</w:t>
      </w:r>
      <w:r w:rsidR="00946391">
        <w:t>, byli těmito záběry ohromeni</w:t>
      </w:r>
      <w:r>
        <w:t xml:space="preserve">. Já si myslím, že právě zaměření se na charaktery postav, méně speciálních efektů, by pomohlo divákům vcítit se do pocitů hlavních postav. Jako tomu právě bylo u filmů předchozích generací, ne </w:t>
      </w:r>
      <w:proofErr w:type="spellStart"/>
      <w:r>
        <w:t>remakeů</w:t>
      </w:r>
      <w:proofErr w:type="spellEnd"/>
      <w:r>
        <w:t xml:space="preserve"> moderní doby.</w:t>
      </w:r>
      <w:r w:rsidR="006C3CF0">
        <w:t xml:space="preserve"> Ale žít v jiné době znamená</w:t>
      </w:r>
      <w:r w:rsidR="00737FA6">
        <w:t>,</w:t>
      </w:r>
      <w:r w:rsidR="006C3CF0">
        <w:t xml:space="preserve"> přizpůsobit se té době samotné jak nevíce to jde.</w:t>
      </w:r>
      <w:r>
        <w:t xml:space="preserve"> </w:t>
      </w:r>
    </w:p>
    <w:p w:rsidR="008179B9" w:rsidRDefault="008179B9" w:rsidP="007E572D">
      <w:pPr>
        <w:pBdr>
          <w:bottom w:val="single" w:sz="6" w:space="1" w:color="auto"/>
        </w:pBdr>
      </w:pPr>
    </w:p>
    <w:p w:rsidR="007C2B03" w:rsidRPr="008959F3" w:rsidRDefault="007C2B03" w:rsidP="007C2B03">
      <w:pPr>
        <w:jc w:val="both"/>
      </w:pPr>
      <w:proofErr w:type="gramStart"/>
      <w:r>
        <w:rPr>
          <w:lang w:val="en-US"/>
        </w:rPr>
        <w:t>²</w:t>
      </w:r>
      <w:r w:rsidR="00047616">
        <w:rPr>
          <w:lang w:val="en-US"/>
        </w:rPr>
        <w:t xml:space="preserve"> </w:t>
      </w:r>
      <w:proofErr w:type="spellStart"/>
      <w:r w:rsidR="008959F3">
        <w:rPr>
          <w:lang w:val="en-US"/>
        </w:rPr>
        <w:t>Filmové</w:t>
      </w:r>
      <w:proofErr w:type="spellEnd"/>
      <w:r w:rsidR="008959F3">
        <w:rPr>
          <w:lang w:val="en-US"/>
        </w:rPr>
        <w:t xml:space="preserve"> </w:t>
      </w:r>
      <w:proofErr w:type="spellStart"/>
      <w:r w:rsidR="008959F3">
        <w:rPr>
          <w:lang w:val="en-US"/>
        </w:rPr>
        <w:t>triky</w:t>
      </w:r>
      <w:proofErr w:type="spellEnd"/>
      <w:r w:rsidR="008959F3">
        <w:rPr>
          <w:lang w:val="en-US"/>
        </w:rPr>
        <w:t xml:space="preserve"> v </w:t>
      </w:r>
      <w:proofErr w:type="spellStart"/>
      <w:r w:rsidR="008959F3">
        <w:rPr>
          <w:lang w:val="en-US"/>
        </w:rPr>
        <w:t>moderní</w:t>
      </w:r>
      <w:proofErr w:type="spellEnd"/>
      <w:r w:rsidR="008959F3">
        <w:rPr>
          <w:lang w:val="en-US"/>
        </w:rPr>
        <w:t xml:space="preserve"> </w:t>
      </w:r>
      <w:proofErr w:type="spellStart"/>
      <w:r w:rsidR="008959F3">
        <w:rPr>
          <w:lang w:val="en-US"/>
        </w:rPr>
        <w:t>době</w:t>
      </w:r>
      <w:proofErr w:type="spellEnd"/>
      <w:r w:rsidR="008959F3">
        <w:t>.</w:t>
      </w:r>
      <w:proofErr w:type="gramEnd"/>
      <w:r w:rsidR="008959F3">
        <w:t xml:space="preserve"> </w:t>
      </w:r>
      <w:proofErr w:type="gramStart"/>
      <w:r w:rsidR="008959F3">
        <w:rPr>
          <w:lang w:val="en-US"/>
        </w:rPr>
        <w:t>[Online].</w:t>
      </w:r>
      <w:proofErr w:type="gramEnd"/>
      <w:r w:rsidR="008959F3">
        <w:rPr>
          <w:lang w:val="en-US"/>
        </w:rPr>
        <w:t xml:space="preserve"> </w:t>
      </w:r>
      <w:proofErr w:type="gramStart"/>
      <w:r w:rsidR="008959F3">
        <w:rPr>
          <w:lang w:val="en-US"/>
        </w:rPr>
        <w:t xml:space="preserve">[cit. </w:t>
      </w:r>
      <w:r w:rsidR="008959F3">
        <w:t>19.</w:t>
      </w:r>
      <w:proofErr w:type="gramEnd"/>
      <w:r w:rsidR="008959F3">
        <w:t xml:space="preserve"> 04. 2014</w:t>
      </w:r>
      <w:r w:rsidR="008959F3">
        <w:rPr>
          <w:lang w:val="en-US"/>
        </w:rPr>
        <w:t xml:space="preserve">]. </w:t>
      </w:r>
      <w:proofErr w:type="spellStart"/>
      <w:r w:rsidR="008959F3">
        <w:rPr>
          <w:lang w:val="en-US"/>
        </w:rPr>
        <w:t>Dostupn</w:t>
      </w:r>
      <w:proofErr w:type="spellEnd"/>
      <w:r w:rsidR="008959F3">
        <w:t xml:space="preserve">é z </w:t>
      </w:r>
      <w:hyperlink r:id="rId11" w:history="1">
        <w:r w:rsidR="00F60BA0" w:rsidRPr="005305F2">
          <w:rPr>
            <w:rStyle w:val="Hypertextovodkaz"/>
          </w:rPr>
          <w:t>http://www.novesluzby.cz/zajimavosti.209/filmove-triky-v-moderni-dobe.20461.html</w:t>
        </w:r>
      </w:hyperlink>
      <w:r w:rsidR="00F60BA0">
        <w:t xml:space="preserve"> </w:t>
      </w:r>
    </w:p>
    <w:p w:rsidR="007C2B03" w:rsidRPr="007C2B03" w:rsidRDefault="007C2B03" w:rsidP="007E572D">
      <w:pPr>
        <w:rPr>
          <w:lang w:val="en-US"/>
        </w:rPr>
      </w:pPr>
    </w:p>
    <w:p w:rsidR="008179B9" w:rsidRDefault="008179B9" w:rsidP="007E572D"/>
    <w:p w:rsidR="008179B9" w:rsidRDefault="008179B9" w:rsidP="007E572D"/>
    <w:p w:rsidR="00EE786B" w:rsidRDefault="00EE786B" w:rsidP="00EE786B">
      <w:pPr>
        <w:rPr>
          <w:sz w:val="44"/>
          <w:szCs w:val="44"/>
        </w:rPr>
      </w:pPr>
      <w:r>
        <w:rPr>
          <w:sz w:val="44"/>
          <w:szCs w:val="44"/>
        </w:rPr>
        <w:t xml:space="preserve">3. Srovnání, zhodnocení, jak se dá </w:t>
      </w:r>
      <w:proofErr w:type="spellStart"/>
      <w:r>
        <w:rPr>
          <w:sz w:val="44"/>
          <w:szCs w:val="44"/>
        </w:rPr>
        <w:t>remake</w:t>
      </w:r>
      <w:proofErr w:type="spellEnd"/>
      <w:r>
        <w:rPr>
          <w:sz w:val="44"/>
          <w:szCs w:val="44"/>
        </w:rPr>
        <w:t xml:space="preserve"> srovnat s</w:t>
      </w:r>
      <w:r w:rsidR="008B7540">
        <w:rPr>
          <w:sz w:val="44"/>
          <w:szCs w:val="44"/>
        </w:rPr>
        <w:t> </w:t>
      </w:r>
      <w:r>
        <w:rPr>
          <w:sz w:val="44"/>
          <w:szCs w:val="44"/>
        </w:rPr>
        <w:t>originálem</w:t>
      </w:r>
      <w:r w:rsidR="008B7540">
        <w:rPr>
          <w:sz w:val="44"/>
          <w:szCs w:val="44"/>
        </w:rPr>
        <w:t xml:space="preserve">, v našem případě originál a </w:t>
      </w:r>
      <w:proofErr w:type="spellStart"/>
      <w:r w:rsidR="008B7540">
        <w:rPr>
          <w:sz w:val="44"/>
          <w:szCs w:val="44"/>
        </w:rPr>
        <w:t>remake</w:t>
      </w:r>
      <w:proofErr w:type="spellEnd"/>
      <w:r w:rsidR="008B7540">
        <w:rPr>
          <w:sz w:val="44"/>
          <w:szCs w:val="44"/>
        </w:rPr>
        <w:t xml:space="preserve"> </w:t>
      </w:r>
      <w:proofErr w:type="spellStart"/>
      <w:r w:rsidR="008B7540">
        <w:rPr>
          <w:sz w:val="44"/>
          <w:szCs w:val="44"/>
        </w:rPr>
        <w:t>Carrie</w:t>
      </w:r>
      <w:proofErr w:type="spellEnd"/>
    </w:p>
    <w:p w:rsidR="00EE786B" w:rsidRDefault="00EE786B" w:rsidP="006364A2">
      <w:pPr>
        <w:jc w:val="both"/>
      </w:pPr>
      <w:r>
        <w:t xml:space="preserve">Nový film </w:t>
      </w:r>
      <w:proofErr w:type="spellStart"/>
      <w:r>
        <w:t>Carrie</w:t>
      </w:r>
      <w:proofErr w:type="spellEnd"/>
      <w:r w:rsidR="00E263E1">
        <w:t xml:space="preserve"> z roku 2013</w:t>
      </w:r>
      <w:r w:rsidR="00C75366">
        <w:t xml:space="preserve">, ve kterém hraje </w:t>
      </w:r>
      <w:proofErr w:type="spellStart"/>
      <w:r>
        <w:t>Chloe</w:t>
      </w:r>
      <w:proofErr w:type="spellEnd"/>
      <w:r>
        <w:t xml:space="preserve"> </w:t>
      </w:r>
      <w:proofErr w:type="spellStart"/>
      <w:r w:rsidR="003F0503">
        <w:t>Moretz</w:t>
      </w:r>
      <w:proofErr w:type="spellEnd"/>
      <w:r>
        <w:t xml:space="preserve">, je </w:t>
      </w:r>
      <w:r w:rsidR="007104AC">
        <w:t xml:space="preserve">podle mého názoru </w:t>
      </w:r>
      <w:r>
        <w:t xml:space="preserve">jen nepodstatná kopie klasického hororu ze </w:t>
      </w:r>
      <w:r w:rsidR="0072525A">
        <w:t xml:space="preserve">70. </w:t>
      </w:r>
      <w:r w:rsidR="003E2C5B">
        <w:t>L</w:t>
      </w:r>
      <w:r w:rsidR="0072525A">
        <w:t>et</w:t>
      </w:r>
      <w:r w:rsidR="003E2C5B">
        <w:t>, konkrétně z roku 1976</w:t>
      </w:r>
      <w:r>
        <w:t xml:space="preserve">. Film </w:t>
      </w:r>
      <w:proofErr w:type="spellStart"/>
      <w:r>
        <w:t>Carrie</w:t>
      </w:r>
      <w:proofErr w:type="spellEnd"/>
      <w:r>
        <w:t xml:space="preserve"> byl adaptovaný z prvního vydaného románu </w:t>
      </w:r>
      <w:proofErr w:type="spellStart"/>
      <w:r>
        <w:t>Stephena</w:t>
      </w:r>
      <w:proofErr w:type="spellEnd"/>
      <w:r>
        <w:t xml:space="preserve"> Kinga</w:t>
      </w:r>
      <w:r w:rsidR="003E2C5B">
        <w:t>, který vyšel v roce 1974</w:t>
      </w:r>
      <w:r>
        <w:t xml:space="preserve">. Byla to kniha v měkké vazbě s šokujícím obalem zobrazujícím </w:t>
      </w:r>
      <w:r w:rsidR="00BC713E">
        <w:t xml:space="preserve">vykulenou dívku, jejichž hlava je celá od krve, tuto knihu bylo ve své době nemožné nepostřehnout. V tomto filmu ze </w:t>
      </w:r>
      <w:r w:rsidR="00CB23B5">
        <w:t>70. let</w:t>
      </w:r>
      <w:r w:rsidR="00BC713E">
        <w:t xml:space="preserve"> hrál John </w:t>
      </w:r>
      <w:proofErr w:type="spellStart"/>
      <w:r w:rsidR="00BC713E">
        <w:t>Travolta</w:t>
      </w:r>
      <w:proofErr w:type="spellEnd"/>
      <w:r w:rsidR="00BC713E">
        <w:t xml:space="preserve"> </w:t>
      </w:r>
      <w:proofErr w:type="spellStart"/>
      <w:r w:rsidR="00BC713E">
        <w:t>Billyho</w:t>
      </w:r>
      <w:proofErr w:type="spellEnd"/>
      <w:r w:rsidR="00BC713E">
        <w:t xml:space="preserve"> </w:t>
      </w:r>
      <w:proofErr w:type="spellStart"/>
      <w:r w:rsidR="00BC713E">
        <w:t>Nolana</w:t>
      </w:r>
      <w:proofErr w:type="spellEnd"/>
      <w:r w:rsidR="00BC713E">
        <w:t xml:space="preserve">, tvrďáckého přítele největší mrchy ve třídě. Režisér Brian De Palma, který natočil původní </w:t>
      </w:r>
      <w:r w:rsidR="00F31D68">
        <w:t xml:space="preserve">film </w:t>
      </w:r>
      <w:proofErr w:type="spellStart"/>
      <w:r w:rsidR="00BC713E">
        <w:t>Carrie</w:t>
      </w:r>
      <w:proofErr w:type="spellEnd"/>
      <w:r w:rsidR="00BC713E">
        <w:t>, se vezl na vlně tehdy vznikajících hororů, které měly pro svůj vznik o něc</w:t>
      </w:r>
      <w:r w:rsidR="00505D45">
        <w:t>o větší rozpočet. Jako horor T</w:t>
      </w:r>
      <w:r w:rsidR="00BC713E">
        <w:t>he Omen. Samozřejmě tehdy ten o něco větší rozpočet znamenal jen kapku v moři v porovnání s dnešními vysoko</w:t>
      </w:r>
      <w:r w:rsidR="00CB23B5">
        <w:rPr>
          <w:lang w:val="en-US"/>
        </w:rPr>
        <w:t>-</w:t>
      </w:r>
      <w:r w:rsidR="00BC713E">
        <w:t xml:space="preserve">rozpočtovými filmy. </w:t>
      </w:r>
    </w:p>
    <w:p w:rsidR="008B7540" w:rsidRDefault="008B7540" w:rsidP="006364A2">
      <w:pPr>
        <w:jc w:val="both"/>
      </w:pPr>
      <w:r>
        <w:t xml:space="preserve">V původním filmu bylo pro publikum </w:t>
      </w:r>
      <w:r w:rsidR="0000424E">
        <w:t xml:space="preserve">velice </w:t>
      </w:r>
      <w:r>
        <w:t xml:space="preserve">šokující, že viděli nějakou ženu dostat </w:t>
      </w:r>
      <w:r w:rsidR="00CB3D64">
        <w:t>menstruaci</w:t>
      </w:r>
      <w:r>
        <w:t xml:space="preserve"> na plátně kina, v současných filmech se to děje jen výjimečně, ani to nebývá zmiňováno náznakem</w:t>
      </w:r>
      <w:r w:rsidR="00490C1F">
        <w:t xml:space="preserve">. </w:t>
      </w:r>
      <w:r w:rsidR="007104AC">
        <w:t>D</w:t>
      </w:r>
      <w:r>
        <w:t>říve než skončily titulky</w:t>
      </w:r>
      <w:r w:rsidR="00CB3D64">
        <w:t xml:space="preserve"> herců, kteří ve filmu hrají, </w:t>
      </w:r>
      <w:r>
        <w:t>De Palma začal s mistrovským zpomalenými záběry nahoty ze školních šaten a vše vrcholilo, když hlavní představitelka začne panikařit, když uvid</w:t>
      </w:r>
      <w:r w:rsidR="00FC0005">
        <w:t>í svoji krev. Její spolužačky místo aby jí pomohly, tak ji začnou nelítostně zesměšňovat.</w:t>
      </w:r>
      <w:r w:rsidR="0000424E">
        <w:t xml:space="preserve"> Toto byla pro film důležitá scéna.</w:t>
      </w:r>
      <w:r w:rsidR="00E84BD1">
        <w:t xml:space="preserve"> Chcete vědět proč? </w:t>
      </w:r>
      <w:r w:rsidR="00562310">
        <w:t>Totiž o</w:t>
      </w:r>
      <w:r w:rsidR="00E84BD1">
        <w:t>d této doby začali diváci mocně soucítit s hlavní protagonistkou.</w:t>
      </w:r>
    </w:p>
    <w:p w:rsidR="00FC0005" w:rsidRDefault="00FC0005" w:rsidP="006364A2">
      <w:pPr>
        <w:jc w:val="both"/>
      </w:pPr>
      <w:proofErr w:type="spellStart"/>
      <w:r>
        <w:t>Sissy</w:t>
      </w:r>
      <w:proofErr w:type="spellEnd"/>
      <w:r>
        <w:t xml:space="preserve"> </w:t>
      </w:r>
      <w:proofErr w:type="spellStart"/>
      <w:r>
        <w:t>Spacek</w:t>
      </w:r>
      <w:proofErr w:type="spellEnd"/>
      <w:r>
        <w:t>, herečka, kte</w:t>
      </w:r>
      <w:r w:rsidR="00505D45">
        <w:t>rá hrála v původním filmu, jenž</w:t>
      </w:r>
      <w:r>
        <w:t xml:space="preserve"> byla do filmu doporučena svým manželem, uměleckým ředitelem Jackem Fiskem, měla už před 25 let, když hrála </w:t>
      </w:r>
      <w:proofErr w:type="spellStart"/>
      <w:r>
        <w:t>Carrie</w:t>
      </w:r>
      <w:proofErr w:type="spellEnd"/>
      <w:r>
        <w:t>, ale vypadala mnohem mladěj</w:t>
      </w:r>
      <w:r w:rsidR="001226E1">
        <w:t>i. Jako bázlivá</w:t>
      </w:r>
      <w:r w:rsidR="00505D45">
        <w:t xml:space="preserve"> </w:t>
      </w:r>
      <w:proofErr w:type="spellStart"/>
      <w:r w:rsidR="00505D45">
        <w:t>o</w:t>
      </w:r>
      <w:r w:rsidR="000C22E7">
        <w:t>utsider</w:t>
      </w:r>
      <w:r w:rsidR="001226E1">
        <w:t>ka</w:t>
      </w:r>
      <w:proofErr w:type="spellEnd"/>
      <w:r w:rsidR="000C22E7">
        <w:t>, která</w:t>
      </w:r>
      <w:r w:rsidR="00E912A0">
        <w:t xml:space="preserve"> má fanaticky věřící matku</w:t>
      </w:r>
      <w:r>
        <w:t xml:space="preserve">, </w:t>
      </w:r>
      <w:proofErr w:type="gramStart"/>
      <w:r>
        <w:t>hrála</w:t>
      </w:r>
      <w:proofErr w:type="gramEnd"/>
      <w:r>
        <w:t xml:space="preserve"> jí </w:t>
      </w:r>
      <w:proofErr w:type="spellStart"/>
      <w:r>
        <w:t>Piper</w:t>
      </w:r>
      <w:proofErr w:type="spellEnd"/>
      <w:r>
        <w:t xml:space="preserve"> </w:t>
      </w:r>
      <w:proofErr w:type="spellStart"/>
      <w:r>
        <w:t>Laurie</w:t>
      </w:r>
      <w:proofErr w:type="spellEnd"/>
      <w:r>
        <w:t xml:space="preserve">, </w:t>
      </w:r>
      <w:r w:rsidR="00971881">
        <w:t>která  ji</w:t>
      </w:r>
      <w:r>
        <w:t xml:space="preserve"> nechala neznalou jakýchkoliv zásadních skutečností života, a j</w:t>
      </w:r>
      <w:r w:rsidR="00490C1F">
        <w:t>e</w:t>
      </w:r>
      <w:r w:rsidR="0000424E">
        <w:t>ji</w:t>
      </w:r>
      <w:r>
        <w:t xml:space="preserve">chž opravdový výkon dává filmu srdcervoucí </w:t>
      </w:r>
      <w:r w:rsidR="003F0503">
        <w:t xml:space="preserve">lidskost. Jak </w:t>
      </w:r>
      <w:proofErr w:type="spellStart"/>
      <w:r w:rsidR="003F0503">
        <w:t>Sissy</w:t>
      </w:r>
      <w:proofErr w:type="spellEnd"/>
      <w:r w:rsidR="003F0503">
        <w:t xml:space="preserve"> </w:t>
      </w:r>
      <w:proofErr w:type="spellStart"/>
      <w:r w:rsidR="003F0503">
        <w:t>Spacek</w:t>
      </w:r>
      <w:proofErr w:type="spellEnd"/>
      <w:r w:rsidR="003F0503">
        <w:t xml:space="preserve">, tak i </w:t>
      </w:r>
      <w:proofErr w:type="spellStart"/>
      <w:r w:rsidR="003F0503">
        <w:t>Piper</w:t>
      </w:r>
      <w:proofErr w:type="spellEnd"/>
      <w:r w:rsidR="003F0503">
        <w:t xml:space="preserve"> </w:t>
      </w:r>
      <w:proofErr w:type="spellStart"/>
      <w:r w:rsidR="003F0503">
        <w:t>Laurie</w:t>
      </w:r>
      <w:proofErr w:type="spellEnd"/>
      <w:r w:rsidR="003F0503">
        <w:t>, byly následně nominovány na Oskary.</w:t>
      </w:r>
      <w:r w:rsidR="000C22E7">
        <w:t xml:space="preserve"> </w:t>
      </w:r>
      <w:del w:id="4" w:author="Zuzana" w:date="2014-04-25T10:44:00Z">
        <w:r w:rsidR="000C22E7" w:rsidDel="00D777C6">
          <w:delText xml:space="preserve">Toto je ilustrace toho, jak musel být ten film ve své době všemi přijímán a vnímán, </w:delText>
        </w:r>
        <w:r w:rsidR="0000424E" w:rsidDel="00D777C6">
          <w:delText xml:space="preserve">byla na něj </w:delText>
        </w:r>
        <w:r w:rsidR="00B420DB" w:rsidDel="00D777C6">
          <w:delText>pěna chvála.</w:delText>
        </w:r>
      </w:del>
    </w:p>
    <w:p w:rsidR="003F0503" w:rsidRDefault="003F0503" w:rsidP="006364A2">
      <w:pPr>
        <w:jc w:val="both"/>
      </w:pPr>
      <w:r>
        <w:t>Po ohromujícím začátku, původní film je spíše více středoškolská</w:t>
      </w:r>
      <w:r w:rsidR="00B420DB">
        <w:t xml:space="preserve"> komedie než horor, režisér trochu záměrně</w:t>
      </w:r>
      <w:r>
        <w:t xml:space="preserve"> využívá různé situace, </w:t>
      </w:r>
      <w:r w:rsidR="00806973">
        <w:t xml:space="preserve">které se mu naskytnou, jako </w:t>
      </w:r>
      <w:r>
        <w:t xml:space="preserve">když například kamera jakoby svléká dívky dělající dřepy. Mezitím si divák buduje velké sympatie pro hlavní představitelku, která není jen šikanována ve škole, ale také je fyzicky týrána doma. </w:t>
      </w:r>
      <w:r w:rsidR="00A37AD4">
        <w:t xml:space="preserve">Začátek menstruačních cyklů vyvolal u </w:t>
      </w:r>
      <w:proofErr w:type="spellStart"/>
      <w:r w:rsidR="00A37AD4">
        <w:t>Carrie</w:t>
      </w:r>
      <w:proofErr w:type="spellEnd"/>
      <w:r w:rsidR="00A37AD4">
        <w:t xml:space="preserve"> </w:t>
      </w:r>
      <w:r w:rsidR="00806973">
        <w:t xml:space="preserve">telekinetické síly, které byly </w:t>
      </w:r>
      <w:r w:rsidR="00A37AD4">
        <w:t>následně uvolněny na školním plese. Kingův příběh</w:t>
      </w:r>
      <w:r w:rsidR="00B420DB">
        <w:t>,</w:t>
      </w:r>
      <w:r w:rsidR="00A37AD4">
        <w:t xml:space="preserve"> pr</w:t>
      </w:r>
      <w:r w:rsidR="00B420DB">
        <w:t xml:space="preserve">ostupovaný strachem z krve, je </w:t>
      </w:r>
      <w:r w:rsidR="00A37AD4">
        <w:t>také připomínka, že nic není děsivější pro dospívající dívku, než její vrstevníci.</w:t>
      </w:r>
      <w:r w:rsidR="001226E1">
        <w:t xml:space="preserve"> A co je pro vás nejděsivější?</w:t>
      </w:r>
      <w:r w:rsidR="00A37AD4">
        <w:t xml:space="preserve">  </w:t>
      </w:r>
      <w:r>
        <w:t xml:space="preserve"> </w:t>
      </w:r>
    </w:p>
    <w:p w:rsidR="0062321B" w:rsidRDefault="0062321B" w:rsidP="006364A2">
      <w:pPr>
        <w:jc w:val="both"/>
      </w:pPr>
      <w:r>
        <w:t xml:space="preserve">Myslím si, že původní film </w:t>
      </w:r>
      <w:proofErr w:type="spellStart"/>
      <w:r>
        <w:t>Carrie</w:t>
      </w:r>
      <w:proofErr w:type="spellEnd"/>
      <w:r>
        <w:t xml:space="preserve"> hodně </w:t>
      </w:r>
      <w:r w:rsidR="00FD57E2">
        <w:t>souzněl</w:t>
      </w:r>
      <w:r>
        <w:t xml:space="preserve"> s publikem. Příběh vypadá, jakoby zobrazoval klasický tri</w:t>
      </w:r>
      <w:r w:rsidR="00572ADA">
        <w:t>umf oběti útlaku, oběť je osudově</w:t>
      </w:r>
      <w:r>
        <w:t xml:space="preserve"> podceněna jejími trýzniteli. Dívka, která je prototypem </w:t>
      </w:r>
      <w:r>
        <w:lastRenderedPageBreak/>
        <w:t xml:space="preserve">šikanované adolescenty. Až na to, že to </w:t>
      </w:r>
      <w:r w:rsidR="0036327E">
        <w:t xml:space="preserve">ve skutečnosti </w:t>
      </w:r>
      <w:r>
        <w:t xml:space="preserve">není triumf. Je to možná očisťující a dramaticky uspokojující vidět </w:t>
      </w:r>
      <w:proofErr w:type="gramStart"/>
      <w:r w:rsidR="009E0009">
        <w:t>ty ,,</w:t>
      </w:r>
      <w:r w:rsidR="00FD57E2">
        <w:t>semetriky</w:t>
      </w:r>
      <w:proofErr w:type="gramEnd"/>
      <w:r w:rsidR="00FD57E2">
        <w:rPr>
          <w:lang w:val="en-US"/>
        </w:rPr>
        <w:t xml:space="preserve">’’, </w:t>
      </w:r>
      <w:proofErr w:type="spellStart"/>
      <w:r w:rsidR="00FD57E2">
        <w:rPr>
          <w:lang w:val="en-US"/>
        </w:rPr>
        <w:t>jak</w:t>
      </w:r>
      <w:proofErr w:type="spellEnd"/>
      <w:r w:rsidR="009E0009">
        <w:t xml:space="preserve"> dostávají, co si zaslouží, ale vlastně je to jako z bible, není to nic k velkému aplausu, a jako všechny násilné odplaty</w:t>
      </w:r>
      <w:r w:rsidR="0036327E">
        <w:t xml:space="preserve">, měli bychom je </w:t>
      </w:r>
      <w:r w:rsidR="00B41B1C">
        <w:t>odmítnout zcela</w:t>
      </w:r>
      <w:r w:rsidR="009E0009">
        <w:t xml:space="preserve"> bez </w:t>
      </w:r>
      <w:r w:rsidR="0036327E">
        <w:t>mrknutí oka</w:t>
      </w:r>
      <w:r w:rsidR="009E0009">
        <w:t xml:space="preserve">. Není to jen o tom, že ty vinné povahy trpí, ale i ty nevinné po jejich boku. Myslím si, že nikdo nemohl </w:t>
      </w:r>
      <w:r w:rsidR="00971881">
        <w:t xml:space="preserve">odejít z tohoto filmu </w:t>
      </w:r>
      <w:r w:rsidR="00971881" w:rsidRPr="00D777C6">
        <w:rPr>
          <w:highlight w:val="yellow"/>
          <w:rPrChange w:id="5" w:author="Zuzana" w:date="2014-04-25T10:45:00Z">
            <w:rPr/>
          </w:rPrChange>
        </w:rPr>
        <w:t>bez újmy.</w:t>
      </w:r>
      <w:r w:rsidR="001226E1">
        <w:t xml:space="preserve"> Zajímavé by bylo se </w:t>
      </w:r>
      <w:commentRangeStart w:id="6"/>
      <w:r w:rsidR="001226E1">
        <w:t>zamyslet</w:t>
      </w:r>
      <w:commentRangeEnd w:id="6"/>
      <w:r w:rsidR="00F473EA">
        <w:rPr>
          <w:rStyle w:val="Odkaznakoment"/>
        </w:rPr>
        <w:commentReference w:id="6"/>
      </w:r>
      <w:r w:rsidR="001226E1">
        <w:t xml:space="preserve"> nad tím, jak by film vyzněl, kdyby původní film z roku 1976 měl premiéru v dnešní době, jak by diváci reagovali, kdyby film viděli poprvé?</w:t>
      </w:r>
    </w:p>
    <w:p w:rsidR="00E912A0" w:rsidRDefault="00E912A0" w:rsidP="006364A2">
      <w:pPr>
        <w:jc w:val="both"/>
      </w:pPr>
      <w:r>
        <w:t>Pokud bych obrátil svoji pozornost k</w:t>
      </w:r>
      <w:r w:rsidR="00490C1F">
        <w:t> </w:t>
      </w:r>
      <w:proofErr w:type="spellStart"/>
      <w:r>
        <w:t>remakeu</w:t>
      </w:r>
      <w:proofErr w:type="spellEnd"/>
      <w:r w:rsidR="00490C1F">
        <w:t xml:space="preserve"> z roku 2013</w:t>
      </w:r>
      <w:r>
        <w:t xml:space="preserve">. Tak místo aby se znovu adaptoval Kingův román, což by byl přístup, který by byl podle mého názoru více úspěšný, tak </w:t>
      </w:r>
      <w:proofErr w:type="spellStart"/>
      <w:r>
        <w:t>Kimberly</w:t>
      </w:r>
      <w:proofErr w:type="spellEnd"/>
      <w:r>
        <w:t xml:space="preserve"> </w:t>
      </w:r>
      <w:proofErr w:type="spellStart"/>
      <w:r>
        <w:t>Peirce</w:t>
      </w:r>
      <w:proofErr w:type="spellEnd"/>
      <w:r>
        <w:t>, te</w:t>
      </w:r>
      <w:r w:rsidR="00FD57E2">
        <w:t xml:space="preserve">dy </w:t>
      </w:r>
      <w:proofErr w:type="spellStart"/>
      <w:r w:rsidR="00FD57E2">
        <w:t>řežisérka</w:t>
      </w:r>
      <w:proofErr w:type="spellEnd"/>
      <w:r w:rsidR="00FD57E2">
        <w:t xml:space="preserve"> filmu, a scénáristi</w:t>
      </w:r>
      <w:r>
        <w:t xml:space="preserve"> </w:t>
      </w:r>
      <w:r w:rsidR="00F22A41">
        <w:t xml:space="preserve">Roberto </w:t>
      </w:r>
      <w:proofErr w:type="spellStart"/>
      <w:r w:rsidR="00F22A41">
        <w:t>Aguirre-Sacasa</w:t>
      </w:r>
      <w:proofErr w:type="spellEnd"/>
      <w:r w:rsidR="00FD57E2">
        <w:t xml:space="preserve"> a </w:t>
      </w:r>
      <w:proofErr w:type="spellStart"/>
      <w:r w:rsidR="00FD57E2">
        <w:t>Lawrence</w:t>
      </w:r>
      <w:proofErr w:type="spellEnd"/>
      <w:r w:rsidR="00FD57E2">
        <w:t xml:space="preserve"> D. </w:t>
      </w:r>
      <w:proofErr w:type="spellStart"/>
      <w:r w:rsidR="00FD57E2">
        <w:t>Cohen</w:t>
      </w:r>
      <w:proofErr w:type="spellEnd"/>
      <w:r w:rsidR="00B41B1C">
        <w:t>,</w:t>
      </w:r>
      <w:r w:rsidR="00B1275D">
        <w:t xml:space="preserve"> zcela přestavěli</w:t>
      </w:r>
      <w:r w:rsidR="00F22A41">
        <w:t xml:space="preserve"> celý zmíněný film z roku 1976.</w:t>
      </w:r>
      <w:r w:rsidR="00971881">
        <w:t xml:space="preserve"> Byly utraceny desítky </w:t>
      </w:r>
      <w:r w:rsidR="00E940F2">
        <w:t xml:space="preserve">milionů </w:t>
      </w:r>
      <w:r w:rsidR="00071C3C">
        <w:t>dolarů</w:t>
      </w:r>
      <w:r w:rsidR="00E940F2">
        <w:t xml:space="preserve"> za CGI efekty, </w:t>
      </w:r>
      <w:r w:rsidR="00971881">
        <w:t>platy herců, štábu a v</w:t>
      </w:r>
      <w:r w:rsidR="00F22A41">
        <w:t xml:space="preserve">ýsledek nebyl ani tak katastrofický, </w:t>
      </w:r>
      <w:r w:rsidR="00B41B1C">
        <w:t>ale dle mé</w:t>
      </w:r>
      <w:r w:rsidR="00262D2D">
        <w:t xml:space="preserve">ho názoru byl </w:t>
      </w:r>
      <w:r w:rsidR="00F22A41">
        <w:t xml:space="preserve">spíše nevyhnutelný, stejně tak jako mnoho jiných </w:t>
      </w:r>
      <w:proofErr w:type="spellStart"/>
      <w:r w:rsidR="00F22A41">
        <w:t>remakeů</w:t>
      </w:r>
      <w:proofErr w:type="spellEnd"/>
      <w:r w:rsidR="00F22A41">
        <w:t>, film vypadá jako nepotřebná kopie originálu</w:t>
      </w:r>
      <w:r w:rsidR="00971881">
        <w:t xml:space="preserve"> přenesená o desítky let dopředu, masivně vylepšená o moderní počítačové efekty a kouzlo mistrovského původního filmu je pryč</w:t>
      </w:r>
      <w:r w:rsidR="00F22A41">
        <w:t>.</w:t>
      </w:r>
      <w:r w:rsidR="00262D2D">
        <w:t xml:space="preserve"> </w:t>
      </w:r>
      <w:r w:rsidR="00495A5E">
        <w:t xml:space="preserve">Pokud jde o herečky, tak </w:t>
      </w:r>
      <w:proofErr w:type="spellStart"/>
      <w:r w:rsidR="00F22A41">
        <w:t>Sissy</w:t>
      </w:r>
      <w:proofErr w:type="spellEnd"/>
      <w:r w:rsidR="00F22A41">
        <w:t xml:space="preserve"> </w:t>
      </w:r>
      <w:proofErr w:type="spellStart"/>
      <w:r w:rsidR="00F22A41">
        <w:t>Spacek</w:t>
      </w:r>
      <w:proofErr w:type="spellEnd"/>
      <w:r w:rsidR="00F22A41">
        <w:t xml:space="preserve"> vypadala tak nějak obludně krásně, tím pádem mohla svoje spolužáky obrátit proti sobě, zato </w:t>
      </w:r>
      <w:proofErr w:type="spellStart"/>
      <w:r w:rsidR="00F22A41">
        <w:t>Chloe</w:t>
      </w:r>
      <w:proofErr w:type="spellEnd"/>
      <w:r w:rsidR="00F22A41">
        <w:t xml:space="preserve"> </w:t>
      </w:r>
      <w:proofErr w:type="spellStart"/>
      <w:r w:rsidR="00F22A41">
        <w:t>Moretz</w:t>
      </w:r>
      <w:proofErr w:type="spellEnd"/>
      <w:r w:rsidR="00F22A41">
        <w:t xml:space="preserve"> vypadá roztomile, mnohem méně jako outsider. </w:t>
      </w:r>
      <w:r w:rsidR="002B3E34">
        <w:t xml:space="preserve">Tedy paradoxně filmu ublížilo, že je hlavní představitelka tak krásná. Nicméně, </w:t>
      </w:r>
      <w:proofErr w:type="spellStart"/>
      <w:r w:rsidR="002B3E34">
        <w:t>Chloe</w:t>
      </w:r>
      <w:proofErr w:type="spellEnd"/>
      <w:r w:rsidR="002B3E34">
        <w:t xml:space="preserve"> </w:t>
      </w:r>
      <w:proofErr w:type="spellStart"/>
      <w:r w:rsidR="002B3E34">
        <w:t>Moretz</w:t>
      </w:r>
      <w:proofErr w:type="spellEnd"/>
      <w:r w:rsidR="002B3E34">
        <w:t xml:space="preserve"> byla před natáčením </w:t>
      </w:r>
      <w:proofErr w:type="spellStart"/>
      <w:r w:rsidR="002B3E34">
        <w:t>remakeu</w:t>
      </w:r>
      <w:proofErr w:type="spellEnd"/>
      <w:r w:rsidR="002B3E34">
        <w:t xml:space="preserve"> filmu </w:t>
      </w:r>
      <w:proofErr w:type="spellStart"/>
      <w:r w:rsidR="002B3E34">
        <w:t>Carrie</w:t>
      </w:r>
      <w:proofErr w:type="spellEnd"/>
      <w:r w:rsidR="002B3E34">
        <w:t xml:space="preserve"> z roku 2013 známá, natočila úspěšné filmy</w:t>
      </w:r>
      <w:r w:rsidR="00B41B1C">
        <w:t>,</w:t>
      </w:r>
      <w:r w:rsidR="002B3E34">
        <w:t xml:space="preserve"> a možná proto, že se předtím neobjevila v žádném hororovém filmu, tak dostala tuto roli, roli, na kterou sice byla příliš krásná, ale odhlédneme</w:t>
      </w:r>
      <w:r w:rsidR="002B3E34">
        <w:rPr>
          <w:lang w:val="en-US"/>
        </w:rPr>
        <w:t xml:space="preserve">-li od </w:t>
      </w:r>
      <w:proofErr w:type="spellStart"/>
      <w:r w:rsidR="002B3E34">
        <w:rPr>
          <w:lang w:val="en-US"/>
        </w:rPr>
        <w:t>faktu</w:t>
      </w:r>
      <w:proofErr w:type="spellEnd"/>
      <w:r w:rsidR="002B3E34">
        <w:rPr>
          <w:lang w:val="en-US"/>
        </w:rPr>
        <w:t xml:space="preserve">, </w:t>
      </w:r>
      <w:r w:rsidR="00262D2D">
        <w:t xml:space="preserve">že by </w:t>
      </w:r>
      <w:r w:rsidR="002B3E34">
        <w:t>měl</w:t>
      </w:r>
      <w:r w:rsidR="00262D2D">
        <w:t xml:space="preserve"> ten film</w:t>
      </w:r>
      <w:r w:rsidR="002B3E34">
        <w:t xml:space="preserve"> s jinou herečkou lepší předpoklady navázat na</w:t>
      </w:r>
      <w:r w:rsidR="00490C1F">
        <w:t xml:space="preserve"> práci De Palmy, tak mně se v tom filmu </w:t>
      </w:r>
      <w:proofErr w:type="spellStart"/>
      <w:r w:rsidR="002B3E34">
        <w:t>Chloe</w:t>
      </w:r>
      <w:proofErr w:type="spellEnd"/>
      <w:r w:rsidR="002B3E34">
        <w:t xml:space="preserve"> </w:t>
      </w:r>
      <w:proofErr w:type="spellStart"/>
      <w:r w:rsidR="002B3E34">
        <w:t>Moretz</w:t>
      </w:r>
      <w:proofErr w:type="spellEnd"/>
      <w:r w:rsidR="002B3E34">
        <w:t xml:space="preserve"> líbila. </w:t>
      </w:r>
      <w:r w:rsidR="00495A5E">
        <w:t>Z </w:t>
      </w:r>
      <w:r w:rsidR="00E940F2">
        <w:t>jiného úhlu kdo by nechtěl vidět</w:t>
      </w:r>
      <w:r w:rsidR="00495A5E">
        <w:t xml:space="preserve"> v takovém filmu krásnou herečku místo obludně krásné herečky? </w:t>
      </w:r>
    </w:p>
    <w:p w:rsidR="00924A1C" w:rsidRDefault="00924A1C" w:rsidP="006364A2">
      <w:pPr>
        <w:jc w:val="both"/>
      </w:pPr>
      <w:r>
        <w:t xml:space="preserve">Na druhou stranu, ještě nebyla zmíněna herečka </w:t>
      </w:r>
      <w:proofErr w:type="spellStart"/>
      <w:r>
        <w:t>Julianne</w:t>
      </w:r>
      <w:proofErr w:type="spellEnd"/>
      <w:r>
        <w:t xml:space="preserve"> </w:t>
      </w:r>
      <w:proofErr w:type="spellStart"/>
      <w:r>
        <w:t>Moore</w:t>
      </w:r>
      <w:proofErr w:type="spellEnd"/>
      <w:r>
        <w:t xml:space="preserve">, která předvedla opravdu skvělý herecký výkon, jako psychotická matka </w:t>
      </w:r>
      <w:proofErr w:type="spellStart"/>
      <w:r>
        <w:t>Carrie</w:t>
      </w:r>
      <w:proofErr w:type="spellEnd"/>
      <w:r>
        <w:t xml:space="preserve">. Děsivě skvělý výkon, který ale opět neměl na to být srovnatelný s výkonem </w:t>
      </w:r>
      <w:proofErr w:type="spellStart"/>
      <w:r>
        <w:t>Piper</w:t>
      </w:r>
      <w:proofErr w:type="spellEnd"/>
      <w:r>
        <w:t xml:space="preserve"> </w:t>
      </w:r>
      <w:proofErr w:type="spellStart"/>
      <w:r>
        <w:t>Laurie</w:t>
      </w:r>
      <w:proofErr w:type="spellEnd"/>
      <w:r>
        <w:t>, která hrála v originálním hororu, jak již bylo zmíněno.</w:t>
      </w:r>
      <w:r w:rsidR="00262D2D">
        <w:t xml:space="preserve"> </w:t>
      </w:r>
      <w:r>
        <w:t xml:space="preserve"> </w:t>
      </w:r>
    </w:p>
    <w:p w:rsidR="00924A1C" w:rsidRPr="002B3E34" w:rsidRDefault="00924A1C" w:rsidP="006364A2">
      <w:pPr>
        <w:jc w:val="both"/>
      </w:pPr>
      <w:proofErr w:type="spellStart"/>
      <w:r>
        <w:t>Remakey</w:t>
      </w:r>
      <w:proofErr w:type="spellEnd"/>
      <w:r>
        <w:t xml:space="preserve"> filmu </w:t>
      </w:r>
      <w:proofErr w:type="spellStart"/>
      <w:r>
        <w:t>Carrie</w:t>
      </w:r>
      <w:proofErr w:type="spellEnd"/>
      <w:r>
        <w:t xml:space="preserve"> vznikají, nebyl tu zmíněný </w:t>
      </w:r>
      <w:proofErr w:type="spellStart"/>
      <w:r>
        <w:t>remake</w:t>
      </w:r>
      <w:proofErr w:type="spellEnd"/>
      <w:r>
        <w:t xml:space="preserve"> filmu </w:t>
      </w:r>
      <w:proofErr w:type="spellStart"/>
      <w:r>
        <w:t>Carrie</w:t>
      </w:r>
      <w:proofErr w:type="spellEnd"/>
      <w:r>
        <w:t xml:space="preserve"> z roku 2002, o kterém by se dalo dlouze polemizovat, </w:t>
      </w:r>
      <w:r w:rsidR="00262D2D">
        <w:t xml:space="preserve">byl to televizní film, </w:t>
      </w:r>
      <w:r>
        <w:t>mohl by o ně</w:t>
      </w:r>
      <w:r w:rsidR="007A726D">
        <w:t xml:space="preserve">m </w:t>
      </w:r>
      <w:r>
        <w:t xml:space="preserve">napsat </w:t>
      </w:r>
      <w:r w:rsidR="007A726D">
        <w:t xml:space="preserve">nějakou práci </w:t>
      </w:r>
      <w:r>
        <w:t xml:space="preserve">někdo jiný, </w:t>
      </w:r>
      <w:r w:rsidR="007A726D">
        <w:t xml:space="preserve">navázat na mou recenzi, </w:t>
      </w:r>
      <w:r>
        <w:t xml:space="preserve">avšak pointou je, že originální film je vždy jen jeden, a v našem případě je to ten nejlepší z filmů o </w:t>
      </w:r>
      <w:proofErr w:type="spellStart"/>
      <w:r>
        <w:t>Carrie</w:t>
      </w:r>
      <w:proofErr w:type="spellEnd"/>
      <w:r>
        <w:t xml:space="preserve">. </w:t>
      </w:r>
      <w:r w:rsidR="001226E1">
        <w:t>Je tomu ale skutečně tak?</w:t>
      </w:r>
    </w:p>
    <w:p w:rsidR="00E912A0" w:rsidRDefault="00830628" w:rsidP="007269AE">
      <w:pPr>
        <w:rPr>
          <w:sz w:val="44"/>
          <w:szCs w:val="44"/>
        </w:rPr>
      </w:pPr>
      <w:r>
        <w:br/>
      </w:r>
    </w:p>
    <w:p w:rsidR="00E912A0" w:rsidRDefault="00E912A0" w:rsidP="000A631A">
      <w:pPr>
        <w:pStyle w:val="Nadpis1"/>
        <w:rPr>
          <w:rFonts w:asciiTheme="minorHAnsi" w:hAnsiTheme="minorHAnsi"/>
          <w:color w:val="auto"/>
          <w:sz w:val="44"/>
          <w:szCs w:val="44"/>
        </w:rPr>
      </w:pPr>
    </w:p>
    <w:p w:rsidR="00E326F4" w:rsidRDefault="00E326F4" w:rsidP="001A4A63">
      <w:pPr>
        <w:pStyle w:val="Nadpis1"/>
        <w:rPr>
          <w:rFonts w:asciiTheme="minorHAnsi" w:hAnsiTheme="minorHAnsi"/>
          <w:color w:val="auto"/>
          <w:sz w:val="44"/>
          <w:szCs w:val="44"/>
        </w:rPr>
      </w:pPr>
    </w:p>
    <w:p w:rsidR="001A4A63" w:rsidRPr="001226E1" w:rsidRDefault="001A4A63" w:rsidP="001A4A63">
      <w:pPr>
        <w:pStyle w:val="Nadpis1"/>
        <w:rPr>
          <w:rFonts w:asciiTheme="minorHAnsi" w:hAnsiTheme="minorHAnsi"/>
          <w:color w:val="auto"/>
          <w:sz w:val="36"/>
          <w:szCs w:val="36"/>
          <w:lang w:val="en-US"/>
        </w:rPr>
      </w:pPr>
      <w:r w:rsidRPr="001226E1">
        <w:rPr>
          <w:rFonts w:asciiTheme="minorHAnsi" w:hAnsiTheme="minorHAnsi"/>
          <w:color w:val="auto"/>
          <w:sz w:val="36"/>
          <w:szCs w:val="36"/>
        </w:rPr>
        <w:t xml:space="preserve">4. Definování </w:t>
      </w:r>
      <w:proofErr w:type="spellStart"/>
      <w:r w:rsidRPr="001226E1">
        <w:rPr>
          <w:rFonts w:asciiTheme="minorHAnsi" w:hAnsiTheme="minorHAnsi"/>
          <w:color w:val="auto"/>
          <w:sz w:val="36"/>
          <w:szCs w:val="36"/>
        </w:rPr>
        <w:t>remakeu</w:t>
      </w:r>
      <w:proofErr w:type="spellEnd"/>
      <w:r w:rsidRPr="001226E1">
        <w:rPr>
          <w:rFonts w:asciiTheme="minorHAnsi" w:hAnsiTheme="minorHAnsi"/>
          <w:color w:val="auto"/>
          <w:sz w:val="36"/>
          <w:szCs w:val="36"/>
        </w:rPr>
        <w:t xml:space="preserve"> v souvislosti s </w:t>
      </w:r>
      <w:proofErr w:type="spellStart"/>
      <w:r w:rsidRPr="001226E1">
        <w:rPr>
          <w:rFonts w:asciiTheme="minorHAnsi" w:hAnsiTheme="minorHAnsi"/>
          <w:color w:val="auto"/>
          <w:sz w:val="36"/>
          <w:szCs w:val="36"/>
        </w:rPr>
        <w:t>novomediálním</w:t>
      </w:r>
      <w:proofErr w:type="spellEnd"/>
      <w:r w:rsidRPr="001226E1">
        <w:rPr>
          <w:rFonts w:asciiTheme="minorHAnsi" w:hAnsiTheme="minorHAnsi"/>
          <w:color w:val="auto"/>
          <w:sz w:val="36"/>
          <w:szCs w:val="36"/>
        </w:rPr>
        <w:t xml:space="preserve"> uměním a následné zhodnocení</w:t>
      </w:r>
    </w:p>
    <w:p w:rsidR="001A4A63" w:rsidRDefault="001A4A63" w:rsidP="001A4A63">
      <w:pPr>
        <w:pStyle w:val="FormtovanvHTML"/>
        <w:rPr>
          <w:rFonts w:asciiTheme="minorHAnsi" w:eastAsiaTheme="minorHAnsi" w:hAnsiTheme="minorHAnsi" w:cstheme="minorBidi"/>
          <w:sz w:val="22"/>
          <w:szCs w:val="22"/>
          <w:lang w:eastAsia="en-US"/>
        </w:rPr>
      </w:pPr>
    </w:p>
    <w:p w:rsidR="001A4A63" w:rsidRPr="00E326F4" w:rsidRDefault="001A4A63" w:rsidP="00776CC1">
      <w:pPr>
        <w:pStyle w:val="FormtovanvHTML"/>
        <w:jc w:val="both"/>
        <w:rPr>
          <w:rStyle w:val="Siln"/>
          <w:rFonts w:asciiTheme="minorHAnsi" w:hAnsiTheme="minorHAnsi"/>
          <w:b w:val="0"/>
          <w:kern w:val="1"/>
          <w:sz w:val="21"/>
          <w:szCs w:val="21"/>
        </w:rPr>
      </w:pPr>
      <w:r w:rsidRPr="00E326F4">
        <w:rPr>
          <w:rFonts w:asciiTheme="minorHAnsi" w:hAnsiTheme="minorHAnsi"/>
          <w:sz w:val="21"/>
          <w:szCs w:val="21"/>
        </w:rPr>
        <w:t xml:space="preserve">V knize </w:t>
      </w:r>
      <w:r w:rsidRPr="00E326F4">
        <w:rPr>
          <w:rFonts w:asciiTheme="minorHAnsi" w:hAnsiTheme="minorHAnsi"/>
          <w:iCs/>
          <w:sz w:val="21"/>
          <w:szCs w:val="21"/>
        </w:rPr>
        <w:t xml:space="preserve">New Media Art </w:t>
      </w:r>
      <w:r w:rsidR="00E940F2" w:rsidRPr="00E326F4">
        <w:rPr>
          <w:rFonts w:asciiTheme="minorHAnsi" w:hAnsiTheme="minorHAnsi"/>
          <w:sz w:val="21"/>
          <w:szCs w:val="21"/>
        </w:rPr>
        <w:t xml:space="preserve">je </w:t>
      </w:r>
      <w:proofErr w:type="spellStart"/>
      <w:r w:rsidRPr="00E326F4">
        <w:rPr>
          <w:rFonts w:asciiTheme="minorHAnsi" w:hAnsiTheme="minorHAnsi"/>
          <w:sz w:val="21"/>
          <w:szCs w:val="21"/>
        </w:rPr>
        <w:t>novomediální</w:t>
      </w:r>
      <w:proofErr w:type="spellEnd"/>
      <w:r w:rsidRPr="00E326F4">
        <w:rPr>
          <w:rFonts w:asciiTheme="minorHAnsi" w:hAnsiTheme="minorHAnsi"/>
          <w:sz w:val="21"/>
          <w:szCs w:val="21"/>
        </w:rPr>
        <w:t xml:space="preserve"> umění definováno jako</w:t>
      </w:r>
      <w:r w:rsidRPr="00E326F4">
        <w:rPr>
          <w:rFonts w:asciiTheme="minorHAnsi" w:hAnsiTheme="minorHAnsi"/>
          <w:i/>
          <w:sz w:val="21"/>
          <w:szCs w:val="21"/>
        </w:rPr>
        <w:t xml:space="preserve"> </w:t>
      </w:r>
      <w:r w:rsidR="00E940F2" w:rsidRPr="00E326F4">
        <w:rPr>
          <w:rFonts w:asciiTheme="minorHAnsi" w:hAnsiTheme="minorHAnsi"/>
          <w:i/>
          <w:sz w:val="21"/>
          <w:szCs w:val="21"/>
        </w:rPr>
        <w:t>(…</w:t>
      </w:r>
      <w:r w:rsidRPr="00E326F4">
        <w:rPr>
          <w:rFonts w:asciiTheme="minorHAnsi" w:hAnsiTheme="minorHAnsi"/>
          <w:i/>
          <w:sz w:val="21"/>
          <w:szCs w:val="21"/>
        </w:rPr>
        <w:t>pole slučující dvě hraniční kategorie</w:t>
      </w:r>
      <w:r w:rsidRPr="00E326F4">
        <w:rPr>
          <w:rFonts w:asciiTheme="minorHAnsi" w:hAnsiTheme="minorHAnsi"/>
          <w:sz w:val="21"/>
          <w:szCs w:val="21"/>
        </w:rPr>
        <w:t>:</w:t>
      </w:r>
      <w:r w:rsidR="00E940F2" w:rsidRPr="00E326F4">
        <w:rPr>
          <w:rFonts w:asciiTheme="minorHAnsi" w:hAnsiTheme="minorHAnsi"/>
          <w:sz w:val="21"/>
          <w:szCs w:val="21"/>
        </w:rPr>
        <w:t xml:space="preserve"> </w:t>
      </w:r>
      <w:r w:rsidRPr="00E326F4">
        <w:rPr>
          <w:rFonts w:asciiTheme="minorHAnsi" w:hAnsiTheme="minorHAnsi"/>
          <w:i/>
          <w:sz w:val="21"/>
          <w:szCs w:val="21"/>
        </w:rPr>
        <w:t>umění a technologie na jedné straně, na druhé straně mediální umění. Umění a technologie odkazují k uměleckým praktikám jako je například robotické umění nebo elektronické umění (zahrnují technologie, které jsou nové, ale nemusí být nutně spojeny s médii</w:t>
      </w:r>
      <w:r w:rsidRPr="00E326F4">
        <w:rPr>
          <w:rFonts w:asciiTheme="minorHAnsi" w:hAnsiTheme="minorHAnsi"/>
          <w:sz w:val="21"/>
          <w:szCs w:val="21"/>
        </w:rPr>
        <w:t>). (</w:t>
      </w:r>
      <w:r w:rsidRPr="00F473EA">
        <w:rPr>
          <w:rStyle w:val="Siln"/>
          <w:rFonts w:asciiTheme="minorHAnsi" w:hAnsiTheme="minorHAnsi"/>
          <w:b w:val="0"/>
          <w:i/>
          <w:kern w:val="1"/>
          <w:sz w:val="21"/>
          <w:szCs w:val="21"/>
          <w:highlight w:val="yellow"/>
          <w:rPrChange w:id="7" w:author="Zuzana" w:date="2014-04-25T10:48:00Z">
            <w:rPr>
              <w:rStyle w:val="Siln"/>
              <w:rFonts w:asciiTheme="minorHAnsi" w:hAnsiTheme="minorHAnsi"/>
              <w:b w:val="0"/>
              <w:i/>
              <w:kern w:val="1"/>
              <w:sz w:val="21"/>
              <w:szCs w:val="21"/>
            </w:rPr>
          </w:rPrChange>
        </w:rPr>
        <w:t>JANA, R.;</w:t>
      </w:r>
      <w:r w:rsidRPr="00E326F4">
        <w:rPr>
          <w:rStyle w:val="Siln"/>
          <w:rFonts w:asciiTheme="minorHAnsi" w:hAnsiTheme="minorHAnsi"/>
          <w:b w:val="0"/>
          <w:i/>
          <w:kern w:val="1"/>
          <w:sz w:val="21"/>
          <w:szCs w:val="21"/>
        </w:rPr>
        <w:t xml:space="preserve">  TRIBE, M. New Media Art. </w:t>
      </w:r>
      <w:proofErr w:type="spellStart"/>
      <w:r w:rsidRPr="00E326F4">
        <w:rPr>
          <w:rStyle w:val="Siln"/>
          <w:rFonts w:asciiTheme="minorHAnsi" w:hAnsiTheme="minorHAnsi"/>
          <w:b w:val="0"/>
          <w:i/>
          <w:kern w:val="1"/>
          <w:sz w:val="21"/>
          <w:szCs w:val="21"/>
        </w:rPr>
        <w:t>Koln</w:t>
      </w:r>
      <w:proofErr w:type="spellEnd"/>
      <w:r w:rsidRPr="00E326F4">
        <w:rPr>
          <w:rStyle w:val="Siln"/>
          <w:rFonts w:asciiTheme="minorHAnsi" w:hAnsiTheme="minorHAnsi"/>
          <w:b w:val="0"/>
          <w:i/>
          <w:kern w:val="1"/>
          <w:sz w:val="21"/>
          <w:szCs w:val="21"/>
        </w:rPr>
        <w:t xml:space="preserve"> : </w:t>
      </w:r>
      <w:proofErr w:type="spellStart"/>
      <w:r w:rsidRPr="00E326F4">
        <w:rPr>
          <w:rStyle w:val="Siln"/>
          <w:rFonts w:asciiTheme="minorHAnsi" w:hAnsiTheme="minorHAnsi"/>
          <w:b w:val="0"/>
          <w:i/>
          <w:kern w:val="1"/>
          <w:sz w:val="21"/>
          <w:szCs w:val="21"/>
        </w:rPr>
        <w:t>Taschen</w:t>
      </w:r>
      <w:proofErr w:type="spellEnd"/>
      <w:r w:rsidRPr="00E326F4">
        <w:rPr>
          <w:rStyle w:val="Siln"/>
          <w:rFonts w:asciiTheme="minorHAnsi" w:hAnsiTheme="minorHAnsi"/>
          <w:b w:val="0"/>
          <w:i/>
          <w:kern w:val="1"/>
          <w:sz w:val="21"/>
          <w:szCs w:val="21"/>
        </w:rPr>
        <w:t>, 2006. s. 6-7.</w:t>
      </w:r>
      <w:r w:rsidRPr="00E326F4">
        <w:rPr>
          <w:rStyle w:val="Siln"/>
          <w:rFonts w:asciiTheme="minorHAnsi" w:hAnsiTheme="minorHAnsi"/>
          <w:b w:val="0"/>
          <w:kern w:val="1"/>
          <w:sz w:val="21"/>
          <w:szCs w:val="21"/>
        </w:rPr>
        <w:t xml:space="preserve">) </w:t>
      </w:r>
    </w:p>
    <w:p w:rsidR="001A4A63" w:rsidRPr="00B042CF" w:rsidRDefault="001A4A63" w:rsidP="00776CC1">
      <w:pPr>
        <w:pStyle w:val="FormtovanvHTML"/>
        <w:jc w:val="both"/>
        <w:rPr>
          <w:rStyle w:val="Siln"/>
          <w:rFonts w:asciiTheme="minorHAnsi" w:hAnsiTheme="minorHAnsi"/>
          <w:b w:val="0"/>
          <w:kern w:val="1"/>
          <w:sz w:val="22"/>
          <w:szCs w:val="22"/>
        </w:rPr>
      </w:pPr>
    </w:p>
    <w:p w:rsidR="001A4A63" w:rsidRPr="001226E1" w:rsidRDefault="001A4A63" w:rsidP="00776CC1">
      <w:pPr>
        <w:pStyle w:val="FormtovanvHTML"/>
        <w:jc w:val="both"/>
        <w:rPr>
          <w:rFonts w:asciiTheme="minorHAnsi" w:hAnsiTheme="minorHAnsi"/>
          <w:sz w:val="21"/>
          <w:szCs w:val="21"/>
        </w:rPr>
      </w:pPr>
      <w:r w:rsidRPr="001226E1">
        <w:rPr>
          <w:rStyle w:val="Siln"/>
          <w:rFonts w:asciiTheme="minorHAnsi" w:hAnsiTheme="minorHAnsi"/>
          <w:b w:val="0"/>
          <w:kern w:val="1"/>
          <w:sz w:val="21"/>
          <w:szCs w:val="21"/>
        </w:rPr>
        <w:t>Pokud tedy vyjdeme z toho</w:t>
      </w:r>
      <w:r w:rsidR="008754B7" w:rsidRPr="001226E1">
        <w:rPr>
          <w:rStyle w:val="Siln"/>
          <w:rFonts w:asciiTheme="minorHAnsi" w:hAnsiTheme="minorHAnsi"/>
          <w:b w:val="0"/>
          <w:kern w:val="1"/>
          <w:sz w:val="21"/>
          <w:szCs w:val="21"/>
        </w:rPr>
        <w:t xml:space="preserve">, co napsali Mark </w:t>
      </w:r>
      <w:proofErr w:type="spellStart"/>
      <w:r w:rsidR="008754B7" w:rsidRPr="001226E1">
        <w:rPr>
          <w:rStyle w:val="Siln"/>
          <w:rFonts w:asciiTheme="minorHAnsi" w:hAnsiTheme="minorHAnsi"/>
          <w:b w:val="0"/>
          <w:kern w:val="1"/>
          <w:sz w:val="21"/>
          <w:szCs w:val="21"/>
        </w:rPr>
        <w:t>Tribe</w:t>
      </w:r>
      <w:proofErr w:type="spellEnd"/>
      <w:r w:rsidR="008754B7" w:rsidRPr="001226E1">
        <w:rPr>
          <w:rStyle w:val="Siln"/>
          <w:rFonts w:asciiTheme="minorHAnsi" w:hAnsiTheme="minorHAnsi"/>
          <w:b w:val="0"/>
          <w:kern w:val="1"/>
          <w:sz w:val="21"/>
          <w:szCs w:val="21"/>
        </w:rPr>
        <w:t xml:space="preserve"> a </w:t>
      </w:r>
      <w:proofErr w:type="spellStart"/>
      <w:r w:rsidR="008754B7" w:rsidRPr="001226E1">
        <w:rPr>
          <w:rStyle w:val="Siln"/>
          <w:rFonts w:asciiTheme="minorHAnsi" w:hAnsiTheme="minorHAnsi"/>
          <w:b w:val="0"/>
          <w:kern w:val="1"/>
          <w:sz w:val="21"/>
          <w:szCs w:val="21"/>
        </w:rPr>
        <w:t>Reena</w:t>
      </w:r>
      <w:proofErr w:type="spellEnd"/>
      <w:r w:rsidR="008754B7" w:rsidRPr="001226E1">
        <w:rPr>
          <w:rStyle w:val="Siln"/>
          <w:rFonts w:asciiTheme="minorHAnsi" w:hAnsiTheme="minorHAnsi"/>
          <w:b w:val="0"/>
          <w:kern w:val="1"/>
          <w:sz w:val="21"/>
          <w:szCs w:val="21"/>
        </w:rPr>
        <w:t xml:space="preserve"> Jana</w:t>
      </w:r>
      <w:r w:rsidR="00495A5E" w:rsidRPr="001226E1">
        <w:rPr>
          <w:rStyle w:val="Siln"/>
          <w:rFonts w:asciiTheme="minorHAnsi" w:hAnsiTheme="minorHAnsi"/>
          <w:b w:val="0"/>
          <w:kern w:val="1"/>
          <w:sz w:val="21"/>
          <w:szCs w:val="21"/>
        </w:rPr>
        <w:t xml:space="preserve"> v jejich knize</w:t>
      </w:r>
      <w:r w:rsidR="00E940F2" w:rsidRPr="001226E1">
        <w:rPr>
          <w:rStyle w:val="Siln"/>
          <w:rFonts w:asciiTheme="minorHAnsi" w:hAnsiTheme="minorHAnsi"/>
          <w:b w:val="0"/>
          <w:kern w:val="1"/>
          <w:sz w:val="21"/>
          <w:szCs w:val="21"/>
        </w:rPr>
        <w:t xml:space="preserve"> New Media Art</w:t>
      </w:r>
      <w:r w:rsidR="00495A5E" w:rsidRPr="001226E1">
        <w:rPr>
          <w:rStyle w:val="Siln"/>
          <w:rFonts w:asciiTheme="minorHAnsi" w:hAnsiTheme="minorHAnsi"/>
          <w:b w:val="0"/>
          <w:kern w:val="1"/>
          <w:sz w:val="21"/>
          <w:szCs w:val="21"/>
        </w:rPr>
        <w:t xml:space="preserve"> </w:t>
      </w:r>
      <w:r w:rsidR="008754B7" w:rsidRPr="001226E1">
        <w:rPr>
          <w:rStyle w:val="Siln"/>
          <w:rFonts w:asciiTheme="minorHAnsi" w:hAnsiTheme="minorHAnsi"/>
          <w:b w:val="0"/>
          <w:kern w:val="1"/>
          <w:sz w:val="21"/>
          <w:szCs w:val="21"/>
        </w:rPr>
        <w:t>a rozdělíme si jejich</w:t>
      </w:r>
      <w:r w:rsidRPr="001226E1">
        <w:rPr>
          <w:rStyle w:val="Siln"/>
          <w:rFonts w:asciiTheme="minorHAnsi" w:hAnsiTheme="minorHAnsi"/>
          <w:b w:val="0"/>
          <w:kern w:val="1"/>
          <w:sz w:val="21"/>
          <w:szCs w:val="21"/>
        </w:rPr>
        <w:t xml:space="preserve"> výrok na jednotlivé součásti tak, abychom zjistili, zda každá jednotlivá část platí v souvislosti s </w:t>
      </w:r>
      <w:proofErr w:type="spellStart"/>
      <w:r w:rsidRPr="001226E1">
        <w:rPr>
          <w:rStyle w:val="Siln"/>
          <w:rFonts w:asciiTheme="minorHAnsi" w:hAnsiTheme="minorHAnsi"/>
          <w:b w:val="0"/>
          <w:kern w:val="1"/>
          <w:sz w:val="21"/>
          <w:szCs w:val="21"/>
        </w:rPr>
        <w:t>remakem</w:t>
      </w:r>
      <w:proofErr w:type="spellEnd"/>
      <w:r w:rsidRPr="001226E1">
        <w:rPr>
          <w:rStyle w:val="Siln"/>
          <w:rFonts w:asciiTheme="minorHAnsi" w:hAnsiTheme="minorHAnsi"/>
          <w:b w:val="0"/>
          <w:kern w:val="1"/>
          <w:sz w:val="21"/>
          <w:szCs w:val="21"/>
        </w:rPr>
        <w:t xml:space="preserve">, </w:t>
      </w:r>
      <w:r w:rsidR="00B41B1C" w:rsidRPr="001226E1">
        <w:rPr>
          <w:rStyle w:val="Siln"/>
          <w:rFonts w:asciiTheme="minorHAnsi" w:hAnsiTheme="minorHAnsi"/>
          <w:b w:val="0"/>
          <w:kern w:val="1"/>
          <w:sz w:val="21"/>
          <w:szCs w:val="21"/>
        </w:rPr>
        <w:t xml:space="preserve">v našem případě </w:t>
      </w:r>
      <w:proofErr w:type="spellStart"/>
      <w:r w:rsidR="00B41B1C" w:rsidRPr="001226E1">
        <w:rPr>
          <w:rStyle w:val="Siln"/>
          <w:rFonts w:asciiTheme="minorHAnsi" w:hAnsiTheme="minorHAnsi"/>
          <w:b w:val="0"/>
          <w:kern w:val="1"/>
          <w:sz w:val="21"/>
          <w:szCs w:val="21"/>
        </w:rPr>
        <w:t>remake</w:t>
      </w:r>
      <w:proofErr w:type="spellEnd"/>
      <w:r w:rsidRPr="001226E1">
        <w:rPr>
          <w:rStyle w:val="Siln"/>
          <w:rFonts w:asciiTheme="minorHAnsi" w:hAnsiTheme="minorHAnsi"/>
          <w:b w:val="0"/>
          <w:kern w:val="1"/>
          <w:sz w:val="21"/>
          <w:szCs w:val="21"/>
        </w:rPr>
        <w:t xml:space="preserve"> filmu </w:t>
      </w:r>
      <w:proofErr w:type="spellStart"/>
      <w:r w:rsidRPr="001226E1">
        <w:rPr>
          <w:rStyle w:val="Siln"/>
          <w:rFonts w:asciiTheme="minorHAnsi" w:hAnsiTheme="minorHAnsi"/>
          <w:b w:val="0"/>
          <w:kern w:val="1"/>
          <w:sz w:val="21"/>
          <w:szCs w:val="21"/>
        </w:rPr>
        <w:t>Carrie</w:t>
      </w:r>
      <w:proofErr w:type="spellEnd"/>
      <w:r w:rsidRPr="001226E1">
        <w:rPr>
          <w:rStyle w:val="Siln"/>
          <w:rFonts w:asciiTheme="minorHAnsi" w:hAnsiTheme="minorHAnsi"/>
          <w:b w:val="0"/>
          <w:kern w:val="1"/>
          <w:sz w:val="21"/>
          <w:szCs w:val="21"/>
        </w:rPr>
        <w:t xml:space="preserve"> z roku 2013, a tedy zda </w:t>
      </w:r>
      <w:proofErr w:type="spellStart"/>
      <w:r w:rsidRPr="001226E1">
        <w:rPr>
          <w:rStyle w:val="Siln"/>
          <w:rFonts w:asciiTheme="minorHAnsi" w:hAnsiTheme="minorHAnsi"/>
          <w:b w:val="0"/>
          <w:kern w:val="1"/>
          <w:sz w:val="21"/>
          <w:szCs w:val="21"/>
        </w:rPr>
        <w:t>remake</w:t>
      </w:r>
      <w:proofErr w:type="spellEnd"/>
      <w:r w:rsidRPr="001226E1">
        <w:rPr>
          <w:rStyle w:val="Siln"/>
          <w:rFonts w:asciiTheme="minorHAnsi" w:hAnsiTheme="minorHAnsi"/>
          <w:b w:val="0"/>
          <w:kern w:val="1"/>
          <w:sz w:val="21"/>
          <w:szCs w:val="21"/>
        </w:rPr>
        <w:t xml:space="preserve"> filmu </w:t>
      </w:r>
      <w:proofErr w:type="spellStart"/>
      <w:r w:rsidRPr="001226E1">
        <w:rPr>
          <w:rStyle w:val="Siln"/>
          <w:rFonts w:asciiTheme="minorHAnsi" w:hAnsiTheme="minorHAnsi"/>
          <w:b w:val="0"/>
          <w:kern w:val="1"/>
          <w:sz w:val="21"/>
          <w:szCs w:val="21"/>
        </w:rPr>
        <w:t>Carrie</w:t>
      </w:r>
      <w:proofErr w:type="spellEnd"/>
      <w:r w:rsidRPr="001226E1">
        <w:rPr>
          <w:rStyle w:val="Siln"/>
          <w:rFonts w:asciiTheme="minorHAnsi" w:hAnsiTheme="minorHAnsi"/>
          <w:b w:val="0"/>
          <w:kern w:val="1"/>
          <w:sz w:val="21"/>
          <w:szCs w:val="21"/>
        </w:rPr>
        <w:t xml:space="preserve"> z roku 2013 je </w:t>
      </w:r>
      <w:proofErr w:type="spellStart"/>
      <w:r w:rsidRPr="001226E1">
        <w:rPr>
          <w:rStyle w:val="Siln"/>
          <w:rFonts w:asciiTheme="minorHAnsi" w:hAnsiTheme="minorHAnsi"/>
          <w:b w:val="0"/>
          <w:kern w:val="1"/>
          <w:sz w:val="21"/>
          <w:szCs w:val="21"/>
        </w:rPr>
        <w:t>novomediální</w:t>
      </w:r>
      <w:proofErr w:type="spellEnd"/>
      <w:r w:rsidRPr="001226E1">
        <w:rPr>
          <w:rStyle w:val="Siln"/>
          <w:rFonts w:asciiTheme="minorHAnsi" w:hAnsiTheme="minorHAnsi"/>
          <w:b w:val="0"/>
          <w:kern w:val="1"/>
          <w:sz w:val="21"/>
          <w:szCs w:val="21"/>
        </w:rPr>
        <w:t xml:space="preserve"> </w:t>
      </w:r>
      <w:r w:rsidR="007A726D" w:rsidRPr="001226E1">
        <w:rPr>
          <w:rStyle w:val="Siln"/>
          <w:rFonts w:asciiTheme="minorHAnsi" w:hAnsiTheme="minorHAnsi"/>
          <w:b w:val="0"/>
          <w:kern w:val="1"/>
          <w:sz w:val="21"/>
          <w:szCs w:val="21"/>
        </w:rPr>
        <w:t>dílo</w:t>
      </w:r>
      <w:r w:rsidR="005C68DF" w:rsidRPr="001226E1">
        <w:rPr>
          <w:rStyle w:val="Siln"/>
          <w:rFonts w:asciiTheme="minorHAnsi" w:hAnsiTheme="minorHAnsi"/>
          <w:b w:val="0"/>
          <w:kern w:val="1"/>
          <w:sz w:val="21"/>
          <w:szCs w:val="21"/>
        </w:rPr>
        <w:t>,</w:t>
      </w:r>
      <w:r w:rsidR="007A726D" w:rsidRPr="001226E1">
        <w:rPr>
          <w:rStyle w:val="Siln"/>
          <w:rFonts w:asciiTheme="minorHAnsi" w:hAnsiTheme="minorHAnsi"/>
          <w:b w:val="0"/>
          <w:kern w:val="1"/>
          <w:sz w:val="21"/>
          <w:szCs w:val="21"/>
        </w:rPr>
        <w:t xml:space="preserve"> a tedy i </w:t>
      </w:r>
      <w:proofErr w:type="spellStart"/>
      <w:r w:rsidR="007A726D" w:rsidRPr="001226E1">
        <w:rPr>
          <w:rStyle w:val="Siln"/>
          <w:rFonts w:asciiTheme="minorHAnsi" w:hAnsiTheme="minorHAnsi"/>
          <w:b w:val="0"/>
          <w:kern w:val="1"/>
          <w:sz w:val="21"/>
          <w:szCs w:val="21"/>
        </w:rPr>
        <w:t>novomediální</w:t>
      </w:r>
      <w:proofErr w:type="spellEnd"/>
      <w:r w:rsidR="007A726D" w:rsidRPr="001226E1">
        <w:rPr>
          <w:rStyle w:val="Siln"/>
          <w:rFonts w:asciiTheme="minorHAnsi" w:hAnsiTheme="minorHAnsi"/>
          <w:b w:val="0"/>
          <w:kern w:val="1"/>
          <w:sz w:val="21"/>
          <w:szCs w:val="21"/>
        </w:rPr>
        <w:t xml:space="preserve"> </w:t>
      </w:r>
      <w:r w:rsidR="005C68DF" w:rsidRPr="001226E1">
        <w:rPr>
          <w:rStyle w:val="Siln"/>
          <w:rFonts w:asciiTheme="minorHAnsi" w:hAnsiTheme="minorHAnsi"/>
          <w:b w:val="0"/>
          <w:kern w:val="1"/>
          <w:sz w:val="21"/>
          <w:szCs w:val="21"/>
        </w:rPr>
        <w:t xml:space="preserve">umění. Tedy </w:t>
      </w:r>
      <w:r w:rsidRPr="001226E1">
        <w:rPr>
          <w:rStyle w:val="Siln"/>
          <w:rFonts w:asciiTheme="minorHAnsi" w:hAnsiTheme="minorHAnsi"/>
          <w:b w:val="0"/>
          <w:kern w:val="1"/>
          <w:sz w:val="21"/>
          <w:szCs w:val="21"/>
        </w:rPr>
        <w:t xml:space="preserve">to, že je film umění, tedy uměleckým dílem, napsal již </w:t>
      </w:r>
      <w:proofErr w:type="spellStart"/>
      <w:r w:rsidRPr="001226E1">
        <w:rPr>
          <w:rStyle w:val="Siln"/>
          <w:rFonts w:asciiTheme="minorHAnsi" w:hAnsiTheme="minorHAnsi"/>
          <w:b w:val="0"/>
          <w:kern w:val="1"/>
          <w:sz w:val="21"/>
          <w:szCs w:val="21"/>
        </w:rPr>
        <w:t>Dorine</w:t>
      </w:r>
      <w:proofErr w:type="spellEnd"/>
      <w:r w:rsidRPr="001226E1">
        <w:rPr>
          <w:rStyle w:val="Siln"/>
          <w:rFonts w:asciiTheme="minorHAnsi" w:hAnsiTheme="minorHAnsi"/>
          <w:b w:val="0"/>
          <w:kern w:val="1"/>
          <w:sz w:val="21"/>
          <w:szCs w:val="21"/>
        </w:rPr>
        <w:t xml:space="preserve"> </w:t>
      </w:r>
      <w:proofErr w:type="spellStart"/>
      <w:r w:rsidRPr="001226E1">
        <w:rPr>
          <w:rStyle w:val="Siln"/>
          <w:rFonts w:asciiTheme="minorHAnsi" w:hAnsiTheme="minorHAnsi"/>
          <w:b w:val="0"/>
          <w:kern w:val="1"/>
          <w:sz w:val="21"/>
          <w:szCs w:val="21"/>
        </w:rPr>
        <w:t>Mignot</w:t>
      </w:r>
      <w:proofErr w:type="spellEnd"/>
      <w:r w:rsidRPr="001226E1">
        <w:rPr>
          <w:rStyle w:val="Siln"/>
          <w:rFonts w:asciiTheme="minorHAnsi" w:hAnsiTheme="minorHAnsi"/>
          <w:b w:val="0"/>
          <w:kern w:val="1"/>
          <w:sz w:val="21"/>
          <w:szCs w:val="21"/>
        </w:rPr>
        <w:t>, jenž poznamenal ve své knize, že film je</w:t>
      </w:r>
      <w:r w:rsidRPr="001226E1">
        <w:rPr>
          <w:rStyle w:val="Siln"/>
          <w:rFonts w:asciiTheme="minorHAnsi" w:hAnsiTheme="minorHAnsi"/>
          <w:b w:val="0"/>
          <w:i/>
          <w:kern w:val="1"/>
          <w:sz w:val="21"/>
          <w:szCs w:val="21"/>
        </w:rPr>
        <w:t xml:space="preserve"> (… uměleckým dílem, kde umělci jsou </w:t>
      </w:r>
      <w:proofErr w:type="gramStart"/>
      <w:r w:rsidRPr="001226E1">
        <w:rPr>
          <w:rStyle w:val="Siln"/>
          <w:rFonts w:asciiTheme="minorHAnsi" w:hAnsiTheme="minorHAnsi"/>
          <w:b w:val="0"/>
          <w:i/>
          <w:kern w:val="1"/>
          <w:sz w:val="21"/>
          <w:szCs w:val="21"/>
        </w:rPr>
        <w:t>režiséry)</w:t>
      </w:r>
      <w:r w:rsidRPr="001226E1">
        <w:rPr>
          <w:rStyle w:val="Siln"/>
          <w:rFonts w:asciiTheme="minorHAnsi" w:hAnsiTheme="minorHAnsi"/>
          <w:i/>
          <w:kern w:val="1"/>
          <w:sz w:val="21"/>
          <w:szCs w:val="21"/>
        </w:rPr>
        <w:t xml:space="preserve"> </w:t>
      </w:r>
      <w:r w:rsidRPr="001226E1">
        <w:rPr>
          <w:rStyle w:val="Siln"/>
          <w:rFonts w:asciiTheme="minorHAnsi" w:hAnsiTheme="minorHAnsi"/>
          <w:kern w:val="1"/>
          <w:sz w:val="21"/>
          <w:szCs w:val="21"/>
        </w:rPr>
        <w:t xml:space="preserve"> (</w:t>
      </w:r>
      <w:r w:rsidRPr="001226E1">
        <w:rPr>
          <w:rFonts w:asciiTheme="minorHAnsi" w:hAnsiTheme="minorHAnsi"/>
          <w:i/>
          <w:sz w:val="21"/>
          <w:szCs w:val="21"/>
        </w:rPr>
        <w:t>MIGNOT</w:t>
      </w:r>
      <w:proofErr w:type="gramEnd"/>
      <w:r w:rsidRPr="001226E1">
        <w:rPr>
          <w:rFonts w:asciiTheme="minorHAnsi" w:hAnsiTheme="minorHAnsi"/>
          <w:i/>
          <w:sz w:val="21"/>
          <w:szCs w:val="21"/>
        </w:rPr>
        <w:t xml:space="preserve">, </w:t>
      </w:r>
      <w:proofErr w:type="spellStart"/>
      <w:r w:rsidRPr="001226E1">
        <w:rPr>
          <w:rFonts w:asciiTheme="minorHAnsi" w:hAnsiTheme="minorHAnsi"/>
          <w:i/>
          <w:sz w:val="21"/>
          <w:szCs w:val="21"/>
        </w:rPr>
        <w:t>Dorine</w:t>
      </w:r>
      <w:proofErr w:type="spellEnd"/>
      <w:r w:rsidRPr="001226E1">
        <w:rPr>
          <w:rFonts w:asciiTheme="minorHAnsi" w:hAnsiTheme="minorHAnsi"/>
          <w:i/>
          <w:sz w:val="21"/>
          <w:szCs w:val="21"/>
        </w:rPr>
        <w:t xml:space="preserve"> (1997). The </w:t>
      </w:r>
      <w:proofErr w:type="spellStart"/>
      <w:r w:rsidRPr="001226E1">
        <w:rPr>
          <w:rFonts w:asciiTheme="minorHAnsi" w:hAnsiTheme="minorHAnsi"/>
          <w:i/>
          <w:sz w:val="21"/>
          <w:szCs w:val="21"/>
        </w:rPr>
        <w:t>Activities</w:t>
      </w:r>
      <w:proofErr w:type="spellEnd"/>
      <w:r w:rsidRPr="001226E1">
        <w:rPr>
          <w:rFonts w:asciiTheme="minorHAnsi" w:hAnsiTheme="minorHAnsi"/>
          <w:i/>
          <w:sz w:val="21"/>
          <w:szCs w:val="21"/>
        </w:rPr>
        <w:t xml:space="preserve"> of </w:t>
      </w:r>
      <w:proofErr w:type="spellStart"/>
      <w:proofErr w:type="gramStart"/>
      <w:r w:rsidRPr="001226E1">
        <w:rPr>
          <w:rFonts w:asciiTheme="minorHAnsi" w:hAnsiTheme="minorHAnsi"/>
          <w:i/>
          <w:sz w:val="21"/>
          <w:szCs w:val="21"/>
        </w:rPr>
        <w:t>Gerry</w:t>
      </w:r>
      <w:proofErr w:type="spellEnd"/>
      <w:proofErr w:type="gramEnd"/>
      <w:r w:rsidRPr="001226E1">
        <w:rPr>
          <w:rFonts w:asciiTheme="minorHAnsi" w:hAnsiTheme="minorHAnsi"/>
          <w:i/>
          <w:sz w:val="21"/>
          <w:szCs w:val="21"/>
        </w:rPr>
        <w:t xml:space="preserve"> </w:t>
      </w:r>
      <w:proofErr w:type="spellStart"/>
      <w:r w:rsidRPr="001226E1">
        <w:rPr>
          <w:rFonts w:asciiTheme="minorHAnsi" w:hAnsiTheme="minorHAnsi"/>
          <w:i/>
          <w:sz w:val="21"/>
          <w:szCs w:val="21"/>
        </w:rPr>
        <w:t>Schum</w:t>
      </w:r>
      <w:proofErr w:type="spellEnd"/>
      <w:r w:rsidRPr="001226E1">
        <w:rPr>
          <w:rFonts w:asciiTheme="minorHAnsi" w:hAnsiTheme="minorHAnsi"/>
          <w:i/>
          <w:sz w:val="21"/>
          <w:szCs w:val="21"/>
        </w:rPr>
        <w:t>, in: FRIELING, Rudolf -DANIELS, Dieter (</w:t>
      </w:r>
      <w:proofErr w:type="spellStart"/>
      <w:r w:rsidRPr="001226E1">
        <w:rPr>
          <w:rFonts w:asciiTheme="minorHAnsi" w:hAnsiTheme="minorHAnsi"/>
          <w:i/>
          <w:sz w:val="21"/>
          <w:szCs w:val="21"/>
        </w:rPr>
        <w:t>eds</w:t>
      </w:r>
      <w:proofErr w:type="spellEnd"/>
      <w:r w:rsidRPr="001226E1">
        <w:rPr>
          <w:rFonts w:asciiTheme="minorHAnsi" w:hAnsiTheme="minorHAnsi"/>
          <w:i/>
          <w:sz w:val="21"/>
          <w:szCs w:val="21"/>
        </w:rPr>
        <w:t xml:space="preserve">.). Media Art </w:t>
      </w:r>
      <w:proofErr w:type="spellStart"/>
      <w:r w:rsidRPr="001226E1">
        <w:rPr>
          <w:rFonts w:asciiTheme="minorHAnsi" w:hAnsiTheme="minorHAnsi"/>
          <w:i/>
          <w:sz w:val="21"/>
          <w:szCs w:val="21"/>
        </w:rPr>
        <w:t>Action</w:t>
      </w:r>
      <w:proofErr w:type="spellEnd"/>
      <w:r w:rsidRPr="001226E1">
        <w:rPr>
          <w:rFonts w:asciiTheme="minorHAnsi" w:hAnsiTheme="minorHAnsi"/>
          <w:i/>
          <w:sz w:val="21"/>
          <w:szCs w:val="21"/>
        </w:rPr>
        <w:t xml:space="preserve">. The 1960s and 1970 in </w:t>
      </w:r>
      <w:proofErr w:type="spellStart"/>
      <w:r w:rsidRPr="001226E1">
        <w:rPr>
          <w:rFonts w:asciiTheme="minorHAnsi" w:hAnsiTheme="minorHAnsi"/>
          <w:i/>
          <w:sz w:val="21"/>
          <w:szCs w:val="21"/>
        </w:rPr>
        <w:t>Germany</w:t>
      </w:r>
      <w:proofErr w:type="spellEnd"/>
      <w:r w:rsidRPr="001226E1">
        <w:rPr>
          <w:rFonts w:asciiTheme="minorHAnsi" w:hAnsiTheme="minorHAnsi"/>
          <w:i/>
          <w:sz w:val="21"/>
          <w:szCs w:val="21"/>
        </w:rPr>
        <w:t xml:space="preserve">. </w:t>
      </w:r>
      <w:proofErr w:type="spellStart"/>
      <w:r w:rsidRPr="001226E1">
        <w:rPr>
          <w:rFonts w:asciiTheme="minorHAnsi" w:hAnsiTheme="minorHAnsi"/>
          <w:i/>
          <w:sz w:val="21"/>
          <w:szCs w:val="21"/>
        </w:rPr>
        <w:t>Translation</w:t>
      </w:r>
      <w:proofErr w:type="spellEnd"/>
      <w:r w:rsidRPr="001226E1">
        <w:rPr>
          <w:rFonts w:asciiTheme="minorHAnsi" w:hAnsiTheme="minorHAnsi"/>
          <w:i/>
          <w:sz w:val="21"/>
          <w:szCs w:val="21"/>
        </w:rPr>
        <w:t xml:space="preserve"> by Michael Robinson. 1st </w:t>
      </w:r>
      <w:proofErr w:type="spellStart"/>
      <w:r w:rsidRPr="001226E1">
        <w:rPr>
          <w:rFonts w:asciiTheme="minorHAnsi" w:hAnsiTheme="minorHAnsi"/>
          <w:i/>
          <w:sz w:val="21"/>
          <w:szCs w:val="21"/>
        </w:rPr>
        <w:t>edition</w:t>
      </w:r>
      <w:proofErr w:type="spellEnd"/>
      <w:r w:rsidRPr="001226E1">
        <w:rPr>
          <w:rFonts w:asciiTheme="minorHAnsi" w:hAnsiTheme="minorHAnsi"/>
          <w:i/>
          <w:sz w:val="21"/>
          <w:szCs w:val="21"/>
        </w:rPr>
        <w:t xml:space="preserve">. </w:t>
      </w:r>
      <w:proofErr w:type="spellStart"/>
      <w:r w:rsidRPr="001226E1">
        <w:rPr>
          <w:rFonts w:asciiTheme="minorHAnsi" w:hAnsiTheme="minorHAnsi"/>
          <w:i/>
          <w:sz w:val="21"/>
          <w:szCs w:val="21"/>
        </w:rPr>
        <w:t>Wien</w:t>
      </w:r>
      <w:proofErr w:type="spellEnd"/>
      <w:r w:rsidRPr="001226E1">
        <w:rPr>
          <w:rFonts w:asciiTheme="minorHAnsi" w:hAnsiTheme="minorHAnsi"/>
          <w:i/>
          <w:sz w:val="21"/>
          <w:szCs w:val="21"/>
        </w:rPr>
        <w:t xml:space="preserve">: </w:t>
      </w:r>
      <w:proofErr w:type="spellStart"/>
      <w:r w:rsidRPr="001226E1">
        <w:rPr>
          <w:rFonts w:asciiTheme="minorHAnsi" w:hAnsiTheme="minorHAnsi"/>
          <w:i/>
          <w:sz w:val="21"/>
          <w:szCs w:val="21"/>
        </w:rPr>
        <w:t>Springer</w:t>
      </w:r>
      <w:proofErr w:type="spellEnd"/>
      <w:r w:rsidRPr="001226E1">
        <w:rPr>
          <w:rFonts w:asciiTheme="minorHAnsi" w:hAnsiTheme="minorHAnsi"/>
          <w:i/>
          <w:sz w:val="21"/>
          <w:szCs w:val="21"/>
        </w:rPr>
        <w:t>, s. 84—89.)</w:t>
      </w:r>
      <w:r w:rsidR="00495A5E" w:rsidRPr="001226E1">
        <w:rPr>
          <w:rFonts w:asciiTheme="minorHAnsi" w:hAnsiTheme="minorHAnsi"/>
          <w:sz w:val="21"/>
          <w:szCs w:val="21"/>
        </w:rPr>
        <w:t>. S tím já souhlasím, režiséři skládají film jako jakousi koláž, která po dokončení bude nějak působit na diváka, a to působení pak vypoví, zda bude ten film úspěšný.</w:t>
      </w:r>
    </w:p>
    <w:p w:rsidR="001A4A63" w:rsidRPr="002166AE" w:rsidRDefault="001A4A63" w:rsidP="00776CC1">
      <w:pPr>
        <w:pStyle w:val="FormtovanvHTML"/>
        <w:jc w:val="both"/>
        <w:rPr>
          <w:rFonts w:asciiTheme="minorHAnsi" w:hAnsiTheme="minorHAnsi"/>
          <w:i/>
          <w:sz w:val="22"/>
          <w:szCs w:val="22"/>
        </w:rPr>
      </w:pPr>
    </w:p>
    <w:p w:rsidR="001A4A63" w:rsidRPr="00366CE9" w:rsidRDefault="001A4A63" w:rsidP="00776CC1">
      <w:pPr>
        <w:pStyle w:val="FormtovanvHTML"/>
        <w:jc w:val="both"/>
        <w:rPr>
          <w:rFonts w:asciiTheme="minorHAnsi" w:hAnsiTheme="minorHAnsi"/>
          <w:sz w:val="21"/>
          <w:szCs w:val="21"/>
        </w:rPr>
      </w:pPr>
      <w:r w:rsidRPr="00366CE9">
        <w:rPr>
          <w:rFonts w:asciiTheme="minorHAnsi" w:hAnsiTheme="minorHAnsi"/>
          <w:sz w:val="21"/>
          <w:szCs w:val="21"/>
        </w:rPr>
        <w:t xml:space="preserve">Technologie, </w:t>
      </w:r>
      <w:proofErr w:type="gramStart"/>
      <w:r w:rsidRPr="00366CE9">
        <w:rPr>
          <w:rFonts w:asciiTheme="minorHAnsi" w:hAnsiTheme="minorHAnsi"/>
          <w:sz w:val="21"/>
          <w:szCs w:val="21"/>
        </w:rPr>
        <w:t>jenž</w:t>
      </w:r>
      <w:proofErr w:type="gramEnd"/>
      <w:r w:rsidRPr="00366CE9">
        <w:rPr>
          <w:rFonts w:asciiTheme="minorHAnsi" w:hAnsiTheme="minorHAnsi"/>
          <w:sz w:val="21"/>
          <w:szCs w:val="21"/>
        </w:rPr>
        <w:t xml:space="preserve"> by měly být součástí </w:t>
      </w:r>
      <w:proofErr w:type="spellStart"/>
      <w:r w:rsidRPr="00366CE9">
        <w:rPr>
          <w:rFonts w:asciiTheme="minorHAnsi" w:hAnsiTheme="minorHAnsi"/>
          <w:sz w:val="21"/>
          <w:szCs w:val="21"/>
        </w:rPr>
        <w:t>novom</w:t>
      </w:r>
      <w:r w:rsidR="005C68DF" w:rsidRPr="00366CE9">
        <w:rPr>
          <w:rFonts w:asciiTheme="minorHAnsi" w:hAnsiTheme="minorHAnsi"/>
          <w:sz w:val="21"/>
          <w:szCs w:val="21"/>
        </w:rPr>
        <w:t>ediálního</w:t>
      </w:r>
      <w:proofErr w:type="spellEnd"/>
      <w:r w:rsidR="005C68DF" w:rsidRPr="00366CE9">
        <w:rPr>
          <w:rFonts w:asciiTheme="minorHAnsi" w:hAnsiTheme="minorHAnsi"/>
          <w:sz w:val="21"/>
          <w:szCs w:val="21"/>
        </w:rPr>
        <w:t xml:space="preserve"> umění, což již napsali Mark </w:t>
      </w:r>
      <w:proofErr w:type="spellStart"/>
      <w:r w:rsidR="005C68DF" w:rsidRPr="00366CE9">
        <w:rPr>
          <w:rFonts w:asciiTheme="minorHAnsi" w:hAnsiTheme="minorHAnsi"/>
          <w:sz w:val="21"/>
          <w:szCs w:val="21"/>
        </w:rPr>
        <w:t>Tribe</w:t>
      </w:r>
      <w:proofErr w:type="spellEnd"/>
      <w:r w:rsidR="005C68DF" w:rsidRPr="00366CE9">
        <w:rPr>
          <w:rFonts w:asciiTheme="minorHAnsi" w:hAnsiTheme="minorHAnsi"/>
          <w:sz w:val="21"/>
          <w:szCs w:val="21"/>
        </w:rPr>
        <w:t xml:space="preserve"> a </w:t>
      </w:r>
      <w:proofErr w:type="spellStart"/>
      <w:r w:rsidR="005C68DF" w:rsidRPr="00366CE9">
        <w:rPr>
          <w:rFonts w:asciiTheme="minorHAnsi" w:hAnsiTheme="minorHAnsi"/>
          <w:sz w:val="21"/>
          <w:szCs w:val="21"/>
        </w:rPr>
        <w:t>Reena</w:t>
      </w:r>
      <w:proofErr w:type="spellEnd"/>
      <w:r w:rsidR="005C68DF" w:rsidRPr="00366CE9">
        <w:rPr>
          <w:rFonts w:asciiTheme="minorHAnsi" w:hAnsiTheme="minorHAnsi"/>
          <w:sz w:val="21"/>
          <w:szCs w:val="21"/>
        </w:rPr>
        <w:t xml:space="preserve"> Jana</w:t>
      </w:r>
      <w:r w:rsidRPr="00366CE9">
        <w:rPr>
          <w:rFonts w:asciiTheme="minorHAnsi" w:hAnsiTheme="minorHAnsi"/>
          <w:sz w:val="21"/>
          <w:szCs w:val="21"/>
        </w:rPr>
        <w:t xml:space="preserve">, to pro </w:t>
      </w:r>
      <w:proofErr w:type="spellStart"/>
      <w:r w:rsidRPr="00366CE9">
        <w:rPr>
          <w:rFonts w:asciiTheme="minorHAnsi" w:hAnsiTheme="minorHAnsi"/>
          <w:sz w:val="21"/>
          <w:szCs w:val="21"/>
        </w:rPr>
        <w:t>remake</w:t>
      </w:r>
      <w:proofErr w:type="spellEnd"/>
      <w:r w:rsidRPr="00366CE9">
        <w:rPr>
          <w:rFonts w:asciiTheme="minorHAnsi" w:hAnsiTheme="minorHAnsi"/>
          <w:sz w:val="21"/>
          <w:szCs w:val="21"/>
        </w:rPr>
        <w:t xml:space="preserve"> filmu </w:t>
      </w:r>
      <w:proofErr w:type="spellStart"/>
      <w:r w:rsidRPr="00366CE9">
        <w:rPr>
          <w:rFonts w:asciiTheme="minorHAnsi" w:hAnsiTheme="minorHAnsi"/>
          <w:sz w:val="21"/>
          <w:szCs w:val="21"/>
        </w:rPr>
        <w:t>Carrie</w:t>
      </w:r>
      <w:proofErr w:type="spellEnd"/>
      <w:r w:rsidRPr="00366CE9">
        <w:rPr>
          <w:rFonts w:asciiTheme="minorHAnsi" w:hAnsiTheme="minorHAnsi"/>
          <w:sz w:val="21"/>
          <w:szCs w:val="21"/>
        </w:rPr>
        <w:t xml:space="preserve"> z roku 2013 platí, </w:t>
      </w:r>
      <w:r w:rsidR="00495A5E" w:rsidRPr="00366CE9">
        <w:rPr>
          <w:rFonts w:asciiTheme="minorHAnsi" w:hAnsiTheme="minorHAnsi"/>
          <w:sz w:val="21"/>
          <w:szCs w:val="21"/>
        </w:rPr>
        <w:t xml:space="preserve">ale </w:t>
      </w:r>
      <w:r w:rsidR="004F43D2">
        <w:rPr>
          <w:rFonts w:asciiTheme="minorHAnsi" w:hAnsiTheme="minorHAnsi"/>
          <w:sz w:val="21"/>
          <w:szCs w:val="21"/>
        </w:rPr>
        <w:t xml:space="preserve">platí to </w:t>
      </w:r>
      <w:r w:rsidR="00495A5E" w:rsidRPr="00366CE9">
        <w:rPr>
          <w:rFonts w:asciiTheme="minorHAnsi" w:hAnsiTheme="minorHAnsi"/>
          <w:sz w:val="21"/>
          <w:szCs w:val="21"/>
        </w:rPr>
        <w:t xml:space="preserve">i pro jiné </w:t>
      </w:r>
      <w:proofErr w:type="spellStart"/>
      <w:r w:rsidR="00495A5E" w:rsidRPr="00366CE9">
        <w:rPr>
          <w:rFonts w:asciiTheme="minorHAnsi" w:hAnsiTheme="minorHAnsi"/>
          <w:sz w:val="21"/>
          <w:szCs w:val="21"/>
        </w:rPr>
        <w:t>remakey</w:t>
      </w:r>
      <w:proofErr w:type="spellEnd"/>
      <w:r w:rsidR="00495A5E" w:rsidRPr="00366CE9">
        <w:rPr>
          <w:rFonts w:asciiTheme="minorHAnsi" w:hAnsiTheme="minorHAnsi"/>
          <w:sz w:val="21"/>
          <w:szCs w:val="21"/>
        </w:rPr>
        <w:t xml:space="preserve">, který jsem již zmínil </w:t>
      </w:r>
      <w:r w:rsidR="00495A5E" w:rsidRPr="00366CE9">
        <w:rPr>
          <w:rFonts w:asciiTheme="minorHAnsi" w:hAnsiTheme="minorHAnsi"/>
          <w:sz w:val="21"/>
          <w:szCs w:val="21"/>
          <w:lang w:val="en-US"/>
        </w:rPr>
        <w:t xml:space="preserve">– </w:t>
      </w:r>
      <w:proofErr w:type="spellStart"/>
      <w:r w:rsidR="00495A5E" w:rsidRPr="00366CE9">
        <w:rPr>
          <w:rFonts w:asciiTheme="minorHAnsi" w:hAnsiTheme="minorHAnsi"/>
          <w:sz w:val="21"/>
          <w:szCs w:val="21"/>
          <w:lang w:val="en-US"/>
        </w:rPr>
        <w:t>Elementar</w:t>
      </w:r>
      <w:proofErr w:type="spellEnd"/>
      <w:r w:rsidR="00495A5E" w:rsidRPr="00366CE9">
        <w:rPr>
          <w:rFonts w:asciiTheme="minorHAnsi" w:hAnsiTheme="minorHAnsi"/>
          <w:sz w:val="21"/>
          <w:szCs w:val="21"/>
        </w:rPr>
        <w:t>y, moderní filmy</w:t>
      </w:r>
      <w:r w:rsidR="00E326F4">
        <w:rPr>
          <w:rFonts w:asciiTheme="minorHAnsi" w:hAnsiTheme="minorHAnsi"/>
          <w:sz w:val="21"/>
          <w:szCs w:val="21"/>
        </w:rPr>
        <w:t xml:space="preserve"> a seriály</w:t>
      </w:r>
      <w:r w:rsidR="00495A5E" w:rsidRPr="00366CE9">
        <w:rPr>
          <w:rFonts w:asciiTheme="minorHAnsi" w:hAnsiTheme="minorHAnsi"/>
          <w:sz w:val="21"/>
          <w:szCs w:val="21"/>
        </w:rPr>
        <w:t xml:space="preserve"> o </w:t>
      </w:r>
      <w:proofErr w:type="spellStart"/>
      <w:r w:rsidR="00495A5E" w:rsidRPr="00366CE9">
        <w:rPr>
          <w:rFonts w:asciiTheme="minorHAnsi" w:hAnsiTheme="minorHAnsi"/>
          <w:sz w:val="21"/>
          <w:szCs w:val="21"/>
        </w:rPr>
        <w:t>Sherlocku</w:t>
      </w:r>
      <w:proofErr w:type="spellEnd"/>
      <w:r w:rsidR="00495A5E" w:rsidRPr="00366CE9">
        <w:rPr>
          <w:rFonts w:asciiTheme="minorHAnsi" w:hAnsiTheme="minorHAnsi"/>
          <w:sz w:val="21"/>
          <w:szCs w:val="21"/>
        </w:rPr>
        <w:t xml:space="preserve"> Holmesovi, </w:t>
      </w:r>
      <w:r w:rsidRPr="00366CE9">
        <w:rPr>
          <w:rFonts w:asciiTheme="minorHAnsi" w:hAnsiTheme="minorHAnsi"/>
          <w:sz w:val="21"/>
          <w:szCs w:val="21"/>
        </w:rPr>
        <w:t>protože jak už bylo zmíněno v této práci</w:t>
      </w:r>
      <w:r w:rsidR="00B41B1C" w:rsidRPr="00366CE9">
        <w:rPr>
          <w:rFonts w:asciiTheme="minorHAnsi" w:hAnsiTheme="minorHAnsi"/>
          <w:sz w:val="21"/>
          <w:szCs w:val="21"/>
        </w:rPr>
        <w:t xml:space="preserve">, konkrétně </w:t>
      </w:r>
      <w:proofErr w:type="spellStart"/>
      <w:r w:rsidR="00B41B1C" w:rsidRPr="00366CE9">
        <w:rPr>
          <w:rFonts w:asciiTheme="minorHAnsi" w:hAnsiTheme="minorHAnsi"/>
          <w:sz w:val="21"/>
          <w:szCs w:val="21"/>
        </w:rPr>
        <w:t>r</w:t>
      </w:r>
      <w:r w:rsidRPr="00366CE9">
        <w:rPr>
          <w:rFonts w:asciiTheme="minorHAnsi" w:hAnsiTheme="minorHAnsi"/>
          <w:sz w:val="21"/>
          <w:szCs w:val="21"/>
        </w:rPr>
        <w:t>emake</w:t>
      </w:r>
      <w:proofErr w:type="spellEnd"/>
      <w:r w:rsidRPr="00366CE9">
        <w:rPr>
          <w:rFonts w:asciiTheme="minorHAnsi" w:hAnsiTheme="minorHAnsi"/>
          <w:sz w:val="21"/>
          <w:szCs w:val="21"/>
        </w:rPr>
        <w:t xml:space="preserve">  </w:t>
      </w:r>
      <w:proofErr w:type="spellStart"/>
      <w:r w:rsidRPr="00366CE9">
        <w:rPr>
          <w:rFonts w:asciiTheme="minorHAnsi" w:hAnsiTheme="minorHAnsi"/>
          <w:sz w:val="21"/>
          <w:szCs w:val="21"/>
        </w:rPr>
        <w:t>Carrie</w:t>
      </w:r>
      <w:proofErr w:type="spellEnd"/>
      <w:r w:rsidR="005C68DF" w:rsidRPr="00366CE9">
        <w:rPr>
          <w:rFonts w:asciiTheme="minorHAnsi" w:hAnsiTheme="minorHAnsi"/>
          <w:sz w:val="21"/>
          <w:szCs w:val="21"/>
        </w:rPr>
        <w:t xml:space="preserve"> z roku 2013</w:t>
      </w:r>
      <w:r w:rsidRPr="00366CE9">
        <w:rPr>
          <w:rFonts w:asciiTheme="minorHAnsi" w:hAnsiTheme="minorHAnsi"/>
          <w:sz w:val="21"/>
          <w:szCs w:val="21"/>
        </w:rPr>
        <w:t xml:space="preserve">, a všeobecně </w:t>
      </w:r>
      <w:proofErr w:type="spellStart"/>
      <w:r w:rsidRPr="00366CE9">
        <w:rPr>
          <w:rFonts w:asciiTheme="minorHAnsi" w:hAnsiTheme="minorHAnsi"/>
          <w:sz w:val="21"/>
          <w:szCs w:val="21"/>
        </w:rPr>
        <w:t>remakey</w:t>
      </w:r>
      <w:proofErr w:type="spellEnd"/>
      <w:r w:rsidRPr="00366CE9">
        <w:rPr>
          <w:rFonts w:asciiTheme="minorHAnsi" w:hAnsiTheme="minorHAnsi"/>
          <w:sz w:val="21"/>
          <w:szCs w:val="21"/>
        </w:rPr>
        <w:t xml:space="preserve"> moderní doby, pro svůj vznik potřebovaly mnoho </w:t>
      </w:r>
      <w:proofErr w:type="spellStart"/>
      <w:r w:rsidRPr="00366CE9">
        <w:rPr>
          <w:rFonts w:asciiTheme="minorHAnsi" w:hAnsiTheme="minorHAnsi"/>
          <w:sz w:val="21"/>
          <w:szCs w:val="21"/>
        </w:rPr>
        <w:t>Compu</w:t>
      </w:r>
      <w:r w:rsidR="00495A5E" w:rsidRPr="00366CE9">
        <w:rPr>
          <w:rFonts w:asciiTheme="minorHAnsi" w:hAnsiTheme="minorHAnsi"/>
          <w:sz w:val="21"/>
          <w:szCs w:val="21"/>
        </w:rPr>
        <w:t>ter</w:t>
      </w:r>
      <w:proofErr w:type="spellEnd"/>
      <w:r w:rsidR="00495A5E" w:rsidRPr="00366CE9">
        <w:rPr>
          <w:rFonts w:asciiTheme="minorHAnsi" w:hAnsiTheme="minorHAnsi"/>
          <w:sz w:val="21"/>
          <w:szCs w:val="21"/>
        </w:rPr>
        <w:t xml:space="preserve"> </w:t>
      </w:r>
      <w:proofErr w:type="spellStart"/>
      <w:r w:rsidR="00495A5E" w:rsidRPr="00366CE9">
        <w:rPr>
          <w:rFonts w:asciiTheme="minorHAnsi" w:hAnsiTheme="minorHAnsi"/>
          <w:sz w:val="21"/>
          <w:szCs w:val="21"/>
        </w:rPr>
        <w:t>Generated</w:t>
      </w:r>
      <w:proofErr w:type="spellEnd"/>
      <w:r w:rsidR="00495A5E" w:rsidRPr="00366CE9">
        <w:rPr>
          <w:rFonts w:asciiTheme="minorHAnsi" w:hAnsiTheme="minorHAnsi"/>
          <w:sz w:val="21"/>
          <w:szCs w:val="21"/>
        </w:rPr>
        <w:t xml:space="preserve"> </w:t>
      </w:r>
      <w:proofErr w:type="spellStart"/>
      <w:r w:rsidR="00495A5E" w:rsidRPr="00366CE9">
        <w:rPr>
          <w:rFonts w:asciiTheme="minorHAnsi" w:hAnsiTheme="minorHAnsi"/>
          <w:sz w:val="21"/>
          <w:szCs w:val="21"/>
        </w:rPr>
        <w:t>Imaginery</w:t>
      </w:r>
      <w:proofErr w:type="spellEnd"/>
      <w:r w:rsidR="00495A5E" w:rsidRPr="00366CE9">
        <w:rPr>
          <w:rFonts w:asciiTheme="minorHAnsi" w:hAnsiTheme="minorHAnsi"/>
          <w:sz w:val="21"/>
          <w:szCs w:val="21"/>
        </w:rPr>
        <w:t xml:space="preserve"> efektů a jiných moderních záležitostí, </w:t>
      </w:r>
      <w:r w:rsidRPr="00366CE9">
        <w:rPr>
          <w:rFonts w:asciiTheme="minorHAnsi" w:hAnsiTheme="minorHAnsi"/>
          <w:sz w:val="21"/>
          <w:szCs w:val="21"/>
        </w:rPr>
        <w:t xml:space="preserve">tedy </w:t>
      </w:r>
      <w:r w:rsidR="004207FD" w:rsidRPr="00366CE9">
        <w:rPr>
          <w:rFonts w:asciiTheme="minorHAnsi" w:hAnsiTheme="minorHAnsi"/>
          <w:sz w:val="21"/>
          <w:szCs w:val="21"/>
        </w:rPr>
        <w:t xml:space="preserve">to, co se bez </w:t>
      </w:r>
      <w:r w:rsidRPr="00366CE9">
        <w:rPr>
          <w:rFonts w:asciiTheme="minorHAnsi" w:hAnsiTheme="minorHAnsi"/>
          <w:sz w:val="21"/>
          <w:szCs w:val="21"/>
        </w:rPr>
        <w:t>technologie</w:t>
      </w:r>
      <w:r w:rsidR="00495A5E" w:rsidRPr="00366CE9">
        <w:rPr>
          <w:rFonts w:asciiTheme="minorHAnsi" w:hAnsiTheme="minorHAnsi"/>
          <w:sz w:val="21"/>
          <w:szCs w:val="21"/>
        </w:rPr>
        <w:t xml:space="preserve"> neobejde.</w:t>
      </w:r>
    </w:p>
    <w:p w:rsidR="001A4A63" w:rsidRPr="00366CE9" w:rsidRDefault="001A4A63" w:rsidP="00776CC1">
      <w:pPr>
        <w:pStyle w:val="FormtovanvHTML"/>
        <w:jc w:val="both"/>
        <w:rPr>
          <w:rStyle w:val="Siln"/>
          <w:rFonts w:asciiTheme="minorHAnsi" w:hAnsiTheme="minorHAnsi"/>
          <w:b w:val="0"/>
          <w:bCs w:val="0"/>
          <w:sz w:val="21"/>
          <w:szCs w:val="21"/>
        </w:rPr>
      </w:pPr>
    </w:p>
    <w:p w:rsidR="001A4A63" w:rsidRPr="00366CE9" w:rsidRDefault="00495A5E" w:rsidP="00776CC1">
      <w:pPr>
        <w:jc w:val="both"/>
        <w:rPr>
          <w:sz w:val="21"/>
          <w:szCs w:val="21"/>
        </w:rPr>
      </w:pPr>
      <w:r w:rsidRPr="00366CE9">
        <w:rPr>
          <w:rStyle w:val="Siln"/>
          <w:b w:val="0"/>
          <w:sz w:val="21"/>
          <w:szCs w:val="21"/>
        </w:rPr>
        <w:t xml:space="preserve">Co se týče mediálního umění, které bylo zmíněno v knize New Media Art od Marka </w:t>
      </w:r>
      <w:proofErr w:type="spellStart"/>
      <w:r w:rsidRPr="00366CE9">
        <w:rPr>
          <w:rStyle w:val="Siln"/>
          <w:b w:val="0"/>
          <w:sz w:val="21"/>
          <w:szCs w:val="21"/>
        </w:rPr>
        <w:t>Tribe</w:t>
      </w:r>
      <w:proofErr w:type="spellEnd"/>
      <w:r w:rsidRPr="00366CE9">
        <w:rPr>
          <w:rStyle w:val="Siln"/>
          <w:b w:val="0"/>
          <w:sz w:val="21"/>
          <w:szCs w:val="21"/>
        </w:rPr>
        <w:t xml:space="preserve"> a </w:t>
      </w:r>
      <w:proofErr w:type="spellStart"/>
      <w:r w:rsidRPr="00366CE9">
        <w:rPr>
          <w:rStyle w:val="Siln"/>
          <w:b w:val="0"/>
          <w:sz w:val="21"/>
          <w:szCs w:val="21"/>
        </w:rPr>
        <w:t>Reeny</w:t>
      </w:r>
      <w:proofErr w:type="spellEnd"/>
      <w:r w:rsidRPr="00366CE9">
        <w:rPr>
          <w:rStyle w:val="Siln"/>
          <w:b w:val="0"/>
          <w:sz w:val="21"/>
          <w:szCs w:val="21"/>
        </w:rPr>
        <w:t xml:space="preserve"> Jana</w:t>
      </w:r>
      <w:r w:rsidR="00366CE9" w:rsidRPr="00366CE9">
        <w:rPr>
          <w:rStyle w:val="Siln"/>
          <w:b w:val="0"/>
          <w:sz w:val="21"/>
          <w:szCs w:val="21"/>
        </w:rPr>
        <w:t>, tak</w:t>
      </w:r>
      <w:r w:rsidR="0023568B" w:rsidRPr="00366CE9">
        <w:rPr>
          <w:rStyle w:val="Siln"/>
          <w:b w:val="0"/>
          <w:sz w:val="21"/>
          <w:szCs w:val="21"/>
        </w:rPr>
        <w:t xml:space="preserve"> </w:t>
      </w:r>
      <w:r w:rsidR="001A4A63" w:rsidRPr="00366CE9">
        <w:rPr>
          <w:rStyle w:val="Siln"/>
          <w:b w:val="0"/>
          <w:sz w:val="21"/>
          <w:szCs w:val="21"/>
        </w:rPr>
        <w:t>(</w:t>
      </w:r>
      <w:r w:rsidR="001A4A63" w:rsidRPr="00366CE9">
        <w:rPr>
          <w:rStyle w:val="Siln"/>
          <w:b w:val="0"/>
          <w:bCs w:val="0"/>
          <w:i/>
          <w:sz w:val="21"/>
          <w:szCs w:val="21"/>
        </w:rPr>
        <w:t xml:space="preserve">…Pokud jde o mediální umění, tak </w:t>
      </w:r>
      <w:r w:rsidR="001A4A63" w:rsidRPr="00366CE9">
        <w:rPr>
          <w:i/>
          <w:sz w:val="21"/>
          <w:szCs w:val="21"/>
        </w:rPr>
        <w:t xml:space="preserve">v této souvislosti se zmíníme také o počítačovém a digitálním umění jako pokračovatelích mediální formy naznačující současný vývoj mediálního </w:t>
      </w:r>
      <w:proofErr w:type="gramStart"/>
      <w:r w:rsidR="001A4A63" w:rsidRPr="00366CE9">
        <w:rPr>
          <w:i/>
          <w:sz w:val="21"/>
          <w:szCs w:val="21"/>
        </w:rPr>
        <w:t>umění</w:t>
      </w:r>
      <w:r w:rsidR="00C56A25" w:rsidRPr="00366CE9">
        <w:rPr>
          <w:i/>
          <w:sz w:val="21"/>
          <w:szCs w:val="21"/>
        </w:rPr>
        <w:t xml:space="preserve"> </w:t>
      </w:r>
      <w:r w:rsidR="00C56A25" w:rsidRPr="00366CE9">
        <w:rPr>
          <w:sz w:val="21"/>
          <w:szCs w:val="21"/>
        </w:rPr>
        <w:t>)</w:t>
      </w:r>
      <w:r w:rsidR="00C56A25" w:rsidRPr="00366CE9">
        <w:rPr>
          <w:sz w:val="21"/>
          <w:szCs w:val="21"/>
          <w:lang w:val="en-US"/>
        </w:rPr>
        <w:t>[Pac</w:t>
      </w:r>
      <w:proofErr w:type="spellStart"/>
      <w:r w:rsidR="00C56A25" w:rsidRPr="00366CE9">
        <w:rPr>
          <w:sz w:val="21"/>
          <w:szCs w:val="21"/>
        </w:rPr>
        <w:t>íková</w:t>
      </w:r>
      <w:proofErr w:type="spellEnd"/>
      <w:proofErr w:type="gramEnd"/>
      <w:r w:rsidR="00C56A25" w:rsidRPr="00366CE9">
        <w:rPr>
          <w:sz w:val="21"/>
          <w:szCs w:val="21"/>
        </w:rPr>
        <w:t>, 2009: 5</w:t>
      </w:r>
      <w:r w:rsidR="00C56A25" w:rsidRPr="00366CE9">
        <w:rPr>
          <w:sz w:val="21"/>
          <w:szCs w:val="21"/>
          <w:lang w:val="en-US"/>
        </w:rPr>
        <w:t>]</w:t>
      </w:r>
      <w:r w:rsidRPr="00366CE9">
        <w:rPr>
          <w:sz w:val="21"/>
          <w:szCs w:val="21"/>
          <w:lang w:val="en-US"/>
        </w:rPr>
        <w:t xml:space="preserve">. </w:t>
      </w:r>
      <w:r w:rsidRPr="00366CE9">
        <w:rPr>
          <w:sz w:val="21"/>
          <w:szCs w:val="21"/>
        </w:rPr>
        <w:t xml:space="preserve">Tedy tento výrok naznačuje, že počítačové umění je </w:t>
      </w:r>
      <w:r w:rsidR="00E940F2">
        <w:rPr>
          <w:sz w:val="21"/>
          <w:szCs w:val="21"/>
        </w:rPr>
        <w:t>pokračovatelem mediálního umění</w:t>
      </w:r>
      <w:r w:rsidRPr="00366CE9">
        <w:rPr>
          <w:sz w:val="21"/>
          <w:szCs w:val="21"/>
        </w:rPr>
        <w:t xml:space="preserve">. </w:t>
      </w:r>
    </w:p>
    <w:p w:rsidR="001A4A63" w:rsidRPr="00366CE9" w:rsidRDefault="001A4A63" w:rsidP="00776CC1">
      <w:pPr>
        <w:pStyle w:val="FormtovanvHTML"/>
        <w:jc w:val="both"/>
        <w:rPr>
          <w:rFonts w:asciiTheme="minorHAnsi" w:hAnsiTheme="minorHAnsi"/>
          <w:sz w:val="21"/>
          <w:szCs w:val="21"/>
        </w:rPr>
      </w:pPr>
      <w:r w:rsidRPr="00366CE9">
        <w:rPr>
          <w:rStyle w:val="Siln"/>
          <w:rFonts w:asciiTheme="minorHAnsi" w:hAnsiTheme="minorHAnsi"/>
          <w:b w:val="0"/>
          <w:bCs w:val="0"/>
          <w:sz w:val="21"/>
          <w:szCs w:val="21"/>
        </w:rPr>
        <w:t xml:space="preserve">Zda je </w:t>
      </w:r>
      <w:proofErr w:type="spellStart"/>
      <w:r w:rsidRPr="00366CE9">
        <w:rPr>
          <w:rStyle w:val="Siln"/>
          <w:rFonts w:asciiTheme="minorHAnsi" w:hAnsiTheme="minorHAnsi"/>
          <w:b w:val="0"/>
          <w:bCs w:val="0"/>
          <w:sz w:val="21"/>
          <w:szCs w:val="21"/>
        </w:rPr>
        <w:t>remake</w:t>
      </w:r>
      <w:proofErr w:type="spellEnd"/>
      <w:r w:rsidRPr="00366CE9">
        <w:rPr>
          <w:rStyle w:val="Siln"/>
          <w:rFonts w:asciiTheme="minorHAnsi" w:hAnsiTheme="minorHAnsi"/>
          <w:b w:val="0"/>
          <w:bCs w:val="0"/>
          <w:sz w:val="21"/>
          <w:szCs w:val="21"/>
        </w:rPr>
        <w:t xml:space="preserve"> umělecké dílo, nám pomůže také </w:t>
      </w:r>
      <w:proofErr w:type="spellStart"/>
      <w:r w:rsidRPr="00366CE9">
        <w:rPr>
          <w:rStyle w:val="Siln"/>
          <w:rFonts w:asciiTheme="minorHAnsi" w:hAnsiTheme="minorHAnsi"/>
          <w:b w:val="0"/>
          <w:bCs w:val="0"/>
          <w:sz w:val="21"/>
          <w:szCs w:val="21"/>
        </w:rPr>
        <w:t>Jerrold</w:t>
      </w:r>
      <w:proofErr w:type="spellEnd"/>
      <w:r w:rsidRPr="00366CE9">
        <w:rPr>
          <w:rStyle w:val="Siln"/>
          <w:rFonts w:asciiTheme="minorHAnsi" w:hAnsiTheme="minorHAnsi"/>
          <w:b w:val="0"/>
          <w:bCs w:val="0"/>
          <w:sz w:val="21"/>
          <w:szCs w:val="21"/>
        </w:rPr>
        <w:t xml:space="preserve"> </w:t>
      </w:r>
      <w:proofErr w:type="spellStart"/>
      <w:r w:rsidRPr="00366CE9">
        <w:rPr>
          <w:rStyle w:val="Siln"/>
          <w:rFonts w:asciiTheme="minorHAnsi" w:hAnsiTheme="minorHAnsi"/>
          <w:b w:val="0"/>
          <w:bCs w:val="0"/>
          <w:sz w:val="21"/>
          <w:szCs w:val="21"/>
        </w:rPr>
        <w:t>Levinston</w:t>
      </w:r>
      <w:proofErr w:type="spellEnd"/>
      <w:r w:rsidR="007C2773" w:rsidRPr="00366CE9">
        <w:rPr>
          <w:rStyle w:val="Siln"/>
          <w:rFonts w:asciiTheme="minorHAnsi" w:hAnsiTheme="minorHAnsi"/>
          <w:b w:val="0"/>
          <w:bCs w:val="0"/>
          <w:sz w:val="21"/>
          <w:szCs w:val="21"/>
        </w:rPr>
        <w:t xml:space="preserve"> ³</w:t>
      </w:r>
      <w:r w:rsidRPr="00366CE9">
        <w:rPr>
          <w:rStyle w:val="Siln"/>
          <w:rFonts w:asciiTheme="minorHAnsi" w:hAnsiTheme="minorHAnsi"/>
          <w:b w:val="0"/>
          <w:bCs w:val="0"/>
          <w:sz w:val="21"/>
          <w:szCs w:val="21"/>
        </w:rPr>
        <w:t>, který se ve své studii pídil po tom, v čem sp</w:t>
      </w:r>
      <w:r w:rsidRPr="00366CE9">
        <w:rPr>
          <w:rStyle w:val="Siln"/>
          <w:rFonts w:asciiTheme="minorHAnsi" w:hAnsiTheme="minorHAnsi"/>
          <w:b w:val="0"/>
          <w:sz w:val="21"/>
          <w:szCs w:val="21"/>
        </w:rPr>
        <w:t xml:space="preserve">očívá uměleckost uměleckého díla. </w:t>
      </w:r>
      <w:r w:rsidRPr="00366CE9">
        <w:rPr>
          <w:rStyle w:val="Siln"/>
          <w:rFonts w:asciiTheme="minorHAnsi" w:hAnsiTheme="minorHAnsi"/>
          <w:b w:val="0"/>
          <w:bCs w:val="0"/>
          <w:sz w:val="21"/>
          <w:szCs w:val="21"/>
        </w:rPr>
        <w:t>Zabýval se historickou definicí umění</w:t>
      </w:r>
      <w:r w:rsidRPr="00366CE9">
        <w:rPr>
          <w:rStyle w:val="Siln"/>
          <w:rFonts w:asciiTheme="minorHAnsi" w:hAnsiTheme="minorHAnsi"/>
          <w:b w:val="0"/>
          <w:bCs w:val="0"/>
          <w:i/>
          <w:sz w:val="21"/>
          <w:szCs w:val="21"/>
        </w:rPr>
        <w:t>.(…</w:t>
      </w:r>
      <w:r w:rsidRPr="00366CE9">
        <w:rPr>
          <w:rStyle w:val="Siln"/>
          <w:rFonts w:asciiTheme="minorHAnsi" w:hAnsiTheme="minorHAnsi"/>
          <w:bCs w:val="0"/>
          <w:i/>
          <w:sz w:val="21"/>
          <w:szCs w:val="21"/>
        </w:rPr>
        <w:t xml:space="preserve"> </w:t>
      </w:r>
      <w:r w:rsidRPr="00366CE9">
        <w:rPr>
          <w:rFonts w:asciiTheme="minorHAnsi" w:hAnsiTheme="minorHAnsi"/>
          <w:i/>
          <w:sz w:val="21"/>
          <w:szCs w:val="21"/>
        </w:rPr>
        <w:t>Aby něco bylo v kterékoli době uměleckým dílem, musí to být intencionálně vztaženo k umě</w:t>
      </w:r>
      <w:r w:rsidR="00866683" w:rsidRPr="00366CE9">
        <w:rPr>
          <w:rFonts w:asciiTheme="minorHAnsi" w:hAnsiTheme="minorHAnsi"/>
          <w:i/>
          <w:sz w:val="21"/>
          <w:szCs w:val="21"/>
        </w:rPr>
        <w:t>leckým dílům, která předcházela)</w:t>
      </w:r>
      <w:r w:rsidR="00866683" w:rsidRPr="00366CE9">
        <w:rPr>
          <w:rFonts w:asciiTheme="minorHAnsi" w:hAnsiTheme="minorHAnsi"/>
          <w:i/>
          <w:sz w:val="21"/>
          <w:szCs w:val="21"/>
          <w:lang w:val="en-US"/>
        </w:rPr>
        <w:t>[</w:t>
      </w:r>
      <w:proofErr w:type="spellStart"/>
      <w:r w:rsidR="00866683" w:rsidRPr="00366CE9">
        <w:rPr>
          <w:rFonts w:asciiTheme="minorHAnsi" w:hAnsiTheme="minorHAnsi"/>
          <w:i/>
          <w:sz w:val="21"/>
          <w:szCs w:val="21"/>
          <w:lang w:val="en-US"/>
        </w:rPr>
        <w:t>Levinston</w:t>
      </w:r>
      <w:proofErr w:type="spellEnd"/>
      <w:r w:rsidR="00866683" w:rsidRPr="00366CE9">
        <w:rPr>
          <w:rFonts w:asciiTheme="minorHAnsi" w:hAnsiTheme="minorHAnsi"/>
          <w:i/>
          <w:sz w:val="21"/>
          <w:szCs w:val="21"/>
          <w:lang w:val="en-US"/>
        </w:rPr>
        <w:t>, Jerrold]</w:t>
      </w:r>
      <w:r w:rsidR="00C56A25" w:rsidRPr="00366CE9">
        <w:rPr>
          <w:rFonts w:asciiTheme="minorHAnsi" w:hAnsiTheme="minorHAnsi"/>
          <w:i/>
          <w:sz w:val="21"/>
          <w:szCs w:val="21"/>
          <w:lang w:val="en-US"/>
        </w:rPr>
        <w:t xml:space="preserve"> </w:t>
      </w:r>
      <w:r w:rsidRPr="00366CE9">
        <w:rPr>
          <w:rStyle w:val="Siln"/>
          <w:rFonts w:asciiTheme="minorHAnsi" w:hAnsiTheme="minorHAnsi"/>
          <w:b w:val="0"/>
          <w:i/>
          <w:sz w:val="21"/>
          <w:szCs w:val="21"/>
        </w:rPr>
        <w:t>Aluze 3/2008</w:t>
      </w:r>
      <w:r w:rsidRPr="00366CE9">
        <w:rPr>
          <w:rStyle w:val="Siln"/>
          <w:rFonts w:asciiTheme="minorHAnsi" w:hAnsiTheme="minorHAnsi"/>
          <w:i/>
          <w:sz w:val="21"/>
          <w:szCs w:val="21"/>
        </w:rPr>
        <w:t xml:space="preserve"> – </w:t>
      </w:r>
      <w:r w:rsidRPr="00366CE9">
        <w:rPr>
          <w:rStyle w:val="Siln"/>
          <w:rFonts w:asciiTheme="minorHAnsi" w:hAnsiTheme="minorHAnsi"/>
          <w:b w:val="0"/>
          <w:i/>
          <w:sz w:val="21"/>
          <w:szCs w:val="21"/>
        </w:rPr>
        <w:t>Studie</w:t>
      </w:r>
      <w:r w:rsidRPr="00366CE9">
        <w:rPr>
          <w:rFonts w:asciiTheme="minorHAnsi" w:hAnsiTheme="minorHAnsi"/>
          <w:i/>
          <w:sz w:val="21"/>
          <w:szCs w:val="21"/>
        </w:rPr>
        <w:t>, Definovat umění historicky</w:t>
      </w:r>
      <w:r w:rsidR="00866683" w:rsidRPr="00366CE9">
        <w:rPr>
          <w:rFonts w:asciiTheme="minorHAnsi" w:hAnsiTheme="minorHAnsi"/>
          <w:sz w:val="21"/>
          <w:szCs w:val="21"/>
        </w:rPr>
        <w:t xml:space="preserve">, </w:t>
      </w:r>
      <w:proofErr w:type="gramStart"/>
      <w:r w:rsidR="00866683" w:rsidRPr="00366CE9">
        <w:rPr>
          <w:rFonts w:asciiTheme="minorHAnsi" w:hAnsiTheme="minorHAnsi"/>
          <w:sz w:val="21"/>
          <w:szCs w:val="21"/>
        </w:rPr>
        <w:t>s.55</w:t>
      </w:r>
      <w:proofErr w:type="gramEnd"/>
      <w:r w:rsidR="00866683" w:rsidRPr="00366CE9">
        <w:rPr>
          <w:sz w:val="21"/>
          <w:szCs w:val="21"/>
          <w:lang w:val="en-US"/>
        </w:rPr>
        <w:t>]</w:t>
      </w:r>
      <w:r w:rsidRPr="00366CE9">
        <w:rPr>
          <w:sz w:val="21"/>
          <w:szCs w:val="21"/>
        </w:rPr>
        <w:t xml:space="preserve">. </w:t>
      </w:r>
    </w:p>
    <w:p w:rsidR="001A4A63" w:rsidRPr="00366CE9" w:rsidRDefault="001A4A63" w:rsidP="00776CC1">
      <w:pPr>
        <w:pStyle w:val="FormtovanvHTML"/>
        <w:jc w:val="both"/>
        <w:rPr>
          <w:sz w:val="21"/>
          <w:szCs w:val="21"/>
        </w:rPr>
      </w:pPr>
    </w:p>
    <w:p w:rsidR="00377580" w:rsidRPr="00366CE9" w:rsidRDefault="001A4A63" w:rsidP="00366CE9">
      <w:pPr>
        <w:pBdr>
          <w:bottom w:val="single" w:sz="6" w:space="1" w:color="auto"/>
        </w:pBdr>
        <w:rPr>
          <w:sz w:val="21"/>
          <w:szCs w:val="21"/>
        </w:rPr>
      </w:pPr>
      <w:r w:rsidRPr="00366CE9">
        <w:rPr>
          <w:sz w:val="21"/>
          <w:szCs w:val="21"/>
        </w:rPr>
        <w:t xml:space="preserve">A jak již bylo zmíněno v této práci, původní film </w:t>
      </w:r>
      <w:proofErr w:type="spellStart"/>
      <w:r w:rsidRPr="00366CE9">
        <w:rPr>
          <w:sz w:val="21"/>
          <w:szCs w:val="21"/>
        </w:rPr>
        <w:t>Carrie</w:t>
      </w:r>
      <w:proofErr w:type="spellEnd"/>
      <w:r w:rsidRPr="00366CE9">
        <w:rPr>
          <w:sz w:val="21"/>
          <w:szCs w:val="21"/>
        </w:rPr>
        <w:t xml:space="preserve"> a tedy i </w:t>
      </w:r>
      <w:proofErr w:type="spellStart"/>
      <w:r w:rsidRPr="00366CE9">
        <w:rPr>
          <w:sz w:val="21"/>
          <w:szCs w:val="21"/>
        </w:rPr>
        <w:t>remake</w:t>
      </w:r>
      <w:proofErr w:type="spellEnd"/>
      <w:r w:rsidRPr="00366CE9">
        <w:rPr>
          <w:sz w:val="21"/>
          <w:szCs w:val="21"/>
        </w:rPr>
        <w:t xml:space="preserve"> z roku 2013, měl předlohu v knize </w:t>
      </w:r>
      <w:proofErr w:type="spellStart"/>
      <w:r w:rsidRPr="00366CE9">
        <w:rPr>
          <w:sz w:val="21"/>
          <w:szCs w:val="21"/>
        </w:rPr>
        <w:t>Stephena</w:t>
      </w:r>
      <w:proofErr w:type="spellEnd"/>
      <w:r w:rsidRPr="00366CE9">
        <w:rPr>
          <w:sz w:val="21"/>
          <w:szCs w:val="21"/>
        </w:rPr>
        <w:t xml:space="preserve"> Kinga. </w:t>
      </w:r>
      <w:r w:rsidR="00415CA0" w:rsidRPr="00366CE9">
        <w:rPr>
          <w:sz w:val="21"/>
          <w:szCs w:val="21"/>
        </w:rPr>
        <w:t xml:space="preserve">A kniha je podle mého názoru uměleckým dílem. Napsal to </w:t>
      </w:r>
      <w:proofErr w:type="gramStart"/>
      <w:r w:rsidR="00415CA0" w:rsidRPr="00366CE9">
        <w:rPr>
          <w:sz w:val="21"/>
          <w:szCs w:val="21"/>
        </w:rPr>
        <w:t xml:space="preserve">již </w:t>
      </w:r>
      <w:proofErr w:type="spellStart"/>
      <w:r w:rsidR="00415CA0" w:rsidRPr="00366CE9">
        <w:rPr>
          <w:sz w:val="21"/>
          <w:szCs w:val="21"/>
        </w:rPr>
        <w:t>F.X.Šalda</w:t>
      </w:r>
      <w:proofErr w:type="spellEnd"/>
      <w:proofErr w:type="gramEnd"/>
      <w:r w:rsidR="00415CA0" w:rsidRPr="00366CE9">
        <w:rPr>
          <w:sz w:val="21"/>
          <w:szCs w:val="21"/>
        </w:rPr>
        <w:t xml:space="preserve"> </w:t>
      </w:r>
      <w:r w:rsidR="00415CA0" w:rsidRPr="00366CE9">
        <w:rPr>
          <w:i/>
          <w:sz w:val="21"/>
          <w:szCs w:val="21"/>
        </w:rPr>
        <w:t>(…kniha budiž i u nás a dnes uměleckým dílem, jako jím bývala kdysi v šťastnějších dobách kulturních u nás a jest jím již zas</w:t>
      </w:r>
      <w:r w:rsidR="00377580" w:rsidRPr="00366CE9">
        <w:rPr>
          <w:sz w:val="21"/>
          <w:szCs w:val="21"/>
        </w:rPr>
        <w:t xml:space="preserve">)⁴ </w:t>
      </w:r>
    </w:p>
    <w:p w:rsidR="00415CA0" w:rsidRPr="00E326F4" w:rsidRDefault="007C2B03" w:rsidP="00415CA0">
      <w:pPr>
        <w:rPr>
          <w:sz w:val="20"/>
          <w:szCs w:val="20"/>
        </w:rPr>
      </w:pPr>
      <w:r w:rsidRPr="00E326F4">
        <w:rPr>
          <w:sz w:val="20"/>
          <w:szCs w:val="20"/>
        </w:rPr>
        <w:t>³</w:t>
      </w:r>
      <w:r w:rsidR="00174B4A" w:rsidRPr="00E326F4">
        <w:rPr>
          <w:sz w:val="20"/>
          <w:szCs w:val="20"/>
        </w:rPr>
        <w:t xml:space="preserve"> </w:t>
      </w:r>
      <w:proofErr w:type="spellStart"/>
      <w:r w:rsidR="007C2773" w:rsidRPr="00E326F4">
        <w:rPr>
          <w:sz w:val="20"/>
          <w:szCs w:val="20"/>
        </w:rPr>
        <w:t>Jerrold</w:t>
      </w:r>
      <w:proofErr w:type="spellEnd"/>
      <w:r w:rsidR="007C2773" w:rsidRPr="00E326F4">
        <w:rPr>
          <w:sz w:val="20"/>
          <w:szCs w:val="20"/>
        </w:rPr>
        <w:t xml:space="preserve"> </w:t>
      </w:r>
      <w:proofErr w:type="spellStart"/>
      <w:r w:rsidR="007A726D" w:rsidRPr="00E326F4">
        <w:rPr>
          <w:sz w:val="20"/>
          <w:szCs w:val="20"/>
        </w:rPr>
        <w:t>Levinston</w:t>
      </w:r>
      <w:proofErr w:type="spellEnd"/>
      <w:r w:rsidR="007A726D" w:rsidRPr="00E326F4">
        <w:rPr>
          <w:sz w:val="20"/>
          <w:szCs w:val="20"/>
        </w:rPr>
        <w:t xml:space="preserve"> je známý svojí prací </w:t>
      </w:r>
      <w:r w:rsidR="007C2773" w:rsidRPr="00E326F4">
        <w:rPr>
          <w:sz w:val="20"/>
          <w:szCs w:val="20"/>
        </w:rPr>
        <w:t>týkající se nauky o podstatě bytí ve filmu a umění</w:t>
      </w:r>
      <w:r w:rsidR="007A726D" w:rsidRPr="00E326F4">
        <w:rPr>
          <w:sz w:val="20"/>
          <w:szCs w:val="20"/>
        </w:rPr>
        <w:t>.</w:t>
      </w:r>
      <w:r w:rsidR="00415CA0" w:rsidRPr="00E326F4">
        <w:rPr>
          <w:sz w:val="20"/>
          <w:szCs w:val="20"/>
        </w:rPr>
        <w:t xml:space="preserve"> ⁴ </w:t>
      </w:r>
      <w:proofErr w:type="spellStart"/>
      <w:proofErr w:type="gramStart"/>
      <w:r w:rsidR="00415CA0" w:rsidRPr="00E326F4">
        <w:rPr>
          <w:sz w:val="20"/>
          <w:szCs w:val="20"/>
        </w:rPr>
        <w:t>F.X.Šalda</w:t>
      </w:r>
      <w:proofErr w:type="spellEnd"/>
      <w:proofErr w:type="gramEnd"/>
      <w:r w:rsidR="00415CA0" w:rsidRPr="00E326F4">
        <w:rPr>
          <w:sz w:val="20"/>
          <w:szCs w:val="20"/>
        </w:rPr>
        <w:t>, 2008. Kniha jako umělecké dílo</w:t>
      </w:r>
      <w:r w:rsidR="00545498" w:rsidRPr="00E326F4">
        <w:rPr>
          <w:sz w:val="20"/>
          <w:szCs w:val="20"/>
        </w:rPr>
        <w:t>. Strana 13.</w:t>
      </w:r>
      <w:r w:rsidR="00415CA0" w:rsidRPr="00E326F4">
        <w:rPr>
          <w:sz w:val="20"/>
          <w:szCs w:val="20"/>
        </w:rPr>
        <w:t xml:space="preserve"> </w:t>
      </w:r>
      <w:r w:rsidR="00415CA0" w:rsidRPr="00E326F4">
        <w:rPr>
          <w:sz w:val="20"/>
          <w:szCs w:val="20"/>
          <w:lang w:val="en-US"/>
        </w:rPr>
        <w:t xml:space="preserve">[online]. [cit. </w:t>
      </w:r>
      <w:r w:rsidR="00415CA0" w:rsidRPr="00E326F4">
        <w:rPr>
          <w:sz w:val="20"/>
          <w:szCs w:val="20"/>
        </w:rPr>
        <w:t>22. 4. 2014</w:t>
      </w:r>
      <w:r w:rsidR="00415CA0" w:rsidRPr="00E326F4">
        <w:rPr>
          <w:sz w:val="20"/>
          <w:szCs w:val="20"/>
          <w:lang w:val="en-US"/>
        </w:rPr>
        <w:t xml:space="preserve">]. </w:t>
      </w:r>
      <w:proofErr w:type="spellStart"/>
      <w:r w:rsidR="00415CA0" w:rsidRPr="00E326F4">
        <w:rPr>
          <w:sz w:val="20"/>
          <w:szCs w:val="20"/>
          <w:lang w:val="en-US"/>
        </w:rPr>
        <w:t>Dostupn</w:t>
      </w:r>
      <w:proofErr w:type="spellEnd"/>
      <w:r w:rsidR="00415CA0" w:rsidRPr="00E326F4">
        <w:rPr>
          <w:sz w:val="20"/>
          <w:szCs w:val="20"/>
        </w:rPr>
        <w:t xml:space="preserve">é z </w:t>
      </w:r>
      <w:hyperlink r:id="rId12" w:history="1">
        <w:r w:rsidR="00415CA0" w:rsidRPr="00E326F4">
          <w:rPr>
            <w:rStyle w:val="Hypertextovodkaz"/>
            <w:sz w:val="20"/>
            <w:szCs w:val="20"/>
          </w:rPr>
          <w:t>http://www.ucl.cas.cz/edicee/data/soubory/FXS/KP6/1.pdf</w:t>
        </w:r>
      </w:hyperlink>
    </w:p>
    <w:p w:rsidR="00174B4A" w:rsidRDefault="00174B4A" w:rsidP="00174B4A">
      <w:pPr>
        <w:pStyle w:val="FormtovanvHTML"/>
        <w:rPr>
          <w:rFonts w:asciiTheme="minorHAnsi" w:hAnsiTheme="minorHAnsi"/>
          <w:sz w:val="22"/>
          <w:szCs w:val="22"/>
        </w:rPr>
      </w:pPr>
    </w:p>
    <w:p w:rsidR="00174B4A" w:rsidRPr="00174B4A" w:rsidRDefault="00174B4A" w:rsidP="007104AC">
      <w:pPr>
        <w:pStyle w:val="FormtovanvHTML"/>
        <w:rPr>
          <w:rFonts w:asciiTheme="minorHAnsi" w:hAnsiTheme="minorHAnsi"/>
          <w:sz w:val="22"/>
          <w:szCs w:val="22"/>
          <w:lang w:val="en-US"/>
        </w:rPr>
      </w:pPr>
    </w:p>
    <w:p w:rsidR="00C56A25" w:rsidRDefault="00C56A25" w:rsidP="007104AC">
      <w:pPr>
        <w:pStyle w:val="FormtovanvHTML"/>
        <w:rPr>
          <w:rFonts w:asciiTheme="minorHAnsi" w:hAnsiTheme="minorHAnsi"/>
          <w:sz w:val="44"/>
          <w:szCs w:val="44"/>
        </w:rPr>
      </w:pPr>
    </w:p>
    <w:p w:rsidR="00174B4A" w:rsidRDefault="00D74F4A" w:rsidP="007104AC">
      <w:pPr>
        <w:pStyle w:val="FormtovanvHTML"/>
        <w:rPr>
          <w:rFonts w:asciiTheme="minorHAnsi" w:hAnsiTheme="minorHAnsi"/>
          <w:sz w:val="44"/>
          <w:szCs w:val="44"/>
        </w:rPr>
      </w:pPr>
      <w:r>
        <w:rPr>
          <w:rFonts w:asciiTheme="minorHAnsi" w:hAnsiTheme="minorHAnsi"/>
          <w:sz w:val="44"/>
          <w:szCs w:val="44"/>
        </w:rPr>
        <w:t>4.1 Remediace</w:t>
      </w:r>
    </w:p>
    <w:p w:rsidR="00D74F4A" w:rsidRDefault="00D74F4A" w:rsidP="007104AC">
      <w:pPr>
        <w:pStyle w:val="FormtovanvHTML"/>
        <w:rPr>
          <w:rFonts w:asciiTheme="minorHAnsi" w:hAnsiTheme="minorHAnsi"/>
          <w:sz w:val="44"/>
          <w:szCs w:val="44"/>
        </w:rPr>
      </w:pPr>
    </w:p>
    <w:p w:rsidR="00D74F4A" w:rsidRDefault="00D74F4A" w:rsidP="00384FB5">
      <w:pPr>
        <w:pStyle w:val="FormtovanvHTML"/>
        <w:jc w:val="both"/>
      </w:pPr>
      <w:r>
        <w:rPr>
          <w:rFonts w:asciiTheme="minorHAnsi" w:hAnsiTheme="minorHAnsi"/>
          <w:sz w:val="22"/>
          <w:szCs w:val="22"/>
        </w:rPr>
        <w:t xml:space="preserve">V souvislosti s původním filmem </w:t>
      </w:r>
      <w:proofErr w:type="spellStart"/>
      <w:r>
        <w:rPr>
          <w:rFonts w:asciiTheme="minorHAnsi" w:hAnsiTheme="minorHAnsi"/>
          <w:sz w:val="22"/>
          <w:szCs w:val="22"/>
        </w:rPr>
        <w:t>Carrie</w:t>
      </w:r>
      <w:proofErr w:type="spellEnd"/>
      <w:r>
        <w:rPr>
          <w:rFonts w:asciiTheme="minorHAnsi" w:hAnsiTheme="minorHAnsi"/>
          <w:sz w:val="22"/>
          <w:szCs w:val="22"/>
        </w:rPr>
        <w:t xml:space="preserve"> a </w:t>
      </w:r>
      <w:proofErr w:type="spellStart"/>
      <w:r>
        <w:rPr>
          <w:rFonts w:asciiTheme="minorHAnsi" w:hAnsiTheme="minorHAnsi"/>
          <w:sz w:val="22"/>
          <w:szCs w:val="22"/>
        </w:rPr>
        <w:t>remakem</w:t>
      </w:r>
      <w:proofErr w:type="spellEnd"/>
      <w:r>
        <w:rPr>
          <w:rFonts w:asciiTheme="minorHAnsi" w:hAnsiTheme="minorHAnsi"/>
          <w:sz w:val="22"/>
          <w:szCs w:val="22"/>
        </w:rPr>
        <w:t xml:space="preserve"> filmu </w:t>
      </w:r>
      <w:proofErr w:type="spellStart"/>
      <w:r>
        <w:rPr>
          <w:rFonts w:asciiTheme="minorHAnsi" w:hAnsiTheme="minorHAnsi"/>
          <w:sz w:val="22"/>
          <w:szCs w:val="22"/>
        </w:rPr>
        <w:t>Carrie</w:t>
      </w:r>
      <w:proofErr w:type="spellEnd"/>
      <w:r>
        <w:rPr>
          <w:rFonts w:asciiTheme="minorHAnsi" w:hAnsiTheme="minorHAnsi"/>
          <w:sz w:val="22"/>
          <w:szCs w:val="22"/>
        </w:rPr>
        <w:t xml:space="preserve"> z roku 2013, mě napadá také souvislost s</w:t>
      </w:r>
      <w:r w:rsidR="00A968BB">
        <w:rPr>
          <w:rFonts w:asciiTheme="minorHAnsi" w:hAnsiTheme="minorHAnsi"/>
          <w:sz w:val="22"/>
          <w:szCs w:val="22"/>
        </w:rPr>
        <w:t> </w:t>
      </w:r>
      <w:proofErr w:type="spellStart"/>
      <w:r>
        <w:rPr>
          <w:rFonts w:asciiTheme="minorHAnsi" w:hAnsiTheme="minorHAnsi"/>
          <w:sz w:val="22"/>
          <w:szCs w:val="22"/>
        </w:rPr>
        <w:t>remediací</w:t>
      </w:r>
      <w:proofErr w:type="spellEnd"/>
      <w:r w:rsidR="00A968BB">
        <w:rPr>
          <w:rFonts w:asciiTheme="minorHAnsi" w:hAnsiTheme="minorHAnsi"/>
          <w:sz w:val="22"/>
          <w:szCs w:val="22"/>
        </w:rPr>
        <w:t xml:space="preserve">  (</w:t>
      </w:r>
      <w:r w:rsidR="00A968BB" w:rsidRPr="00191931">
        <w:rPr>
          <w:rFonts w:asciiTheme="minorHAnsi" w:hAnsiTheme="minorHAnsi"/>
          <w:i/>
          <w:sz w:val="22"/>
          <w:szCs w:val="22"/>
        </w:rPr>
        <w:t xml:space="preserve">V  kontextu teorie médií nabývá slovo </w:t>
      </w:r>
      <w:r w:rsidR="00A968BB" w:rsidRPr="00191931">
        <w:rPr>
          <w:rStyle w:val="Zvraznn"/>
          <w:rFonts w:asciiTheme="minorHAnsi" w:hAnsiTheme="minorHAnsi"/>
          <w:i w:val="0"/>
          <w:sz w:val="22"/>
          <w:szCs w:val="22"/>
        </w:rPr>
        <w:t>remediace</w:t>
      </w:r>
      <w:r w:rsidR="00A968BB" w:rsidRPr="00191931">
        <w:rPr>
          <w:rFonts w:asciiTheme="minorHAnsi" w:hAnsiTheme="minorHAnsi"/>
          <w:i/>
          <w:sz w:val="22"/>
          <w:szCs w:val="22"/>
        </w:rPr>
        <w:t xml:space="preserve"> často význam slova </w:t>
      </w:r>
      <w:r w:rsidR="00A968BB" w:rsidRPr="00191931">
        <w:rPr>
          <w:rStyle w:val="Zvraznn"/>
          <w:rFonts w:asciiTheme="minorHAnsi" w:hAnsiTheme="minorHAnsi"/>
          <w:i w:val="0"/>
          <w:sz w:val="22"/>
          <w:szCs w:val="22"/>
        </w:rPr>
        <w:t>reforma</w:t>
      </w:r>
      <w:r w:rsidR="00A968BB" w:rsidRPr="00191931">
        <w:rPr>
          <w:rFonts w:asciiTheme="minorHAnsi" w:hAnsiTheme="minorHAnsi"/>
          <w:i/>
          <w:sz w:val="22"/>
          <w:szCs w:val="22"/>
        </w:rPr>
        <w:t>, ve smyslu radikálního vylepšení předchozích médií (např. vylepšení televize zavedením digitální, interaktivní televize, která nabídne divákům větší svobodu volby). (</w:t>
      </w:r>
      <w:proofErr w:type="spellStart"/>
      <w:r w:rsidR="00A968BB" w:rsidRPr="00191931">
        <w:rPr>
          <w:rFonts w:asciiTheme="minorHAnsi" w:hAnsiTheme="minorHAnsi"/>
          <w:i/>
          <w:sz w:val="22"/>
          <w:szCs w:val="22"/>
        </w:rPr>
        <w:t>Bolter</w:t>
      </w:r>
      <w:proofErr w:type="spellEnd"/>
      <w:r w:rsidR="00A968BB" w:rsidRPr="00191931">
        <w:rPr>
          <w:rFonts w:asciiTheme="minorHAnsi" w:hAnsiTheme="minorHAnsi"/>
          <w:i/>
          <w:sz w:val="22"/>
          <w:szCs w:val="22"/>
        </w:rPr>
        <w:t xml:space="preserve"> s </w:t>
      </w:r>
      <w:proofErr w:type="spellStart"/>
      <w:r w:rsidR="00A968BB" w:rsidRPr="00191931">
        <w:rPr>
          <w:rFonts w:asciiTheme="minorHAnsi" w:hAnsiTheme="minorHAnsi"/>
          <w:i/>
          <w:sz w:val="22"/>
          <w:szCs w:val="22"/>
        </w:rPr>
        <w:t>Grusinem</w:t>
      </w:r>
      <w:proofErr w:type="spellEnd"/>
      <w:r w:rsidR="00A968BB" w:rsidRPr="00191931">
        <w:rPr>
          <w:rFonts w:asciiTheme="minorHAnsi" w:hAnsiTheme="minorHAnsi"/>
          <w:i/>
          <w:sz w:val="22"/>
          <w:szCs w:val="22"/>
        </w:rPr>
        <w:t xml:space="preserve"> nespojují </w:t>
      </w:r>
      <w:proofErr w:type="spellStart"/>
      <w:r w:rsidR="00A968BB" w:rsidRPr="00191931">
        <w:rPr>
          <w:rFonts w:asciiTheme="minorHAnsi" w:hAnsiTheme="minorHAnsi"/>
          <w:i/>
          <w:sz w:val="22"/>
          <w:szCs w:val="22"/>
        </w:rPr>
        <w:t>remediaci</w:t>
      </w:r>
      <w:proofErr w:type="spellEnd"/>
      <w:r w:rsidR="00A968BB" w:rsidRPr="00191931">
        <w:rPr>
          <w:rFonts w:asciiTheme="minorHAnsi" w:hAnsiTheme="minorHAnsi"/>
          <w:i/>
          <w:sz w:val="22"/>
          <w:szCs w:val="22"/>
        </w:rPr>
        <w:t xml:space="preserve"> až s nástupem digitálních médií, ale prezentují ji jako princip, který můžeme zpětně </w:t>
      </w:r>
      <w:proofErr w:type="gramStart"/>
      <w:r w:rsidR="00A968BB" w:rsidRPr="00191931">
        <w:rPr>
          <w:rFonts w:asciiTheme="minorHAnsi" w:hAnsiTheme="minorHAnsi"/>
          <w:i/>
          <w:sz w:val="22"/>
          <w:szCs w:val="22"/>
        </w:rPr>
        <w:t>sledovat jak</w:t>
      </w:r>
      <w:proofErr w:type="gramEnd"/>
      <w:r w:rsidR="00A968BB" w:rsidRPr="00191931">
        <w:rPr>
          <w:rFonts w:asciiTheme="minorHAnsi" w:hAnsiTheme="minorHAnsi"/>
          <w:i/>
          <w:sz w:val="22"/>
          <w:szCs w:val="22"/>
        </w:rPr>
        <w:t xml:space="preserve"> prochází dějinami západní vizuální kultury již několik set let, od renesance a vynálezu lineární perspektivy, přes fotografii 19. století, po film 20. století. Koncept remediace jim však slouží především k lepšímu pochopení nových, digitálních médií, v jejichž formách můžeme sledovat vliv starších médií a tradičních principů reprezentace) </w:t>
      </w:r>
      <w:r w:rsidR="00415CA0">
        <w:rPr>
          <w:rFonts w:asciiTheme="minorHAnsi" w:hAnsiTheme="minorHAnsi"/>
          <w:i/>
          <w:sz w:val="22"/>
          <w:szCs w:val="22"/>
        </w:rPr>
        <w:t>⁵</w:t>
      </w:r>
    </w:p>
    <w:p w:rsidR="00A968BB" w:rsidRDefault="00A968BB" w:rsidP="00384FB5">
      <w:pPr>
        <w:pStyle w:val="FormtovanvHTML"/>
        <w:jc w:val="both"/>
      </w:pPr>
    </w:p>
    <w:p w:rsidR="00A968BB" w:rsidRPr="00A968BB" w:rsidRDefault="00A968BB" w:rsidP="00384FB5">
      <w:pPr>
        <w:pStyle w:val="FormtovanvHTML"/>
        <w:jc w:val="both"/>
        <w:rPr>
          <w:rFonts w:asciiTheme="minorHAnsi" w:hAnsiTheme="minorHAnsi"/>
          <w:sz w:val="22"/>
          <w:szCs w:val="22"/>
        </w:rPr>
      </w:pPr>
      <w:r>
        <w:rPr>
          <w:rFonts w:asciiTheme="minorHAnsi" w:hAnsiTheme="minorHAnsi"/>
          <w:sz w:val="22"/>
          <w:szCs w:val="22"/>
        </w:rPr>
        <w:t>Bývá</w:t>
      </w:r>
      <w:r>
        <w:rPr>
          <w:rFonts w:asciiTheme="minorHAnsi" w:hAnsiTheme="minorHAnsi"/>
          <w:sz w:val="22"/>
          <w:szCs w:val="22"/>
          <w:lang w:val="en-US"/>
        </w:rPr>
        <w:t>-li ted</w:t>
      </w:r>
      <w:r>
        <w:rPr>
          <w:rFonts w:asciiTheme="minorHAnsi" w:hAnsiTheme="minorHAnsi"/>
          <w:sz w:val="22"/>
          <w:szCs w:val="22"/>
        </w:rPr>
        <w:t>y v </w:t>
      </w:r>
      <w:proofErr w:type="spellStart"/>
      <w:r>
        <w:rPr>
          <w:rFonts w:asciiTheme="minorHAnsi" w:hAnsiTheme="minorHAnsi"/>
          <w:sz w:val="22"/>
          <w:szCs w:val="22"/>
        </w:rPr>
        <w:t>remakech</w:t>
      </w:r>
      <w:proofErr w:type="spellEnd"/>
      <w:r>
        <w:rPr>
          <w:rFonts w:asciiTheme="minorHAnsi" w:hAnsiTheme="minorHAnsi"/>
          <w:sz w:val="22"/>
          <w:szCs w:val="22"/>
        </w:rPr>
        <w:t>, a tedy i v </w:t>
      </w:r>
      <w:proofErr w:type="spellStart"/>
      <w:r>
        <w:rPr>
          <w:rFonts w:asciiTheme="minorHAnsi" w:hAnsiTheme="minorHAnsi"/>
          <w:sz w:val="22"/>
          <w:szCs w:val="22"/>
        </w:rPr>
        <w:t>remak</w:t>
      </w:r>
      <w:r w:rsidR="007A726D">
        <w:rPr>
          <w:rFonts w:asciiTheme="minorHAnsi" w:hAnsiTheme="minorHAnsi"/>
          <w:sz w:val="22"/>
          <w:szCs w:val="22"/>
        </w:rPr>
        <w:t>e</w:t>
      </w:r>
      <w:r>
        <w:rPr>
          <w:rFonts w:asciiTheme="minorHAnsi" w:hAnsiTheme="minorHAnsi"/>
          <w:sz w:val="22"/>
          <w:szCs w:val="22"/>
        </w:rPr>
        <w:t>u</w:t>
      </w:r>
      <w:proofErr w:type="spellEnd"/>
      <w:r>
        <w:rPr>
          <w:rFonts w:asciiTheme="minorHAnsi" w:hAnsiTheme="minorHAnsi"/>
          <w:sz w:val="22"/>
          <w:szCs w:val="22"/>
        </w:rPr>
        <w:t xml:space="preserve"> filmu </w:t>
      </w:r>
      <w:proofErr w:type="spellStart"/>
      <w:r>
        <w:rPr>
          <w:rFonts w:asciiTheme="minorHAnsi" w:hAnsiTheme="minorHAnsi"/>
          <w:sz w:val="22"/>
          <w:szCs w:val="22"/>
        </w:rPr>
        <w:t>Carrie</w:t>
      </w:r>
      <w:proofErr w:type="spellEnd"/>
      <w:r>
        <w:rPr>
          <w:rFonts w:asciiTheme="minorHAnsi" w:hAnsiTheme="minorHAnsi"/>
          <w:sz w:val="22"/>
          <w:szCs w:val="22"/>
        </w:rPr>
        <w:t xml:space="preserve"> z roku 2013, radikálně vylepšeny digitální technologie (CGI), které vylepšují diváko</w:t>
      </w:r>
      <w:r w:rsidR="007A726D">
        <w:rPr>
          <w:rFonts w:asciiTheme="minorHAnsi" w:hAnsiTheme="minorHAnsi"/>
          <w:sz w:val="22"/>
          <w:szCs w:val="22"/>
        </w:rPr>
        <w:t xml:space="preserve">vi zážitek s filmu, můžeme dát </w:t>
      </w:r>
      <w:proofErr w:type="spellStart"/>
      <w:r w:rsidR="007A726D">
        <w:rPr>
          <w:rFonts w:asciiTheme="minorHAnsi" w:hAnsiTheme="minorHAnsi"/>
          <w:sz w:val="22"/>
          <w:szCs w:val="22"/>
        </w:rPr>
        <w:t>r</w:t>
      </w:r>
      <w:r>
        <w:rPr>
          <w:rFonts w:asciiTheme="minorHAnsi" w:hAnsiTheme="minorHAnsi"/>
          <w:sz w:val="22"/>
          <w:szCs w:val="22"/>
        </w:rPr>
        <w:t>emake</w:t>
      </w:r>
      <w:proofErr w:type="spellEnd"/>
      <w:r>
        <w:rPr>
          <w:rFonts w:asciiTheme="minorHAnsi" w:hAnsiTheme="minorHAnsi"/>
          <w:sz w:val="22"/>
          <w:szCs w:val="22"/>
        </w:rPr>
        <w:t xml:space="preserve"> do souvisl</w:t>
      </w:r>
      <w:r w:rsidR="007A726D">
        <w:rPr>
          <w:rFonts w:asciiTheme="minorHAnsi" w:hAnsiTheme="minorHAnsi"/>
          <w:sz w:val="22"/>
          <w:szCs w:val="22"/>
        </w:rPr>
        <w:t>osti s </w:t>
      </w:r>
      <w:proofErr w:type="spellStart"/>
      <w:r w:rsidR="007A726D">
        <w:rPr>
          <w:rFonts w:asciiTheme="minorHAnsi" w:hAnsiTheme="minorHAnsi"/>
          <w:sz w:val="22"/>
          <w:szCs w:val="22"/>
        </w:rPr>
        <w:t>r</w:t>
      </w:r>
      <w:r>
        <w:rPr>
          <w:rFonts w:asciiTheme="minorHAnsi" w:hAnsiTheme="minorHAnsi"/>
          <w:sz w:val="22"/>
          <w:szCs w:val="22"/>
        </w:rPr>
        <w:t>emediací</w:t>
      </w:r>
      <w:proofErr w:type="spellEnd"/>
      <w:r>
        <w:rPr>
          <w:rFonts w:asciiTheme="minorHAnsi" w:hAnsiTheme="minorHAnsi"/>
          <w:sz w:val="22"/>
          <w:szCs w:val="22"/>
        </w:rPr>
        <w:t xml:space="preserve">. Původní film a jeho </w:t>
      </w:r>
      <w:proofErr w:type="spellStart"/>
      <w:r>
        <w:rPr>
          <w:rFonts w:asciiTheme="minorHAnsi" w:hAnsiTheme="minorHAnsi"/>
          <w:sz w:val="22"/>
          <w:szCs w:val="22"/>
        </w:rPr>
        <w:t>remake</w:t>
      </w:r>
      <w:proofErr w:type="spellEnd"/>
      <w:r>
        <w:rPr>
          <w:rFonts w:asciiTheme="minorHAnsi" w:hAnsiTheme="minorHAnsi"/>
          <w:sz w:val="22"/>
          <w:szCs w:val="22"/>
        </w:rPr>
        <w:t xml:space="preserve"> za použití nových a vylepšených digitálních technologií, je jako remediace staršího mediálního díla novým mediálním dílem. Remediace je znakem mediálního umění.</w:t>
      </w:r>
    </w:p>
    <w:p w:rsidR="00D74F4A" w:rsidRDefault="00D74F4A" w:rsidP="007104AC">
      <w:pPr>
        <w:pStyle w:val="FormtovanvHTML"/>
        <w:rPr>
          <w:rFonts w:asciiTheme="minorHAnsi" w:hAnsiTheme="minorHAnsi"/>
          <w:sz w:val="44"/>
          <w:szCs w:val="44"/>
        </w:rPr>
      </w:pPr>
    </w:p>
    <w:p w:rsidR="00D74F4A" w:rsidRDefault="00D74F4A" w:rsidP="007104AC">
      <w:pPr>
        <w:pStyle w:val="FormtovanvHTML"/>
        <w:rPr>
          <w:rFonts w:asciiTheme="minorHAnsi" w:hAnsiTheme="minorHAnsi"/>
          <w:sz w:val="44"/>
          <w:szCs w:val="44"/>
        </w:rPr>
      </w:pPr>
    </w:p>
    <w:p w:rsidR="00CD3F07" w:rsidRDefault="00A968BB" w:rsidP="007104AC">
      <w:pPr>
        <w:pStyle w:val="FormtovanvHTML"/>
        <w:rPr>
          <w:rFonts w:asciiTheme="minorHAnsi" w:hAnsiTheme="minorHAnsi"/>
          <w:sz w:val="22"/>
          <w:szCs w:val="22"/>
        </w:rPr>
      </w:pPr>
      <w:r>
        <w:rPr>
          <w:rFonts w:asciiTheme="minorHAnsi" w:hAnsiTheme="minorHAnsi"/>
          <w:sz w:val="44"/>
          <w:szCs w:val="44"/>
        </w:rPr>
        <w:t>4.2</w:t>
      </w:r>
      <w:r w:rsidR="00CD3F07">
        <w:rPr>
          <w:rFonts w:asciiTheme="minorHAnsi" w:hAnsiTheme="minorHAnsi"/>
          <w:sz w:val="44"/>
          <w:szCs w:val="44"/>
        </w:rPr>
        <w:t xml:space="preserve">. </w:t>
      </w:r>
      <w:proofErr w:type="gramStart"/>
      <w:r w:rsidR="00CD3F07">
        <w:rPr>
          <w:rFonts w:asciiTheme="minorHAnsi" w:hAnsiTheme="minorHAnsi"/>
          <w:sz w:val="44"/>
          <w:szCs w:val="44"/>
        </w:rPr>
        <w:t>Zhodnocení</w:t>
      </w:r>
      <w:r w:rsidR="00B75D78">
        <w:rPr>
          <w:rFonts w:asciiTheme="minorHAnsi" w:hAnsiTheme="minorHAnsi"/>
          <w:sz w:val="22"/>
          <w:szCs w:val="22"/>
        </w:rPr>
        <w:t xml:space="preserve"> :</w:t>
      </w:r>
      <w:proofErr w:type="gramEnd"/>
      <w:r w:rsidR="00B75D78">
        <w:rPr>
          <w:rFonts w:asciiTheme="minorHAnsi" w:hAnsiTheme="minorHAnsi"/>
          <w:sz w:val="22"/>
          <w:szCs w:val="22"/>
        </w:rPr>
        <w:t xml:space="preserve"> </w:t>
      </w:r>
    </w:p>
    <w:p w:rsidR="00CD3F07" w:rsidRDefault="00CD3F07" w:rsidP="0037449B">
      <w:pPr>
        <w:pStyle w:val="FormtovanvHTML"/>
        <w:jc w:val="both"/>
        <w:rPr>
          <w:rFonts w:asciiTheme="minorHAnsi" w:hAnsiTheme="minorHAnsi"/>
          <w:sz w:val="22"/>
          <w:szCs w:val="22"/>
        </w:rPr>
      </w:pPr>
    </w:p>
    <w:p w:rsidR="000225AE" w:rsidRDefault="000225AE" w:rsidP="0037449B">
      <w:pPr>
        <w:pStyle w:val="FormtovanvHTML"/>
        <w:jc w:val="both"/>
        <w:rPr>
          <w:rStyle w:val="Siln"/>
          <w:rFonts w:asciiTheme="minorHAnsi" w:hAnsiTheme="minorHAnsi"/>
          <w:b w:val="0"/>
          <w:kern w:val="1"/>
          <w:sz w:val="22"/>
          <w:szCs w:val="22"/>
        </w:rPr>
      </w:pPr>
      <w:r>
        <w:rPr>
          <w:rFonts w:asciiTheme="minorHAnsi" w:hAnsiTheme="minorHAnsi"/>
          <w:sz w:val="22"/>
          <w:szCs w:val="22"/>
        </w:rPr>
        <w:t xml:space="preserve">Výrok </w:t>
      </w:r>
      <w:r w:rsidR="00545498">
        <w:rPr>
          <w:rStyle w:val="Siln"/>
          <w:rFonts w:asciiTheme="minorHAnsi" w:hAnsiTheme="minorHAnsi"/>
          <w:b w:val="0"/>
          <w:kern w:val="1"/>
          <w:sz w:val="22"/>
          <w:szCs w:val="22"/>
        </w:rPr>
        <w:t xml:space="preserve">Marka </w:t>
      </w:r>
      <w:proofErr w:type="spellStart"/>
      <w:r w:rsidR="00545498">
        <w:rPr>
          <w:rStyle w:val="Siln"/>
          <w:rFonts w:asciiTheme="minorHAnsi" w:hAnsiTheme="minorHAnsi"/>
          <w:b w:val="0"/>
          <w:kern w:val="1"/>
          <w:sz w:val="22"/>
          <w:szCs w:val="22"/>
        </w:rPr>
        <w:t>Tribe</w:t>
      </w:r>
      <w:proofErr w:type="spellEnd"/>
      <w:r w:rsidR="00545498">
        <w:rPr>
          <w:rStyle w:val="Siln"/>
          <w:rFonts w:asciiTheme="minorHAnsi" w:hAnsiTheme="minorHAnsi"/>
          <w:b w:val="0"/>
          <w:kern w:val="1"/>
          <w:sz w:val="22"/>
          <w:szCs w:val="22"/>
        </w:rPr>
        <w:t xml:space="preserve"> a </w:t>
      </w:r>
      <w:proofErr w:type="spellStart"/>
      <w:r w:rsidR="00545498">
        <w:rPr>
          <w:rStyle w:val="Siln"/>
          <w:rFonts w:asciiTheme="minorHAnsi" w:hAnsiTheme="minorHAnsi"/>
          <w:b w:val="0"/>
          <w:kern w:val="1"/>
          <w:sz w:val="22"/>
          <w:szCs w:val="22"/>
        </w:rPr>
        <w:t>Reeny</w:t>
      </w:r>
      <w:proofErr w:type="spellEnd"/>
      <w:r w:rsidR="00545498">
        <w:rPr>
          <w:rStyle w:val="Siln"/>
          <w:rFonts w:asciiTheme="minorHAnsi" w:hAnsiTheme="minorHAnsi"/>
          <w:b w:val="0"/>
          <w:kern w:val="1"/>
          <w:sz w:val="22"/>
          <w:szCs w:val="22"/>
        </w:rPr>
        <w:t xml:space="preserve"> Jana, </w:t>
      </w:r>
      <w:r>
        <w:rPr>
          <w:rFonts w:asciiTheme="minorHAnsi" w:hAnsiTheme="minorHAnsi"/>
          <w:sz w:val="22"/>
          <w:szCs w:val="22"/>
        </w:rPr>
        <w:t xml:space="preserve">pro </w:t>
      </w:r>
      <w:proofErr w:type="spellStart"/>
      <w:r>
        <w:rPr>
          <w:rFonts w:asciiTheme="minorHAnsi" w:hAnsiTheme="minorHAnsi"/>
          <w:sz w:val="22"/>
          <w:szCs w:val="22"/>
        </w:rPr>
        <w:t>remake</w:t>
      </w:r>
      <w:proofErr w:type="spellEnd"/>
      <w:r>
        <w:rPr>
          <w:rFonts w:asciiTheme="minorHAnsi" w:hAnsiTheme="minorHAnsi"/>
          <w:sz w:val="22"/>
          <w:szCs w:val="22"/>
        </w:rPr>
        <w:t xml:space="preserve"> filmu </w:t>
      </w:r>
      <w:proofErr w:type="spellStart"/>
      <w:r>
        <w:rPr>
          <w:rFonts w:asciiTheme="minorHAnsi" w:hAnsiTheme="minorHAnsi"/>
          <w:sz w:val="22"/>
          <w:szCs w:val="22"/>
        </w:rPr>
        <w:t>Carrie</w:t>
      </w:r>
      <w:proofErr w:type="spellEnd"/>
      <w:r w:rsidR="00D632CD">
        <w:rPr>
          <w:rFonts w:asciiTheme="minorHAnsi" w:hAnsiTheme="minorHAnsi"/>
          <w:sz w:val="22"/>
          <w:szCs w:val="22"/>
        </w:rPr>
        <w:t xml:space="preserve"> z roku 2013</w:t>
      </w:r>
      <w:r>
        <w:rPr>
          <w:rFonts w:asciiTheme="minorHAnsi" w:hAnsiTheme="minorHAnsi"/>
          <w:sz w:val="22"/>
          <w:szCs w:val="22"/>
        </w:rPr>
        <w:t xml:space="preserve"> platí, protože každá jednotlivá část jejího výroku (</w:t>
      </w:r>
      <w:r w:rsidRPr="007269AE">
        <w:rPr>
          <w:rFonts w:asciiTheme="minorHAnsi" w:hAnsiTheme="minorHAnsi"/>
          <w:sz w:val="22"/>
          <w:szCs w:val="22"/>
        </w:rPr>
        <w:t xml:space="preserve">V knize </w:t>
      </w:r>
      <w:r w:rsidRPr="007269AE">
        <w:rPr>
          <w:rFonts w:asciiTheme="minorHAnsi" w:hAnsiTheme="minorHAnsi"/>
          <w:iCs/>
          <w:sz w:val="22"/>
          <w:szCs w:val="22"/>
        </w:rPr>
        <w:t>New Media Art</w:t>
      </w:r>
      <w:r w:rsidRPr="002166AE">
        <w:rPr>
          <w:rFonts w:asciiTheme="minorHAnsi" w:hAnsiTheme="minorHAnsi"/>
          <w:i/>
          <w:iCs/>
          <w:sz w:val="22"/>
          <w:szCs w:val="22"/>
        </w:rPr>
        <w:t xml:space="preserve"> </w:t>
      </w:r>
      <w:proofErr w:type="gramStart"/>
      <w:r w:rsidRPr="002166AE">
        <w:rPr>
          <w:rFonts w:asciiTheme="minorHAnsi" w:hAnsiTheme="minorHAnsi"/>
          <w:sz w:val="22"/>
          <w:szCs w:val="22"/>
        </w:rPr>
        <w:t xml:space="preserve">je </w:t>
      </w:r>
      <w:r>
        <w:rPr>
          <w:rFonts w:asciiTheme="minorHAnsi" w:hAnsiTheme="minorHAnsi"/>
          <w:sz w:val="22"/>
          <w:szCs w:val="22"/>
        </w:rPr>
        <w:t xml:space="preserve">,, </w:t>
      </w:r>
      <w:proofErr w:type="spellStart"/>
      <w:r w:rsidRPr="00B75D78">
        <w:rPr>
          <w:rFonts w:asciiTheme="minorHAnsi" w:hAnsiTheme="minorHAnsi"/>
          <w:i/>
          <w:sz w:val="22"/>
          <w:szCs w:val="22"/>
        </w:rPr>
        <w:t>novomediální</w:t>
      </w:r>
      <w:proofErr w:type="spellEnd"/>
      <w:proofErr w:type="gramEnd"/>
      <w:r w:rsidRPr="00B75D78">
        <w:rPr>
          <w:rFonts w:asciiTheme="minorHAnsi" w:hAnsiTheme="minorHAnsi"/>
          <w:i/>
          <w:sz w:val="22"/>
          <w:szCs w:val="22"/>
        </w:rPr>
        <w:t xml:space="preserve"> umění definováno jako pole slučující dvě hraniční kategorie:</w:t>
      </w:r>
      <w:r>
        <w:rPr>
          <w:rFonts w:asciiTheme="minorHAnsi" w:hAnsiTheme="minorHAnsi"/>
          <w:i/>
          <w:sz w:val="22"/>
          <w:szCs w:val="22"/>
        </w:rPr>
        <w:t>…</w:t>
      </w:r>
      <w:r w:rsidRPr="00B75D78">
        <w:rPr>
          <w:rFonts w:asciiTheme="minorHAnsi" w:hAnsiTheme="minorHAnsi"/>
          <w:i/>
          <w:sz w:val="22"/>
          <w:szCs w:val="22"/>
        </w:rPr>
        <w:t xml:space="preserve"> umění a technologie na jedné straně, na druhé straně mediální umění. Umění a technologie odkazují k uměleckým praktikám jako je například robotické umění nebo elektronické </w:t>
      </w:r>
      <w:r w:rsidRPr="00B042CF">
        <w:rPr>
          <w:rFonts w:asciiTheme="minorHAnsi" w:hAnsiTheme="minorHAnsi"/>
          <w:i/>
          <w:sz w:val="22"/>
          <w:szCs w:val="22"/>
        </w:rPr>
        <w:t>umění (zahrnují technologie, které jsou nové, ale nemusí být nutně spojeny s médii</w:t>
      </w:r>
      <w:r w:rsidRPr="00B042CF">
        <w:rPr>
          <w:rFonts w:asciiTheme="minorHAnsi" w:hAnsiTheme="minorHAnsi"/>
          <w:sz w:val="22"/>
          <w:szCs w:val="22"/>
        </w:rPr>
        <w:t>). (</w:t>
      </w:r>
      <w:r w:rsidRPr="00B042CF">
        <w:rPr>
          <w:rStyle w:val="Siln"/>
          <w:rFonts w:asciiTheme="minorHAnsi" w:hAnsiTheme="minorHAnsi"/>
          <w:b w:val="0"/>
          <w:i/>
          <w:kern w:val="1"/>
          <w:sz w:val="22"/>
          <w:szCs w:val="22"/>
        </w:rPr>
        <w:t xml:space="preserve">JANA, R.;  TRIBE, M. New Media Art. </w:t>
      </w:r>
      <w:proofErr w:type="spellStart"/>
      <w:r w:rsidRPr="00B042CF">
        <w:rPr>
          <w:rStyle w:val="Siln"/>
          <w:rFonts w:asciiTheme="minorHAnsi" w:hAnsiTheme="minorHAnsi"/>
          <w:b w:val="0"/>
          <w:i/>
          <w:kern w:val="1"/>
          <w:sz w:val="22"/>
          <w:szCs w:val="22"/>
        </w:rPr>
        <w:t>Koln</w:t>
      </w:r>
      <w:proofErr w:type="spellEnd"/>
      <w:r w:rsidRPr="00B042CF">
        <w:rPr>
          <w:rStyle w:val="Siln"/>
          <w:rFonts w:asciiTheme="minorHAnsi" w:hAnsiTheme="minorHAnsi"/>
          <w:b w:val="0"/>
          <w:i/>
          <w:kern w:val="1"/>
          <w:sz w:val="22"/>
          <w:szCs w:val="22"/>
        </w:rPr>
        <w:t xml:space="preserve"> : </w:t>
      </w:r>
      <w:proofErr w:type="spellStart"/>
      <w:r w:rsidRPr="00B042CF">
        <w:rPr>
          <w:rStyle w:val="Siln"/>
          <w:rFonts w:asciiTheme="minorHAnsi" w:hAnsiTheme="minorHAnsi"/>
          <w:b w:val="0"/>
          <w:i/>
          <w:kern w:val="1"/>
          <w:sz w:val="22"/>
          <w:szCs w:val="22"/>
        </w:rPr>
        <w:t>Taschen</w:t>
      </w:r>
      <w:proofErr w:type="spellEnd"/>
      <w:r w:rsidRPr="00B042CF">
        <w:rPr>
          <w:rStyle w:val="Siln"/>
          <w:rFonts w:asciiTheme="minorHAnsi" w:hAnsiTheme="minorHAnsi"/>
          <w:b w:val="0"/>
          <w:i/>
          <w:kern w:val="1"/>
          <w:sz w:val="22"/>
          <w:szCs w:val="22"/>
        </w:rPr>
        <w:t>, 2006. s. 6-7.</w:t>
      </w:r>
      <w:r w:rsidRPr="00B042CF">
        <w:rPr>
          <w:rStyle w:val="Siln"/>
          <w:rFonts w:asciiTheme="minorHAnsi" w:hAnsiTheme="minorHAnsi"/>
          <w:b w:val="0"/>
          <w:kern w:val="1"/>
          <w:sz w:val="22"/>
          <w:szCs w:val="22"/>
        </w:rPr>
        <w:t xml:space="preserve">) </w:t>
      </w:r>
      <w:r>
        <w:rPr>
          <w:rStyle w:val="Siln"/>
          <w:rFonts w:asciiTheme="minorHAnsi" w:hAnsiTheme="minorHAnsi"/>
          <w:b w:val="0"/>
          <w:kern w:val="1"/>
          <w:sz w:val="22"/>
          <w:szCs w:val="22"/>
        </w:rPr>
        <w:t>platí v souvislosti s </w:t>
      </w:r>
      <w:proofErr w:type="spellStart"/>
      <w:r>
        <w:rPr>
          <w:rStyle w:val="Siln"/>
          <w:rFonts w:asciiTheme="minorHAnsi" w:hAnsiTheme="minorHAnsi"/>
          <w:b w:val="0"/>
          <w:kern w:val="1"/>
          <w:sz w:val="22"/>
          <w:szCs w:val="22"/>
        </w:rPr>
        <w:t>remakem</w:t>
      </w:r>
      <w:proofErr w:type="spellEnd"/>
      <w:r>
        <w:rPr>
          <w:rStyle w:val="Siln"/>
          <w:rFonts w:asciiTheme="minorHAnsi" w:hAnsiTheme="minorHAnsi"/>
          <w:b w:val="0"/>
          <w:kern w:val="1"/>
          <w:sz w:val="22"/>
          <w:szCs w:val="22"/>
        </w:rPr>
        <w:t xml:space="preserve">, a tedy </w:t>
      </w:r>
      <w:proofErr w:type="spellStart"/>
      <w:r>
        <w:rPr>
          <w:rStyle w:val="Siln"/>
          <w:rFonts w:asciiTheme="minorHAnsi" w:hAnsiTheme="minorHAnsi"/>
          <w:b w:val="0"/>
          <w:kern w:val="1"/>
          <w:sz w:val="22"/>
          <w:szCs w:val="22"/>
        </w:rPr>
        <w:t>remake</w:t>
      </w:r>
      <w:proofErr w:type="spellEnd"/>
      <w:r>
        <w:rPr>
          <w:rStyle w:val="Siln"/>
          <w:rFonts w:asciiTheme="minorHAnsi" w:hAnsiTheme="minorHAnsi"/>
          <w:b w:val="0"/>
          <w:kern w:val="1"/>
          <w:sz w:val="22"/>
          <w:szCs w:val="22"/>
        </w:rPr>
        <w:t xml:space="preserve"> filmu </w:t>
      </w:r>
      <w:proofErr w:type="spellStart"/>
      <w:r>
        <w:rPr>
          <w:rStyle w:val="Siln"/>
          <w:rFonts w:asciiTheme="minorHAnsi" w:hAnsiTheme="minorHAnsi"/>
          <w:b w:val="0"/>
          <w:kern w:val="1"/>
          <w:sz w:val="22"/>
          <w:szCs w:val="22"/>
        </w:rPr>
        <w:t>Carrie</w:t>
      </w:r>
      <w:proofErr w:type="spellEnd"/>
      <w:r>
        <w:rPr>
          <w:rStyle w:val="Siln"/>
          <w:rFonts w:asciiTheme="minorHAnsi" w:hAnsiTheme="minorHAnsi"/>
          <w:b w:val="0"/>
          <w:kern w:val="1"/>
          <w:sz w:val="22"/>
          <w:szCs w:val="22"/>
        </w:rPr>
        <w:t xml:space="preserve"> </w:t>
      </w:r>
      <w:r w:rsidR="007C2B03">
        <w:rPr>
          <w:rStyle w:val="Siln"/>
          <w:rFonts w:asciiTheme="minorHAnsi" w:hAnsiTheme="minorHAnsi"/>
          <w:b w:val="0"/>
          <w:kern w:val="1"/>
          <w:sz w:val="22"/>
          <w:szCs w:val="22"/>
        </w:rPr>
        <w:t xml:space="preserve">y roku 2013 </w:t>
      </w:r>
      <w:r w:rsidR="00E940F2">
        <w:rPr>
          <w:rStyle w:val="Siln"/>
          <w:rFonts w:asciiTheme="minorHAnsi" w:hAnsiTheme="minorHAnsi"/>
          <w:b w:val="0"/>
          <w:kern w:val="1"/>
          <w:sz w:val="22"/>
          <w:szCs w:val="22"/>
        </w:rPr>
        <w:t xml:space="preserve">je </w:t>
      </w:r>
      <w:proofErr w:type="spellStart"/>
      <w:r w:rsidR="00E940F2">
        <w:rPr>
          <w:rStyle w:val="Siln"/>
          <w:rFonts w:asciiTheme="minorHAnsi" w:hAnsiTheme="minorHAnsi"/>
          <w:b w:val="0"/>
          <w:kern w:val="1"/>
          <w:sz w:val="22"/>
          <w:szCs w:val="22"/>
        </w:rPr>
        <w:t>novomediální</w:t>
      </w:r>
      <w:proofErr w:type="spellEnd"/>
      <w:r w:rsidR="00E940F2">
        <w:rPr>
          <w:rStyle w:val="Siln"/>
          <w:rFonts w:asciiTheme="minorHAnsi" w:hAnsiTheme="minorHAnsi"/>
          <w:b w:val="0"/>
          <w:kern w:val="1"/>
          <w:sz w:val="22"/>
          <w:szCs w:val="22"/>
        </w:rPr>
        <w:t xml:space="preserve"> dílo</w:t>
      </w:r>
      <w:r>
        <w:rPr>
          <w:rStyle w:val="Siln"/>
          <w:rFonts w:asciiTheme="minorHAnsi" w:hAnsiTheme="minorHAnsi"/>
          <w:b w:val="0"/>
          <w:kern w:val="1"/>
          <w:sz w:val="22"/>
          <w:szCs w:val="22"/>
        </w:rPr>
        <w:t xml:space="preserve">. </w:t>
      </w:r>
    </w:p>
    <w:p w:rsidR="000225AE" w:rsidRDefault="000225AE" w:rsidP="0037449B">
      <w:pPr>
        <w:pStyle w:val="FormtovanvHTML"/>
        <w:jc w:val="both"/>
        <w:rPr>
          <w:rStyle w:val="Siln"/>
          <w:rFonts w:asciiTheme="minorHAnsi" w:hAnsiTheme="minorHAnsi"/>
          <w:b w:val="0"/>
          <w:kern w:val="1"/>
          <w:sz w:val="22"/>
          <w:szCs w:val="22"/>
        </w:rPr>
      </w:pPr>
    </w:p>
    <w:p w:rsidR="00B75D78" w:rsidRDefault="000225AE" w:rsidP="0037449B">
      <w:pPr>
        <w:pStyle w:val="FormtovanvHTML"/>
        <w:jc w:val="both"/>
        <w:rPr>
          <w:rFonts w:asciiTheme="minorHAnsi" w:hAnsiTheme="minorHAnsi"/>
          <w:sz w:val="22"/>
          <w:szCs w:val="22"/>
        </w:rPr>
      </w:pPr>
      <w:r>
        <w:rPr>
          <w:rStyle w:val="Siln"/>
          <w:rFonts w:asciiTheme="minorHAnsi" w:hAnsiTheme="minorHAnsi"/>
          <w:b w:val="0"/>
          <w:kern w:val="1"/>
          <w:sz w:val="22"/>
          <w:szCs w:val="22"/>
        </w:rPr>
        <w:t xml:space="preserve">Také bylo potvrzeno, že </w:t>
      </w:r>
      <w:r>
        <w:rPr>
          <w:rFonts w:asciiTheme="minorHAnsi" w:hAnsiTheme="minorHAnsi"/>
          <w:sz w:val="22"/>
          <w:szCs w:val="22"/>
        </w:rPr>
        <w:t>j</w:t>
      </w:r>
      <w:r w:rsidR="00B75D78">
        <w:rPr>
          <w:rFonts w:asciiTheme="minorHAnsi" w:hAnsiTheme="minorHAnsi"/>
          <w:sz w:val="22"/>
          <w:szCs w:val="22"/>
        </w:rPr>
        <w:t>e</w:t>
      </w:r>
      <w:r w:rsidR="00B75D78">
        <w:rPr>
          <w:rFonts w:asciiTheme="minorHAnsi" w:hAnsiTheme="minorHAnsi"/>
          <w:sz w:val="22"/>
          <w:szCs w:val="22"/>
          <w:lang w:val="en-US"/>
        </w:rPr>
        <w:t>-li</w:t>
      </w:r>
      <w:r w:rsidR="00B75D78">
        <w:rPr>
          <w:rFonts w:asciiTheme="minorHAnsi" w:hAnsiTheme="minorHAnsi"/>
          <w:sz w:val="22"/>
          <w:szCs w:val="22"/>
        </w:rPr>
        <w:t xml:space="preserve"> tedy původní román umělecké dílo, tak je film, natočený podle tohoto uměleckého díla, uměleckým dílem. Tím pádem podle </w:t>
      </w:r>
      <w:proofErr w:type="spellStart"/>
      <w:r w:rsidR="00B75D78">
        <w:rPr>
          <w:rFonts w:asciiTheme="minorHAnsi" w:hAnsiTheme="minorHAnsi"/>
          <w:sz w:val="22"/>
          <w:szCs w:val="22"/>
        </w:rPr>
        <w:t>Jerrold</w:t>
      </w:r>
      <w:proofErr w:type="spellEnd"/>
      <w:r w:rsidR="00B75D78">
        <w:rPr>
          <w:rFonts w:asciiTheme="minorHAnsi" w:hAnsiTheme="minorHAnsi"/>
          <w:sz w:val="22"/>
          <w:szCs w:val="22"/>
        </w:rPr>
        <w:t xml:space="preserve"> </w:t>
      </w:r>
      <w:proofErr w:type="spellStart"/>
      <w:r w:rsidR="00B75D78">
        <w:rPr>
          <w:rFonts w:asciiTheme="minorHAnsi" w:hAnsiTheme="minorHAnsi"/>
          <w:sz w:val="22"/>
          <w:szCs w:val="22"/>
        </w:rPr>
        <w:t>Levinstona</w:t>
      </w:r>
      <w:proofErr w:type="spellEnd"/>
      <w:r w:rsidR="00B75D78">
        <w:rPr>
          <w:rFonts w:asciiTheme="minorHAnsi" w:hAnsiTheme="minorHAnsi"/>
          <w:sz w:val="22"/>
          <w:szCs w:val="22"/>
        </w:rPr>
        <w:t xml:space="preserve"> je jak původní film, tak i </w:t>
      </w:r>
      <w:proofErr w:type="spellStart"/>
      <w:r w:rsidR="00B75D78">
        <w:rPr>
          <w:rFonts w:asciiTheme="minorHAnsi" w:hAnsiTheme="minorHAnsi"/>
          <w:sz w:val="22"/>
          <w:szCs w:val="22"/>
        </w:rPr>
        <w:t>remake</w:t>
      </w:r>
      <w:proofErr w:type="spellEnd"/>
      <w:r w:rsidR="00B75D78">
        <w:rPr>
          <w:rFonts w:asciiTheme="minorHAnsi" w:hAnsiTheme="minorHAnsi"/>
          <w:sz w:val="22"/>
          <w:szCs w:val="22"/>
        </w:rPr>
        <w:t xml:space="preserve"> tohoto díla, uměleckým dílem. </w:t>
      </w:r>
      <w:r w:rsidR="00366CE9">
        <w:rPr>
          <w:rFonts w:asciiTheme="minorHAnsi" w:hAnsiTheme="minorHAnsi"/>
          <w:sz w:val="22"/>
          <w:szCs w:val="22"/>
        </w:rPr>
        <w:t xml:space="preserve">Což je myslím důležité vědět, protože ne o každém </w:t>
      </w:r>
      <w:proofErr w:type="spellStart"/>
      <w:r w:rsidR="00366CE9">
        <w:rPr>
          <w:rFonts w:asciiTheme="minorHAnsi" w:hAnsiTheme="minorHAnsi"/>
          <w:sz w:val="22"/>
          <w:szCs w:val="22"/>
        </w:rPr>
        <w:t>remakeu</w:t>
      </w:r>
      <w:proofErr w:type="spellEnd"/>
      <w:r w:rsidR="00366CE9">
        <w:rPr>
          <w:rFonts w:asciiTheme="minorHAnsi" w:hAnsiTheme="minorHAnsi"/>
          <w:sz w:val="22"/>
          <w:szCs w:val="22"/>
        </w:rPr>
        <w:t xml:space="preserve"> se dá říct, že je uměleckým dílem.</w:t>
      </w:r>
    </w:p>
    <w:p w:rsidR="00A968BB" w:rsidRPr="000225AE" w:rsidRDefault="00A968BB" w:rsidP="007104AC">
      <w:pPr>
        <w:pStyle w:val="FormtovanvHTML"/>
        <w:rPr>
          <w:rFonts w:asciiTheme="minorHAnsi" w:hAnsiTheme="minorHAnsi"/>
          <w:bCs/>
          <w:kern w:val="1"/>
          <w:sz w:val="22"/>
          <w:szCs w:val="22"/>
        </w:rPr>
      </w:pPr>
    </w:p>
    <w:p w:rsidR="00F22A41" w:rsidRDefault="00F22A41" w:rsidP="007104AC">
      <w:pPr>
        <w:pStyle w:val="FormtovanvHTML"/>
        <w:rPr>
          <w:rFonts w:asciiTheme="minorHAnsi" w:hAnsiTheme="minorHAnsi"/>
          <w:sz w:val="22"/>
          <w:szCs w:val="22"/>
        </w:rPr>
      </w:pPr>
    </w:p>
    <w:p w:rsidR="00671D04" w:rsidRDefault="00671D04" w:rsidP="007104AC">
      <w:pPr>
        <w:pStyle w:val="FormtovanvHTML"/>
        <w:rPr>
          <w:rFonts w:asciiTheme="minorHAnsi" w:hAnsiTheme="minorHAnsi"/>
          <w:b/>
          <w:sz w:val="44"/>
          <w:szCs w:val="44"/>
        </w:rPr>
      </w:pPr>
    </w:p>
    <w:p w:rsidR="00B84CDB" w:rsidRDefault="00B84CDB" w:rsidP="007104AC">
      <w:pPr>
        <w:pStyle w:val="FormtovanvHTML"/>
        <w:pBdr>
          <w:bottom w:val="single" w:sz="6" w:space="1" w:color="auto"/>
        </w:pBdr>
        <w:rPr>
          <w:rFonts w:asciiTheme="minorHAnsi" w:hAnsiTheme="minorHAnsi"/>
          <w:b/>
          <w:sz w:val="44"/>
          <w:szCs w:val="44"/>
        </w:rPr>
      </w:pPr>
    </w:p>
    <w:p w:rsidR="007B44B8" w:rsidRPr="00F44044" w:rsidRDefault="00415CA0" w:rsidP="007B44B8">
      <w:r>
        <w:rPr>
          <w:lang w:val="en-US"/>
        </w:rPr>
        <w:t xml:space="preserve"> </w:t>
      </w:r>
      <w:proofErr w:type="gramStart"/>
      <w:r>
        <w:rPr>
          <w:lang w:val="en-US"/>
        </w:rPr>
        <w:t>⁵</w:t>
      </w:r>
      <w:proofErr w:type="spellStart"/>
      <w:r w:rsidR="007B44B8">
        <w:rPr>
          <w:lang w:val="en-US"/>
        </w:rPr>
        <w:t>Heslo</w:t>
      </w:r>
      <w:proofErr w:type="spellEnd"/>
      <w:r w:rsidR="007B44B8">
        <w:rPr>
          <w:lang w:val="en-US"/>
        </w:rPr>
        <w:t xml:space="preserve"> Remediace.</w:t>
      </w:r>
      <w:proofErr w:type="gramEnd"/>
      <w:r w:rsidR="007B44B8">
        <w:rPr>
          <w:lang w:val="en-US"/>
        </w:rPr>
        <w:t xml:space="preserve"> </w:t>
      </w:r>
      <w:proofErr w:type="gramStart"/>
      <w:r w:rsidR="007B44B8">
        <w:rPr>
          <w:lang w:val="en-US"/>
        </w:rPr>
        <w:t>[Online].</w:t>
      </w:r>
      <w:proofErr w:type="gramEnd"/>
      <w:r w:rsidR="007B44B8">
        <w:rPr>
          <w:lang w:val="en-US"/>
        </w:rPr>
        <w:t xml:space="preserve"> </w:t>
      </w:r>
      <w:proofErr w:type="gramStart"/>
      <w:r w:rsidR="007B44B8">
        <w:rPr>
          <w:lang w:val="en-US"/>
        </w:rPr>
        <w:t xml:space="preserve">[cit. </w:t>
      </w:r>
      <w:r w:rsidR="007B44B8">
        <w:t>19.</w:t>
      </w:r>
      <w:proofErr w:type="gramEnd"/>
      <w:r w:rsidR="007B44B8">
        <w:t xml:space="preserve"> 04. 2014</w:t>
      </w:r>
      <w:r w:rsidR="007B44B8">
        <w:rPr>
          <w:lang w:val="en-US"/>
        </w:rPr>
        <w:t xml:space="preserve">]. </w:t>
      </w:r>
      <w:proofErr w:type="spellStart"/>
      <w:r w:rsidR="007B44B8">
        <w:rPr>
          <w:lang w:val="en-US"/>
        </w:rPr>
        <w:t>Dostupn</w:t>
      </w:r>
      <w:proofErr w:type="spellEnd"/>
      <w:r w:rsidR="007B44B8">
        <w:t xml:space="preserve">é z </w:t>
      </w:r>
      <w:hyperlink r:id="rId13" w:history="1">
        <w:r w:rsidR="007B44B8" w:rsidRPr="005305F2">
          <w:rPr>
            <w:rStyle w:val="Hypertextovodkaz"/>
            <w:lang w:val="en-US"/>
          </w:rPr>
          <w:t>http://is.muni.cz/do/rect/el/estud/ff/ps10/dilo/web/pages/heslo_remediace.html?iframe=true&amp;width=600&amp;height=420</w:t>
        </w:r>
      </w:hyperlink>
      <w:r w:rsidR="007B44B8">
        <w:rPr>
          <w:lang w:val="en-US"/>
        </w:rPr>
        <w:t xml:space="preserve"> </w:t>
      </w:r>
    </w:p>
    <w:p w:rsidR="00A968BB" w:rsidRPr="00A968BB" w:rsidRDefault="00A968BB" w:rsidP="007104AC">
      <w:pPr>
        <w:pStyle w:val="FormtovanvHTML"/>
        <w:rPr>
          <w:rFonts w:asciiTheme="minorHAnsi" w:hAnsiTheme="minorHAnsi"/>
          <w:sz w:val="22"/>
          <w:szCs w:val="22"/>
          <w:lang w:val="en-US"/>
        </w:rPr>
      </w:pPr>
    </w:p>
    <w:p w:rsidR="00B84CDB" w:rsidRDefault="00B84CDB" w:rsidP="007104AC">
      <w:pPr>
        <w:pStyle w:val="FormtovanvHTML"/>
        <w:rPr>
          <w:rFonts w:asciiTheme="minorHAnsi" w:hAnsiTheme="minorHAnsi"/>
          <w:b/>
          <w:sz w:val="44"/>
          <w:szCs w:val="44"/>
        </w:rPr>
      </w:pPr>
    </w:p>
    <w:p w:rsidR="00671D04" w:rsidRDefault="00671D04" w:rsidP="007104AC">
      <w:pPr>
        <w:pStyle w:val="FormtovanvHTML"/>
        <w:rPr>
          <w:rFonts w:asciiTheme="minorHAnsi" w:hAnsiTheme="minorHAnsi"/>
          <w:b/>
          <w:sz w:val="44"/>
          <w:szCs w:val="44"/>
        </w:rPr>
      </w:pPr>
    </w:p>
    <w:p w:rsidR="00671D04" w:rsidRDefault="00671D04" w:rsidP="007104AC">
      <w:pPr>
        <w:pStyle w:val="FormtovanvHTML"/>
        <w:rPr>
          <w:rFonts w:asciiTheme="minorHAnsi" w:hAnsiTheme="minorHAnsi"/>
          <w:b/>
          <w:sz w:val="44"/>
          <w:szCs w:val="44"/>
        </w:rPr>
      </w:pPr>
    </w:p>
    <w:p w:rsidR="00671D04" w:rsidRDefault="00671D04" w:rsidP="007104AC">
      <w:pPr>
        <w:pStyle w:val="FormtovanvHTML"/>
        <w:rPr>
          <w:rFonts w:asciiTheme="minorHAnsi" w:hAnsiTheme="minorHAnsi"/>
          <w:b/>
          <w:sz w:val="44"/>
          <w:szCs w:val="44"/>
        </w:rPr>
      </w:pPr>
    </w:p>
    <w:p w:rsidR="00CB3D64" w:rsidRDefault="00CB3D64" w:rsidP="007104AC">
      <w:pPr>
        <w:pStyle w:val="FormtovanvHTML"/>
        <w:rPr>
          <w:rFonts w:asciiTheme="minorHAnsi" w:hAnsiTheme="minorHAnsi"/>
          <w:b/>
          <w:sz w:val="44"/>
          <w:szCs w:val="44"/>
        </w:rPr>
      </w:pPr>
      <w:proofErr w:type="gramStart"/>
      <w:r w:rsidRPr="00CB3D64">
        <w:rPr>
          <w:rFonts w:asciiTheme="minorHAnsi" w:hAnsiTheme="minorHAnsi"/>
          <w:b/>
          <w:sz w:val="44"/>
          <w:szCs w:val="44"/>
        </w:rPr>
        <w:t>5.Závěr</w:t>
      </w:r>
      <w:proofErr w:type="gramEnd"/>
    </w:p>
    <w:p w:rsidR="00CB3D64" w:rsidRDefault="00CB3D64" w:rsidP="007104AC">
      <w:pPr>
        <w:pStyle w:val="FormtovanvHTML"/>
        <w:rPr>
          <w:rFonts w:asciiTheme="minorHAnsi" w:hAnsiTheme="minorHAnsi"/>
          <w:b/>
          <w:sz w:val="44"/>
          <w:szCs w:val="44"/>
        </w:rPr>
      </w:pPr>
    </w:p>
    <w:p w:rsidR="00CB3D64" w:rsidRDefault="00CB3D64" w:rsidP="007B070F">
      <w:pPr>
        <w:pStyle w:val="FormtovanvHTML"/>
        <w:jc w:val="both"/>
        <w:rPr>
          <w:rFonts w:asciiTheme="minorHAnsi" w:hAnsiTheme="minorHAnsi"/>
          <w:sz w:val="22"/>
          <w:szCs w:val="22"/>
        </w:rPr>
      </w:pPr>
      <w:r>
        <w:rPr>
          <w:rFonts w:asciiTheme="minorHAnsi" w:hAnsiTheme="minorHAnsi"/>
          <w:sz w:val="22"/>
          <w:szCs w:val="22"/>
        </w:rPr>
        <w:t xml:space="preserve">Představil jsem </w:t>
      </w:r>
      <w:proofErr w:type="spellStart"/>
      <w:r>
        <w:rPr>
          <w:rFonts w:asciiTheme="minorHAnsi" w:hAnsiTheme="minorHAnsi"/>
          <w:sz w:val="22"/>
          <w:szCs w:val="22"/>
        </w:rPr>
        <w:t>remake</w:t>
      </w:r>
      <w:proofErr w:type="spellEnd"/>
      <w:r>
        <w:rPr>
          <w:rFonts w:asciiTheme="minorHAnsi" w:hAnsiTheme="minorHAnsi"/>
          <w:sz w:val="22"/>
          <w:szCs w:val="22"/>
        </w:rPr>
        <w:t xml:space="preserve"> z tolika úhlů pohledu, jak jen bylo možné</w:t>
      </w:r>
      <w:ins w:id="8" w:author="Zuzana" w:date="2014-04-25T10:50:00Z">
        <w:r w:rsidR="00F473EA">
          <w:rPr>
            <w:rFonts w:asciiTheme="minorHAnsi" w:hAnsiTheme="minorHAnsi"/>
            <w:sz w:val="22"/>
            <w:szCs w:val="22"/>
          </w:rPr>
          <w:t xml:space="preserve"> v rámci práce tohoto rozsahu</w:t>
        </w:r>
      </w:ins>
      <w:r>
        <w:rPr>
          <w:rFonts w:asciiTheme="minorHAnsi" w:hAnsiTheme="minorHAnsi"/>
          <w:sz w:val="22"/>
          <w:szCs w:val="22"/>
        </w:rPr>
        <w:t xml:space="preserve">.  Dějová linka </w:t>
      </w:r>
      <w:proofErr w:type="spellStart"/>
      <w:r>
        <w:rPr>
          <w:rFonts w:asciiTheme="minorHAnsi" w:hAnsiTheme="minorHAnsi"/>
          <w:sz w:val="22"/>
          <w:szCs w:val="22"/>
        </w:rPr>
        <w:t>remakeu</w:t>
      </w:r>
      <w:proofErr w:type="spellEnd"/>
      <w:r>
        <w:rPr>
          <w:rFonts w:asciiTheme="minorHAnsi" w:hAnsiTheme="minorHAnsi"/>
          <w:sz w:val="22"/>
          <w:szCs w:val="22"/>
        </w:rPr>
        <w:t xml:space="preserve"> </w:t>
      </w:r>
      <w:proofErr w:type="spellStart"/>
      <w:r>
        <w:rPr>
          <w:rFonts w:asciiTheme="minorHAnsi" w:hAnsiTheme="minorHAnsi"/>
          <w:sz w:val="22"/>
          <w:szCs w:val="22"/>
        </w:rPr>
        <w:t>Carrie</w:t>
      </w:r>
      <w:proofErr w:type="spellEnd"/>
      <w:r>
        <w:rPr>
          <w:rFonts w:asciiTheme="minorHAnsi" w:hAnsiTheme="minorHAnsi"/>
          <w:sz w:val="22"/>
          <w:szCs w:val="22"/>
        </w:rPr>
        <w:t xml:space="preserve">, oproti původnímu filmu, </w:t>
      </w:r>
      <w:r w:rsidR="00071C3C">
        <w:rPr>
          <w:rFonts w:asciiTheme="minorHAnsi" w:hAnsiTheme="minorHAnsi"/>
          <w:sz w:val="22"/>
          <w:szCs w:val="22"/>
        </w:rPr>
        <w:t>zdynamičtila</w:t>
      </w:r>
      <w:r>
        <w:rPr>
          <w:rFonts w:asciiTheme="minorHAnsi" w:hAnsiTheme="minorHAnsi"/>
          <w:sz w:val="22"/>
          <w:szCs w:val="22"/>
        </w:rPr>
        <w:t xml:space="preserve">, je to kvůli době, kdy následný </w:t>
      </w:r>
      <w:proofErr w:type="spellStart"/>
      <w:r>
        <w:rPr>
          <w:rFonts w:asciiTheme="minorHAnsi" w:hAnsiTheme="minorHAnsi"/>
          <w:sz w:val="22"/>
          <w:szCs w:val="22"/>
        </w:rPr>
        <w:t>remake</w:t>
      </w:r>
      <w:proofErr w:type="spellEnd"/>
      <w:r>
        <w:rPr>
          <w:rFonts w:asciiTheme="minorHAnsi" w:hAnsiTheme="minorHAnsi"/>
          <w:sz w:val="22"/>
          <w:szCs w:val="22"/>
        </w:rPr>
        <w:t xml:space="preserve"> vzniknul. </w:t>
      </w:r>
      <w:r w:rsidR="00B70977">
        <w:rPr>
          <w:rFonts w:asciiTheme="minorHAnsi" w:hAnsiTheme="minorHAnsi"/>
          <w:sz w:val="22"/>
          <w:szCs w:val="22"/>
        </w:rPr>
        <w:t xml:space="preserve">Nové technologie se vskutku promítají do děje, a to kvůli moderním </w:t>
      </w:r>
      <w:proofErr w:type="spellStart"/>
      <w:r w:rsidR="00B70977">
        <w:rPr>
          <w:rFonts w:asciiTheme="minorHAnsi" w:hAnsiTheme="minorHAnsi"/>
          <w:sz w:val="22"/>
          <w:szCs w:val="22"/>
        </w:rPr>
        <w:t>Computer</w:t>
      </w:r>
      <w:proofErr w:type="spellEnd"/>
      <w:r w:rsidR="00B70977">
        <w:rPr>
          <w:rFonts w:asciiTheme="minorHAnsi" w:hAnsiTheme="minorHAnsi"/>
          <w:sz w:val="22"/>
          <w:szCs w:val="22"/>
        </w:rPr>
        <w:t xml:space="preserve"> </w:t>
      </w:r>
      <w:proofErr w:type="spellStart"/>
      <w:r w:rsidR="00B70977">
        <w:rPr>
          <w:rFonts w:asciiTheme="minorHAnsi" w:hAnsiTheme="minorHAnsi"/>
          <w:sz w:val="22"/>
          <w:szCs w:val="22"/>
        </w:rPr>
        <w:t>G</w:t>
      </w:r>
      <w:r w:rsidR="00DA51FC">
        <w:rPr>
          <w:rFonts w:asciiTheme="minorHAnsi" w:hAnsiTheme="minorHAnsi"/>
          <w:sz w:val="22"/>
          <w:szCs w:val="22"/>
        </w:rPr>
        <w:t>enerated</w:t>
      </w:r>
      <w:proofErr w:type="spellEnd"/>
      <w:r w:rsidR="00B70977">
        <w:rPr>
          <w:rFonts w:asciiTheme="minorHAnsi" w:hAnsiTheme="minorHAnsi"/>
          <w:sz w:val="22"/>
          <w:szCs w:val="22"/>
        </w:rPr>
        <w:t xml:space="preserve"> </w:t>
      </w:r>
      <w:proofErr w:type="spellStart"/>
      <w:r w:rsidR="00B70977">
        <w:rPr>
          <w:rFonts w:asciiTheme="minorHAnsi" w:hAnsiTheme="minorHAnsi"/>
          <w:sz w:val="22"/>
          <w:szCs w:val="22"/>
        </w:rPr>
        <w:t>Imaginery</w:t>
      </w:r>
      <w:proofErr w:type="spellEnd"/>
      <w:r w:rsidR="00B41B1C">
        <w:rPr>
          <w:rFonts w:asciiTheme="minorHAnsi" w:hAnsiTheme="minorHAnsi"/>
          <w:sz w:val="22"/>
          <w:szCs w:val="22"/>
        </w:rPr>
        <w:t>,</w:t>
      </w:r>
      <w:r w:rsidR="00B70977">
        <w:rPr>
          <w:rFonts w:asciiTheme="minorHAnsi" w:hAnsiTheme="minorHAnsi"/>
          <w:sz w:val="22"/>
          <w:szCs w:val="22"/>
        </w:rPr>
        <w:t xml:space="preserve"> a i jiným</w:t>
      </w:r>
      <w:r w:rsidR="00DA51FC">
        <w:rPr>
          <w:rFonts w:asciiTheme="minorHAnsi" w:hAnsiTheme="minorHAnsi"/>
          <w:sz w:val="22"/>
          <w:szCs w:val="22"/>
        </w:rPr>
        <w:t xml:space="preserve"> technologiím. Pokud jde o vnímá</w:t>
      </w:r>
      <w:r w:rsidR="00B70977">
        <w:rPr>
          <w:rFonts w:asciiTheme="minorHAnsi" w:hAnsiTheme="minorHAnsi"/>
          <w:sz w:val="22"/>
          <w:szCs w:val="22"/>
        </w:rPr>
        <w:t xml:space="preserve">ní děje, tak hlavní postavy jsou představovány velice rychle, a to by v mnoha případech zasloužilo úplný opak. Speciální efekty umožňují filmu, aby byl pro diváky více uvěřitelný, ale zároveň se tím pádem nedostává času na prozkoumání charakterů postav. Původní film </w:t>
      </w:r>
      <w:proofErr w:type="spellStart"/>
      <w:r w:rsidR="00B70977">
        <w:rPr>
          <w:rFonts w:asciiTheme="minorHAnsi" w:hAnsiTheme="minorHAnsi"/>
          <w:sz w:val="22"/>
          <w:szCs w:val="22"/>
        </w:rPr>
        <w:t>Carrie</w:t>
      </w:r>
      <w:proofErr w:type="spellEnd"/>
      <w:r w:rsidR="00B70977">
        <w:rPr>
          <w:rFonts w:asciiTheme="minorHAnsi" w:hAnsiTheme="minorHAnsi"/>
          <w:sz w:val="22"/>
          <w:szCs w:val="22"/>
        </w:rPr>
        <w:t xml:space="preserve"> byl ve své době něčím výjimečným, už i kniha, k</w:t>
      </w:r>
      <w:r w:rsidR="00B41B1C">
        <w:rPr>
          <w:rFonts w:asciiTheme="minorHAnsi" w:hAnsiTheme="minorHAnsi"/>
          <w:sz w:val="22"/>
          <w:szCs w:val="22"/>
        </w:rPr>
        <w:t>terá byla předlohou pro původní</w:t>
      </w:r>
      <w:r w:rsidR="00B70977">
        <w:rPr>
          <w:rFonts w:asciiTheme="minorHAnsi" w:hAnsiTheme="minorHAnsi"/>
          <w:sz w:val="22"/>
          <w:szCs w:val="22"/>
        </w:rPr>
        <w:t xml:space="preserve"> film,</w:t>
      </w:r>
      <w:r w:rsidR="00B41B1C">
        <w:rPr>
          <w:rFonts w:asciiTheme="minorHAnsi" w:hAnsiTheme="minorHAnsi"/>
          <w:sz w:val="22"/>
          <w:szCs w:val="22"/>
        </w:rPr>
        <w:t xml:space="preserve"> byla unikátní, nepřehlédnutelná. Film byl nabitý </w:t>
      </w:r>
      <w:r w:rsidR="00B70977">
        <w:rPr>
          <w:rFonts w:asciiTheme="minorHAnsi" w:hAnsiTheme="minorHAnsi"/>
          <w:sz w:val="22"/>
          <w:szCs w:val="22"/>
        </w:rPr>
        <w:t xml:space="preserve">šokujícími věcmi, které nikdo z diváků nečekal, </w:t>
      </w:r>
      <w:r w:rsidR="00492E9D">
        <w:rPr>
          <w:rFonts w:asciiTheme="minorHAnsi" w:hAnsiTheme="minorHAnsi"/>
          <w:sz w:val="22"/>
          <w:szCs w:val="22"/>
        </w:rPr>
        <w:t>diváci zcela a bez jakéhokoli zaváhání mocně soucítili s hlavní postavou. Diváci si hlavní představitelku dovedli představit jako mocně utlačovanou svými spolužáky. Režisér De Palma, zkušený to režisér, ohromil tehdejší publikum svými netradičními záběry, přenesl na diváky strach z krve, a také divákům doslova naservíroval mocný příběh utlačované dívky a následné pomsty. Celkově to</w:t>
      </w:r>
      <w:r w:rsidR="00B41B1C">
        <w:rPr>
          <w:rFonts w:asciiTheme="minorHAnsi" w:hAnsiTheme="minorHAnsi"/>
          <w:sz w:val="22"/>
          <w:szCs w:val="22"/>
        </w:rPr>
        <w:t xml:space="preserve">to </w:t>
      </w:r>
      <w:r w:rsidR="00492E9D">
        <w:rPr>
          <w:rFonts w:asciiTheme="minorHAnsi" w:hAnsiTheme="minorHAnsi"/>
          <w:sz w:val="22"/>
          <w:szCs w:val="22"/>
        </w:rPr>
        <w:t xml:space="preserve">ovlivnilo mnoho lidí. </w:t>
      </w:r>
      <w:proofErr w:type="spellStart"/>
      <w:r w:rsidR="00492E9D">
        <w:rPr>
          <w:rFonts w:asciiTheme="minorHAnsi" w:hAnsiTheme="minorHAnsi"/>
          <w:sz w:val="22"/>
          <w:szCs w:val="22"/>
        </w:rPr>
        <w:t>Remake</w:t>
      </w:r>
      <w:proofErr w:type="spellEnd"/>
      <w:r w:rsidR="00492E9D">
        <w:rPr>
          <w:rFonts w:asciiTheme="minorHAnsi" w:hAnsiTheme="minorHAnsi"/>
          <w:sz w:val="22"/>
          <w:szCs w:val="22"/>
        </w:rPr>
        <w:t xml:space="preserve"> byl odsouzený k neúspěchu, protože film již nemohl diváky šokovat, v dnešní době jen máloco může. Byl více založený na CGI a hlavní představitelku jen málokdo viděl jako oběť útlaku.</w:t>
      </w:r>
      <w:r w:rsidR="00B84CDB">
        <w:rPr>
          <w:rFonts w:asciiTheme="minorHAnsi" w:hAnsiTheme="minorHAnsi"/>
          <w:sz w:val="22"/>
          <w:szCs w:val="22"/>
        </w:rPr>
        <w:t xml:space="preserve"> Srovnáním věcí, jak se dělali v minulosti, navzdory malému rozpočtu a nemožnosti se spolehnout na moderní technologie, nezabránilo původnímu filmu stát se kultovním, naproti tomu </w:t>
      </w:r>
      <w:proofErr w:type="spellStart"/>
      <w:r w:rsidR="00B84CDB">
        <w:rPr>
          <w:rFonts w:asciiTheme="minorHAnsi" w:hAnsiTheme="minorHAnsi"/>
          <w:sz w:val="22"/>
          <w:szCs w:val="22"/>
        </w:rPr>
        <w:t>remake</w:t>
      </w:r>
      <w:proofErr w:type="spellEnd"/>
      <w:r w:rsidR="00B84CDB">
        <w:rPr>
          <w:rFonts w:asciiTheme="minorHAnsi" w:hAnsiTheme="minorHAnsi"/>
          <w:sz w:val="22"/>
          <w:szCs w:val="22"/>
        </w:rPr>
        <w:t xml:space="preserve">, jako i jiné </w:t>
      </w:r>
      <w:proofErr w:type="spellStart"/>
      <w:r w:rsidR="00B84CDB">
        <w:rPr>
          <w:rFonts w:asciiTheme="minorHAnsi" w:hAnsiTheme="minorHAnsi"/>
          <w:sz w:val="22"/>
          <w:szCs w:val="22"/>
        </w:rPr>
        <w:t>remake</w:t>
      </w:r>
      <w:proofErr w:type="spellEnd"/>
      <w:r w:rsidR="00B84CDB">
        <w:rPr>
          <w:rFonts w:asciiTheme="minorHAnsi" w:hAnsiTheme="minorHAnsi"/>
          <w:sz w:val="22"/>
          <w:szCs w:val="22"/>
        </w:rPr>
        <w:t xml:space="preserve"> naší doby, se nemohl rovnat s originálem. </w:t>
      </w:r>
      <w:proofErr w:type="spellStart"/>
      <w:r w:rsidR="00B84CDB">
        <w:rPr>
          <w:rFonts w:asciiTheme="minorHAnsi" w:hAnsiTheme="minorHAnsi"/>
          <w:sz w:val="22"/>
          <w:szCs w:val="22"/>
        </w:rPr>
        <w:t>Remake</w:t>
      </w:r>
      <w:proofErr w:type="spellEnd"/>
      <w:r w:rsidR="00B84CDB">
        <w:rPr>
          <w:rFonts w:asciiTheme="minorHAnsi" w:hAnsiTheme="minorHAnsi"/>
          <w:sz w:val="22"/>
          <w:szCs w:val="22"/>
        </w:rPr>
        <w:t xml:space="preserve"> </w:t>
      </w:r>
      <w:proofErr w:type="spellStart"/>
      <w:r w:rsidR="00B84CDB">
        <w:rPr>
          <w:rFonts w:asciiTheme="minorHAnsi" w:hAnsiTheme="minorHAnsi"/>
          <w:sz w:val="22"/>
          <w:szCs w:val="22"/>
        </w:rPr>
        <w:t>Carrie</w:t>
      </w:r>
      <w:proofErr w:type="spellEnd"/>
      <w:r w:rsidR="00B84CDB">
        <w:rPr>
          <w:rFonts w:asciiTheme="minorHAnsi" w:hAnsiTheme="minorHAnsi"/>
          <w:sz w:val="22"/>
          <w:szCs w:val="22"/>
        </w:rPr>
        <w:t xml:space="preserve">, a i jiné podobné </w:t>
      </w:r>
      <w:proofErr w:type="spellStart"/>
      <w:r w:rsidR="00B84CDB">
        <w:rPr>
          <w:rFonts w:asciiTheme="minorHAnsi" w:hAnsiTheme="minorHAnsi"/>
          <w:sz w:val="22"/>
          <w:szCs w:val="22"/>
        </w:rPr>
        <w:t>remakey</w:t>
      </w:r>
      <w:proofErr w:type="spellEnd"/>
      <w:r w:rsidR="00B84CDB">
        <w:rPr>
          <w:rFonts w:asciiTheme="minorHAnsi" w:hAnsiTheme="minorHAnsi"/>
          <w:sz w:val="22"/>
          <w:szCs w:val="22"/>
        </w:rPr>
        <w:t xml:space="preserve">, založené zčásti na technologiích jako je </w:t>
      </w:r>
      <w:proofErr w:type="spellStart"/>
      <w:r w:rsidR="00B84CDB">
        <w:rPr>
          <w:rFonts w:asciiTheme="minorHAnsi" w:hAnsiTheme="minorHAnsi"/>
          <w:sz w:val="22"/>
          <w:szCs w:val="22"/>
        </w:rPr>
        <w:t>Computer</w:t>
      </w:r>
      <w:proofErr w:type="spellEnd"/>
      <w:r w:rsidR="00B84CDB">
        <w:rPr>
          <w:rFonts w:asciiTheme="minorHAnsi" w:hAnsiTheme="minorHAnsi"/>
          <w:sz w:val="22"/>
          <w:szCs w:val="22"/>
        </w:rPr>
        <w:t xml:space="preserve"> </w:t>
      </w:r>
      <w:proofErr w:type="spellStart"/>
      <w:r w:rsidR="00B84CDB">
        <w:rPr>
          <w:rFonts w:asciiTheme="minorHAnsi" w:hAnsiTheme="minorHAnsi"/>
          <w:sz w:val="22"/>
          <w:szCs w:val="22"/>
        </w:rPr>
        <w:t>Generated</w:t>
      </w:r>
      <w:proofErr w:type="spellEnd"/>
      <w:r w:rsidR="00B84CDB">
        <w:rPr>
          <w:rFonts w:asciiTheme="minorHAnsi" w:hAnsiTheme="minorHAnsi"/>
          <w:sz w:val="22"/>
          <w:szCs w:val="22"/>
        </w:rPr>
        <w:t xml:space="preserve"> </w:t>
      </w:r>
      <w:proofErr w:type="spellStart"/>
      <w:r w:rsidR="00B84CDB">
        <w:rPr>
          <w:rFonts w:asciiTheme="minorHAnsi" w:hAnsiTheme="minorHAnsi"/>
          <w:sz w:val="22"/>
          <w:szCs w:val="22"/>
        </w:rPr>
        <w:t>Imaginery</w:t>
      </w:r>
      <w:proofErr w:type="spellEnd"/>
      <w:r w:rsidR="00B84CDB">
        <w:rPr>
          <w:rFonts w:asciiTheme="minorHAnsi" w:hAnsiTheme="minorHAnsi"/>
          <w:sz w:val="22"/>
          <w:szCs w:val="22"/>
        </w:rPr>
        <w:t xml:space="preserve">, jsou </w:t>
      </w:r>
      <w:proofErr w:type="spellStart"/>
      <w:r w:rsidR="00B84CDB">
        <w:rPr>
          <w:rFonts w:asciiTheme="minorHAnsi" w:hAnsiTheme="minorHAnsi"/>
          <w:sz w:val="22"/>
          <w:szCs w:val="22"/>
        </w:rPr>
        <w:t>novomediálními</w:t>
      </w:r>
      <w:proofErr w:type="spellEnd"/>
      <w:r w:rsidR="00B84CDB">
        <w:rPr>
          <w:rFonts w:asciiTheme="minorHAnsi" w:hAnsiTheme="minorHAnsi"/>
          <w:sz w:val="22"/>
          <w:szCs w:val="22"/>
        </w:rPr>
        <w:t xml:space="preserve"> díly.</w:t>
      </w:r>
      <w:r w:rsidR="007C2B03">
        <w:rPr>
          <w:rFonts w:asciiTheme="minorHAnsi" w:hAnsiTheme="minorHAnsi"/>
          <w:sz w:val="22"/>
          <w:szCs w:val="22"/>
        </w:rPr>
        <w:t xml:space="preserve"> Dát si to </w:t>
      </w:r>
      <w:r w:rsidR="00B41B1C">
        <w:rPr>
          <w:rFonts w:asciiTheme="minorHAnsi" w:hAnsiTheme="minorHAnsi"/>
          <w:sz w:val="22"/>
          <w:szCs w:val="22"/>
        </w:rPr>
        <w:t xml:space="preserve">také </w:t>
      </w:r>
      <w:r w:rsidR="007C2B03">
        <w:rPr>
          <w:rFonts w:asciiTheme="minorHAnsi" w:hAnsiTheme="minorHAnsi"/>
          <w:sz w:val="22"/>
          <w:szCs w:val="22"/>
        </w:rPr>
        <w:t>můžeme do souvislosti také s </w:t>
      </w:r>
      <w:proofErr w:type="spellStart"/>
      <w:r w:rsidR="007C2B03">
        <w:rPr>
          <w:rFonts w:asciiTheme="minorHAnsi" w:hAnsiTheme="minorHAnsi"/>
          <w:sz w:val="22"/>
          <w:szCs w:val="22"/>
        </w:rPr>
        <w:t>remediací</w:t>
      </w:r>
      <w:proofErr w:type="spellEnd"/>
      <w:r w:rsidR="007C2B03">
        <w:rPr>
          <w:rFonts w:asciiTheme="minorHAnsi" w:hAnsiTheme="minorHAnsi"/>
          <w:sz w:val="22"/>
          <w:szCs w:val="22"/>
        </w:rPr>
        <w:t xml:space="preserve">. </w:t>
      </w:r>
      <w:r w:rsidR="0002285F">
        <w:rPr>
          <w:rFonts w:asciiTheme="minorHAnsi" w:hAnsiTheme="minorHAnsi"/>
          <w:sz w:val="22"/>
          <w:szCs w:val="22"/>
        </w:rPr>
        <w:t xml:space="preserve">Remediace už je skoro povinné slovo skoro se vším </w:t>
      </w:r>
      <w:proofErr w:type="spellStart"/>
      <w:r w:rsidR="0002285F">
        <w:rPr>
          <w:rFonts w:asciiTheme="minorHAnsi" w:hAnsiTheme="minorHAnsi"/>
          <w:sz w:val="22"/>
          <w:szCs w:val="22"/>
        </w:rPr>
        <w:t>novomediálním</w:t>
      </w:r>
      <w:proofErr w:type="spellEnd"/>
      <w:r w:rsidR="0002285F">
        <w:rPr>
          <w:rFonts w:asciiTheme="minorHAnsi" w:hAnsiTheme="minorHAnsi"/>
          <w:sz w:val="22"/>
          <w:szCs w:val="22"/>
        </w:rPr>
        <w:t xml:space="preserve">. </w:t>
      </w:r>
      <w:r w:rsidR="00B41B1C">
        <w:rPr>
          <w:rFonts w:asciiTheme="minorHAnsi" w:hAnsiTheme="minorHAnsi"/>
          <w:sz w:val="22"/>
          <w:szCs w:val="22"/>
        </w:rPr>
        <w:t xml:space="preserve">Pro mnoho lidí může být překvapivé, že </w:t>
      </w:r>
      <w:proofErr w:type="spellStart"/>
      <w:r w:rsidR="00B41B1C">
        <w:rPr>
          <w:rFonts w:asciiTheme="minorHAnsi" w:hAnsiTheme="minorHAnsi"/>
          <w:sz w:val="22"/>
          <w:szCs w:val="22"/>
        </w:rPr>
        <w:t>remake</w:t>
      </w:r>
      <w:proofErr w:type="spellEnd"/>
      <w:r w:rsidR="00B41B1C">
        <w:rPr>
          <w:rFonts w:asciiTheme="minorHAnsi" w:hAnsiTheme="minorHAnsi"/>
          <w:sz w:val="22"/>
          <w:szCs w:val="22"/>
        </w:rPr>
        <w:t>, tedy</w:t>
      </w:r>
      <w:r w:rsidR="0002285F">
        <w:rPr>
          <w:rFonts w:asciiTheme="minorHAnsi" w:hAnsiTheme="minorHAnsi"/>
          <w:sz w:val="22"/>
          <w:szCs w:val="22"/>
        </w:rPr>
        <w:t xml:space="preserve"> </w:t>
      </w:r>
      <w:r w:rsidR="00B41B1C">
        <w:rPr>
          <w:rFonts w:asciiTheme="minorHAnsi" w:hAnsiTheme="minorHAnsi"/>
          <w:sz w:val="22"/>
          <w:szCs w:val="22"/>
        </w:rPr>
        <w:t>ve své podstatě film</w:t>
      </w:r>
      <w:r w:rsidR="0002285F">
        <w:rPr>
          <w:rFonts w:asciiTheme="minorHAnsi" w:hAnsiTheme="minorHAnsi"/>
          <w:sz w:val="22"/>
          <w:szCs w:val="22"/>
        </w:rPr>
        <w:t xml:space="preserve">, či nové natočení filmu, může být </w:t>
      </w:r>
      <w:proofErr w:type="spellStart"/>
      <w:r w:rsidR="0002285F">
        <w:rPr>
          <w:rFonts w:asciiTheme="minorHAnsi" w:hAnsiTheme="minorHAnsi"/>
          <w:sz w:val="22"/>
          <w:szCs w:val="22"/>
        </w:rPr>
        <w:t>novomediálním</w:t>
      </w:r>
      <w:proofErr w:type="spellEnd"/>
      <w:r w:rsidR="0002285F">
        <w:rPr>
          <w:rFonts w:asciiTheme="minorHAnsi" w:hAnsiTheme="minorHAnsi"/>
          <w:sz w:val="22"/>
          <w:szCs w:val="22"/>
        </w:rPr>
        <w:t xml:space="preserve"> uměním. Ale pro mnohé z nás to zas takové překvapení není, počítačové umění se dostává do mnoha oblastí našeho života, tak proč ne do filmů </w:t>
      </w:r>
      <w:r w:rsidR="00366CE9">
        <w:rPr>
          <w:rFonts w:asciiTheme="minorHAnsi" w:hAnsiTheme="minorHAnsi"/>
          <w:sz w:val="22"/>
          <w:szCs w:val="22"/>
        </w:rPr>
        <w:t xml:space="preserve">a seriálů </w:t>
      </w:r>
      <w:r w:rsidR="0002285F">
        <w:rPr>
          <w:rFonts w:asciiTheme="minorHAnsi" w:hAnsiTheme="minorHAnsi"/>
          <w:sz w:val="22"/>
          <w:szCs w:val="22"/>
        </w:rPr>
        <w:t xml:space="preserve">moderní doby, </w:t>
      </w:r>
      <w:proofErr w:type="gramStart"/>
      <w:r w:rsidR="0002285F">
        <w:rPr>
          <w:rFonts w:asciiTheme="minorHAnsi" w:hAnsiTheme="minorHAnsi"/>
          <w:sz w:val="22"/>
          <w:szCs w:val="22"/>
        </w:rPr>
        <w:t>které ,,potřebují</w:t>
      </w:r>
      <w:proofErr w:type="gramEnd"/>
      <w:r w:rsidR="0002285F">
        <w:rPr>
          <w:rFonts w:asciiTheme="minorHAnsi" w:hAnsiTheme="minorHAnsi"/>
          <w:sz w:val="22"/>
          <w:szCs w:val="22"/>
          <w:lang w:val="en-US"/>
        </w:rPr>
        <w:t xml:space="preserve">’’ </w:t>
      </w:r>
      <w:proofErr w:type="spellStart"/>
      <w:r w:rsidR="0002285F">
        <w:rPr>
          <w:rFonts w:asciiTheme="minorHAnsi" w:hAnsiTheme="minorHAnsi"/>
          <w:sz w:val="22"/>
          <w:szCs w:val="22"/>
          <w:lang w:val="en-US"/>
        </w:rPr>
        <w:t>ke</w:t>
      </w:r>
      <w:proofErr w:type="spellEnd"/>
      <w:r w:rsidR="0002285F">
        <w:rPr>
          <w:rFonts w:asciiTheme="minorHAnsi" w:hAnsiTheme="minorHAnsi"/>
          <w:sz w:val="22"/>
          <w:szCs w:val="22"/>
          <w:lang w:val="en-US"/>
        </w:rPr>
        <w:t xml:space="preserve"> </w:t>
      </w:r>
      <w:r w:rsidR="00DA51FC">
        <w:rPr>
          <w:rFonts w:asciiTheme="minorHAnsi" w:hAnsiTheme="minorHAnsi"/>
          <w:sz w:val="22"/>
          <w:szCs w:val="22"/>
        </w:rPr>
        <w:t xml:space="preserve">své existenci trikové záběry </w:t>
      </w:r>
      <w:r w:rsidR="00DA51FC">
        <w:rPr>
          <w:rFonts w:asciiTheme="minorHAnsi" w:hAnsiTheme="minorHAnsi"/>
          <w:sz w:val="22"/>
          <w:szCs w:val="22"/>
          <w:lang w:val="en-US"/>
        </w:rPr>
        <w:t xml:space="preserve">- </w:t>
      </w:r>
      <w:r w:rsidR="0002285F">
        <w:rPr>
          <w:rFonts w:asciiTheme="minorHAnsi" w:hAnsiTheme="minorHAnsi"/>
          <w:sz w:val="22"/>
          <w:szCs w:val="22"/>
        </w:rPr>
        <w:t xml:space="preserve">CGI, a ne jen poctivé vykreslení postav. </w:t>
      </w:r>
    </w:p>
    <w:p w:rsidR="00B84CDB" w:rsidRDefault="00B84CDB" w:rsidP="007104AC">
      <w:pPr>
        <w:pStyle w:val="FormtovanvHTML"/>
        <w:rPr>
          <w:rFonts w:asciiTheme="minorHAnsi" w:hAnsiTheme="minorHAnsi"/>
          <w:sz w:val="22"/>
          <w:szCs w:val="22"/>
        </w:rPr>
      </w:pPr>
    </w:p>
    <w:p w:rsidR="00B84CDB" w:rsidRDefault="00B84CDB" w:rsidP="007104AC">
      <w:pPr>
        <w:pStyle w:val="FormtovanvHTML"/>
        <w:rPr>
          <w:rFonts w:asciiTheme="minorHAnsi" w:hAnsiTheme="minorHAnsi"/>
          <w:sz w:val="22"/>
          <w:szCs w:val="22"/>
        </w:rPr>
      </w:pPr>
    </w:p>
    <w:p w:rsidR="00B84CDB" w:rsidRDefault="00B84CDB" w:rsidP="007104AC">
      <w:pPr>
        <w:pStyle w:val="FormtovanvHTML"/>
        <w:rPr>
          <w:rFonts w:asciiTheme="minorHAnsi" w:hAnsiTheme="minorHAnsi"/>
          <w:sz w:val="22"/>
          <w:szCs w:val="22"/>
        </w:rPr>
      </w:pPr>
    </w:p>
    <w:p w:rsidR="00B84CDB" w:rsidRDefault="00B84CDB" w:rsidP="007104AC">
      <w:pPr>
        <w:pStyle w:val="FormtovanvHTML"/>
        <w:rPr>
          <w:rFonts w:asciiTheme="minorHAnsi" w:hAnsiTheme="minorHAnsi"/>
          <w:sz w:val="22"/>
          <w:szCs w:val="22"/>
        </w:rPr>
      </w:pPr>
    </w:p>
    <w:p w:rsidR="00B41B1C" w:rsidRDefault="00B41B1C" w:rsidP="00B41B1C">
      <w:pPr>
        <w:rPr>
          <w:rFonts w:ascii="Cambria" w:hAnsi="Cambria"/>
        </w:rPr>
      </w:pPr>
    </w:p>
    <w:p w:rsidR="00B84CDB" w:rsidRPr="00CB3D64" w:rsidRDefault="00B84CDB" w:rsidP="00B84CDB">
      <w:pPr>
        <w:rPr>
          <w:rFonts w:ascii="Cambria" w:hAnsi="Cambria"/>
          <w:sz w:val="18"/>
          <w:szCs w:val="18"/>
        </w:rPr>
      </w:pPr>
    </w:p>
    <w:p w:rsidR="00B84CDB" w:rsidRDefault="00B84CDB" w:rsidP="007104AC">
      <w:pPr>
        <w:pStyle w:val="FormtovanvHTML"/>
        <w:rPr>
          <w:rFonts w:asciiTheme="minorHAnsi" w:hAnsiTheme="minorHAnsi"/>
          <w:sz w:val="22"/>
          <w:szCs w:val="22"/>
        </w:rPr>
      </w:pPr>
    </w:p>
    <w:p w:rsidR="00CB3D64" w:rsidRDefault="00CB3D64" w:rsidP="007104AC">
      <w:pPr>
        <w:pStyle w:val="FormtovanvHTML"/>
        <w:rPr>
          <w:rFonts w:asciiTheme="minorHAnsi" w:hAnsiTheme="minorHAnsi"/>
          <w:sz w:val="22"/>
          <w:szCs w:val="22"/>
        </w:rPr>
      </w:pPr>
    </w:p>
    <w:p w:rsidR="00B70977" w:rsidRDefault="00B70977" w:rsidP="007104AC">
      <w:pPr>
        <w:pStyle w:val="FormtovanvHTML"/>
        <w:rPr>
          <w:rFonts w:asciiTheme="minorHAnsi" w:hAnsiTheme="minorHAnsi"/>
          <w:sz w:val="22"/>
          <w:szCs w:val="22"/>
        </w:rPr>
      </w:pPr>
    </w:p>
    <w:p w:rsidR="00CB3D64" w:rsidRDefault="00CB3D64" w:rsidP="007104AC">
      <w:pPr>
        <w:pStyle w:val="FormtovanvHTML"/>
        <w:rPr>
          <w:rFonts w:asciiTheme="minorHAnsi" w:hAnsiTheme="minorHAnsi"/>
          <w:sz w:val="22"/>
          <w:szCs w:val="22"/>
        </w:rPr>
      </w:pPr>
    </w:p>
    <w:p w:rsidR="0093746A" w:rsidRDefault="0093746A" w:rsidP="007104AC">
      <w:pPr>
        <w:pStyle w:val="FormtovanvHTML"/>
        <w:rPr>
          <w:rFonts w:asciiTheme="minorHAnsi" w:hAnsiTheme="minorHAnsi"/>
          <w:sz w:val="22"/>
          <w:szCs w:val="22"/>
        </w:rPr>
      </w:pPr>
    </w:p>
    <w:p w:rsidR="0093746A" w:rsidRDefault="0093746A" w:rsidP="007104AC">
      <w:pPr>
        <w:pStyle w:val="FormtovanvHTML"/>
        <w:rPr>
          <w:rFonts w:asciiTheme="minorHAnsi" w:hAnsiTheme="minorHAnsi"/>
          <w:sz w:val="22"/>
          <w:szCs w:val="22"/>
        </w:rPr>
      </w:pPr>
    </w:p>
    <w:p w:rsidR="0093746A" w:rsidRDefault="0093746A" w:rsidP="007104AC">
      <w:pPr>
        <w:pStyle w:val="FormtovanvHTML"/>
        <w:rPr>
          <w:rFonts w:asciiTheme="minorHAnsi" w:hAnsiTheme="minorHAnsi"/>
          <w:sz w:val="22"/>
          <w:szCs w:val="22"/>
        </w:rPr>
      </w:pPr>
    </w:p>
    <w:p w:rsidR="0002285F" w:rsidRDefault="0002285F" w:rsidP="007104AC">
      <w:pPr>
        <w:pStyle w:val="FormtovanvHTML"/>
        <w:rPr>
          <w:rFonts w:asciiTheme="minorHAnsi" w:hAnsiTheme="minorHAnsi"/>
          <w:sz w:val="22"/>
          <w:szCs w:val="22"/>
        </w:rPr>
      </w:pPr>
      <w:bookmarkStart w:id="9" w:name="_Toc293356647"/>
    </w:p>
    <w:p w:rsidR="0093746A" w:rsidRPr="0093746A" w:rsidRDefault="0093746A" w:rsidP="007104AC">
      <w:pPr>
        <w:pStyle w:val="FormtovanvHTML"/>
        <w:rPr>
          <w:b/>
          <w:sz w:val="32"/>
          <w:szCs w:val="32"/>
        </w:rPr>
      </w:pPr>
      <w:r w:rsidRPr="0093746A">
        <w:rPr>
          <w:b/>
          <w:sz w:val="32"/>
          <w:szCs w:val="32"/>
        </w:rPr>
        <w:t>Použitá literatura a zdroje</w:t>
      </w:r>
      <w:bookmarkEnd w:id="9"/>
    </w:p>
    <w:p w:rsidR="0093746A" w:rsidRDefault="0093746A" w:rsidP="007104AC">
      <w:pPr>
        <w:pStyle w:val="FormtovanvHTML"/>
      </w:pPr>
    </w:p>
    <w:p w:rsidR="0093746A" w:rsidRPr="0093746A" w:rsidRDefault="0093746A" w:rsidP="007104AC">
      <w:pPr>
        <w:pStyle w:val="FormtovanvHTML"/>
      </w:pPr>
    </w:p>
    <w:p w:rsidR="00366917" w:rsidRDefault="00F60BA0" w:rsidP="000A631A">
      <w:pPr>
        <w:pStyle w:val="Nadpis1"/>
        <w:rPr>
          <w:rFonts w:asciiTheme="minorHAnsi" w:hAnsiTheme="minorHAnsi"/>
          <w:b w:val="0"/>
          <w:color w:val="auto"/>
          <w:sz w:val="22"/>
          <w:szCs w:val="22"/>
        </w:rPr>
      </w:pPr>
      <w:r w:rsidRPr="00F473EA">
        <w:rPr>
          <w:rFonts w:asciiTheme="minorHAnsi" w:hAnsiTheme="minorHAnsi"/>
          <w:b w:val="0"/>
          <w:color w:val="auto"/>
          <w:sz w:val="22"/>
          <w:szCs w:val="22"/>
          <w:highlight w:val="yellow"/>
          <w:rPrChange w:id="10" w:author="Zuzana" w:date="2014-04-25T10:51:00Z">
            <w:rPr>
              <w:rFonts w:asciiTheme="minorHAnsi" w:hAnsiTheme="minorHAnsi"/>
              <w:b w:val="0"/>
              <w:color w:val="auto"/>
              <w:sz w:val="22"/>
              <w:szCs w:val="22"/>
            </w:rPr>
          </w:rPrChange>
        </w:rPr>
        <w:t xml:space="preserve">Internetová encyklopedie </w:t>
      </w:r>
      <w:proofErr w:type="spellStart"/>
      <w:r w:rsidRPr="00F473EA">
        <w:rPr>
          <w:rFonts w:asciiTheme="minorHAnsi" w:hAnsiTheme="minorHAnsi"/>
          <w:b w:val="0"/>
          <w:color w:val="auto"/>
          <w:sz w:val="22"/>
          <w:szCs w:val="22"/>
          <w:highlight w:val="yellow"/>
          <w:rPrChange w:id="11" w:author="Zuzana" w:date="2014-04-25T10:51:00Z">
            <w:rPr>
              <w:rFonts w:asciiTheme="minorHAnsi" w:hAnsiTheme="minorHAnsi"/>
              <w:b w:val="0"/>
              <w:color w:val="auto"/>
              <w:sz w:val="22"/>
              <w:szCs w:val="22"/>
            </w:rPr>
          </w:rPrChange>
        </w:rPr>
        <w:t>Cojeco</w:t>
      </w:r>
      <w:proofErr w:type="spellEnd"/>
      <w:r w:rsidRPr="00F473EA">
        <w:rPr>
          <w:rFonts w:asciiTheme="minorHAnsi" w:hAnsiTheme="minorHAnsi"/>
          <w:b w:val="0"/>
          <w:color w:val="auto"/>
          <w:sz w:val="22"/>
          <w:szCs w:val="22"/>
          <w:highlight w:val="yellow"/>
          <w:rPrChange w:id="12" w:author="Zuzana" w:date="2014-04-25T10:51:00Z">
            <w:rPr>
              <w:rFonts w:asciiTheme="minorHAnsi" w:hAnsiTheme="minorHAnsi"/>
              <w:b w:val="0"/>
              <w:color w:val="auto"/>
              <w:sz w:val="22"/>
              <w:szCs w:val="22"/>
            </w:rPr>
          </w:rPrChange>
        </w:rPr>
        <w:t xml:space="preserve">, heslo </w:t>
      </w:r>
      <w:proofErr w:type="spellStart"/>
      <w:r w:rsidRPr="00F473EA">
        <w:rPr>
          <w:rFonts w:asciiTheme="minorHAnsi" w:hAnsiTheme="minorHAnsi"/>
          <w:b w:val="0"/>
          <w:color w:val="auto"/>
          <w:sz w:val="22"/>
          <w:szCs w:val="22"/>
          <w:highlight w:val="yellow"/>
          <w:rPrChange w:id="13" w:author="Zuzana" w:date="2014-04-25T10:51:00Z">
            <w:rPr>
              <w:rFonts w:asciiTheme="minorHAnsi" w:hAnsiTheme="minorHAnsi"/>
              <w:b w:val="0"/>
              <w:color w:val="auto"/>
              <w:sz w:val="22"/>
              <w:szCs w:val="22"/>
            </w:rPr>
          </w:rPrChange>
        </w:rPr>
        <w:t>Remake</w:t>
      </w:r>
      <w:proofErr w:type="spellEnd"/>
      <w:r w:rsidRPr="00F473EA">
        <w:rPr>
          <w:rFonts w:asciiTheme="minorHAnsi" w:hAnsiTheme="minorHAnsi"/>
          <w:b w:val="0"/>
          <w:color w:val="auto"/>
          <w:sz w:val="22"/>
          <w:szCs w:val="22"/>
          <w:highlight w:val="yellow"/>
          <w:rPrChange w:id="14" w:author="Zuzana" w:date="2014-04-25T10:51:00Z">
            <w:rPr>
              <w:rFonts w:asciiTheme="minorHAnsi" w:hAnsiTheme="minorHAnsi"/>
              <w:b w:val="0"/>
              <w:color w:val="auto"/>
              <w:sz w:val="22"/>
              <w:szCs w:val="22"/>
            </w:rPr>
          </w:rPrChange>
        </w:rPr>
        <w:t xml:space="preserve">, </w:t>
      </w:r>
      <w:proofErr w:type="gramStart"/>
      <w:r w:rsidRPr="00F473EA">
        <w:rPr>
          <w:rFonts w:asciiTheme="minorHAnsi" w:hAnsiTheme="minorHAnsi"/>
          <w:b w:val="0"/>
          <w:color w:val="auto"/>
          <w:sz w:val="22"/>
          <w:szCs w:val="22"/>
          <w:highlight w:val="yellow"/>
          <w:rPrChange w:id="15" w:author="Zuzana" w:date="2014-04-25T10:51:00Z">
            <w:rPr>
              <w:rFonts w:asciiTheme="minorHAnsi" w:hAnsiTheme="minorHAnsi"/>
              <w:b w:val="0"/>
              <w:color w:val="auto"/>
              <w:sz w:val="22"/>
              <w:szCs w:val="22"/>
            </w:rPr>
          </w:rPrChange>
        </w:rPr>
        <w:t>17.6.2008</w:t>
      </w:r>
      <w:proofErr w:type="gramEnd"/>
      <w:r w:rsidRPr="00F473EA">
        <w:rPr>
          <w:rFonts w:asciiTheme="minorHAnsi" w:hAnsiTheme="minorHAnsi"/>
          <w:b w:val="0"/>
          <w:color w:val="auto"/>
          <w:sz w:val="22"/>
          <w:szCs w:val="22"/>
          <w:highlight w:val="yellow"/>
          <w:rPrChange w:id="16" w:author="Zuzana" w:date="2014-04-25T10:51:00Z">
            <w:rPr>
              <w:rFonts w:asciiTheme="minorHAnsi" w:hAnsiTheme="minorHAnsi"/>
              <w:b w:val="0"/>
              <w:color w:val="auto"/>
              <w:sz w:val="22"/>
              <w:szCs w:val="22"/>
            </w:rPr>
          </w:rPrChange>
        </w:rPr>
        <w:t xml:space="preserve">. </w:t>
      </w:r>
      <w:proofErr w:type="gramStart"/>
      <w:r w:rsidRPr="00F473EA">
        <w:rPr>
          <w:rFonts w:asciiTheme="minorHAnsi" w:hAnsiTheme="minorHAnsi"/>
          <w:b w:val="0"/>
          <w:color w:val="auto"/>
          <w:sz w:val="22"/>
          <w:szCs w:val="22"/>
          <w:highlight w:val="yellow"/>
          <w:lang w:val="en-US"/>
          <w:rPrChange w:id="17" w:author="Zuzana" w:date="2014-04-25T10:51:00Z">
            <w:rPr>
              <w:rFonts w:asciiTheme="minorHAnsi" w:hAnsiTheme="minorHAnsi"/>
              <w:b w:val="0"/>
              <w:color w:val="auto"/>
              <w:sz w:val="22"/>
              <w:szCs w:val="22"/>
              <w:lang w:val="en-US"/>
            </w:rPr>
          </w:rPrChange>
        </w:rPr>
        <w:t>[Online].</w:t>
      </w:r>
      <w:proofErr w:type="gramEnd"/>
      <w:r w:rsidRPr="00F473EA">
        <w:rPr>
          <w:rFonts w:asciiTheme="minorHAnsi" w:hAnsiTheme="minorHAnsi"/>
          <w:b w:val="0"/>
          <w:color w:val="auto"/>
          <w:sz w:val="22"/>
          <w:szCs w:val="22"/>
          <w:highlight w:val="yellow"/>
          <w:lang w:val="en-US"/>
          <w:rPrChange w:id="18" w:author="Zuzana" w:date="2014-04-25T10:51:00Z">
            <w:rPr>
              <w:rFonts w:asciiTheme="minorHAnsi" w:hAnsiTheme="minorHAnsi"/>
              <w:b w:val="0"/>
              <w:color w:val="auto"/>
              <w:sz w:val="22"/>
              <w:szCs w:val="22"/>
              <w:lang w:val="en-US"/>
            </w:rPr>
          </w:rPrChange>
        </w:rPr>
        <w:t xml:space="preserve"> </w:t>
      </w:r>
      <w:proofErr w:type="gramStart"/>
      <w:r w:rsidRPr="00F473EA">
        <w:rPr>
          <w:rFonts w:asciiTheme="minorHAnsi" w:hAnsiTheme="minorHAnsi"/>
          <w:b w:val="0"/>
          <w:color w:val="auto"/>
          <w:sz w:val="22"/>
          <w:szCs w:val="22"/>
          <w:highlight w:val="yellow"/>
          <w:lang w:val="en-US"/>
          <w:rPrChange w:id="19" w:author="Zuzana" w:date="2014-04-25T10:51:00Z">
            <w:rPr>
              <w:rFonts w:asciiTheme="minorHAnsi" w:hAnsiTheme="minorHAnsi"/>
              <w:b w:val="0"/>
              <w:color w:val="auto"/>
              <w:sz w:val="22"/>
              <w:szCs w:val="22"/>
              <w:lang w:val="en-US"/>
            </w:rPr>
          </w:rPrChange>
        </w:rPr>
        <w:t xml:space="preserve">[cit. </w:t>
      </w:r>
      <w:r w:rsidRPr="00F473EA">
        <w:rPr>
          <w:rFonts w:asciiTheme="minorHAnsi" w:hAnsiTheme="minorHAnsi"/>
          <w:b w:val="0"/>
          <w:color w:val="auto"/>
          <w:sz w:val="22"/>
          <w:szCs w:val="22"/>
          <w:highlight w:val="yellow"/>
          <w:rPrChange w:id="20" w:author="Zuzana" w:date="2014-04-25T10:51:00Z">
            <w:rPr>
              <w:rFonts w:asciiTheme="minorHAnsi" w:hAnsiTheme="minorHAnsi"/>
              <w:b w:val="0"/>
              <w:color w:val="auto"/>
              <w:sz w:val="22"/>
              <w:szCs w:val="22"/>
            </w:rPr>
          </w:rPrChange>
        </w:rPr>
        <w:t>19.</w:t>
      </w:r>
      <w:proofErr w:type="gramEnd"/>
      <w:r w:rsidRPr="00F473EA">
        <w:rPr>
          <w:rFonts w:asciiTheme="minorHAnsi" w:hAnsiTheme="minorHAnsi"/>
          <w:b w:val="0"/>
          <w:color w:val="auto"/>
          <w:sz w:val="22"/>
          <w:szCs w:val="22"/>
          <w:highlight w:val="yellow"/>
          <w:rPrChange w:id="21" w:author="Zuzana" w:date="2014-04-25T10:51:00Z">
            <w:rPr>
              <w:rFonts w:asciiTheme="minorHAnsi" w:hAnsiTheme="minorHAnsi"/>
              <w:b w:val="0"/>
              <w:color w:val="auto"/>
              <w:sz w:val="22"/>
              <w:szCs w:val="22"/>
            </w:rPr>
          </w:rPrChange>
        </w:rPr>
        <w:t xml:space="preserve"> 04. 2014</w:t>
      </w:r>
      <w:r w:rsidRPr="00F473EA">
        <w:rPr>
          <w:rFonts w:asciiTheme="minorHAnsi" w:hAnsiTheme="minorHAnsi"/>
          <w:b w:val="0"/>
          <w:color w:val="auto"/>
          <w:sz w:val="22"/>
          <w:szCs w:val="22"/>
          <w:highlight w:val="yellow"/>
          <w:lang w:val="en-US"/>
          <w:rPrChange w:id="22" w:author="Zuzana" w:date="2014-04-25T10:51:00Z">
            <w:rPr>
              <w:rFonts w:asciiTheme="minorHAnsi" w:hAnsiTheme="minorHAnsi"/>
              <w:b w:val="0"/>
              <w:color w:val="auto"/>
              <w:sz w:val="22"/>
              <w:szCs w:val="22"/>
              <w:lang w:val="en-US"/>
            </w:rPr>
          </w:rPrChange>
        </w:rPr>
        <w:t xml:space="preserve">]. </w:t>
      </w:r>
      <w:proofErr w:type="spellStart"/>
      <w:proofErr w:type="gramStart"/>
      <w:r w:rsidRPr="00F473EA">
        <w:rPr>
          <w:rFonts w:asciiTheme="minorHAnsi" w:hAnsiTheme="minorHAnsi"/>
          <w:b w:val="0"/>
          <w:color w:val="auto"/>
          <w:sz w:val="22"/>
          <w:szCs w:val="22"/>
          <w:highlight w:val="yellow"/>
          <w:lang w:val="en-US"/>
          <w:rPrChange w:id="23" w:author="Zuzana" w:date="2014-04-25T10:51:00Z">
            <w:rPr>
              <w:rFonts w:asciiTheme="minorHAnsi" w:hAnsiTheme="minorHAnsi"/>
              <w:b w:val="0"/>
              <w:color w:val="auto"/>
              <w:sz w:val="22"/>
              <w:szCs w:val="22"/>
              <w:lang w:val="en-US"/>
            </w:rPr>
          </w:rPrChange>
        </w:rPr>
        <w:t>Dostupn</w:t>
      </w:r>
      <w:proofErr w:type="spellEnd"/>
      <w:r w:rsidRPr="00F473EA">
        <w:rPr>
          <w:rFonts w:asciiTheme="minorHAnsi" w:hAnsiTheme="minorHAnsi"/>
          <w:b w:val="0"/>
          <w:color w:val="auto"/>
          <w:sz w:val="22"/>
          <w:szCs w:val="22"/>
          <w:highlight w:val="yellow"/>
          <w:rPrChange w:id="24" w:author="Zuzana" w:date="2014-04-25T10:51:00Z">
            <w:rPr>
              <w:rFonts w:asciiTheme="minorHAnsi" w:hAnsiTheme="minorHAnsi"/>
              <w:b w:val="0"/>
              <w:color w:val="auto"/>
              <w:sz w:val="22"/>
              <w:szCs w:val="22"/>
            </w:rPr>
          </w:rPrChange>
        </w:rPr>
        <w:t xml:space="preserve">é z </w:t>
      </w:r>
      <w:r w:rsidR="0090719D" w:rsidRPr="00F473EA">
        <w:rPr>
          <w:highlight w:val="yellow"/>
          <w:rPrChange w:id="25" w:author="Zuzana" w:date="2014-04-25T10:51:00Z">
            <w:rPr/>
          </w:rPrChange>
        </w:rPr>
        <w:fldChar w:fldCharType="begin"/>
      </w:r>
      <w:r w:rsidR="0090719D" w:rsidRPr="00F473EA">
        <w:rPr>
          <w:highlight w:val="yellow"/>
          <w:rPrChange w:id="26" w:author="Zuzana" w:date="2014-04-25T10:51:00Z">
            <w:rPr/>
          </w:rPrChange>
        </w:rPr>
        <w:instrText xml:space="preserve"> HYPERLINK "http://www.cojeco.cz/index.php?id_desc=80519&amp;s_lang=2&amp;detail=1&amp;title=remake" </w:instrText>
      </w:r>
      <w:r w:rsidR="0090719D" w:rsidRPr="00F473EA">
        <w:rPr>
          <w:highlight w:val="yellow"/>
          <w:rPrChange w:id="27" w:author="Zuzana" w:date="2014-04-25T10:51:00Z">
            <w:rPr/>
          </w:rPrChange>
        </w:rPr>
        <w:fldChar w:fldCharType="separate"/>
      </w:r>
      <w:r w:rsidR="00C6361B" w:rsidRPr="00F473EA">
        <w:rPr>
          <w:rStyle w:val="Hypertextovodkaz"/>
          <w:rFonts w:asciiTheme="minorHAnsi" w:hAnsiTheme="minorHAnsi"/>
          <w:b w:val="0"/>
          <w:sz w:val="22"/>
          <w:szCs w:val="22"/>
          <w:highlight w:val="yellow"/>
          <w:rPrChange w:id="28" w:author="Zuzana" w:date="2014-04-25T10:51:00Z">
            <w:rPr>
              <w:rStyle w:val="Hypertextovodkaz"/>
              <w:rFonts w:asciiTheme="minorHAnsi" w:hAnsiTheme="minorHAnsi"/>
              <w:b w:val="0"/>
              <w:sz w:val="22"/>
              <w:szCs w:val="22"/>
            </w:rPr>
          </w:rPrChange>
        </w:rPr>
        <w:t>http://www.cojeco.cz/index.php?id_desc=80519&amp;s_lang=2&amp;detail=1&amp;title=remake</w:t>
      </w:r>
      <w:r w:rsidR="0090719D" w:rsidRPr="00F473EA">
        <w:rPr>
          <w:rStyle w:val="Hypertextovodkaz"/>
          <w:rFonts w:asciiTheme="minorHAnsi" w:hAnsiTheme="minorHAnsi"/>
          <w:b w:val="0"/>
          <w:sz w:val="22"/>
          <w:szCs w:val="22"/>
          <w:highlight w:val="yellow"/>
          <w:rPrChange w:id="29" w:author="Zuzana" w:date="2014-04-25T10:51:00Z">
            <w:rPr>
              <w:rStyle w:val="Hypertextovodkaz"/>
              <w:rFonts w:asciiTheme="minorHAnsi" w:hAnsiTheme="minorHAnsi"/>
              <w:b w:val="0"/>
              <w:sz w:val="22"/>
              <w:szCs w:val="22"/>
            </w:rPr>
          </w:rPrChange>
        </w:rPr>
        <w:fldChar w:fldCharType="end"/>
      </w:r>
      <w:r w:rsidRPr="00F473EA">
        <w:rPr>
          <w:rFonts w:asciiTheme="minorHAnsi" w:hAnsiTheme="minorHAnsi"/>
          <w:b w:val="0"/>
          <w:color w:val="auto"/>
          <w:sz w:val="22"/>
          <w:szCs w:val="22"/>
          <w:highlight w:val="yellow"/>
          <w:rPrChange w:id="30" w:author="Zuzana" w:date="2014-04-25T10:51:00Z">
            <w:rPr>
              <w:rFonts w:asciiTheme="minorHAnsi" w:hAnsiTheme="minorHAnsi"/>
              <w:b w:val="0"/>
              <w:color w:val="auto"/>
              <w:sz w:val="22"/>
              <w:szCs w:val="22"/>
            </w:rPr>
          </w:rPrChange>
        </w:rPr>
        <w:t>.</w:t>
      </w:r>
      <w:proofErr w:type="gramEnd"/>
    </w:p>
    <w:p w:rsidR="00C6361B" w:rsidRDefault="00C6361B" w:rsidP="00C6361B"/>
    <w:p w:rsidR="00C6361B" w:rsidRPr="00C6361B" w:rsidRDefault="00C6361B" w:rsidP="00C63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cs-CZ"/>
        </w:rPr>
      </w:pPr>
      <w:r w:rsidRPr="00C6361B">
        <w:rPr>
          <w:rFonts w:ascii="Courier New" w:eastAsia="Times New Roman" w:hAnsi="Courier New" w:cs="Courier New"/>
          <w:sz w:val="20"/>
          <w:szCs w:val="20"/>
          <w:lang w:eastAsia="cs-CZ"/>
        </w:rPr>
        <w:t xml:space="preserve">BLECH, Richard a kol. (1974): Malá </w:t>
      </w:r>
      <w:proofErr w:type="spellStart"/>
      <w:r w:rsidRPr="00C6361B">
        <w:rPr>
          <w:rFonts w:ascii="Courier New" w:eastAsia="Times New Roman" w:hAnsi="Courier New" w:cs="Courier New"/>
          <w:sz w:val="20"/>
          <w:szCs w:val="20"/>
          <w:lang w:eastAsia="cs-CZ"/>
        </w:rPr>
        <w:t>encyklopédia</w:t>
      </w:r>
      <w:proofErr w:type="spellEnd"/>
      <w:r w:rsidRPr="00C6361B">
        <w:rPr>
          <w:rFonts w:ascii="Courier New" w:eastAsia="Times New Roman" w:hAnsi="Courier New" w:cs="Courier New"/>
          <w:sz w:val="20"/>
          <w:szCs w:val="20"/>
          <w:lang w:eastAsia="cs-CZ"/>
        </w:rPr>
        <w:t xml:space="preserve"> filmu. Bratislava: Vydavatelství Obzor.</w:t>
      </w:r>
    </w:p>
    <w:p w:rsidR="00C6361B" w:rsidRPr="00C6361B" w:rsidRDefault="00C6361B" w:rsidP="00C6361B"/>
    <w:p w:rsidR="00671D04" w:rsidRDefault="00FE217F" w:rsidP="002269BD">
      <w:r>
        <w:t xml:space="preserve">Máca, Miloš, 2005. </w:t>
      </w:r>
      <w:r w:rsidR="002269BD">
        <w:t xml:space="preserve">Bakalářská diplomová </w:t>
      </w:r>
      <w:proofErr w:type="gramStart"/>
      <w:r w:rsidR="002269BD">
        <w:t>práce ,,</w:t>
      </w:r>
      <w:proofErr w:type="spellStart"/>
      <w:r w:rsidR="002269BD">
        <w:t>Remake</w:t>
      </w:r>
      <w:proofErr w:type="spellEnd"/>
      <w:proofErr w:type="gramEnd"/>
      <w:r w:rsidR="002269BD">
        <w:t xml:space="preserve"> v americkém </w:t>
      </w:r>
      <w:r>
        <w:t xml:space="preserve">filmu. </w:t>
      </w:r>
      <w:proofErr w:type="gramStart"/>
      <w:r>
        <w:rPr>
          <w:lang w:val="en-US"/>
        </w:rPr>
        <w:t>[Online].</w:t>
      </w:r>
      <w:proofErr w:type="gramEnd"/>
      <w:r>
        <w:rPr>
          <w:lang w:val="en-US"/>
        </w:rPr>
        <w:t xml:space="preserve"> </w:t>
      </w:r>
      <w:proofErr w:type="gramStart"/>
      <w:r>
        <w:rPr>
          <w:lang w:val="en-US"/>
        </w:rPr>
        <w:t xml:space="preserve">[cit. </w:t>
      </w:r>
      <w:r>
        <w:t>19.</w:t>
      </w:r>
      <w:proofErr w:type="gramEnd"/>
      <w:r>
        <w:t xml:space="preserve"> 04. 2014</w:t>
      </w:r>
      <w:r>
        <w:rPr>
          <w:lang w:val="en-US"/>
        </w:rPr>
        <w:t xml:space="preserve">]. </w:t>
      </w:r>
      <w:proofErr w:type="spellStart"/>
      <w:r>
        <w:rPr>
          <w:lang w:val="en-US"/>
        </w:rPr>
        <w:t>Dostupn</w:t>
      </w:r>
      <w:proofErr w:type="spellEnd"/>
      <w:r>
        <w:t xml:space="preserve">é </w:t>
      </w:r>
      <w:proofErr w:type="gramStart"/>
      <w:r>
        <w:t xml:space="preserve">z </w:t>
      </w:r>
      <w:r w:rsidR="00671D04">
        <w:t xml:space="preserve"> </w:t>
      </w:r>
      <w:proofErr w:type="gramEnd"/>
      <w:r w:rsidR="0090719D">
        <w:fldChar w:fldCharType="begin"/>
      </w:r>
      <w:r w:rsidR="0090719D">
        <w:instrText xml:space="preserve"> HYPERLINK "https://is.muni.cz/auth/th/74838/ff_b/text.pdf" </w:instrText>
      </w:r>
      <w:r w:rsidR="0090719D">
        <w:fldChar w:fldCharType="separate"/>
      </w:r>
      <w:r w:rsidR="00671D04" w:rsidRPr="005305F2">
        <w:rPr>
          <w:rStyle w:val="Hypertextovodkaz"/>
        </w:rPr>
        <w:t>https://is.muni.cz/auth/th/74838/ff_b/text.pdf</w:t>
      </w:r>
      <w:r w:rsidR="0090719D">
        <w:rPr>
          <w:rStyle w:val="Hypertextovodkaz"/>
        </w:rPr>
        <w:fldChar w:fldCharType="end"/>
      </w:r>
      <w:r>
        <w:t xml:space="preserve">. </w:t>
      </w:r>
    </w:p>
    <w:p w:rsidR="008D4291" w:rsidRPr="008959F3" w:rsidRDefault="008D4291" w:rsidP="008D4291">
      <w:pPr>
        <w:jc w:val="both"/>
      </w:pPr>
      <w:proofErr w:type="spellStart"/>
      <w:proofErr w:type="gramStart"/>
      <w:r>
        <w:rPr>
          <w:lang w:val="en-US"/>
        </w:rPr>
        <w:t>Filmové</w:t>
      </w:r>
      <w:proofErr w:type="spellEnd"/>
      <w:r>
        <w:rPr>
          <w:lang w:val="en-US"/>
        </w:rPr>
        <w:t xml:space="preserve"> </w:t>
      </w:r>
      <w:proofErr w:type="spellStart"/>
      <w:r>
        <w:rPr>
          <w:lang w:val="en-US"/>
        </w:rPr>
        <w:t>triky</w:t>
      </w:r>
      <w:proofErr w:type="spellEnd"/>
      <w:r>
        <w:rPr>
          <w:lang w:val="en-US"/>
        </w:rPr>
        <w:t xml:space="preserve"> v </w:t>
      </w:r>
      <w:proofErr w:type="spellStart"/>
      <w:r>
        <w:rPr>
          <w:lang w:val="en-US"/>
        </w:rPr>
        <w:t>moderní</w:t>
      </w:r>
      <w:proofErr w:type="spellEnd"/>
      <w:r>
        <w:rPr>
          <w:lang w:val="en-US"/>
        </w:rPr>
        <w:t xml:space="preserve"> </w:t>
      </w:r>
      <w:proofErr w:type="spellStart"/>
      <w:r>
        <w:rPr>
          <w:lang w:val="en-US"/>
        </w:rPr>
        <w:t>době</w:t>
      </w:r>
      <w:proofErr w:type="spellEnd"/>
      <w:r>
        <w:t>.</w:t>
      </w:r>
      <w:proofErr w:type="gramEnd"/>
      <w:r>
        <w:t xml:space="preserve"> </w:t>
      </w:r>
      <w:proofErr w:type="gramStart"/>
      <w:r>
        <w:rPr>
          <w:lang w:val="en-US"/>
        </w:rPr>
        <w:t>[Online].</w:t>
      </w:r>
      <w:proofErr w:type="gramEnd"/>
      <w:r>
        <w:rPr>
          <w:lang w:val="en-US"/>
        </w:rPr>
        <w:t xml:space="preserve"> </w:t>
      </w:r>
      <w:proofErr w:type="gramStart"/>
      <w:r>
        <w:rPr>
          <w:lang w:val="en-US"/>
        </w:rPr>
        <w:t xml:space="preserve">[cit. </w:t>
      </w:r>
      <w:r>
        <w:t>19.</w:t>
      </w:r>
      <w:proofErr w:type="gramEnd"/>
      <w:r>
        <w:t xml:space="preserve"> 04. 2014</w:t>
      </w:r>
      <w:r>
        <w:rPr>
          <w:lang w:val="en-US"/>
        </w:rPr>
        <w:t xml:space="preserve">]. </w:t>
      </w:r>
      <w:proofErr w:type="spellStart"/>
      <w:r>
        <w:rPr>
          <w:lang w:val="en-US"/>
        </w:rPr>
        <w:t>Dostupn</w:t>
      </w:r>
      <w:proofErr w:type="spellEnd"/>
      <w:r>
        <w:t xml:space="preserve">é z </w:t>
      </w:r>
      <w:hyperlink r:id="rId14" w:history="1">
        <w:r w:rsidRPr="005305F2">
          <w:rPr>
            <w:rStyle w:val="Hypertextovodkaz"/>
          </w:rPr>
          <w:t>http://www.novesluzby.cz/zajimavosti.209/filmove-triky-v-moderni-dobe.20461.html</w:t>
        </w:r>
      </w:hyperlink>
      <w:r>
        <w:t xml:space="preserve"> </w:t>
      </w:r>
      <w:bookmarkStart w:id="31" w:name="_GoBack"/>
      <w:bookmarkEnd w:id="31"/>
    </w:p>
    <w:p w:rsidR="008D4291" w:rsidRDefault="00C56A25" w:rsidP="002269BD">
      <w:pPr>
        <w:rPr>
          <w:rStyle w:val="Siln"/>
          <w:b w:val="0"/>
          <w:i/>
          <w:kern w:val="1"/>
        </w:rPr>
      </w:pPr>
      <w:r>
        <w:t>J</w:t>
      </w:r>
      <w:r w:rsidR="008D4291" w:rsidRPr="00621BD8">
        <w:rPr>
          <w:rStyle w:val="Siln"/>
          <w:b w:val="0"/>
          <w:i/>
          <w:kern w:val="1"/>
        </w:rPr>
        <w:t xml:space="preserve">ANA, R.;  TRIBE, M. New Media Art. </w:t>
      </w:r>
      <w:proofErr w:type="spellStart"/>
      <w:r w:rsidR="008D4291" w:rsidRPr="00621BD8">
        <w:rPr>
          <w:rStyle w:val="Siln"/>
          <w:b w:val="0"/>
          <w:i/>
          <w:kern w:val="1"/>
        </w:rPr>
        <w:t>Koln</w:t>
      </w:r>
      <w:proofErr w:type="spellEnd"/>
      <w:r w:rsidR="008D4291" w:rsidRPr="00621BD8">
        <w:rPr>
          <w:rStyle w:val="Siln"/>
          <w:b w:val="0"/>
          <w:i/>
          <w:kern w:val="1"/>
        </w:rPr>
        <w:t xml:space="preserve"> : </w:t>
      </w:r>
      <w:proofErr w:type="spellStart"/>
      <w:r w:rsidR="008D4291" w:rsidRPr="00621BD8">
        <w:rPr>
          <w:rStyle w:val="Siln"/>
          <w:b w:val="0"/>
          <w:i/>
          <w:kern w:val="1"/>
        </w:rPr>
        <w:t>Taschen</w:t>
      </w:r>
      <w:proofErr w:type="spellEnd"/>
      <w:r w:rsidR="008D4291" w:rsidRPr="00621BD8">
        <w:rPr>
          <w:rStyle w:val="Siln"/>
          <w:b w:val="0"/>
          <w:i/>
          <w:kern w:val="1"/>
        </w:rPr>
        <w:t>, 2006. s. 6-7.</w:t>
      </w:r>
    </w:p>
    <w:p w:rsidR="008D4291" w:rsidRDefault="008D4291" w:rsidP="002269BD">
      <w:pPr>
        <w:rPr>
          <w:i/>
        </w:rPr>
      </w:pPr>
      <w:r w:rsidRPr="00621BD8">
        <w:rPr>
          <w:i/>
        </w:rPr>
        <w:t xml:space="preserve">MIGNOT, </w:t>
      </w:r>
      <w:proofErr w:type="spellStart"/>
      <w:r w:rsidRPr="00621BD8">
        <w:rPr>
          <w:i/>
        </w:rPr>
        <w:t>Dorine</w:t>
      </w:r>
      <w:proofErr w:type="spellEnd"/>
      <w:r w:rsidRPr="00621BD8">
        <w:rPr>
          <w:i/>
        </w:rPr>
        <w:t xml:space="preserve"> (1997). The </w:t>
      </w:r>
      <w:proofErr w:type="spellStart"/>
      <w:r w:rsidRPr="00621BD8">
        <w:rPr>
          <w:i/>
        </w:rPr>
        <w:t>Activities</w:t>
      </w:r>
      <w:proofErr w:type="spellEnd"/>
      <w:r w:rsidRPr="00621BD8">
        <w:rPr>
          <w:i/>
        </w:rPr>
        <w:t xml:space="preserve"> of </w:t>
      </w:r>
      <w:proofErr w:type="spellStart"/>
      <w:proofErr w:type="gramStart"/>
      <w:r w:rsidRPr="00621BD8">
        <w:rPr>
          <w:i/>
        </w:rPr>
        <w:t>Gerry</w:t>
      </w:r>
      <w:proofErr w:type="spellEnd"/>
      <w:proofErr w:type="gramEnd"/>
      <w:r w:rsidRPr="00621BD8">
        <w:rPr>
          <w:i/>
        </w:rPr>
        <w:t xml:space="preserve"> </w:t>
      </w:r>
      <w:proofErr w:type="spellStart"/>
      <w:r w:rsidRPr="00621BD8">
        <w:rPr>
          <w:i/>
        </w:rPr>
        <w:t>Schum</w:t>
      </w:r>
      <w:proofErr w:type="spellEnd"/>
      <w:r w:rsidRPr="00621BD8">
        <w:rPr>
          <w:i/>
        </w:rPr>
        <w:t>, in: FRIELING, Rudolf -DANIELS, Dieter (</w:t>
      </w:r>
      <w:proofErr w:type="spellStart"/>
      <w:r w:rsidRPr="00621BD8">
        <w:rPr>
          <w:i/>
        </w:rPr>
        <w:t>eds</w:t>
      </w:r>
      <w:proofErr w:type="spellEnd"/>
      <w:r w:rsidRPr="00621BD8">
        <w:rPr>
          <w:i/>
        </w:rPr>
        <w:t xml:space="preserve">.). Media Art </w:t>
      </w:r>
      <w:proofErr w:type="spellStart"/>
      <w:r w:rsidRPr="00621BD8">
        <w:rPr>
          <w:i/>
        </w:rPr>
        <w:t>Action</w:t>
      </w:r>
      <w:proofErr w:type="spellEnd"/>
      <w:r w:rsidRPr="00621BD8">
        <w:rPr>
          <w:i/>
        </w:rPr>
        <w:t xml:space="preserve">. The 1960s and 1970 in </w:t>
      </w:r>
      <w:proofErr w:type="spellStart"/>
      <w:r w:rsidRPr="00621BD8">
        <w:rPr>
          <w:i/>
        </w:rPr>
        <w:t>Germany</w:t>
      </w:r>
      <w:proofErr w:type="spellEnd"/>
      <w:r w:rsidRPr="00621BD8">
        <w:rPr>
          <w:i/>
        </w:rPr>
        <w:t xml:space="preserve">. </w:t>
      </w:r>
      <w:proofErr w:type="spellStart"/>
      <w:r w:rsidRPr="00621BD8">
        <w:rPr>
          <w:i/>
        </w:rPr>
        <w:t>Translation</w:t>
      </w:r>
      <w:proofErr w:type="spellEnd"/>
      <w:r w:rsidRPr="00621BD8">
        <w:rPr>
          <w:i/>
        </w:rPr>
        <w:t xml:space="preserve"> by Michael Robinson. 1st </w:t>
      </w:r>
      <w:proofErr w:type="spellStart"/>
      <w:r w:rsidRPr="00621BD8">
        <w:rPr>
          <w:i/>
        </w:rPr>
        <w:t>edition</w:t>
      </w:r>
      <w:proofErr w:type="spellEnd"/>
      <w:r w:rsidRPr="00621BD8">
        <w:rPr>
          <w:i/>
        </w:rPr>
        <w:t xml:space="preserve">. </w:t>
      </w:r>
      <w:proofErr w:type="spellStart"/>
      <w:r w:rsidRPr="00621BD8">
        <w:rPr>
          <w:i/>
        </w:rPr>
        <w:t>Wien</w:t>
      </w:r>
      <w:proofErr w:type="spellEnd"/>
      <w:r w:rsidRPr="00621BD8">
        <w:rPr>
          <w:i/>
        </w:rPr>
        <w:t xml:space="preserve">: </w:t>
      </w:r>
      <w:proofErr w:type="spellStart"/>
      <w:r w:rsidRPr="00621BD8">
        <w:rPr>
          <w:i/>
        </w:rPr>
        <w:t>Springer</w:t>
      </w:r>
      <w:proofErr w:type="spellEnd"/>
      <w:r w:rsidRPr="00621BD8">
        <w:rPr>
          <w:i/>
        </w:rPr>
        <w:t>, s. 84—89.)</w:t>
      </w:r>
    </w:p>
    <w:p w:rsidR="00ED675B" w:rsidRDefault="00ED675B" w:rsidP="00ED675B">
      <w:commentRangeStart w:id="32"/>
      <w:proofErr w:type="spellStart"/>
      <w:proofErr w:type="gramStart"/>
      <w:r w:rsidRPr="00F473EA">
        <w:rPr>
          <w:highlight w:val="yellow"/>
          <w:rPrChange w:id="33" w:author="Zuzana" w:date="2014-04-25T10:51:00Z">
            <w:rPr/>
          </w:rPrChange>
        </w:rPr>
        <w:t>F</w:t>
      </w:r>
      <w:commentRangeEnd w:id="32"/>
      <w:r w:rsidR="00F473EA">
        <w:rPr>
          <w:rStyle w:val="Odkaznakoment"/>
        </w:rPr>
        <w:commentReference w:id="32"/>
      </w:r>
      <w:r w:rsidRPr="00F473EA">
        <w:rPr>
          <w:highlight w:val="yellow"/>
          <w:rPrChange w:id="34" w:author="Zuzana" w:date="2014-04-25T10:51:00Z">
            <w:rPr/>
          </w:rPrChange>
        </w:rPr>
        <w:t>.X.Šalda</w:t>
      </w:r>
      <w:proofErr w:type="spellEnd"/>
      <w:proofErr w:type="gramEnd"/>
      <w:r w:rsidRPr="00F473EA">
        <w:rPr>
          <w:highlight w:val="yellow"/>
          <w:rPrChange w:id="35" w:author="Zuzana" w:date="2014-04-25T10:51:00Z">
            <w:rPr/>
          </w:rPrChange>
        </w:rPr>
        <w:t xml:space="preserve">, 2008. Kniha jako umělecké dílo </w:t>
      </w:r>
      <w:r w:rsidRPr="00F473EA">
        <w:rPr>
          <w:highlight w:val="yellow"/>
          <w:lang w:val="en-US"/>
          <w:rPrChange w:id="36" w:author="Zuzana" w:date="2014-04-25T10:51:00Z">
            <w:rPr>
              <w:lang w:val="en-US"/>
            </w:rPr>
          </w:rPrChange>
        </w:rPr>
        <w:t xml:space="preserve">[online]. [cit. </w:t>
      </w:r>
      <w:r w:rsidRPr="00F473EA">
        <w:rPr>
          <w:highlight w:val="yellow"/>
          <w:rPrChange w:id="37" w:author="Zuzana" w:date="2014-04-25T10:51:00Z">
            <w:rPr/>
          </w:rPrChange>
        </w:rPr>
        <w:t>22. 4. 2014</w:t>
      </w:r>
      <w:r w:rsidRPr="00F473EA">
        <w:rPr>
          <w:highlight w:val="yellow"/>
          <w:lang w:val="en-US"/>
          <w:rPrChange w:id="38" w:author="Zuzana" w:date="2014-04-25T10:51:00Z">
            <w:rPr>
              <w:lang w:val="en-US"/>
            </w:rPr>
          </w:rPrChange>
        </w:rPr>
        <w:t xml:space="preserve">]. </w:t>
      </w:r>
      <w:proofErr w:type="spellStart"/>
      <w:r w:rsidRPr="00F473EA">
        <w:rPr>
          <w:highlight w:val="yellow"/>
          <w:lang w:val="en-US"/>
          <w:rPrChange w:id="39" w:author="Zuzana" w:date="2014-04-25T10:51:00Z">
            <w:rPr>
              <w:lang w:val="en-US"/>
            </w:rPr>
          </w:rPrChange>
        </w:rPr>
        <w:t>Dostupn</w:t>
      </w:r>
      <w:proofErr w:type="spellEnd"/>
      <w:r w:rsidRPr="00F473EA">
        <w:rPr>
          <w:highlight w:val="yellow"/>
          <w:rPrChange w:id="40" w:author="Zuzana" w:date="2014-04-25T10:51:00Z">
            <w:rPr/>
          </w:rPrChange>
        </w:rPr>
        <w:t xml:space="preserve">é z </w:t>
      </w:r>
      <w:r w:rsidR="0090719D" w:rsidRPr="00F473EA">
        <w:rPr>
          <w:highlight w:val="yellow"/>
          <w:rPrChange w:id="41" w:author="Zuzana" w:date="2014-04-25T10:51:00Z">
            <w:rPr/>
          </w:rPrChange>
        </w:rPr>
        <w:fldChar w:fldCharType="begin"/>
      </w:r>
      <w:r w:rsidR="0090719D" w:rsidRPr="00F473EA">
        <w:rPr>
          <w:highlight w:val="yellow"/>
          <w:rPrChange w:id="42" w:author="Zuzana" w:date="2014-04-25T10:51:00Z">
            <w:rPr/>
          </w:rPrChange>
        </w:rPr>
        <w:instrText xml:space="preserve"> HYPERLINK "http://www.ucl.cas.cz/edicee/data/soubory/FXS/KP6/1.pdf" </w:instrText>
      </w:r>
      <w:r w:rsidR="0090719D" w:rsidRPr="00F473EA">
        <w:rPr>
          <w:highlight w:val="yellow"/>
          <w:rPrChange w:id="43" w:author="Zuzana" w:date="2014-04-25T10:51:00Z">
            <w:rPr/>
          </w:rPrChange>
        </w:rPr>
        <w:fldChar w:fldCharType="separate"/>
      </w:r>
      <w:r w:rsidRPr="00F473EA">
        <w:rPr>
          <w:rStyle w:val="Hypertextovodkaz"/>
          <w:highlight w:val="yellow"/>
          <w:rPrChange w:id="44" w:author="Zuzana" w:date="2014-04-25T10:51:00Z">
            <w:rPr>
              <w:rStyle w:val="Hypertextovodkaz"/>
            </w:rPr>
          </w:rPrChange>
        </w:rPr>
        <w:t>http://www.ucl.cas.cz/edicee/data/soubory/FXS/KP6/1.pdf</w:t>
      </w:r>
      <w:r w:rsidR="0090719D" w:rsidRPr="00F473EA">
        <w:rPr>
          <w:rStyle w:val="Hypertextovodkaz"/>
          <w:highlight w:val="yellow"/>
          <w:rPrChange w:id="45" w:author="Zuzana" w:date="2014-04-25T10:51:00Z">
            <w:rPr>
              <w:rStyle w:val="Hypertextovodkaz"/>
            </w:rPr>
          </w:rPrChange>
        </w:rPr>
        <w:fldChar w:fldCharType="end"/>
      </w:r>
    </w:p>
    <w:p w:rsidR="00C56A25" w:rsidRDefault="00C56A25" w:rsidP="00C56A25">
      <w:pPr>
        <w:rPr>
          <w:i/>
        </w:rPr>
      </w:pPr>
      <w:proofErr w:type="spellStart"/>
      <w:r>
        <w:rPr>
          <w:i/>
        </w:rPr>
        <w:t>Pacíková</w:t>
      </w:r>
      <w:proofErr w:type="spellEnd"/>
      <w:r>
        <w:rPr>
          <w:i/>
        </w:rPr>
        <w:t xml:space="preserve">, Veronika, 2009. </w:t>
      </w:r>
      <w:proofErr w:type="gramStart"/>
      <w:r>
        <w:rPr>
          <w:i/>
        </w:rPr>
        <w:t>s.5.</w:t>
      </w:r>
      <w:proofErr w:type="gramEnd"/>
      <w:r>
        <w:rPr>
          <w:i/>
        </w:rPr>
        <w:t xml:space="preserve"> Bakalářská diplomová práce Galerie jako </w:t>
      </w:r>
      <w:proofErr w:type="gramStart"/>
      <w:r>
        <w:rPr>
          <w:i/>
        </w:rPr>
        <w:t>rozhraní : K strategiím</w:t>
      </w:r>
      <w:proofErr w:type="gramEnd"/>
      <w:r>
        <w:rPr>
          <w:i/>
        </w:rPr>
        <w:t xml:space="preserve"> prezentace a zprostředkování mediálního umění. </w:t>
      </w:r>
      <w:proofErr w:type="gramStart"/>
      <w:r>
        <w:rPr>
          <w:i/>
          <w:lang w:val="en-US"/>
        </w:rPr>
        <w:t>[Online].</w:t>
      </w:r>
      <w:proofErr w:type="gramEnd"/>
      <w:r>
        <w:rPr>
          <w:i/>
          <w:lang w:val="en-US"/>
        </w:rPr>
        <w:t xml:space="preserve"> </w:t>
      </w:r>
      <w:proofErr w:type="gramStart"/>
      <w:r>
        <w:rPr>
          <w:i/>
          <w:lang w:val="en-US"/>
        </w:rPr>
        <w:t xml:space="preserve">[cit. </w:t>
      </w:r>
      <w:r>
        <w:rPr>
          <w:i/>
        </w:rPr>
        <w:t>19.04. 2014</w:t>
      </w:r>
      <w:r>
        <w:rPr>
          <w:i/>
          <w:lang w:val="en-US"/>
        </w:rPr>
        <w:t>].</w:t>
      </w:r>
      <w:proofErr w:type="gramEnd"/>
      <w:r>
        <w:rPr>
          <w:i/>
          <w:lang w:val="en-US"/>
        </w:rPr>
        <w:t xml:space="preserve"> </w:t>
      </w:r>
      <w:proofErr w:type="spellStart"/>
      <w:r>
        <w:rPr>
          <w:i/>
          <w:lang w:val="en-US"/>
        </w:rPr>
        <w:t>Dostupn</w:t>
      </w:r>
      <w:proofErr w:type="spellEnd"/>
      <w:r>
        <w:rPr>
          <w:i/>
        </w:rPr>
        <w:t xml:space="preserve">é z </w:t>
      </w:r>
      <w:hyperlink r:id="rId15" w:history="1">
        <w:r w:rsidRPr="005305F2">
          <w:rPr>
            <w:rStyle w:val="Hypertextovodkaz"/>
            <w:i/>
          </w:rPr>
          <w:t>http://is.muni.cz/th/216335/ff_b/Bakalarska_diplomova_prace-Pacikova.pdf</w:t>
        </w:r>
      </w:hyperlink>
      <w:r>
        <w:rPr>
          <w:i/>
        </w:rPr>
        <w:t xml:space="preserve"> </w:t>
      </w:r>
    </w:p>
    <w:p w:rsidR="00866683" w:rsidRDefault="00866683" w:rsidP="00C56A25">
      <w:pPr>
        <w:rPr>
          <w:rStyle w:val="Siln"/>
          <w:b w:val="0"/>
        </w:rPr>
      </w:pPr>
      <w:r w:rsidRPr="000C1A42">
        <w:rPr>
          <w:rPrChange w:id="46" w:author="Zuzana" w:date="2014-04-25T11:09:00Z">
            <w:rPr>
              <w:i/>
            </w:rPr>
          </w:rPrChange>
        </w:rPr>
        <w:t xml:space="preserve">Definovat umění </w:t>
      </w:r>
      <w:proofErr w:type="gramStart"/>
      <w:r w:rsidRPr="000C1A42">
        <w:rPr>
          <w:rPrChange w:id="47" w:author="Zuzana" w:date="2014-04-25T11:09:00Z">
            <w:rPr>
              <w:i/>
            </w:rPr>
          </w:rPrChange>
        </w:rPr>
        <w:t>historicky</w:t>
      </w:r>
      <w:ins w:id="48" w:author="Zuzana" w:date="2014-04-25T11:10:00Z">
        <w:r w:rsidR="000C1A42">
          <w:rPr>
            <w:i/>
          </w:rPr>
          <w:t>2008,</w:t>
        </w:r>
      </w:ins>
      <w:ins w:id="49" w:author="Zuzana" w:date="2014-04-25T11:09:00Z">
        <w:r w:rsidR="000C1A42">
          <w:t>,</w:t>
        </w:r>
      </w:ins>
      <w:r w:rsidRPr="000C1A42">
        <w:rPr>
          <w:rPrChange w:id="50" w:author="Zuzana" w:date="2014-04-25T11:09:00Z">
            <w:rPr>
              <w:i/>
            </w:rPr>
          </w:rPrChange>
        </w:rPr>
        <w:t>.</w:t>
      </w:r>
      <w:r>
        <w:rPr>
          <w:i/>
        </w:rPr>
        <w:t xml:space="preserve"> </w:t>
      </w:r>
      <w:r w:rsidRPr="000C1A42">
        <w:rPr>
          <w:rStyle w:val="Siln"/>
          <w:b w:val="0"/>
          <w:i/>
          <w:rPrChange w:id="51" w:author="Zuzana" w:date="2014-04-25T11:09:00Z">
            <w:rPr>
              <w:rStyle w:val="Siln"/>
              <w:b w:val="0"/>
            </w:rPr>
          </w:rPrChange>
        </w:rPr>
        <w:t>Aluze</w:t>
      </w:r>
      <w:proofErr w:type="gramEnd"/>
      <w:r w:rsidRPr="00866683">
        <w:rPr>
          <w:rStyle w:val="Siln"/>
          <w:b w:val="0"/>
        </w:rPr>
        <w:t xml:space="preserve"> </w:t>
      </w:r>
      <w:r w:rsidRPr="000C1A42">
        <w:rPr>
          <w:rStyle w:val="Siln"/>
          <w:b w:val="0"/>
          <w:i/>
          <w:rPrChange w:id="52" w:author="Zuzana" w:date="2014-04-25T11:09:00Z">
            <w:rPr>
              <w:rStyle w:val="Siln"/>
              <w:b w:val="0"/>
            </w:rPr>
          </w:rPrChange>
        </w:rPr>
        <w:t>3</w:t>
      </w:r>
      <w:ins w:id="53" w:author="Zuzana" w:date="2014-04-25T11:09:00Z">
        <w:r w:rsidR="000C1A42">
          <w:rPr>
            <w:rStyle w:val="Siln"/>
            <w:b w:val="0"/>
            <w:i/>
          </w:rPr>
          <w:t>,</w:t>
        </w:r>
      </w:ins>
      <w:del w:id="54" w:author="Zuzana" w:date="2014-04-25T11:09:00Z">
        <w:r w:rsidRPr="000C1A42" w:rsidDel="000C1A42">
          <w:rPr>
            <w:rStyle w:val="Siln"/>
            <w:b w:val="0"/>
            <w:i/>
            <w:rPrChange w:id="55" w:author="Zuzana" w:date="2014-04-25T11:09:00Z">
              <w:rPr>
                <w:rStyle w:val="Siln"/>
                <w:b w:val="0"/>
              </w:rPr>
            </w:rPrChange>
          </w:rPr>
          <w:delText>/</w:delText>
        </w:r>
      </w:del>
      <w:r w:rsidRPr="000C1A42">
        <w:rPr>
          <w:rStyle w:val="Siln"/>
          <w:b w:val="0"/>
          <w:i/>
          <w:rPrChange w:id="56" w:author="Zuzana" w:date="2014-04-25T11:09:00Z">
            <w:rPr>
              <w:rStyle w:val="Siln"/>
              <w:b w:val="0"/>
            </w:rPr>
          </w:rPrChange>
        </w:rPr>
        <w:t>2008</w:t>
      </w:r>
      <w:r w:rsidRPr="00866683">
        <w:rPr>
          <w:rStyle w:val="Siln"/>
          <w:b w:val="0"/>
        </w:rPr>
        <w:t xml:space="preserve"> – Studie.</w:t>
      </w:r>
      <w:del w:id="57" w:author="Zuzana" w:date="2014-04-25T11:09:00Z">
        <w:r w:rsidDel="000C1A42">
          <w:rPr>
            <w:rStyle w:val="Siln"/>
            <w:b w:val="0"/>
          </w:rPr>
          <w:delText xml:space="preserve"> Strana 55</w:delText>
        </w:r>
      </w:del>
      <w:r>
        <w:rPr>
          <w:rStyle w:val="Siln"/>
          <w:b w:val="0"/>
        </w:rPr>
        <w:t>.</w:t>
      </w:r>
      <w:r>
        <w:rPr>
          <w:rStyle w:val="Siln"/>
          <w:i/>
        </w:rPr>
        <w:t xml:space="preserve"> </w:t>
      </w:r>
      <w:proofErr w:type="gramStart"/>
      <w:r w:rsidRPr="00866683">
        <w:rPr>
          <w:rStyle w:val="Siln"/>
          <w:b w:val="0"/>
          <w:lang w:val="en-US"/>
        </w:rPr>
        <w:t>[Online].</w:t>
      </w:r>
      <w:proofErr w:type="gramEnd"/>
      <w:r w:rsidRPr="00866683">
        <w:rPr>
          <w:rStyle w:val="Siln"/>
          <w:b w:val="0"/>
          <w:lang w:val="en-US"/>
        </w:rPr>
        <w:t xml:space="preserve"> </w:t>
      </w:r>
      <w:proofErr w:type="gramStart"/>
      <w:r w:rsidRPr="00866683">
        <w:rPr>
          <w:rStyle w:val="Siln"/>
          <w:b w:val="0"/>
          <w:lang w:val="en-US"/>
        </w:rPr>
        <w:t xml:space="preserve">[cit. </w:t>
      </w:r>
      <w:r w:rsidRPr="00866683">
        <w:rPr>
          <w:rStyle w:val="Siln"/>
          <w:b w:val="0"/>
        </w:rPr>
        <w:t>19.</w:t>
      </w:r>
      <w:proofErr w:type="gramEnd"/>
      <w:r w:rsidRPr="00866683">
        <w:rPr>
          <w:rStyle w:val="Siln"/>
          <w:b w:val="0"/>
        </w:rPr>
        <w:t xml:space="preserve"> 04. 2014</w:t>
      </w:r>
      <w:r w:rsidRPr="00866683">
        <w:rPr>
          <w:rStyle w:val="Siln"/>
          <w:b w:val="0"/>
          <w:lang w:val="en-US"/>
        </w:rPr>
        <w:t xml:space="preserve">]. </w:t>
      </w:r>
      <w:proofErr w:type="spellStart"/>
      <w:r w:rsidRPr="00866683">
        <w:rPr>
          <w:rStyle w:val="Siln"/>
          <w:b w:val="0"/>
          <w:lang w:val="en-US"/>
        </w:rPr>
        <w:t>Dostupn</w:t>
      </w:r>
      <w:proofErr w:type="spellEnd"/>
      <w:r w:rsidRPr="00866683">
        <w:rPr>
          <w:rStyle w:val="Siln"/>
          <w:b w:val="0"/>
        </w:rPr>
        <w:t>é z</w:t>
      </w:r>
      <w:r>
        <w:rPr>
          <w:rStyle w:val="Siln"/>
          <w:i/>
        </w:rPr>
        <w:t xml:space="preserve"> </w:t>
      </w:r>
      <w:hyperlink r:id="rId16" w:history="1">
        <w:r w:rsidRPr="005305F2">
          <w:rPr>
            <w:rStyle w:val="Hypertextovodkaz"/>
          </w:rPr>
          <w:t>http://www.aluze.cz/2008_03/07_studie_levinson.pdf</w:t>
        </w:r>
      </w:hyperlink>
      <w:r>
        <w:rPr>
          <w:rStyle w:val="Siln"/>
          <w:b w:val="0"/>
        </w:rPr>
        <w:t xml:space="preserve"> </w:t>
      </w:r>
    </w:p>
    <w:p w:rsidR="00F44044" w:rsidRPr="00F44044" w:rsidRDefault="00F44044" w:rsidP="00C56A25">
      <w:proofErr w:type="spellStart"/>
      <w:r>
        <w:rPr>
          <w:lang w:val="en-US"/>
        </w:rPr>
        <w:t>Heslo</w:t>
      </w:r>
      <w:proofErr w:type="spellEnd"/>
      <w:r>
        <w:rPr>
          <w:lang w:val="en-US"/>
        </w:rPr>
        <w:t xml:space="preserve"> Remediace. </w:t>
      </w:r>
      <w:proofErr w:type="gramStart"/>
      <w:r>
        <w:rPr>
          <w:lang w:val="en-US"/>
        </w:rPr>
        <w:t>[Online].</w:t>
      </w:r>
      <w:proofErr w:type="gramEnd"/>
      <w:r>
        <w:rPr>
          <w:lang w:val="en-US"/>
        </w:rPr>
        <w:t xml:space="preserve"> </w:t>
      </w:r>
      <w:proofErr w:type="gramStart"/>
      <w:r>
        <w:rPr>
          <w:lang w:val="en-US"/>
        </w:rPr>
        <w:t xml:space="preserve">[cit. </w:t>
      </w:r>
      <w:r>
        <w:t>19.</w:t>
      </w:r>
      <w:proofErr w:type="gramEnd"/>
      <w:r>
        <w:t xml:space="preserve"> 04. 2014</w:t>
      </w:r>
      <w:r>
        <w:rPr>
          <w:lang w:val="en-US"/>
        </w:rPr>
        <w:t xml:space="preserve">]. </w:t>
      </w:r>
      <w:proofErr w:type="spellStart"/>
      <w:r>
        <w:rPr>
          <w:lang w:val="en-US"/>
        </w:rPr>
        <w:t>Dostupn</w:t>
      </w:r>
      <w:proofErr w:type="spellEnd"/>
      <w:r>
        <w:t xml:space="preserve">é z </w:t>
      </w:r>
      <w:hyperlink r:id="rId17" w:history="1">
        <w:r w:rsidRPr="005305F2">
          <w:rPr>
            <w:rStyle w:val="Hypertextovodkaz"/>
            <w:lang w:val="en-US"/>
          </w:rPr>
          <w:t>http://is.muni.cz/do/rect/el/estud/ff/ps10/dilo/web/pages/heslo_remediace.html?iframe=true&amp;width=600&amp;height=420</w:t>
        </w:r>
      </w:hyperlink>
      <w:r>
        <w:rPr>
          <w:lang w:val="en-US"/>
        </w:rPr>
        <w:t xml:space="preserve"> </w:t>
      </w:r>
    </w:p>
    <w:p w:rsidR="00866683" w:rsidRDefault="00866683" w:rsidP="00C56A25">
      <w:pPr>
        <w:rPr>
          <w:i/>
        </w:rPr>
      </w:pPr>
    </w:p>
    <w:p w:rsidR="008D4291" w:rsidRDefault="008D4291" w:rsidP="002269BD">
      <w:pPr>
        <w:rPr>
          <w:rStyle w:val="Siln"/>
          <w:b w:val="0"/>
          <w:i/>
          <w:kern w:val="1"/>
        </w:rPr>
      </w:pPr>
    </w:p>
    <w:p w:rsidR="008D4291" w:rsidRDefault="008D4291" w:rsidP="002269BD"/>
    <w:p w:rsidR="00671D04" w:rsidRPr="001E56BA" w:rsidRDefault="00671D04" w:rsidP="002269BD"/>
    <w:p w:rsidR="00366917" w:rsidRPr="00B75D78" w:rsidRDefault="00366917" w:rsidP="000A631A">
      <w:pPr>
        <w:pStyle w:val="Nadpis1"/>
        <w:rPr>
          <w:rFonts w:asciiTheme="minorHAnsi" w:hAnsiTheme="minorHAnsi"/>
          <w:b w:val="0"/>
          <w:color w:val="auto"/>
          <w:sz w:val="22"/>
          <w:szCs w:val="22"/>
        </w:rPr>
      </w:pPr>
    </w:p>
    <w:p w:rsidR="00366917" w:rsidRDefault="00366917" w:rsidP="000A631A">
      <w:pPr>
        <w:pStyle w:val="Nadpis1"/>
        <w:rPr>
          <w:rFonts w:asciiTheme="minorHAnsi" w:hAnsiTheme="minorHAnsi"/>
          <w:color w:val="auto"/>
          <w:sz w:val="44"/>
          <w:szCs w:val="44"/>
        </w:rPr>
      </w:pPr>
    </w:p>
    <w:p w:rsidR="00366917" w:rsidRDefault="00366917" w:rsidP="000A631A">
      <w:pPr>
        <w:pStyle w:val="Nadpis1"/>
        <w:rPr>
          <w:rFonts w:asciiTheme="minorHAnsi" w:hAnsiTheme="minorHAnsi"/>
          <w:color w:val="auto"/>
          <w:sz w:val="44"/>
          <w:szCs w:val="44"/>
        </w:rPr>
      </w:pPr>
    </w:p>
    <w:p w:rsidR="00366917" w:rsidRDefault="00366917" w:rsidP="000A631A">
      <w:pPr>
        <w:pStyle w:val="Nadpis1"/>
        <w:rPr>
          <w:rFonts w:asciiTheme="minorHAnsi" w:hAnsiTheme="minorHAnsi"/>
          <w:color w:val="auto"/>
          <w:sz w:val="44"/>
          <w:szCs w:val="44"/>
        </w:rPr>
      </w:pPr>
    </w:p>
    <w:p w:rsidR="00366917" w:rsidRDefault="00366917" w:rsidP="000A631A">
      <w:pPr>
        <w:pStyle w:val="Nadpis1"/>
        <w:rPr>
          <w:rFonts w:asciiTheme="minorHAnsi" w:hAnsiTheme="minorHAnsi"/>
          <w:color w:val="auto"/>
          <w:sz w:val="44"/>
          <w:szCs w:val="44"/>
        </w:rPr>
      </w:pPr>
    </w:p>
    <w:p w:rsidR="00366917" w:rsidRDefault="00366917" w:rsidP="000A631A">
      <w:pPr>
        <w:pStyle w:val="Nadpis1"/>
        <w:rPr>
          <w:rFonts w:asciiTheme="minorHAnsi" w:hAnsiTheme="minorHAnsi"/>
          <w:color w:val="auto"/>
          <w:sz w:val="44"/>
          <w:szCs w:val="44"/>
        </w:rPr>
      </w:pPr>
    </w:p>
    <w:p w:rsidR="00366917" w:rsidRDefault="00366917" w:rsidP="000A631A">
      <w:pPr>
        <w:pStyle w:val="Nadpis1"/>
        <w:rPr>
          <w:rFonts w:asciiTheme="minorHAnsi" w:hAnsiTheme="minorHAnsi"/>
          <w:color w:val="auto"/>
          <w:sz w:val="44"/>
          <w:szCs w:val="44"/>
        </w:rPr>
      </w:pPr>
    </w:p>
    <w:p w:rsidR="00366917" w:rsidRDefault="00366917" w:rsidP="000A631A">
      <w:pPr>
        <w:pStyle w:val="Nadpis1"/>
        <w:rPr>
          <w:rFonts w:asciiTheme="minorHAnsi" w:hAnsiTheme="minorHAnsi"/>
          <w:color w:val="auto"/>
          <w:sz w:val="44"/>
          <w:szCs w:val="44"/>
        </w:rPr>
      </w:pPr>
    </w:p>
    <w:p w:rsidR="00366917" w:rsidRDefault="00366917" w:rsidP="000A631A">
      <w:pPr>
        <w:pStyle w:val="Nadpis1"/>
        <w:rPr>
          <w:rFonts w:asciiTheme="minorHAnsi" w:hAnsiTheme="minorHAnsi"/>
          <w:color w:val="auto"/>
          <w:sz w:val="44"/>
          <w:szCs w:val="44"/>
        </w:rPr>
      </w:pPr>
    </w:p>
    <w:p w:rsidR="00FB1A37" w:rsidRPr="00FB73BE" w:rsidRDefault="00FB1A37" w:rsidP="00FB73BE">
      <w:pPr>
        <w:pStyle w:val="Nadpis2"/>
        <w:rPr>
          <w:rFonts w:asciiTheme="minorHAnsi" w:hAnsiTheme="minorHAnsi"/>
          <w:b w:val="0"/>
          <w:sz w:val="22"/>
          <w:szCs w:val="22"/>
        </w:rPr>
      </w:pPr>
    </w:p>
    <w:p w:rsidR="00AF1A22" w:rsidRDefault="00AF1A22" w:rsidP="0038518E">
      <w:pPr>
        <w:rPr>
          <w:rFonts w:ascii="Times New Roman" w:eastAsia="Times New Roman" w:hAnsi="Times New Roman" w:cs="Times New Roman"/>
          <w:sz w:val="24"/>
          <w:szCs w:val="24"/>
          <w:lang w:eastAsia="cs-CZ"/>
        </w:rPr>
      </w:pPr>
    </w:p>
    <w:p w:rsidR="00C7188F" w:rsidRDefault="00C7188F" w:rsidP="0038518E">
      <w:pPr>
        <w:rPr>
          <w:rFonts w:ascii="Times New Roman" w:eastAsia="Times New Roman" w:hAnsi="Times New Roman" w:cs="Times New Roman"/>
          <w:sz w:val="24"/>
          <w:szCs w:val="24"/>
          <w:lang w:eastAsia="cs-CZ"/>
        </w:rPr>
      </w:pPr>
    </w:p>
    <w:p w:rsidR="0038518E" w:rsidRDefault="0038518E" w:rsidP="0038518E">
      <w:r>
        <w:t xml:space="preserve"> </w:t>
      </w:r>
    </w:p>
    <w:p w:rsidR="0038518E" w:rsidRDefault="0038518E" w:rsidP="0038518E"/>
    <w:sectPr w:rsidR="0038518E" w:rsidSect="00CA6036">
      <w:footerReference w:type="default" r:id="rId18"/>
      <w:pgSz w:w="11906" w:h="16838"/>
      <w:pgMar w:top="1417" w:right="1417" w:bottom="1417" w:left="1417" w:header="708" w:footer="708" w:gutter="0"/>
      <w:pgNumType w:start="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Zuzana" w:date="2014-04-25T10:43:00Z" w:initials="Z">
    <w:p w:rsidR="00F473EA" w:rsidRDefault="00F473EA">
      <w:pPr>
        <w:pStyle w:val="Textkomente"/>
      </w:pPr>
      <w:r>
        <w:rPr>
          <w:rStyle w:val="Odkaznakoment"/>
        </w:rPr>
        <w:annotationRef/>
      </w:r>
      <w:r>
        <w:t>spíše to očekávají proto, ž je jim to nabízeno, argumentujte spíše charakteristikou současného střihu filmů, ta je součástí formy díla… i níže</w:t>
      </w:r>
    </w:p>
    <w:p w:rsidR="00F473EA" w:rsidRDefault="00F473EA">
      <w:pPr>
        <w:pStyle w:val="Textkomente"/>
      </w:pPr>
    </w:p>
  </w:comment>
  <w:comment w:id="6" w:author="Zuzana" w:date="2014-04-25T10:46:00Z" w:initials="Z">
    <w:p w:rsidR="00F473EA" w:rsidRDefault="00F473EA">
      <w:pPr>
        <w:pStyle w:val="Textkomente"/>
      </w:pPr>
      <w:r>
        <w:rPr>
          <w:rStyle w:val="Odkaznakoment"/>
        </w:rPr>
        <w:annotationRef/>
      </w:r>
      <w:r>
        <w:t>v rámci samostatné studie</w:t>
      </w:r>
    </w:p>
  </w:comment>
  <w:comment w:id="32" w:author="Zuzana" w:date="2014-04-25T10:51:00Z" w:initials="Z">
    <w:p w:rsidR="00F473EA" w:rsidRDefault="00F473EA">
      <w:pPr>
        <w:pStyle w:val="Textkomente"/>
      </w:pPr>
      <w:r>
        <w:rPr>
          <w:rStyle w:val="Odkaznakoment"/>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2AA" w:rsidRDefault="001952AA" w:rsidP="00CA5AE5">
      <w:pPr>
        <w:spacing w:after="0" w:line="240" w:lineRule="auto"/>
      </w:pPr>
      <w:r>
        <w:separator/>
      </w:r>
    </w:p>
  </w:endnote>
  <w:endnote w:type="continuationSeparator" w:id="0">
    <w:p w:rsidR="001952AA" w:rsidRDefault="001952AA" w:rsidP="00CA5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Rockwell Condensed">
    <w:altName w:val="Lucida Fax"/>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851353"/>
      <w:docPartObj>
        <w:docPartGallery w:val="Page Numbers (Bottom of Page)"/>
        <w:docPartUnique/>
      </w:docPartObj>
    </w:sdtPr>
    <w:sdtContent>
      <w:p w:rsidR="00F473EA" w:rsidRDefault="00F473EA">
        <w:pPr>
          <w:pStyle w:val="Zpat"/>
          <w:jc w:val="right"/>
        </w:pPr>
        <w:r>
          <w:fldChar w:fldCharType="begin"/>
        </w:r>
        <w:r>
          <w:instrText>PAGE   \* MERGEFORMAT</w:instrText>
        </w:r>
        <w:r>
          <w:fldChar w:fldCharType="separate"/>
        </w:r>
        <w:r w:rsidR="000C1A42">
          <w:rPr>
            <w:noProof/>
          </w:rPr>
          <w:t>12</w:t>
        </w:r>
        <w:r>
          <w:fldChar w:fldCharType="end"/>
        </w:r>
      </w:p>
    </w:sdtContent>
  </w:sdt>
  <w:p w:rsidR="00F473EA" w:rsidRDefault="00F473E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2AA" w:rsidRDefault="001952AA" w:rsidP="00CA5AE5">
      <w:pPr>
        <w:spacing w:after="0" w:line="240" w:lineRule="auto"/>
      </w:pPr>
      <w:r>
        <w:separator/>
      </w:r>
    </w:p>
  </w:footnote>
  <w:footnote w:type="continuationSeparator" w:id="0">
    <w:p w:rsidR="001952AA" w:rsidRDefault="001952AA" w:rsidP="00CA5A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4F9F"/>
    <w:multiLevelType w:val="hybridMultilevel"/>
    <w:tmpl w:val="FCD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D01A4C"/>
    <w:multiLevelType w:val="hybridMultilevel"/>
    <w:tmpl w:val="17322074"/>
    <w:lvl w:ilvl="0" w:tplc="7C52E378">
      <w:start w:val="1"/>
      <w:numFmt w:val="bullet"/>
      <w:lvlText w:val=""/>
      <w:lvlJc w:val="left"/>
      <w:pPr>
        <w:tabs>
          <w:tab w:val="num" w:pos="720"/>
        </w:tabs>
        <w:ind w:left="720" w:hanging="360"/>
      </w:pPr>
      <w:rPr>
        <w:rFonts w:ascii="Wingdings" w:hAnsi="Wingdings" w:hint="default"/>
      </w:rPr>
    </w:lvl>
    <w:lvl w:ilvl="1" w:tplc="04569860">
      <w:numFmt w:val="bullet"/>
      <w:lvlText w:val=""/>
      <w:lvlJc w:val="left"/>
      <w:pPr>
        <w:tabs>
          <w:tab w:val="num" w:pos="1440"/>
        </w:tabs>
        <w:ind w:left="1440" w:hanging="360"/>
      </w:pPr>
      <w:rPr>
        <w:rFonts w:ascii="Wingdings" w:hAnsi="Wingdings" w:hint="default"/>
      </w:rPr>
    </w:lvl>
    <w:lvl w:ilvl="2" w:tplc="22B249BE" w:tentative="1">
      <w:start w:val="1"/>
      <w:numFmt w:val="bullet"/>
      <w:lvlText w:val=""/>
      <w:lvlJc w:val="left"/>
      <w:pPr>
        <w:tabs>
          <w:tab w:val="num" w:pos="2160"/>
        </w:tabs>
        <w:ind w:left="2160" w:hanging="360"/>
      </w:pPr>
      <w:rPr>
        <w:rFonts w:ascii="Wingdings" w:hAnsi="Wingdings" w:hint="default"/>
      </w:rPr>
    </w:lvl>
    <w:lvl w:ilvl="3" w:tplc="640ECBF2" w:tentative="1">
      <w:start w:val="1"/>
      <w:numFmt w:val="bullet"/>
      <w:lvlText w:val=""/>
      <w:lvlJc w:val="left"/>
      <w:pPr>
        <w:tabs>
          <w:tab w:val="num" w:pos="2880"/>
        </w:tabs>
        <w:ind w:left="2880" w:hanging="360"/>
      </w:pPr>
      <w:rPr>
        <w:rFonts w:ascii="Wingdings" w:hAnsi="Wingdings" w:hint="default"/>
      </w:rPr>
    </w:lvl>
    <w:lvl w:ilvl="4" w:tplc="BC8E0416" w:tentative="1">
      <w:start w:val="1"/>
      <w:numFmt w:val="bullet"/>
      <w:lvlText w:val=""/>
      <w:lvlJc w:val="left"/>
      <w:pPr>
        <w:tabs>
          <w:tab w:val="num" w:pos="3600"/>
        </w:tabs>
        <w:ind w:left="3600" w:hanging="360"/>
      </w:pPr>
      <w:rPr>
        <w:rFonts w:ascii="Wingdings" w:hAnsi="Wingdings" w:hint="default"/>
      </w:rPr>
    </w:lvl>
    <w:lvl w:ilvl="5" w:tplc="19D8C5D8" w:tentative="1">
      <w:start w:val="1"/>
      <w:numFmt w:val="bullet"/>
      <w:lvlText w:val=""/>
      <w:lvlJc w:val="left"/>
      <w:pPr>
        <w:tabs>
          <w:tab w:val="num" w:pos="4320"/>
        </w:tabs>
        <w:ind w:left="4320" w:hanging="360"/>
      </w:pPr>
      <w:rPr>
        <w:rFonts w:ascii="Wingdings" w:hAnsi="Wingdings" w:hint="default"/>
      </w:rPr>
    </w:lvl>
    <w:lvl w:ilvl="6" w:tplc="8B000EC6" w:tentative="1">
      <w:start w:val="1"/>
      <w:numFmt w:val="bullet"/>
      <w:lvlText w:val=""/>
      <w:lvlJc w:val="left"/>
      <w:pPr>
        <w:tabs>
          <w:tab w:val="num" w:pos="5040"/>
        </w:tabs>
        <w:ind w:left="5040" w:hanging="360"/>
      </w:pPr>
      <w:rPr>
        <w:rFonts w:ascii="Wingdings" w:hAnsi="Wingdings" w:hint="default"/>
      </w:rPr>
    </w:lvl>
    <w:lvl w:ilvl="7" w:tplc="1F763B44" w:tentative="1">
      <w:start w:val="1"/>
      <w:numFmt w:val="bullet"/>
      <w:lvlText w:val=""/>
      <w:lvlJc w:val="left"/>
      <w:pPr>
        <w:tabs>
          <w:tab w:val="num" w:pos="5760"/>
        </w:tabs>
        <w:ind w:left="5760" w:hanging="360"/>
      </w:pPr>
      <w:rPr>
        <w:rFonts w:ascii="Wingdings" w:hAnsi="Wingdings" w:hint="default"/>
      </w:rPr>
    </w:lvl>
    <w:lvl w:ilvl="8" w:tplc="32460996" w:tentative="1">
      <w:start w:val="1"/>
      <w:numFmt w:val="bullet"/>
      <w:lvlText w:val=""/>
      <w:lvlJc w:val="left"/>
      <w:pPr>
        <w:tabs>
          <w:tab w:val="num" w:pos="6480"/>
        </w:tabs>
        <w:ind w:left="6480" w:hanging="360"/>
      </w:pPr>
      <w:rPr>
        <w:rFonts w:ascii="Wingdings" w:hAnsi="Wingdings" w:hint="default"/>
      </w:rPr>
    </w:lvl>
  </w:abstractNum>
  <w:abstractNum w:abstractNumId="2">
    <w:nsid w:val="10D44EBB"/>
    <w:multiLevelType w:val="hybridMultilevel"/>
    <w:tmpl w:val="688091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21E1E9B"/>
    <w:multiLevelType w:val="hybridMultilevel"/>
    <w:tmpl w:val="57C21B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4A428FE"/>
    <w:multiLevelType w:val="multilevel"/>
    <w:tmpl w:val="B85AF09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5">
    <w:nsid w:val="372B2234"/>
    <w:multiLevelType w:val="hybridMultilevel"/>
    <w:tmpl w:val="EBD637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E91237"/>
    <w:multiLevelType w:val="hybridMultilevel"/>
    <w:tmpl w:val="5E9874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F317DE3"/>
    <w:multiLevelType w:val="multilevel"/>
    <w:tmpl w:val="5D3C56DA"/>
    <w:lvl w:ilvl="0">
      <w:start w:val="1"/>
      <w:numFmt w:val="decimal"/>
      <w:lvlText w:val="%1."/>
      <w:lvlJc w:val="left"/>
      <w:pPr>
        <w:ind w:left="690" w:hanging="6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8">
    <w:nsid w:val="47DD2CAD"/>
    <w:multiLevelType w:val="hybridMultilevel"/>
    <w:tmpl w:val="C354EE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20C6890"/>
    <w:multiLevelType w:val="multilevel"/>
    <w:tmpl w:val="6450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890852"/>
    <w:multiLevelType w:val="hybridMultilevel"/>
    <w:tmpl w:val="0E5645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15843F6"/>
    <w:multiLevelType w:val="hybridMultilevel"/>
    <w:tmpl w:val="688091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7863BBC"/>
    <w:multiLevelType w:val="hybridMultilevel"/>
    <w:tmpl w:val="33C6C0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8537EAD"/>
    <w:multiLevelType w:val="hybridMultilevel"/>
    <w:tmpl w:val="E96EB812"/>
    <w:lvl w:ilvl="0" w:tplc="0122F682">
      <w:start w:val="1"/>
      <w:numFmt w:val="bullet"/>
      <w:lvlText w:val=""/>
      <w:lvlJc w:val="left"/>
      <w:pPr>
        <w:tabs>
          <w:tab w:val="num" w:pos="720"/>
        </w:tabs>
        <w:ind w:left="720" w:hanging="360"/>
      </w:pPr>
      <w:rPr>
        <w:rFonts w:ascii="Wingdings" w:hAnsi="Wingdings" w:hint="default"/>
      </w:rPr>
    </w:lvl>
    <w:lvl w:ilvl="1" w:tplc="9BF2374C">
      <w:start w:val="1"/>
      <w:numFmt w:val="bullet"/>
      <w:lvlText w:val=""/>
      <w:lvlJc w:val="left"/>
      <w:pPr>
        <w:tabs>
          <w:tab w:val="num" w:pos="1440"/>
        </w:tabs>
        <w:ind w:left="1440" w:hanging="360"/>
      </w:pPr>
      <w:rPr>
        <w:rFonts w:ascii="Wingdings" w:hAnsi="Wingdings" w:hint="default"/>
      </w:rPr>
    </w:lvl>
    <w:lvl w:ilvl="2" w:tplc="CD4C6E00" w:tentative="1">
      <w:start w:val="1"/>
      <w:numFmt w:val="bullet"/>
      <w:lvlText w:val=""/>
      <w:lvlJc w:val="left"/>
      <w:pPr>
        <w:tabs>
          <w:tab w:val="num" w:pos="2160"/>
        </w:tabs>
        <w:ind w:left="2160" w:hanging="360"/>
      </w:pPr>
      <w:rPr>
        <w:rFonts w:ascii="Wingdings" w:hAnsi="Wingdings" w:hint="default"/>
      </w:rPr>
    </w:lvl>
    <w:lvl w:ilvl="3" w:tplc="697C27E6" w:tentative="1">
      <w:start w:val="1"/>
      <w:numFmt w:val="bullet"/>
      <w:lvlText w:val=""/>
      <w:lvlJc w:val="left"/>
      <w:pPr>
        <w:tabs>
          <w:tab w:val="num" w:pos="2880"/>
        </w:tabs>
        <w:ind w:left="2880" w:hanging="360"/>
      </w:pPr>
      <w:rPr>
        <w:rFonts w:ascii="Wingdings" w:hAnsi="Wingdings" w:hint="default"/>
      </w:rPr>
    </w:lvl>
    <w:lvl w:ilvl="4" w:tplc="05CE0436" w:tentative="1">
      <w:start w:val="1"/>
      <w:numFmt w:val="bullet"/>
      <w:lvlText w:val=""/>
      <w:lvlJc w:val="left"/>
      <w:pPr>
        <w:tabs>
          <w:tab w:val="num" w:pos="3600"/>
        </w:tabs>
        <w:ind w:left="3600" w:hanging="360"/>
      </w:pPr>
      <w:rPr>
        <w:rFonts w:ascii="Wingdings" w:hAnsi="Wingdings" w:hint="default"/>
      </w:rPr>
    </w:lvl>
    <w:lvl w:ilvl="5" w:tplc="EA5C8538" w:tentative="1">
      <w:start w:val="1"/>
      <w:numFmt w:val="bullet"/>
      <w:lvlText w:val=""/>
      <w:lvlJc w:val="left"/>
      <w:pPr>
        <w:tabs>
          <w:tab w:val="num" w:pos="4320"/>
        </w:tabs>
        <w:ind w:left="4320" w:hanging="360"/>
      </w:pPr>
      <w:rPr>
        <w:rFonts w:ascii="Wingdings" w:hAnsi="Wingdings" w:hint="default"/>
      </w:rPr>
    </w:lvl>
    <w:lvl w:ilvl="6" w:tplc="37340F48" w:tentative="1">
      <w:start w:val="1"/>
      <w:numFmt w:val="bullet"/>
      <w:lvlText w:val=""/>
      <w:lvlJc w:val="left"/>
      <w:pPr>
        <w:tabs>
          <w:tab w:val="num" w:pos="5040"/>
        </w:tabs>
        <w:ind w:left="5040" w:hanging="360"/>
      </w:pPr>
      <w:rPr>
        <w:rFonts w:ascii="Wingdings" w:hAnsi="Wingdings" w:hint="default"/>
      </w:rPr>
    </w:lvl>
    <w:lvl w:ilvl="7" w:tplc="95F445B6" w:tentative="1">
      <w:start w:val="1"/>
      <w:numFmt w:val="bullet"/>
      <w:lvlText w:val=""/>
      <w:lvlJc w:val="left"/>
      <w:pPr>
        <w:tabs>
          <w:tab w:val="num" w:pos="5760"/>
        </w:tabs>
        <w:ind w:left="5760" w:hanging="360"/>
      </w:pPr>
      <w:rPr>
        <w:rFonts w:ascii="Wingdings" w:hAnsi="Wingdings" w:hint="default"/>
      </w:rPr>
    </w:lvl>
    <w:lvl w:ilvl="8" w:tplc="A85A22CE" w:tentative="1">
      <w:start w:val="1"/>
      <w:numFmt w:val="bullet"/>
      <w:lvlText w:val=""/>
      <w:lvlJc w:val="left"/>
      <w:pPr>
        <w:tabs>
          <w:tab w:val="num" w:pos="6480"/>
        </w:tabs>
        <w:ind w:left="6480" w:hanging="360"/>
      </w:pPr>
      <w:rPr>
        <w:rFonts w:ascii="Wingdings" w:hAnsi="Wingdings" w:hint="default"/>
      </w:rPr>
    </w:lvl>
  </w:abstractNum>
  <w:abstractNum w:abstractNumId="14">
    <w:nsid w:val="73863C48"/>
    <w:multiLevelType w:val="hybridMultilevel"/>
    <w:tmpl w:val="8BC80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0"/>
  </w:num>
  <w:num w:numId="3">
    <w:abstractNumId w:val="7"/>
  </w:num>
  <w:num w:numId="4">
    <w:abstractNumId w:val="9"/>
  </w:num>
  <w:num w:numId="5">
    <w:abstractNumId w:val="4"/>
  </w:num>
  <w:num w:numId="6">
    <w:abstractNumId w:val="6"/>
  </w:num>
  <w:num w:numId="7">
    <w:abstractNumId w:val="5"/>
  </w:num>
  <w:num w:numId="8">
    <w:abstractNumId w:val="1"/>
  </w:num>
  <w:num w:numId="9">
    <w:abstractNumId w:val="11"/>
  </w:num>
  <w:num w:numId="10">
    <w:abstractNumId w:val="2"/>
  </w:num>
  <w:num w:numId="11">
    <w:abstractNumId w:val="13"/>
  </w:num>
  <w:num w:numId="12">
    <w:abstractNumId w:val="3"/>
  </w:num>
  <w:num w:numId="13">
    <w:abstractNumId w:val="8"/>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E15"/>
    <w:rsid w:val="00001A06"/>
    <w:rsid w:val="0000424E"/>
    <w:rsid w:val="00006321"/>
    <w:rsid w:val="0000710B"/>
    <w:rsid w:val="00010EF8"/>
    <w:rsid w:val="000168F6"/>
    <w:rsid w:val="00017F03"/>
    <w:rsid w:val="000225AE"/>
    <w:rsid w:val="0002285F"/>
    <w:rsid w:val="00025787"/>
    <w:rsid w:val="000417F5"/>
    <w:rsid w:val="00047616"/>
    <w:rsid w:val="00057034"/>
    <w:rsid w:val="00062F2E"/>
    <w:rsid w:val="00070392"/>
    <w:rsid w:val="00071C3C"/>
    <w:rsid w:val="000819C7"/>
    <w:rsid w:val="00082137"/>
    <w:rsid w:val="0008355F"/>
    <w:rsid w:val="00086F59"/>
    <w:rsid w:val="00090A79"/>
    <w:rsid w:val="000A59A7"/>
    <w:rsid w:val="000A631A"/>
    <w:rsid w:val="000B2863"/>
    <w:rsid w:val="000B6F8D"/>
    <w:rsid w:val="000C0846"/>
    <w:rsid w:val="000C1A42"/>
    <w:rsid w:val="000C22E7"/>
    <w:rsid w:val="000C2B6D"/>
    <w:rsid w:val="000C4251"/>
    <w:rsid w:val="000C6AB0"/>
    <w:rsid w:val="000D7C89"/>
    <w:rsid w:val="000E140A"/>
    <w:rsid w:val="000F1057"/>
    <w:rsid w:val="000F27D9"/>
    <w:rsid w:val="00107E2C"/>
    <w:rsid w:val="00112FF7"/>
    <w:rsid w:val="001138A3"/>
    <w:rsid w:val="001226E1"/>
    <w:rsid w:val="00123AEB"/>
    <w:rsid w:val="00142F6E"/>
    <w:rsid w:val="00143996"/>
    <w:rsid w:val="0014595B"/>
    <w:rsid w:val="00147B83"/>
    <w:rsid w:val="001661E9"/>
    <w:rsid w:val="00167C5E"/>
    <w:rsid w:val="001716A6"/>
    <w:rsid w:val="0017322A"/>
    <w:rsid w:val="00174B4A"/>
    <w:rsid w:val="00182467"/>
    <w:rsid w:val="00191931"/>
    <w:rsid w:val="001934CE"/>
    <w:rsid w:val="0019394D"/>
    <w:rsid w:val="001952AA"/>
    <w:rsid w:val="001A1F3D"/>
    <w:rsid w:val="001A4A63"/>
    <w:rsid w:val="001A748A"/>
    <w:rsid w:val="001B017B"/>
    <w:rsid w:val="001B64E5"/>
    <w:rsid w:val="001C0CCF"/>
    <w:rsid w:val="001C5446"/>
    <w:rsid w:val="001D5302"/>
    <w:rsid w:val="001F00DB"/>
    <w:rsid w:val="001F4305"/>
    <w:rsid w:val="001F4CB8"/>
    <w:rsid w:val="002003E8"/>
    <w:rsid w:val="00200B5F"/>
    <w:rsid w:val="00204D42"/>
    <w:rsid w:val="00205BEF"/>
    <w:rsid w:val="002065FA"/>
    <w:rsid w:val="0021115C"/>
    <w:rsid w:val="0021615E"/>
    <w:rsid w:val="002166AE"/>
    <w:rsid w:val="00224B3C"/>
    <w:rsid w:val="002269BD"/>
    <w:rsid w:val="0023568B"/>
    <w:rsid w:val="002421EC"/>
    <w:rsid w:val="002431D4"/>
    <w:rsid w:val="002561BD"/>
    <w:rsid w:val="00262D2D"/>
    <w:rsid w:val="002720A8"/>
    <w:rsid w:val="0027670A"/>
    <w:rsid w:val="00281D30"/>
    <w:rsid w:val="00284FFB"/>
    <w:rsid w:val="00295C65"/>
    <w:rsid w:val="002A446C"/>
    <w:rsid w:val="002A56E5"/>
    <w:rsid w:val="002B1858"/>
    <w:rsid w:val="002B3E34"/>
    <w:rsid w:val="002B5095"/>
    <w:rsid w:val="002B557D"/>
    <w:rsid w:val="002C1DAA"/>
    <w:rsid w:val="002C40A9"/>
    <w:rsid w:val="002D6D41"/>
    <w:rsid w:val="002F0370"/>
    <w:rsid w:val="002F786F"/>
    <w:rsid w:val="0031355A"/>
    <w:rsid w:val="00314EF8"/>
    <w:rsid w:val="00324E26"/>
    <w:rsid w:val="0033374D"/>
    <w:rsid w:val="003478ED"/>
    <w:rsid w:val="0035674A"/>
    <w:rsid w:val="00361E58"/>
    <w:rsid w:val="003624AB"/>
    <w:rsid w:val="0036327E"/>
    <w:rsid w:val="00366917"/>
    <w:rsid w:val="00366CE9"/>
    <w:rsid w:val="00367353"/>
    <w:rsid w:val="003716B7"/>
    <w:rsid w:val="0037449B"/>
    <w:rsid w:val="00377580"/>
    <w:rsid w:val="00384FB5"/>
    <w:rsid w:val="0038518E"/>
    <w:rsid w:val="00394234"/>
    <w:rsid w:val="00396C1E"/>
    <w:rsid w:val="003974AD"/>
    <w:rsid w:val="003A1A26"/>
    <w:rsid w:val="003A214A"/>
    <w:rsid w:val="003A73E4"/>
    <w:rsid w:val="003B1615"/>
    <w:rsid w:val="003B209F"/>
    <w:rsid w:val="003B3329"/>
    <w:rsid w:val="003B491E"/>
    <w:rsid w:val="003C1774"/>
    <w:rsid w:val="003C3058"/>
    <w:rsid w:val="003C7EAE"/>
    <w:rsid w:val="003D7AB2"/>
    <w:rsid w:val="003E202E"/>
    <w:rsid w:val="003E28E3"/>
    <w:rsid w:val="003E2C5B"/>
    <w:rsid w:val="003F026A"/>
    <w:rsid w:val="003F0503"/>
    <w:rsid w:val="003F3EEB"/>
    <w:rsid w:val="00400F95"/>
    <w:rsid w:val="00415CA0"/>
    <w:rsid w:val="00416D04"/>
    <w:rsid w:val="004207FD"/>
    <w:rsid w:val="00437497"/>
    <w:rsid w:val="0044041E"/>
    <w:rsid w:val="00447F8E"/>
    <w:rsid w:val="00450077"/>
    <w:rsid w:val="00451FDA"/>
    <w:rsid w:val="004846BC"/>
    <w:rsid w:val="00490C1F"/>
    <w:rsid w:val="00492E9D"/>
    <w:rsid w:val="00495A5E"/>
    <w:rsid w:val="0049728F"/>
    <w:rsid w:val="004A163A"/>
    <w:rsid w:val="004A40AE"/>
    <w:rsid w:val="004A506C"/>
    <w:rsid w:val="004B1311"/>
    <w:rsid w:val="004B23DA"/>
    <w:rsid w:val="004C441A"/>
    <w:rsid w:val="004C7066"/>
    <w:rsid w:val="004D4161"/>
    <w:rsid w:val="004E7D5B"/>
    <w:rsid w:val="004F43D2"/>
    <w:rsid w:val="004F5E7E"/>
    <w:rsid w:val="00501AC2"/>
    <w:rsid w:val="00505D45"/>
    <w:rsid w:val="005105AF"/>
    <w:rsid w:val="005159F0"/>
    <w:rsid w:val="00521C60"/>
    <w:rsid w:val="005300FE"/>
    <w:rsid w:val="00545498"/>
    <w:rsid w:val="00562310"/>
    <w:rsid w:val="00564EFC"/>
    <w:rsid w:val="00572ADA"/>
    <w:rsid w:val="00583FF5"/>
    <w:rsid w:val="00584185"/>
    <w:rsid w:val="005913ED"/>
    <w:rsid w:val="0059150E"/>
    <w:rsid w:val="0059669D"/>
    <w:rsid w:val="0059777B"/>
    <w:rsid w:val="005A1B09"/>
    <w:rsid w:val="005A543F"/>
    <w:rsid w:val="005B68CF"/>
    <w:rsid w:val="005C0670"/>
    <w:rsid w:val="005C39D9"/>
    <w:rsid w:val="005C68DF"/>
    <w:rsid w:val="005C6C5A"/>
    <w:rsid w:val="005D5BC3"/>
    <w:rsid w:val="005F235E"/>
    <w:rsid w:val="005F293D"/>
    <w:rsid w:val="00603B58"/>
    <w:rsid w:val="00605490"/>
    <w:rsid w:val="00613C33"/>
    <w:rsid w:val="00614AF0"/>
    <w:rsid w:val="006157AF"/>
    <w:rsid w:val="00622B1D"/>
    <w:rsid w:val="0062321B"/>
    <w:rsid w:val="006242E7"/>
    <w:rsid w:val="006364A2"/>
    <w:rsid w:val="00640FA5"/>
    <w:rsid w:val="00645563"/>
    <w:rsid w:val="00647266"/>
    <w:rsid w:val="006508CF"/>
    <w:rsid w:val="00654DD3"/>
    <w:rsid w:val="00664A9E"/>
    <w:rsid w:val="00671D04"/>
    <w:rsid w:val="0067218F"/>
    <w:rsid w:val="00673A06"/>
    <w:rsid w:val="00681E1D"/>
    <w:rsid w:val="00684902"/>
    <w:rsid w:val="00692837"/>
    <w:rsid w:val="006A0E00"/>
    <w:rsid w:val="006A0F74"/>
    <w:rsid w:val="006A3C63"/>
    <w:rsid w:val="006B0EB7"/>
    <w:rsid w:val="006C1461"/>
    <w:rsid w:val="006C3CF0"/>
    <w:rsid w:val="006F1302"/>
    <w:rsid w:val="006F208D"/>
    <w:rsid w:val="006F234C"/>
    <w:rsid w:val="006F4D0F"/>
    <w:rsid w:val="00703AD3"/>
    <w:rsid w:val="00704D9A"/>
    <w:rsid w:val="007104AC"/>
    <w:rsid w:val="00710CA2"/>
    <w:rsid w:val="00711452"/>
    <w:rsid w:val="007153C0"/>
    <w:rsid w:val="0072525A"/>
    <w:rsid w:val="007269AE"/>
    <w:rsid w:val="00735F8F"/>
    <w:rsid w:val="007364DA"/>
    <w:rsid w:val="00737FA6"/>
    <w:rsid w:val="007434E5"/>
    <w:rsid w:val="00756F40"/>
    <w:rsid w:val="00760DEA"/>
    <w:rsid w:val="0076274E"/>
    <w:rsid w:val="00774C5C"/>
    <w:rsid w:val="00776CC1"/>
    <w:rsid w:val="00782FEC"/>
    <w:rsid w:val="00786AED"/>
    <w:rsid w:val="00790781"/>
    <w:rsid w:val="00795844"/>
    <w:rsid w:val="0079604E"/>
    <w:rsid w:val="007A47FA"/>
    <w:rsid w:val="007A726D"/>
    <w:rsid w:val="007B070F"/>
    <w:rsid w:val="007B44B8"/>
    <w:rsid w:val="007B520C"/>
    <w:rsid w:val="007C2773"/>
    <w:rsid w:val="007C2B03"/>
    <w:rsid w:val="007C45FD"/>
    <w:rsid w:val="007C6CCE"/>
    <w:rsid w:val="007D5E49"/>
    <w:rsid w:val="007E09CE"/>
    <w:rsid w:val="007E0A9D"/>
    <w:rsid w:val="007E2492"/>
    <w:rsid w:val="007E572D"/>
    <w:rsid w:val="007E7883"/>
    <w:rsid w:val="007F7ADE"/>
    <w:rsid w:val="008032CE"/>
    <w:rsid w:val="00804E7A"/>
    <w:rsid w:val="00806973"/>
    <w:rsid w:val="0081309E"/>
    <w:rsid w:val="0081554C"/>
    <w:rsid w:val="00817924"/>
    <w:rsid w:val="008179B9"/>
    <w:rsid w:val="00822733"/>
    <w:rsid w:val="008239D8"/>
    <w:rsid w:val="008272FE"/>
    <w:rsid w:val="00830628"/>
    <w:rsid w:val="00837130"/>
    <w:rsid w:val="00840916"/>
    <w:rsid w:val="00843572"/>
    <w:rsid w:val="0084664D"/>
    <w:rsid w:val="00847931"/>
    <w:rsid w:val="0085363E"/>
    <w:rsid w:val="00862A45"/>
    <w:rsid w:val="00864E48"/>
    <w:rsid w:val="00866683"/>
    <w:rsid w:val="00866C9A"/>
    <w:rsid w:val="008746A6"/>
    <w:rsid w:val="008754B7"/>
    <w:rsid w:val="00876906"/>
    <w:rsid w:val="008959F3"/>
    <w:rsid w:val="008B6578"/>
    <w:rsid w:val="008B7540"/>
    <w:rsid w:val="008C756B"/>
    <w:rsid w:val="008D4291"/>
    <w:rsid w:val="008E7B32"/>
    <w:rsid w:val="00900695"/>
    <w:rsid w:val="00907021"/>
    <w:rsid w:val="0090719D"/>
    <w:rsid w:val="00913F77"/>
    <w:rsid w:val="0092126C"/>
    <w:rsid w:val="00924A1C"/>
    <w:rsid w:val="009261BF"/>
    <w:rsid w:val="00927364"/>
    <w:rsid w:val="00927FA6"/>
    <w:rsid w:val="009356BC"/>
    <w:rsid w:val="0093746A"/>
    <w:rsid w:val="00946391"/>
    <w:rsid w:val="00953522"/>
    <w:rsid w:val="00971881"/>
    <w:rsid w:val="00971BEB"/>
    <w:rsid w:val="00971C52"/>
    <w:rsid w:val="0098355D"/>
    <w:rsid w:val="0099117F"/>
    <w:rsid w:val="009A12B1"/>
    <w:rsid w:val="009B01A6"/>
    <w:rsid w:val="009B3A3A"/>
    <w:rsid w:val="009B658C"/>
    <w:rsid w:val="009C6B30"/>
    <w:rsid w:val="009D089A"/>
    <w:rsid w:val="009D78BC"/>
    <w:rsid w:val="009E0009"/>
    <w:rsid w:val="009E4FCC"/>
    <w:rsid w:val="009E5C73"/>
    <w:rsid w:val="009E5E26"/>
    <w:rsid w:val="00A1245C"/>
    <w:rsid w:val="00A14DCD"/>
    <w:rsid w:val="00A15971"/>
    <w:rsid w:val="00A205F3"/>
    <w:rsid w:val="00A21151"/>
    <w:rsid w:val="00A37AD4"/>
    <w:rsid w:val="00A41368"/>
    <w:rsid w:val="00A43A53"/>
    <w:rsid w:val="00A5055C"/>
    <w:rsid w:val="00A508EF"/>
    <w:rsid w:val="00A70F11"/>
    <w:rsid w:val="00A757B7"/>
    <w:rsid w:val="00A77AEA"/>
    <w:rsid w:val="00A87729"/>
    <w:rsid w:val="00A968BB"/>
    <w:rsid w:val="00AA24E2"/>
    <w:rsid w:val="00AB1E84"/>
    <w:rsid w:val="00AC103C"/>
    <w:rsid w:val="00AC3ADC"/>
    <w:rsid w:val="00AD52CE"/>
    <w:rsid w:val="00AE0937"/>
    <w:rsid w:val="00AE16F0"/>
    <w:rsid w:val="00AE609E"/>
    <w:rsid w:val="00AF1536"/>
    <w:rsid w:val="00AF1A22"/>
    <w:rsid w:val="00B00D37"/>
    <w:rsid w:val="00B06609"/>
    <w:rsid w:val="00B10C8A"/>
    <w:rsid w:val="00B1275D"/>
    <w:rsid w:val="00B24987"/>
    <w:rsid w:val="00B265F0"/>
    <w:rsid w:val="00B41B1C"/>
    <w:rsid w:val="00B420DB"/>
    <w:rsid w:val="00B43EFC"/>
    <w:rsid w:val="00B447C0"/>
    <w:rsid w:val="00B45B73"/>
    <w:rsid w:val="00B511DF"/>
    <w:rsid w:val="00B55223"/>
    <w:rsid w:val="00B677C4"/>
    <w:rsid w:val="00B70887"/>
    <w:rsid w:val="00B70977"/>
    <w:rsid w:val="00B75D78"/>
    <w:rsid w:val="00B76494"/>
    <w:rsid w:val="00B84CDB"/>
    <w:rsid w:val="00B85425"/>
    <w:rsid w:val="00B90D8B"/>
    <w:rsid w:val="00B96CE1"/>
    <w:rsid w:val="00BB7039"/>
    <w:rsid w:val="00BC243C"/>
    <w:rsid w:val="00BC713E"/>
    <w:rsid w:val="00BD1806"/>
    <w:rsid w:val="00BD18EC"/>
    <w:rsid w:val="00BD6668"/>
    <w:rsid w:val="00BF1813"/>
    <w:rsid w:val="00C00C9C"/>
    <w:rsid w:val="00C040E9"/>
    <w:rsid w:val="00C06E15"/>
    <w:rsid w:val="00C14796"/>
    <w:rsid w:val="00C24D9B"/>
    <w:rsid w:val="00C2655B"/>
    <w:rsid w:val="00C279B5"/>
    <w:rsid w:val="00C31165"/>
    <w:rsid w:val="00C315AE"/>
    <w:rsid w:val="00C32420"/>
    <w:rsid w:val="00C468C4"/>
    <w:rsid w:val="00C559CA"/>
    <w:rsid w:val="00C56A25"/>
    <w:rsid w:val="00C56B88"/>
    <w:rsid w:val="00C56C07"/>
    <w:rsid w:val="00C633B0"/>
    <w:rsid w:val="00C6361B"/>
    <w:rsid w:val="00C70A03"/>
    <w:rsid w:val="00C7188F"/>
    <w:rsid w:val="00C75366"/>
    <w:rsid w:val="00C77BA8"/>
    <w:rsid w:val="00C823E6"/>
    <w:rsid w:val="00C87886"/>
    <w:rsid w:val="00C90A46"/>
    <w:rsid w:val="00C93E4E"/>
    <w:rsid w:val="00C94C53"/>
    <w:rsid w:val="00C94E95"/>
    <w:rsid w:val="00C9527E"/>
    <w:rsid w:val="00C9606E"/>
    <w:rsid w:val="00CA5AE5"/>
    <w:rsid w:val="00CA6036"/>
    <w:rsid w:val="00CB049D"/>
    <w:rsid w:val="00CB23B5"/>
    <w:rsid w:val="00CB3D64"/>
    <w:rsid w:val="00CB4625"/>
    <w:rsid w:val="00CC34C9"/>
    <w:rsid w:val="00CD183A"/>
    <w:rsid w:val="00CD3F07"/>
    <w:rsid w:val="00CD5A70"/>
    <w:rsid w:val="00CE5A91"/>
    <w:rsid w:val="00D00410"/>
    <w:rsid w:val="00D01AA2"/>
    <w:rsid w:val="00D06D52"/>
    <w:rsid w:val="00D104F3"/>
    <w:rsid w:val="00D250B7"/>
    <w:rsid w:val="00D253FF"/>
    <w:rsid w:val="00D34900"/>
    <w:rsid w:val="00D44735"/>
    <w:rsid w:val="00D45A76"/>
    <w:rsid w:val="00D54927"/>
    <w:rsid w:val="00D56EA6"/>
    <w:rsid w:val="00D632CD"/>
    <w:rsid w:val="00D74F4A"/>
    <w:rsid w:val="00D75AFC"/>
    <w:rsid w:val="00D76458"/>
    <w:rsid w:val="00D777C6"/>
    <w:rsid w:val="00D8455C"/>
    <w:rsid w:val="00D92F7E"/>
    <w:rsid w:val="00DA1562"/>
    <w:rsid w:val="00DA51FC"/>
    <w:rsid w:val="00DA5B45"/>
    <w:rsid w:val="00DC6F66"/>
    <w:rsid w:val="00DC7BB5"/>
    <w:rsid w:val="00DE59E7"/>
    <w:rsid w:val="00DE5A78"/>
    <w:rsid w:val="00DF043E"/>
    <w:rsid w:val="00DF722E"/>
    <w:rsid w:val="00E03904"/>
    <w:rsid w:val="00E06690"/>
    <w:rsid w:val="00E1523A"/>
    <w:rsid w:val="00E1754A"/>
    <w:rsid w:val="00E2109D"/>
    <w:rsid w:val="00E263E1"/>
    <w:rsid w:val="00E26A0E"/>
    <w:rsid w:val="00E277BE"/>
    <w:rsid w:val="00E31483"/>
    <w:rsid w:val="00E326F4"/>
    <w:rsid w:val="00E4454E"/>
    <w:rsid w:val="00E4658B"/>
    <w:rsid w:val="00E54BF3"/>
    <w:rsid w:val="00E673A8"/>
    <w:rsid w:val="00E70443"/>
    <w:rsid w:val="00E71532"/>
    <w:rsid w:val="00E719A6"/>
    <w:rsid w:val="00E80681"/>
    <w:rsid w:val="00E81F16"/>
    <w:rsid w:val="00E84BD1"/>
    <w:rsid w:val="00E912A0"/>
    <w:rsid w:val="00E940F2"/>
    <w:rsid w:val="00E966ED"/>
    <w:rsid w:val="00EA20CD"/>
    <w:rsid w:val="00EA5029"/>
    <w:rsid w:val="00EB09DA"/>
    <w:rsid w:val="00EB13B8"/>
    <w:rsid w:val="00EC081B"/>
    <w:rsid w:val="00ED3422"/>
    <w:rsid w:val="00ED675B"/>
    <w:rsid w:val="00EE459C"/>
    <w:rsid w:val="00EE5601"/>
    <w:rsid w:val="00EE786B"/>
    <w:rsid w:val="00F155AC"/>
    <w:rsid w:val="00F22A41"/>
    <w:rsid w:val="00F31D68"/>
    <w:rsid w:val="00F44044"/>
    <w:rsid w:val="00F4411D"/>
    <w:rsid w:val="00F473EA"/>
    <w:rsid w:val="00F50F3B"/>
    <w:rsid w:val="00F53757"/>
    <w:rsid w:val="00F60BA0"/>
    <w:rsid w:val="00F7035A"/>
    <w:rsid w:val="00F72B90"/>
    <w:rsid w:val="00F77ECC"/>
    <w:rsid w:val="00F903E4"/>
    <w:rsid w:val="00F93732"/>
    <w:rsid w:val="00FA0C8E"/>
    <w:rsid w:val="00FB1A37"/>
    <w:rsid w:val="00FB69FD"/>
    <w:rsid w:val="00FB73BE"/>
    <w:rsid w:val="00FC0005"/>
    <w:rsid w:val="00FD57E2"/>
    <w:rsid w:val="00FE217F"/>
    <w:rsid w:val="00FE2320"/>
    <w:rsid w:val="00FE4DC8"/>
    <w:rsid w:val="00FE745D"/>
    <w:rsid w:val="00FF2AD4"/>
    <w:rsid w:val="00FF35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6E15"/>
  </w:style>
  <w:style w:type="paragraph" w:styleId="Nadpis1">
    <w:name w:val="heading 1"/>
    <w:basedOn w:val="Normln"/>
    <w:next w:val="Normln"/>
    <w:link w:val="Nadpis1Char"/>
    <w:uiPriority w:val="9"/>
    <w:qFormat/>
    <w:rsid w:val="008371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A70F11"/>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3C1774"/>
    <w:rPr>
      <w:color w:val="0000FF"/>
      <w:u w:val="single"/>
    </w:rPr>
  </w:style>
  <w:style w:type="character" w:styleId="Zvraznn">
    <w:name w:val="Emphasis"/>
    <w:basedOn w:val="Standardnpsmoodstavce"/>
    <w:uiPriority w:val="20"/>
    <w:qFormat/>
    <w:rsid w:val="001B017B"/>
    <w:rPr>
      <w:i/>
      <w:iCs/>
    </w:rPr>
  </w:style>
  <w:style w:type="character" w:customStyle="1" w:styleId="Nadpis2Char">
    <w:name w:val="Nadpis 2 Char"/>
    <w:basedOn w:val="Standardnpsmoodstavce"/>
    <w:link w:val="Nadpis2"/>
    <w:uiPriority w:val="9"/>
    <w:rsid w:val="00A70F11"/>
    <w:rPr>
      <w:rFonts w:ascii="Times New Roman" w:eastAsia="Times New Roman" w:hAnsi="Times New Roman" w:cs="Times New Roman"/>
      <w:b/>
      <w:bCs/>
      <w:sz w:val="36"/>
      <w:szCs w:val="36"/>
      <w:lang w:eastAsia="cs-CZ"/>
    </w:rPr>
  </w:style>
  <w:style w:type="character" w:customStyle="1" w:styleId="mw-headline">
    <w:name w:val="mw-headline"/>
    <w:basedOn w:val="Standardnpsmoodstavce"/>
    <w:rsid w:val="00A70F11"/>
  </w:style>
  <w:style w:type="paragraph" w:styleId="Normlnweb">
    <w:name w:val="Normal (Web)"/>
    <w:basedOn w:val="Normln"/>
    <w:uiPriority w:val="99"/>
    <w:unhideWhenUsed/>
    <w:rsid w:val="00A70F1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111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115C"/>
    <w:rPr>
      <w:rFonts w:ascii="Tahoma" w:hAnsi="Tahoma" w:cs="Tahoma"/>
      <w:sz w:val="16"/>
      <w:szCs w:val="16"/>
    </w:rPr>
  </w:style>
  <w:style w:type="paragraph" w:styleId="Zhlav">
    <w:name w:val="header"/>
    <w:basedOn w:val="Normln"/>
    <w:link w:val="ZhlavChar"/>
    <w:uiPriority w:val="99"/>
    <w:unhideWhenUsed/>
    <w:rsid w:val="00CA5A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A5AE5"/>
  </w:style>
  <w:style w:type="paragraph" w:styleId="Zpat">
    <w:name w:val="footer"/>
    <w:basedOn w:val="Normln"/>
    <w:link w:val="ZpatChar"/>
    <w:uiPriority w:val="99"/>
    <w:unhideWhenUsed/>
    <w:rsid w:val="00CA5AE5"/>
    <w:pPr>
      <w:tabs>
        <w:tab w:val="center" w:pos="4536"/>
        <w:tab w:val="right" w:pos="9072"/>
      </w:tabs>
      <w:spacing w:after="0" w:line="240" w:lineRule="auto"/>
    </w:pPr>
  </w:style>
  <w:style w:type="character" w:customStyle="1" w:styleId="ZpatChar">
    <w:name w:val="Zápatí Char"/>
    <w:basedOn w:val="Standardnpsmoodstavce"/>
    <w:link w:val="Zpat"/>
    <w:uiPriority w:val="99"/>
    <w:rsid w:val="00CA5AE5"/>
  </w:style>
  <w:style w:type="character" w:customStyle="1" w:styleId="Poznamky">
    <w:name w:val="Poznamky"/>
    <w:basedOn w:val="Standardnpsmoodstavce"/>
    <w:rsid w:val="0081309E"/>
    <w:rPr>
      <w:b/>
      <w:color w:val="FF0000"/>
      <w:lang w:val="en-US"/>
    </w:rPr>
  </w:style>
  <w:style w:type="character" w:customStyle="1" w:styleId="Tituleknezahrnutdoobsahu">
    <w:name w:val="Titulek nezahrnutý do obsahu"/>
    <w:basedOn w:val="Standardnpsmoodstavce"/>
    <w:rsid w:val="0081309E"/>
    <w:rPr>
      <w:rFonts w:ascii="Arial" w:hAnsi="Arial" w:cs="Arial"/>
      <w:b/>
      <w:sz w:val="28"/>
      <w:szCs w:val="28"/>
    </w:rPr>
  </w:style>
  <w:style w:type="paragraph" w:styleId="Textpoznpodarou">
    <w:name w:val="footnote text"/>
    <w:basedOn w:val="Normln"/>
    <w:link w:val="TextpoznpodarouChar"/>
    <w:semiHidden/>
    <w:rsid w:val="00EC081B"/>
    <w:pPr>
      <w:suppressAutoHyphens/>
      <w:spacing w:after="0" w:line="240" w:lineRule="auto"/>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semiHidden/>
    <w:rsid w:val="00EC081B"/>
    <w:rPr>
      <w:rFonts w:ascii="Times New Roman" w:eastAsia="Times New Roman" w:hAnsi="Times New Roman" w:cs="Times New Roman"/>
      <w:sz w:val="20"/>
      <w:szCs w:val="20"/>
      <w:lang w:eastAsia="ar-SA"/>
    </w:rPr>
  </w:style>
  <w:style w:type="character" w:styleId="Znakapoznpodarou">
    <w:name w:val="footnote reference"/>
    <w:basedOn w:val="Standardnpsmoodstavce"/>
    <w:semiHidden/>
    <w:rsid w:val="00EC081B"/>
    <w:rPr>
      <w:vertAlign w:val="superscript"/>
    </w:rPr>
  </w:style>
  <w:style w:type="paragraph" w:styleId="Odstavecseseznamem">
    <w:name w:val="List Paragraph"/>
    <w:basedOn w:val="Normln"/>
    <w:uiPriority w:val="34"/>
    <w:qFormat/>
    <w:rsid w:val="00EC081B"/>
    <w:pPr>
      <w:ind w:left="720"/>
      <w:contextualSpacing/>
    </w:pPr>
  </w:style>
  <w:style w:type="paragraph" w:customStyle="1" w:styleId="info">
    <w:name w:val="info"/>
    <w:basedOn w:val="Normln"/>
    <w:rsid w:val="0038518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url">
    <w:name w:val="url"/>
    <w:basedOn w:val="Standardnpsmoodstavce"/>
    <w:rsid w:val="0038518E"/>
  </w:style>
  <w:style w:type="character" w:styleId="Sledovanodkaz">
    <w:name w:val="FollowedHyperlink"/>
    <w:basedOn w:val="Standardnpsmoodstavce"/>
    <w:uiPriority w:val="99"/>
    <w:semiHidden/>
    <w:unhideWhenUsed/>
    <w:rsid w:val="0038518E"/>
    <w:rPr>
      <w:color w:val="800080" w:themeColor="followedHyperlink"/>
      <w:u w:val="single"/>
    </w:rPr>
  </w:style>
  <w:style w:type="character" w:customStyle="1" w:styleId="st">
    <w:name w:val="st"/>
    <w:basedOn w:val="Standardnpsmoodstavce"/>
    <w:rsid w:val="0092126C"/>
  </w:style>
  <w:style w:type="character" w:customStyle="1" w:styleId="Nadpis1Char">
    <w:name w:val="Nadpis 1 Char"/>
    <w:basedOn w:val="Standardnpsmoodstavce"/>
    <w:link w:val="Nadpis1"/>
    <w:uiPriority w:val="9"/>
    <w:rsid w:val="00837130"/>
    <w:rPr>
      <w:rFonts w:asciiTheme="majorHAnsi" w:eastAsiaTheme="majorEastAsia" w:hAnsiTheme="majorHAnsi" w:cstheme="majorBidi"/>
      <w:b/>
      <w:bCs/>
      <w:color w:val="365F91" w:themeColor="accent1" w:themeShade="BF"/>
      <w:sz w:val="28"/>
      <w:szCs w:val="28"/>
    </w:rPr>
  </w:style>
  <w:style w:type="character" w:customStyle="1" w:styleId="full-999-body-value">
    <w:name w:val="full-999-body-value"/>
    <w:basedOn w:val="Standardnpsmoodstavce"/>
    <w:rsid w:val="00FB1A37"/>
  </w:style>
  <w:style w:type="character" w:styleId="Siln">
    <w:name w:val="Strong"/>
    <w:uiPriority w:val="22"/>
    <w:qFormat/>
    <w:rsid w:val="007104AC"/>
    <w:rPr>
      <w:b/>
      <w:bCs/>
    </w:rPr>
  </w:style>
  <w:style w:type="paragraph" w:styleId="FormtovanvHTML">
    <w:name w:val="HTML Preformatted"/>
    <w:basedOn w:val="Normln"/>
    <w:link w:val="FormtovanvHTMLChar"/>
    <w:uiPriority w:val="99"/>
    <w:unhideWhenUsed/>
    <w:rsid w:val="0071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7104AC"/>
    <w:rPr>
      <w:rFonts w:ascii="Courier New" w:eastAsia="Times New Roman" w:hAnsi="Courier New" w:cs="Courier New"/>
      <w:sz w:val="20"/>
      <w:szCs w:val="20"/>
      <w:lang w:eastAsia="cs-CZ"/>
    </w:rPr>
  </w:style>
  <w:style w:type="character" w:styleId="Odkaznakoment">
    <w:name w:val="annotation reference"/>
    <w:basedOn w:val="Standardnpsmoodstavce"/>
    <w:uiPriority w:val="99"/>
    <w:semiHidden/>
    <w:unhideWhenUsed/>
    <w:rsid w:val="00D777C6"/>
    <w:rPr>
      <w:sz w:val="16"/>
      <w:szCs w:val="16"/>
    </w:rPr>
  </w:style>
  <w:style w:type="paragraph" w:styleId="Textkomente">
    <w:name w:val="annotation text"/>
    <w:basedOn w:val="Normln"/>
    <w:link w:val="TextkomenteChar"/>
    <w:uiPriority w:val="99"/>
    <w:semiHidden/>
    <w:unhideWhenUsed/>
    <w:rsid w:val="00D777C6"/>
    <w:pPr>
      <w:spacing w:line="240" w:lineRule="auto"/>
    </w:pPr>
    <w:rPr>
      <w:sz w:val="20"/>
      <w:szCs w:val="20"/>
    </w:rPr>
  </w:style>
  <w:style w:type="character" w:customStyle="1" w:styleId="TextkomenteChar">
    <w:name w:val="Text komentáře Char"/>
    <w:basedOn w:val="Standardnpsmoodstavce"/>
    <w:link w:val="Textkomente"/>
    <w:uiPriority w:val="99"/>
    <w:semiHidden/>
    <w:rsid w:val="00D777C6"/>
    <w:rPr>
      <w:sz w:val="20"/>
      <w:szCs w:val="20"/>
    </w:rPr>
  </w:style>
  <w:style w:type="paragraph" w:styleId="Pedmtkomente">
    <w:name w:val="annotation subject"/>
    <w:basedOn w:val="Textkomente"/>
    <w:next w:val="Textkomente"/>
    <w:link w:val="PedmtkomenteChar"/>
    <w:uiPriority w:val="99"/>
    <w:semiHidden/>
    <w:unhideWhenUsed/>
    <w:rsid w:val="00D777C6"/>
    <w:rPr>
      <w:b/>
      <w:bCs/>
    </w:rPr>
  </w:style>
  <w:style w:type="character" w:customStyle="1" w:styleId="PedmtkomenteChar">
    <w:name w:val="Předmět komentáře Char"/>
    <w:basedOn w:val="TextkomenteChar"/>
    <w:link w:val="Pedmtkomente"/>
    <w:uiPriority w:val="99"/>
    <w:semiHidden/>
    <w:rsid w:val="00D777C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6E15"/>
  </w:style>
  <w:style w:type="paragraph" w:styleId="Nadpis1">
    <w:name w:val="heading 1"/>
    <w:basedOn w:val="Normln"/>
    <w:next w:val="Normln"/>
    <w:link w:val="Nadpis1Char"/>
    <w:uiPriority w:val="9"/>
    <w:qFormat/>
    <w:rsid w:val="008371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A70F11"/>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3C1774"/>
    <w:rPr>
      <w:color w:val="0000FF"/>
      <w:u w:val="single"/>
    </w:rPr>
  </w:style>
  <w:style w:type="character" w:styleId="Zvraznn">
    <w:name w:val="Emphasis"/>
    <w:basedOn w:val="Standardnpsmoodstavce"/>
    <w:uiPriority w:val="20"/>
    <w:qFormat/>
    <w:rsid w:val="001B017B"/>
    <w:rPr>
      <w:i/>
      <w:iCs/>
    </w:rPr>
  </w:style>
  <w:style w:type="character" w:customStyle="1" w:styleId="Nadpis2Char">
    <w:name w:val="Nadpis 2 Char"/>
    <w:basedOn w:val="Standardnpsmoodstavce"/>
    <w:link w:val="Nadpis2"/>
    <w:uiPriority w:val="9"/>
    <w:rsid w:val="00A70F11"/>
    <w:rPr>
      <w:rFonts w:ascii="Times New Roman" w:eastAsia="Times New Roman" w:hAnsi="Times New Roman" w:cs="Times New Roman"/>
      <w:b/>
      <w:bCs/>
      <w:sz w:val="36"/>
      <w:szCs w:val="36"/>
      <w:lang w:eastAsia="cs-CZ"/>
    </w:rPr>
  </w:style>
  <w:style w:type="character" w:customStyle="1" w:styleId="mw-headline">
    <w:name w:val="mw-headline"/>
    <w:basedOn w:val="Standardnpsmoodstavce"/>
    <w:rsid w:val="00A70F11"/>
  </w:style>
  <w:style w:type="paragraph" w:styleId="Normlnweb">
    <w:name w:val="Normal (Web)"/>
    <w:basedOn w:val="Normln"/>
    <w:uiPriority w:val="99"/>
    <w:unhideWhenUsed/>
    <w:rsid w:val="00A70F1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111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115C"/>
    <w:rPr>
      <w:rFonts w:ascii="Tahoma" w:hAnsi="Tahoma" w:cs="Tahoma"/>
      <w:sz w:val="16"/>
      <w:szCs w:val="16"/>
    </w:rPr>
  </w:style>
  <w:style w:type="paragraph" w:styleId="Zhlav">
    <w:name w:val="header"/>
    <w:basedOn w:val="Normln"/>
    <w:link w:val="ZhlavChar"/>
    <w:uiPriority w:val="99"/>
    <w:unhideWhenUsed/>
    <w:rsid w:val="00CA5A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A5AE5"/>
  </w:style>
  <w:style w:type="paragraph" w:styleId="Zpat">
    <w:name w:val="footer"/>
    <w:basedOn w:val="Normln"/>
    <w:link w:val="ZpatChar"/>
    <w:uiPriority w:val="99"/>
    <w:unhideWhenUsed/>
    <w:rsid w:val="00CA5AE5"/>
    <w:pPr>
      <w:tabs>
        <w:tab w:val="center" w:pos="4536"/>
        <w:tab w:val="right" w:pos="9072"/>
      </w:tabs>
      <w:spacing w:after="0" w:line="240" w:lineRule="auto"/>
    </w:pPr>
  </w:style>
  <w:style w:type="character" w:customStyle="1" w:styleId="ZpatChar">
    <w:name w:val="Zápatí Char"/>
    <w:basedOn w:val="Standardnpsmoodstavce"/>
    <w:link w:val="Zpat"/>
    <w:uiPriority w:val="99"/>
    <w:rsid w:val="00CA5AE5"/>
  </w:style>
  <w:style w:type="character" w:customStyle="1" w:styleId="Poznamky">
    <w:name w:val="Poznamky"/>
    <w:basedOn w:val="Standardnpsmoodstavce"/>
    <w:rsid w:val="0081309E"/>
    <w:rPr>
      <w:b/>
      <w:color w:val="FF0000"/>
      <w:lang w:val="en-US"/>
    </w:rPr>
  </w:style>
  <w:style w:type="character" w:customStyle="1" w:styleId="Tituleknezahrnutdoobsahu">
    <w:name w:val="Titulek nezahrnutý do obsahu"/>
    <w:basedOn w:val="Standardnpsmoodstavce"/>
    <w:rsid w:val="0081309E"/>
    <w:rPr>
      <w:rFonts w:ascii="Arial" w:hAnsi="Arial" w:cs="Arial"/>
      <w:b/>
      <w:sz w:val="28"/>
      <w:szCs w:val="28"/>
    </w:rPr>
  </w:style>
  <w:style w:type="paragraph" w:styleId="Textpoznpodarou">
    <w:name w:val="footnote text"/>
    <w:basedOn w:val="Normln"/>
    <w:link w:val="TextpoznpodarouChar"/>
    <w:semiHidden/>
    <w:rsid w:val="00EC081B"/>
    <w:pPr>
      <w:suppressAutoHyphens/>
      <w:spacing w:after="0" w:line="240" w:lineRule="auto"/>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semiHidden/>
    <w:rsid w:val="00EC081B"/>
    <w:rPr>
      <w:rFonts w:ascii="Times New Roman" w:eastAsia="Times New Roman" w:hAnsi="Times New Roman" w:cs="Times New Roman"/>
      <w:sz w:val="20"/>
      <w:szCs w:val="20"/>
      <w:lang w:eastAsia="ar-SA"/>
    </w:rPr>
  </w:style>
  <w:style w:type="character" w:styleId="Znakapoznpodarou">
    <w:name w:val="footnote reference"/>
    <w:basedOn w:val="Standardnpsmoodstavce"/>
    <w:semiHidden/>
    <w:rsid w:val="00EC081B"/>
    <w:rPr>
      <w:vertAlign w:val="superscript"/>
    </w:rPr>
  </w:style>
  <w:style w:type="paragraph" w:styleId="Odstavecseseznamem">
    <w:name w:val="List Paragraph"/>
    <w:basedOn w:val="Normln"/>
    <w:uiPriority w:val="34"/>
    <w:qFormat/>
    <w:rsid w:val="00EC081B"/>
    <w:pPr>
      <w:ind w:left="720"/>
      <w:contextualSpacing/>
    </w:pPr>
  </w:style>
  <w:style w:type="paragraph" w:customStyle="1" w:styleId="info">
    <w:name w:val="info"/>
    <w:basedOn w:val="Normln"/>
    <w:rsid w:val="0038518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url">
    <w:name w:val="url"/>
    <w:basedOn w:val="Standardnpsmoodstavce"/>
    <w:rsid w:val="0038518E"/>
  </w:style>
  <w:style w:type="character" w:styleId="Sledovanodkaz">
    <w:name w:val="FollowedHyperlink"/>
    <w:basedOn w:val="Standardnpsmoodstavce"/>
    <w:uiPriority w:val="99"/>
    <w:semiHidden/>
    <w:unhideWhenUsed/>
    <w:rsid w:val="0038518E"/>
    <w:rPr>
      <w:color w:val="800080" w:themeColor="followedHyperlink"/>
      <w:u w:val="single"/>
    </w:rPr>
  </w:style>
  <w:style w:type="character" w:customStyle="1" w:styleId="st">
    <w:name w:val="st"/>
    <w:basedOn w:val="Standardnpsmoodstavce"/>
    <w:rsid w:val="0092126C"/>
  </w:style>
  <w:style w:type="character" w:customStyle="1" w:styleId="Nadpis1Char">
    <w:name w:val="Nadpis 1 Char"/>
    <w:basedOn w:val="Standardnpsmoodstavce"/>
    <w:link w:val="Nadpis1"/>
    <w:uiPriority w:val="9"/>
    <w:rsid w:val="00837130"/>
    <w:rPr>
      <w:rFonts w:asciiTheme="majorHAnsi" w:eastAsiaTheme="majorEastAsia" w:hAnsiTheme="majorHAnsi" w:cstheme="majorBidi"/>
      <w:b/>
      <w:bCs/>
      <w:color w:val="365F91" w:themeColor="accent1" w:themeShade="BF"/>
      <w:sz w:val="28"/>
      <w:szCs w:val="28"/>
    </w:rPr>
  </w:style>
  <w:style w:type="character" w:customStyle="1" w:styleId="full-999-body-value">
    <w:name w:val="full-999-body-value"/>
    <w:basedOn w:val="Standardnpsmoodstavce"/>
    <w:rsid w:val="00FB1A37"/>
  </w:style>
  <w:style w:type="character" w:styleId="Siln">
    <w:name w:val="Strong"/>
    <w:uiPriority w:val="22"/>
    <w:qFormat/>
    <w:rsid w:val="007104AC"/>
    <w:rPr>
      <w:b/>
      <w:bCs/>
    </w:rPr>
  </w:style>
  <w:style w:type="paragraph" w:styleId="FormtovanvHTML">
    <w:name w:val="HTML Preformatted"/>
    <w:basedOn w:val="Normln"/>
    <w:link w:val="FormtovanvHTMLChar"/>
    <w:uiPriority w:val="99"/>
    <w:unhideWhenUsed/>
    <w:rsid w:val="0071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7104AC"/>
    <w:rPr>
      <w:rFonts w:ascii="Courier New" w:eastAsia="Times New Roman" w:hAnsi="Courier New" w:cs="Courier New"/>
      <w:sz w:val="20"/>
      <w:szCs w:val="20"/>
      <w:lang w:eastAsia="cs-CZ"/>
    </w:rPr>
  </w:style>
  <w:style w:type="character" w:styleId="Odkaznakoment">
    <w:name w:val="annotation reference"/>
    <w:basedOn w:val="Standardnpsmoodstavce"/>
    <w:uiPriority w:val="99"/>
    <w:semiHidden/>
    <w:unhideWhenUsed/>
    <w:rsid w:val="00D777C6"/>
    <w:rPr>
      <w:sz w:val="16"/>
      <w:szCs w:val="16"/>
    </w:rPr>
  </w:style>
  <w:style w:type="paragraph" w:styleId="Textkomente">
    <w:name w:val="annotation text"/>
    <w:basedOn w:val="Normln"/>
    <w:link w:val="TextkomenteChar"/>
    <w:uiPriority w:val="99"/>
    <w:semiHidden/>
    <w:unhideWhenUsed/>
    <w:rsid w:val="00D777C6"/>
    <w:pPr>
      <w:spacing w:line="240" w:lineRule="auto"/>
    </w:pPr>
    <w:rPr>
      <w:sz w:val="20"/>
      <w:szCs w:val="20"/>
    </w:rPr>
  </w:style>
  <w:style w:type="character" w:customStyle="1" w:styleId="TextkomenteChar">
    <w:name w:val="Text komentáře Char"/>
    <w:basedOn w:val="Standardnpsmoodstavce"/>
    <w:link w:val="Textkomente"/>
    <w:uiPriority w:val="99"/>
    <w:semiHidden/>
    <w:rsid w:val="00D777C6"/>
    <w:rPr>
      <w:sz w:val="20"/>
      <w:szCs w:val="20"/>
    </w:rPr>
  </w:style>
  <w:style w:type="paragraph" w:styleId="Pedmtkomente">
    <w:name w:val="annotation subject"/>
    <w:basedOn w:val="Textkomente"/>
    <w:next w:val="Textkomente"/>
    <w:link w:val="PedmtkomenteChar"/>
    <w:uiPriority w:val="99"/>
    <w:semiHidden/>
    <w:unhideWhenUsed/>
    <w:rsid w:val="00D777C6"/>
    <w:rPr>
      <w:b/>
      <w:bCs/>
    </w:rPr>
  </w:style>
  <w:style w:type="character" w:customStyle="1" w:styleId="PedmtkomenteChar">
    <w:name w:val="Předmět komentáře Char"/>
    <w:basedOn w:val="TextkomenteChar"/>
    <w:link w:val="Pedmtkomente"/>
    <w:uiPriority w:val="99"/>
    <w:semiHidden/>
    <w:rsid w:val="00D777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6361">
      <w:bodyDiv w:val="1"/>
      <w:marLeft w:val="0"/>
      <w:marRight w:val="0"/>
      <w:marTop w:val="0"/>
      <w:marBottom w:val="0"/>
      <w:divBdr>
        <w:top w:val="none" w:sz="0" w:space="0" w:color="auto"/>
        <w:left w:val="none" w:sz="0" w:space="0" w:color="auto"/>
        <w:bottom w:val="none" w:sz="0" w:space="0" w:color="auto"/>
        <w:right w:val="none" w:sz="0" w:space="0" w:color="auto"/>
      </w:divBdr>
      <w:divsChild>
        <w:div w:id="221646999">
          <w:marLeft w:val="0"/>
          <w:marRight w:val="0"/>
          <w:marTop w:val="0"/>
          <w:marBottom w:val="0"/>
          <w:divBdr>
            <w:top w:val="none" w:sz="0" w:space="0" w:color="auto"/>
            <w:left w:val="none" w:sz="0" w:space="0" w:color="auto"/>
            <w:bottom w:val="none" w:sz="0" w:space="0" w:color="auto"/>
            <w:right w:val="none" w:sz="0" w:space="0" w:color="auto"/>
          </w:divBdr>
        </w:div>
      </w:divsChild>
    </w:div>
    <w:div w:id="74055833">
      <w:bodyDiv w:val="1"/>
      <w:marLeft w:val="0"/>
      <w:marRight w:val="0"/>
      <w:marTop w:val="0"/>
      <w:marBottom w:val="0"/>
      <w:divBdr>
        <w:top w:val="none" w:sz="0" w:space="0" w:color="auto"/>
        <w:left w:val="none" w:sz="0" w:space="0" w:color="auto"/>
        <w:bottom w:val="none" w:sz="0" w:space="0" w:color="auto"/>
        <w:right w:val="none" w:sz="0" w:space="0" w:color="auto"/>
      </w:divBdr>
    </w:div>
    <w:div w:id="370109959">
      <w:bodyDiv w:val="1"/>
      <w:marLeft w:val="0"/>
      <w:marRight w:val="0"/>
      <w:marTop w:val="0"/>
      <w:marBottom w:val="0"/>
      <w:divBdr>
        <w:top w:val="none" w:sz="0" w:space="0" w:color="auto"/>
        <w:left w:val="none" w:sz="0" w:space="0" w:color="auto"/>
        <w:bottom w:val="none" w:sz="0" w:space="0" w:color="auto"/>
        <w:right w:val="none" w:sz="0" w:space="0" w:color="auto"/>
      </w:divBdr>
      <w:divsChild>
        <w:div w:id="1020011873">
          <w:marLeft w:val="0"/>
          <w:marRight w:val="0"/>
          <w:marTop w:val="0"/>
          <w:marBottom w:val="0"/>
          <w:divBdr>
            <w:top w:val="none" w:sz="0" w:space="0" w:color="auto"/>
            <w:left w:val="none" w:sz="0" w:space="0" w:color="auto"/>
            <w:bottom w:val="none" w:sz="0" w:space="0" w:color="auto"/>
            <w:right w:val="none" w:sz="0" w:space="0" w:color="auto"/>
          </w:divBdr>
          <w:divsChild>
            <w:div w:id="145317499">
              <w:marLeft w:val="0"/>
              <w:marRight w:val="0"/>
              <w:marTop w:val="0"/>
              <w:marBottom w:val="0"/>
              <w:divBdr>
                <w:top w:val="none" w:sz="0" w:space="0" w:color="auto"/>
                <w:left w:val="none" w:sz="0" w:space="0" w:color="auto"/>
                <w:bottom w:val="none" w:sz="0" w:space="0" w:color="auto"/>
                <w:right w:val="none" w:sz="0" w:space="0" w:color="auto"/>
              </w:divBdr>
              <w:divsChild>
                <w:div w:id="1497070351">
                  <w:marLeft w:val="0"/>
                  <w:marRight w:val="0"/>
                  <w:marTop w:val="0"/>
                  <w:marBottom w:val="0"/>
                  <w:divBdr>
                    <w:top w:val="none" w:sz="0" w:space="0" w:color="auto"/>
                    <w:left w:val="none" w:sz="0" w:space="0" w:color="auto"/>
                    <w:bottom w:val="none" w:sz="0" w:space="0" w:color="auto"/>
                    <w:right w:val="none" w:sz="0" w:space="0" w:color="auto"/>
                  </w:divBdr>
                  <w:divsChild>
                    <w:div w:id="52352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042024">
      <w:bodyDiv w:val="1"/>
      <w:marLeft w:val="0"/>
      <w:marRight w:val="0"/>
      <w:marTop w:val="0"/>
      <w:marBottom w:val="0"/>
      <w:divBdr>
        <w:top w:val="none" w:sz="0" w:space="0" w:color="auto"/>
        <w:left w:val="none" w:sz="0" w:space="0" w:color="auto"/>
        <w:bottom w:val="none" w:sz="0" w:space="0" w:color="auto"/>
        <w:right w:val="none" w:sz="0" w:space="0" w:color="auto"/>
      </w:divBdr>
    </w:div>
    <w:div w:id="513111998">
      <w:bodyDiv w:val="1"/>
      <w:marLeft w:val="0"/>
      <w:marRight w:val="0"/>
      <w:marTop w:val="0"/>
      <w:marBottom w:val="0"/>
      <w:divBdr>
        <w:top w:val="none" w:sz="0" w:space="0" w:color="auto"/>
        <w:left w:val="none" w:sz="0" w:space="0" w:color="auto"/>
        <w:bottom w:val="none" w:sz="0" w:space="0" w:color="auto"/>
        <w:right w:val="none" w:sz="0" w:space="0" w:color="auto"/>
      </w:divBdr>
    </w:div>
    <w:div w:id="877282361">
      <w:bodyDiv w:val="1"/>
      <w:marLeft w:val="0"/>
      <w:marRight w:val="0"/>
      <w:marTop w:val="0"/>
      <w:marBottom w:val="0"/>
      <w:divBdr>
        <w:top w:val="none" w:sz="0" w:space="0" w:color="auto"/>
        <w:left w:val="none" w:sz="0" w:space="0" w:color="auto"/>
        <w:bottom w:val="none" w:sz="0" w:space="0" w:color="auto"/>
        <w:right w:val="none" w:sz="0" w:space="0" w:color="auto"/>
      </w:divBdr>
    </w:div>
    <w:div w:id="914706900">
      <w:bodyDiv w:val="1"/>
      <w:marLeft w:val="0"/>
      <w:marRight w:val="0"/>
      <w:marTop w:val="0"/>
      <w:marBottom w:val="0"/>
      <w:divBdr>
        <w:top w:val="none" w:sz="0" w:space="0" w:color="auto"/>
        <w:left w:val="none" w:sz="0" w:space="0" w:color="auto"/>
        <w:bottom w:val="none" w:sz="0" w:space="0" w:color="auto"/>
        <w:right w:val="none" w:sz="0" w:space="0" w:color="auto"/>
      </w:divBdr>
    </w:div>
    <w:div w:id="944850937">
      <w:bodyDiv w:val="1"/>
      <w:marLeft w:val="0"/>
      <w:marRight w:val="0"/>
      <w:marTop w:val="0"/>
      <w:marBottom w:val="0"/>
      <w:divBdr>
        <w:top w:val="none" w:sz="0" w:space="0" w:color="auto"/>
        <w:left w:val="none" w:sz="0" w:space="0" w:color="auto"/>
        <w:bottom w:val="none" w:sz="0" w:space="0" w:color="auto"/>
        <w:right w:val="none" w:sz="0" w:space="0" w:color="auto"/>
      </w:divBdr>
      <w:divsChild>
        <w:div w:id="449669531">
          <w:marLeft w:val="547"/>
          <w:marRight w:val="0"/>
          <w:marTop w:val="134"/>
          <w:marBottom w:val="0"/>
          <w:divBdr>
            <w:top w:val="none" w:sz="0" w:space="0" w:color="auto"/>
            <w:left w:val="none" w:sz="0" w:space="0" w:color="auto"/>
            <w:bottom w:val="none" w:sz="0" w:space="0" w:color="auto"/>
            <w:right w:val="none" w:sz="0" w:space="0" w:color="auto"/>
          </w:divBdr>
        </w:div>
        <w:div w:id="771707884">
          <w:marLeft w:val="547"/>
          <w:marRight w:val="0"/>
          <w:marTop w:val="134"/>
          <w:marBottom w:val="0"/>
          <w:divBdr>
            <w:top w:val="none" w:sz="0" w:space="0" w:color="auto"/>
            <w:left w:val="none" w:sz="0" w:space="0" w:color="auto"/>
            <w:bottom w:val="none" w:sz="0" w:space="0" w:color="auto"/>
            <w:right w:val="none" w:sz="0" w:space="0" w:color="auto"/>
          </w:divBdr>
        </w:div>
        <w:div w:id="21563208">
          <w:marLeft w:val="1166"/>
          <w:marRight w:val="0"/>
          <w:marTop w:val="115"/>
          <w:marBottom w:val="0"/>
          <w:divBdr>
            <w:top w:val="none" w:sz="0" w:space="0" w:color="auto"/>
            <w:left w:val="none" w:sz="0" w:space="0" w:color="auto"/>
            <w:bottom w:val="none" w:sz="0" w:space="0" w:color="auto"/>
            <w:right w:val="none" w:sz="0" w:space="0" w:color="auto"/>
          </w:divBdr>
        </w:div>
        <w:div w:id="701595082">
          <w:marLeft w:val="1166"/>
          <w:marRight w:val="0"/>
          <w:marTop w:val="115"/>
          <w:marBottom w:val="0"/>
          <w:divBdr>
            <w:top w:val="none" w:sz="0" w:space="0" w:color="auto"/>
            <w:left w:val="none" w:sz="0" w:space="0" w:color="auto"/>
            <w:bottom w:val="none" w:sz="0" w:space="0" w:color="auto"/>
            <w:right w:val="none" w:sz="0" w:space="0" w:color="auto"/>
          </w:divBdr>
        </w:div>
        <w:div w:id="957494845">
          <w:marLeft w:val="1166"/>
          <w:marRight w:val="0"/>
          <w:marTop w:val="115"/>
          <w:marBottom w:val="0"/>
          <w:divBdr>
            <w:top w:val="none" w:sz="0" w:space="0" w:color="auto"/>
            <w:left w:val="none" w:sz="0" w:space="0" w:color="auto"/>
            <w:bottom w:val="none" w:sz="0" w:space="0" w:color="auto"/>
            <w:right w:val="none" w:sz="0" w:space="0" w:color="auto"/>
          </w:divBdr>
        </w:div>
        <w:div w:id="314795994">
          <w:marLeft w:val="547"/>
          <w:marRight w:val="0"/>
          <w:marTop w:val="134"/>
          <w:marBottom w:val="0"/>
          <w:divBdr>
            <w:top w:val="none" w:sz="0" w:space="0" w:color="auto"/>
            <w:left w:val="none" w:sz="0" w:space="0" w:color="auto"/>
            <w:bottom w:val="none" w:sz="0" w:space="0" w:color="auto"/>
            <w:right w:val="none" w:sz="0" w:space="0" w:color="auto"/>
          </w:divBdr>
        </w:div>
        <w:div w:id="786392519">
          <w:marLeft w:val="547"/>
          <w:marRight w:val="0"/>
          <w:marTop w:val="134"/>
          <w:marBottom w:val="0"/>
          <w:divBdr>
            <w:top w:val="none" w:sz="0" w:space="0" w:color="auto"/>
            <w:left w:val="none" w:sz="0" w:space="0" w:color="auto"/>
            <w:bottom w:val="none" w:sz="0" w:space="0" w:color="auto"/>
            <w:right w:val="none" w:sz="0" w:space="0" w:color="auto"/>
          </w:divBdr>
        </w:div>
      </w:divsChild>
    </w:div>
    <w:div w:id="946275303">
      <w:bodyDiv w:val="1"/>
      <w:marLeft w:val="0"/>
      <w:marRight w:val="0"/>
      <w:marTop w:val="0"/>
      <w:marBottom w:val="0"/>
      <w:divBdr>
        <w:top w:val="none" w:sz="0" w:space="0" w:color="auto"/>
        <w:left w:val="none" w:sz="0" w:space="0" w:color="auto"/>
        <w:bottom w:val="none" w:sz="0" w:space="0" w:color="auto"/>
        <w:right w:val="none" w:sz="0" w:space="0" w:color="auto"/>
      </w:divBdr>
    </w:div>
    <w:div w:id="964845426">
      <w:bodyDiv w:val="1"/>
      <w:marLeft w:val="0"/>
      <w:marRight w:val="0"/>
      <w:marTop w:val="0"/>
      <w:marBottom w:val="0"/>
      <w:divBdr>
        <w:top w:val="none" w:sz="0" w:space="0" w:color="auto"/>
        <w:left w:val="none" w:sz="0" w:space="0" w:color="auto"/>
        <w:bottom w:val="none" w:sz="0" w:space="0" w:color="auto"/>
        <w:right w:val="none" w:sz="0" w:space="0" w:color="auto"/>
      </w:divBdr>
    </w:div>
    <w:div w:id="1036663255">
      <w:bodyDiv w:val="1"/>
      <w:marLeft w:val="0"/>
      <w:marRight w:val="0"/>
      <w:marTop w:val="0"/>
      <w:marBottom w:val="0"/>
      <w:divBdr>
        <w:top w:val="none" w:sz="0" w:space="0" w:color="auto"/>
        <w:left w:val="none" w:sz="0" w:space="0" w:color="auto"/>
        <w:bottom w:val="none" w:sz="0" w:space="0" w:color="auto"/>
        <w:right w:val="none" w:sz="0" w:space="0" w:color="auto"/>
      </w:divBdr>
      <w:divsChild>
        <w:div w:id="925305968">
          <w:marLeft w:val="1166"/>
          <w:marRight w:val="0"/>
          <w:marTop w:val="115"/>
          <w:marBottom w:val="0"/>
          <w:divBdr>
            <w:top w:val="none" w:sz="0" w:space="0" w:color="auto"/>
            <w:left w:val="none" w:sz="0" w:space="0" w:color="auto"/>
            <w:bottom w:val="none" w:sz="0" w:space="0" w:color="auto"/>
            <w:right w:val="none" w:sz="0" w:space="0" w:color="auto"/>
          </w:divBdr>
        </w:div>
        <w:div w:id="1020012515">
          <w:marLeft w:val="1166"/>
          <w:marRight w:val="0"/>
          <w:marTop w:val="115"/>
          <w:marBottom w:val="0"/>
          <w:divBdr>
            <w:top w:val="none" w:sz="0" w:space="0" w:color="auto"/>
            <w:left w:val="none" w:sz="0" w:space="0" w:color="auto"/>
            <w:bottom w:val="none" w:sz="0" w:space="0" w:color="auto"/>
            <w:right w:val="none" w:sz="0" w:space="0" w:color="auto"/>
          </w:divBdr>
        </w:div>
        <w:div w:id="1198615344">
          <w:marLeft w:val="1166"/>
          <w:marRight w:val="0"/>
          <w:marTop w:val="115"/>
          <w:marBottom w:val="0"/>
          <w:divBdr>
            <w:top w:val="none" w:sz="0" w:space="0" w:color="auto"/>
            <w:left w:val="none" w:sz="0" w:space="0" w:color="auto"/>
            <w:bottom w:val="none" w:sz="0" w:space="0" w:color="auto"/>
            <w:right w:val="none" w:sz="0" w:space="0" w:color="auto"/>
          </w:divBdr>
        </w:div>
      </w:divsChild>
    </w:div>
    <w:div w:id="1240290211">
      <w:bodyDiv w:val="1"/>
      <w:marLeft w:val="0"/>
      <w:marRight w:val="0"/>
      <w:marTop w:val="0"/>
      <w:marBottom w:val="0"/>
      <w:divBdr>
        <w:top w:val="none" w:sz="0" w:space="0" w:color="auto"/>
        <w:left w:val="none" w:sz="0" w:space="0" w:color="auto"/>
        <w:bottom w:val="none" w:sz="0" w:space="0" w:color="auto"/>
        <w:right w:val="none" w:sz="0" w:space="0" w:color="auto"/>
      </w:divBdr>
    </w:div>
    <w:div w:id="1242178281">
      <w:bodyDiv w:val="1"/>
      <w:marLeft w:val="0"/>
      <w:marRight w:val="0"/>
      <w:marTop w:val="0"/>
      <w:marBottom w:val="0"/>
      <w:divBdr>
        <w:top w:val="none" w:sz="0" w:space="0" w:color="auto"/>
        <w:left w:val="none" w:sz="0" w:space="0" w:color="auto"/>
        <w:bottom w:val="none" w:sz="0" w:space="0" w:color="auto"/>
        <w:right w:val="none" w:sz="0" w:space="0" w:color="auto"/>
      </w:divBdr>
    </w:div>
    <w:div w:id="1313675278">
      <w:bodyDiv w:val="1"/>
      <w:marLeft w:val="0"/>
      <w:marRight w:val="0"/>
      <w:marTop w:val="0"/>
      <w:marBottom w:val="0"/>
      <w:divBdr>
        <w:top w:val="none" w:sz="0" w:space="0" w:color="auto"/>
        <w:left w:val="none" w:sz="0" w:space="0" w:color="auto"/>
        <w:bottom w:val="none" w:sz="0" w:space="0" w:color="auto"/>
        <w:right w:val="none" w:sz="0" w:space="0" w:color="auto"/>
      </w:divBdr>
    </w:div>
    <w:div w:id="1383746906">
      <w:bodyDiv w:val="1"/>
      <w:marLeft w:val="0"/>
      <w:marRight w:val="0"/>
      <w:marTop w:val="0"/>
      <w:marBottom w:val="0"/>
      <w:divBdr>
        <w:top w:val="none" w:sz="0" w:space="0" w:color="auto"/>
        <w:left w:val="none" w:sz="0" w:space="0" w:color="auto"/>
        <w:bottom w:val="none" w:sz="0" w:space="0" w:color="auto"/>
        <w:right w:val="none" w:sz="0" w:space="0" w:color="auto"/>
      </w:divBdr>
    </w:div>
    <w:div w:id="1533224980">
      <w:bodyDiv w:val="1"/>
      <w:marLeft w:val="0"/>
      <w:marRight w:val="0"/>
      <w:marTop w:val="0"/>
      <w:marBottom w:val="0"/>
      <w:divBdr>
        <w:top w:val="none" w:sz="0" w:space="0" w:color="auto"/>
        <w:left w:val="none" w:sz="0" w:space="0" w:color="auto"/>
        <w:bottom w:val="none" w:sz="0" w:space="0" w:color="auto"/>
        <w:right w:val="none" w:sz="0" w:space="0" w:color="auto"/>
      </w:divBdr>
    </w:div>
    <w:div w:id="1681930398">
      <w:bodyDiv w:val="1"/>
      <w:marLeft w:val="0"/>
      <w:marRight w:val="0"/>
      <w:marTop w:val="0"/>
      <w:marBottom w:val="0"/>
      <w:divBdr>
        <w:top w:val="none" w:sz="0" w:space="0" w:color="auto"/>
        <w:left w:val="none" w:sz="0" w:space="0" w:color="auto"/>
        <w:bottom w:val="none" w:sz="0" w:space="0" w:color="auto"/>
        <w:right w:val="none" w:sz="0" w:space="0" w:color="auto"/>
      </w:divBdr>
    </w:div>
    <w:div w:id="1724252496">
      <w:bodyDiv w:val="1"/>
      <w:marLeft w:val="0"/>
      <w:marRight w:val="0"/>
      <w:marTop w:val="0"/>
      <w:marBottom w:val="0"/>
      <w:divBdr>
        <w:top w:val="none" w:sz="0" w:space="0" w:color="auto"/>
        <w:left w:val="none" w:sz="0" w:space="0" w:color="auto"/>
        <w:bottom w:val="none" w:sz="0" w:space="0" w:color="auto"/>
        <w:right w:val="none" w:sz="0" w:space="0" w:color="auto"/>
      </w:divBdr>
    </w:div>
    <w:div w:id="1809470078">
      <w:bodyDiv w:val="1"/>
      <w:marLeft w:val="0"/>
      <w:marRight w:val="0"/>
      <w:marTop w:val="0"/>
      <w:marBottom w:val="0"/>
      <w:divBdr>
        <w:top w:val="none" w:sz="0" w:space="0" w:color="auto"/>
        <w:left w:val="none" w:sz="0" w:space="0" w:color="auto"/>
        <w:bottom w:val="none" w:sz="0" w:space="0" w:color="auto"/>
        <w:right w:val="none" w:sz="0" w:space="0" w:color="auto"/>
      </w:divBdr>
    </w:div>
    <w:div w:id="1890215894">
      <w:bodyDiv w:val="1"/>
      <w:marLeft w:val="0"/>
      <w:marRight w:val="0"/>
      <w:marTop w:val="0"/>
      <w:marBottom w:val="0"/>
      <w:divBdr>
        <w:top w:val="none" w:sz="0" w:space="0" w:color="auto"/>
        <w:left w:val="none" w:sz="0" w:space="0" w:color="auto"/>
        <w:bottom w:val="none" w:sz="0" w:space="0" w:color="auto"/>
        <w:right w:val="none" w:sz="0" w:space="0" w:color="auto"/>
      </w:divBdr>
    </w:div>
    <w:div w:id="1904221878">
      <w:bodyDiv w:val="1"/>
      <w:marLeft w:val="0"/>
      <w:marRight w:val="0"/>
      <w:marTop w:val="0"/>
      <w:marBottom w:val="0"/>
      <w:divBdr>
        <w:top w:val="none" w:sz="0" w:space="0" w:color="auto"/>
        <w:left w:val="none" w:sz="0" w:space="0" w:color="auto"/>
        <w:bottom w:val="none" w:sz="0" w:space="0" w:color="auto"/>
        <w:right w:val="none" w:sz="0" w:space="0" w:color="auto"/>
      </w:divBdr>
    </w:div>
    <w:div w:id="1928490799">
      <w:bodyDiv w:val="1"/>
      <w:marLeft w:val="0"/>
      <w:marRight w:val="0"/>
      <w:marTop w:val="0"/>
      <w:marBottom w:val="0"/>
      <w:divBdr>
        <w:top w:val="none" w:sz="0" w:space="0" w:color="auto"/>
        <w:left w:val="none" w:sz="0" w:space="0" w:color="auto"/>
        <w:bottom w:val="none" w:sz="0" w:space="0" w:color="auto"/>
        <w:right w:val="none" w:sz="0" w:space="0" w:color="auto"/>
      </w:divBdr>
    </w:div>
    <w:div w:id="1993440122">
      <w:bodyDiv w:val="1"/>
      <w:marLeft w:val="0"/>
      <w:marRight w:val="0"/>
      <w:marTop w:val="0"/>
      <w:marBottom w:val="0"/>
      <w:divBdr>
        <w:top w:val="none" w:sz="0" w:space="0" w:color="auto"/>
        <w:left w:val="none" w:sz="0" w:space="0" w:color="auto"/>
        <w:bottom w:val="none" w:sz="0" w:space="0" w:color="auto"/>
        <w:right w:val="none" w:sz="0" w:space="0" w:color="auto"/>
      </w:divBdr>
    </w:div>
    <w:div w:id="211651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s.muni.cz/do/rect/el/estud/ff/ps10/dilo/web/pages/heslo_remediace.html?iframe=true&amp;width=600&amp;height=42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cl.cas.cz/edicee/data/soubory/FXS/KP6/1.pdf" TargetMode="External"/><Relationship Id="rId17" Type="http://schemas.openxmlformats.org/officeDocument/2006/relationships/hyperlink" Target="http://is.muni.cz/do/rect/el/estud/ff/ps10/dilo/web/pages/heslo_remediace.html?iframe=true&amp;width=600&amp;height=420" TargetMode="External"/><Relationship Id="rId2" Type="http://schemas.openxmlformats.org/officeDocument/2006/relationships/numbering" Target="numbering.xml"/><Relationship Id="rId16" Type="http://schemas.openxmlformats.org/officeDocument/2006/relationships/hyperlink" Target="http://www.aluze.cz/2008_03/07_studie_levinson.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ovesluzby.cz/zajimavosti.209/filmove-triky-v-moderni-dobe.20461.html" TargetMode="External"/><Relationship Id="rId5" Type="http://schemas.openxmlformats.org/officeDocument/2006/relationships/settings" Target="settings.xml"/><Relationship Id="rId15" Type="http://schemas.openxmlformats.org/officeDocument/2006/relationships/hyperlink" Target="http://is.muni.cz/th/216335/ff_b/Bakalarska_diplomova_prace-Pacikova.pdf" TargetMode="External"/><Relationship Id="rId10" Type="http://schemas.openxmlformats.org/officeDocument/2006/relationships/comments" Target="comments.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jeco.cz/index.php?s_term=&amp;s_lang=2&amp;detail=1&amp;id_desc=50483" TargetMode="External"/><Relationship Id="rId14" Type="http://schemas.openxmlformats.org/officeDocument/2006/relationships/hyperlink" Target="http://www.novesluzby.cz/zajimavosti.209/filmove-triky-v-moderni-dobe.20461.htm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E7FAD-F13C-4D43-A852-9FD1BF089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3897</Words>
  <Characters>22567</Characters>
  <Application>Microsoft Office Word</Application>
  <DocSecurity>0</DocSecurity>
  <Lines>480</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Zuzana</cp:lastModifiedBy>
  <cp:revision>2</cp:revision>
  <dcterms:created xsi:type="dcterms:W3CDTF">2014-04-25T09:10:00Z</dcterms:created>
  <dcterms:modified xsi:type="dcterms:W3CDTF">2014-04-25T09:10:00Z</dcterms:modified>
</cp:coreProperties>
</file>