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56310F" w14:textId="77777777" w:rsidR="00135DA3" w:rsidRPr="00B23429" w:rsidRDefault="00135DA3" w:rsidP="000F47B2">
      <w:pPr>
        <w:autoSpaceDE w:val="0"/>
        <w:autoSpaceDN w:val="0"/>
        <w:adjustRightInd w:val="0"/>
        <w:spacing w:after="0" w:line="240" w:lineRule="auto"/>
        <w:rPr>
          <w:rFonts w:ascii="Cambria" w:hAnsi="Cambria"/>
          <w:b/>
          <w:i/>
          <w:sz w:val="28"/>
          <w:szCs w:val="28"/>
          <w:lang w:val="cs-CZ"/>
          <w:rPrChange w:id="0" w:author="Jakubec" w:date="2015-06-23T16:33:00Z">
            <w:rPr>
              <w:rFonts w:ascii="Cambria" w:hAnsi="Cambria"/>
              <w:b/>
              <w:i/>
              <w:sz w:val="28"/>
              <w:szCs w:val="28"/>
            </w:rPr>
          </w:rPrChange>
        </w:rPr>
      </w:pPr>
      <w:r w:rsidRPr="00B23429">
        <w:rPr>
          <w:rFonts w:ascii="Cambria" w:hAnsi="Cambria" w:cs="Carlito-Bold"/>
          <w:b/>
          <w:bCs/>
          <w:sz w:val="28"/>
          <w:szCs w:val="28"/>
          <w:lang w:val="cs-CZ"/>
          <w:rPrChange w:id="1" w:author="Jakubec" w:date="2015-06-23T16:33:00Z">
            <w:rPr>
              <w:rFonts w:ascii="Cambria" w:hAnsi="Cambria" w:cs="Carlito-Bold"/>
              <w:b/>
              <w:bCs/>
              <w:sz w:val="28"/>
              <w:szCs w:val="28"/>
            </w:rPr>
          </w:rPrChange>
        </w:rPr>
        <w:t>Návrh projektu do veřejné soutěže ve výzkumu, experimentálním vývoji a inovacích na podporu grantových projektů základního výzkumu pro Standardní projekty na rok 2016</w:t>
      </w:r>
      <w:r w:rsidRPr="00B23429">
        <w:rPr>
          <w:rFonts w:ascii="Cambria" w:hAnsi="Cambria"/>
          <w:b/>
          <w:i/>
          <w:sz w:val="28"/>
          <w:szCs w:val="28"/>
          <w:lang w:val="cs-CZ"/>
          <w:rPrChange w:id="2" w:author="Jakubec" w:date="2015-06-23T16:33:00Z">
            <w:rPr>
              <w:rFonts w:ascii="Cambria" w:hAnsi="Cambria"/>
              <w:b/>
              <w:i/>
              <w:sz w:val="28"/>
              <w:szCs w:val="28"/>
            </w:rPr>
          </w:rPrChange>
        </w:rPr>
        <w:t xml:space="preserve"> </w:t>
      </w:r>
    </w:p>
    <w:p w14:paraId="4DA507A1" w14:textId="77777777" w:rsidR="00135DA3" w:rsidRPr="00B23429" w:rsidRDefault="00135DA3" w:rsidP="000F47B2">
      <w:pPr>
        <w:autoSpaceDE w:val="0"/>
        <w:autoSpaceDN w:val="0"/>
        <w:adjustRightInd w:val="0"/>
        <w:spacing w:after="0" w:line="240" w:lineRule="auto"/>
        <w:rPr>
          <w:rFonts w:ascii="Times New Roman" w:hAnsi="Times New Roman"/>
          <w:b/>
          <w:i/>
          <w:sz w:val="28"/>
          <w:szCs w:val="28"/>
          <w:lang w:val="cs-CZ"/>
          <w:rPrChange w:id="3" w:author="Jakubec" w:date="2015-06-23T16:33:00Z">
            <w:rPr>
              <w:rFonts w:ascii="Times New Roman" w:hAnsi="Times New Roman"/>
              <w:b/>
              <w:i/>
              <w:sz w:val="28"/>
              <w:szCs w:val="28"/>
            </w:rPr>
          </w:rPrChange>
        </w:rPr>
      </w:pPr>
    </w:p>
    <w:p w14:paraId="4F229D01" w14:textId="77777777" w:rsidR="00135DA3" w:rsidRPr="00B23429" w:rsidRDefault="00135DA3" w:rsidP="000F47B2">
      <w:pPr>
        <w:autoSpaceDE w:val="0"/>
        <w:autoSpaceDN w:val="0"/>
        <w:adjustRightInd w:val="0"/>
        <w:spacing w:after="0" w:line="240" w:lineRule="auto"/>
        <w:rPr>
          <w:rFonts w:ascii="Cambria" w:hAnsi="Cambria" w:cs="Carlito"/>
          <w:sz w:val="24"/>
          <w:szCs w:val="24"/>
          <w:lang w:val="cs-CZ"/>
          <w:rPrChange w:id="4" w:author="Jakubec" w:date="2015-06-23T16:33:00Z">
            <w:rPr>
              <w:rFonts w:ascii="Cambria" w:hAnsi="Cambria" w:cs="Carlito"/>
              <w:sz w:val="24"/>
              <w:szCs w:val="24"/>
            </w:rPr>
          </w:rPrChange>
        </w:rPr>
      </w:pPr>
      <w:r w:rsidRPr="00B23429">
        <w:rPr>
          <w:rFonts w:ascii="Cambria" w:hAnsi="Cambria" w:cs="Carlito-Bold"/>
          <w:b/>
          <w:bCs/>
          <w:sz w:val="24"/>
          <w:szCs w:val="24"/>
          <w:lang w:val="cs-CZ"/>
          <w:rPrChange w:id="5" w:author="Jakubec" w:date="2015-06-23T16:33:00Z">
            <w:rPr>
              <w:rFonts w:ascii="Cambria" w:hAnsi="Cambria" w:cs="Carlito-Bold"/>
              <w:b/>
              <w:bCs/>
              <w:sz w:val="24"/>
              <w:szCs w:val="24"/>
            </w:rPr>
          </w:rPrChange>
        </w:rPr>
        <w:t xml:space="preserve">Datum zahájení </w:t>
      </w:r>
      <w:proofErr w:type="gramStart"/>
      <w:r w:rsidRPr="00B23429">
        <w:rPr>
          <w:rFonts w:ascii="Cambria" w:hAnsi="Cambria" w:cs="Carlito"/>
          <w:sz w:val="24"/>
          <w:szCs w:val="24"/>
          <w:lang w:val="cs-CZ"/>
          <w:rPrChange w:id="6" w:author="Jakubec" w:date="2015-06-23T16:33:00Z">
            <w:rPr>
              <w:rFonts w:ascii="Cambria" w:hAnsi="Cambria" w:cs="Carlito"/>
              <w:sz w:val="24"/>
              <w:szCs w:val="24"/>
            </w:rPr>
          </w:rPrChange>
        </w:rPr>
        <w:t>1.1.2016</w:t>
      </w:r>
      <w:proofErr w:type="gramEnd"/>
    </w:p>
    <w:p w14:paraId="7DEE1051" w14:textId="77777777" w:rsidR="00135DA3" w:rsidRPr="00B23429" w:rsidRDefault="00135DA3" w:rsidP="000F47B2">
      <w:pPr>
        <w:autoSpaceDE w:val="0"/>
        <w:autoSpaceDN w:val="0"/>
        <w:adjustRightInd w:val="0"/>
        <w:spacing w:after="0" w:line="240" w:lineRule="auto"/>
        <w:rPr>
          <w:rFonts w:ascii="Cambria" w:hAnsi="Cambria" w:cs="Carlito"/>
          <w:sz w:val="24"/>
          <w:szCs w:val="24"/>
          <w:lang w:val="cs-CZ"/>
          <w:rPrChange w:id="7" w:author="Jakubec" w:date="2015-06-23T16:33:00Z">
            <w:rPr>
              <w:rFonts w:ascii="Cambria" w:hAnsi="Cambria" w:cs="Carlito"/>
              <w:sz w:val="24"/>
              <w:szCs w:val="24"/>
            </w:rPr>
          </w:rPrChange>
        </w:rPr>
      </w:pPr>
      <w:r w:rsidRPr="00B23429">
        <w:rPr>
          <w:rFonts w:ascii="Cambria" w:hAnsi="Cambria" w:cs="Carlito-Bold"/>
          <w:b/>
          <w:bCs/>
          <w:sz w:val="24"/>
          <w:szCs w:val="24"/>
          <w:lang w:val="cs-CZ"/>
          <w:rPrChange w:id="8" w:author="Jakubec" w:date="2015-06-23T16:33:00Z">
            <w:rPr>
              <w:rFonts w:ascii="Cambria" w:hAnsi="Cambria" w:cs="Carlito-Bold"/>
              <w:b/>
              <w:bCs/>
              <w:sz w:val="24"/>
              <w:szCs w:val="24"/>
            </w:rPr>
          </w:rPrChange>
        </w:rPr>
        <w:t xml:space="preserve">Doba řešení (v letech) </w:t>
      </w:r>
      <w:r w:rsidRPr="00B23429">
        <w:rPr>
          <w:rFonts w:ascii="Cambria" w:hAnsi="Cambria" w:cs="Carlito"/>
          <w:sz w:val="24"/>
          <w:szCs w:val="24"/>
          <w:lang w:val="cs-CZ"/>
          <w:rPrChange w:id="9" w:author="Jakubec" w:date="2015-06-23T16:33:00Z">
            <w:rPr>
              <w:rFonts w:ascii="Cambria" w:hAnsi="Cambria" w:cs="Carlito"/>
              <w:sz w:val="24"/>
              <w:szCs w:val="24"/>
            </w:rPr>
          </w:rPrChange>
        </w:rPr>
        <w:t>3</w:t>
      </w:r>
    </w:p>
    <w:p w14:paraId="30F4F547" w14:textId="77777777" w:rsidR="00135DA3" w:rsidRPr="00B23429" w:rsidRDefault="00135DA3" w:rsidP="000F47B2">
      <w:pPr>
        <w:autoSpaceDE w:val="0"/>
        <w:autoSpaceDN w:val="0"/>
        <w:adjustRightInd w:val="0"/>
        <w:spacing w:after="0" w:line="240" w:lineRule="auto"/>
        <w:rPr>
          <w:rFonts w:ascii="Cambria" w:hAnsi="Cambria" w:cs="Carlito"/>
          <w:sz w:val="24"/>
          <w:szCs w:val="24"/>
          <w:lang w:val="cs-CZ"/>
          <w:rPrChange w:id="10" w:author="Jakubec" w:date="2015-06-23T16:33:00Z">
            <w:rPr>
              <w:rFonts w:ascii="Cambria" w:hAnsi="Cambria" w:cs="Carlito"/>
              <w:sz w:val="24"/>
              <w:szCs w:val="24"/>
            </w:rPr>
          </w:rPrChange>
        </w:rPr>
      </w:pPr>
      <w:r w:rsidRPr="00B23429">
        <w:rPr>
          <w:rFonts w:ascii="Cambria" w:hAnsi="Cambria" w:cs="Carlito-Bold"/>
          <w:b/>
          <w:bCs/>
          <w:sz w:val="24"/>
          <w:szCs w:val="24"/>
          <w:lang w:val="cs-CZ"/>
          <w:rPrChange w:id="11" w:author="Jakubec" w:date="2015-06-23T16:33:00Z">
            <w:rPr>
              <w:rFonts w:ascii="Cambria" w:hAnsi="Cambria" w:cs="Carlito-Bold"/>
              <w:b/>
              <w:bCs/>
              <w:sz w:val="24"/>
              <w:szCs w:val="24"/>
            </w:rPr>
          </w:rPrChange>
        </w:rPr>
        <w:t xml:space="preserve">Název projektu česky </w:t>
      </w:r>
      <w:r w:rsidRPr="00B23429">
        <w:rPr>
          <w:rFonts w:ascii="Cambria" w:hAnsi="Cambria" w:cs="Carlito"/>
          <w:sz w:val="24"/>
          <w:szCs w:val="24"/>
          <w:lang w:val="cs-CZ"/>
          <w:rPrChange w:id="12" w:author="Jakubec" w:date="2015-06-23T16:33:00Z">
            <w:rPr>
              <w:rFonts w:ascii="Cambria" w:hAnsi="Cambria" w:cs="Carlito"/>
              <w:sz w:val="24"/>
              <w:szCs w:val="24"/>
            </w:rPr>
          </w:rPrChange>
        </w:rPr>
        <w:t xml:space="preserve">Zámek </w:t>
      </w:r>
      <w:commentRangeStart w:id="13"/>
      <w:r w:rsidRPr="00B23429">
        <w:rPr>
          <w:rFonts w:ascii="Cambria" w:hAnsi="Cambria" w:cs="Carlito"/>
          <w:sz w:val="24"/>
          <w:szCs w:val="24"/>
          <w:lang w:val="cs-CZ"/>
          <w:rPrChange w:id="14" w:author="Jakubec" w:date="2015-06-23T16:33:00Z">
            <w:rPr>
              <w:rFonts w:ascii="Cambria" w:hAnsi="Cambria" w:cs="Carlito"/>
              <w:sz w:val="24"/>
              <w:szCs w:val="24"/>
            </w:rPr>
          </w:rPrChange>
        </w:rPr>
        <w:t>Bučovice</w:t>
      </w:r>
      <w:commentRangeEnd w:id="13"/>
      <w:r w:rsidR="00B23429" w:rsidRPr="00B23429">
        <w:rPr>
          <w:rStyle w:val="Odkaznakoment"/>
          <w:lang w:val="cs-CZ"/>
          <w:rPrChange w:id="15" w:author="Jakubec" w:date="2015-06-23T16:33:00Z">
            <w:rPr>
              <w:rStyle w:val="Odkaznakoment"/>
            </w:rPr>
          </w:rPrChange>
        </w:rPr>
        <w:commentReference w:id="13"/>
      </w:r>
    </w:p>
    <w:p w14:paraId="40727664" w14:textId="77777777" w:rsidR="00135DA3" w:rsidRPr="00B23429" w:rsidRDefault="00135DA3" w:rsidP="000F47B2">
      <w:pPr>
        <w:autoSpaceDE w:val="0"/>
        <w:autoSpaceDN w:val="0"/>
        <w:adjustRightInd w:val="0"/>
        <w:spacing w:after="0" w:line="240" w:lineRule="auto"/>
        <w:rPr>
          <w:rFonts w:ascii="Cambria" w:hAnsi="Cambria" w:cs="Carlito"/>
          <w:sz w:val="24"/>
          <w:szCs w:val="24"/>
          <w:lang w:val="cs-CZ"/>
          <w:rPrChange w:id="16" w:author="Jakubec" w:date="2015-06-23T16:33:00Z">
            <w:rPr>
              <w:rFonts w:ascii="Cambria" w:hAnsi="Cambria" w:cs="Carlito"/>
              <w:sz w:val="24"/>
              <w:szCs w:val="24"/>
            </w:rPr>
          </w:rPrChange>
        </w:rPr>
      </w:pPr>
      <w:r w:rsidRPr="00B23429">
        <w:rPr>
          <w:rFonts w:ascii="Cambria" w:hAnsi="Cambria" w:cs="Carlito-Bold"/>
          <w:b/>
          <w:bCs/>
          <w:sz w:val="24"/>
          <w:szCs w:val="24"/>
          <w:lang w:val="cs-CZ"/>
          <w:rPrChange w:id="17" w:author="Jakubec" w:date="2015-06-23T16:33:00Z">
            <w:rPr>
              <w:rFonts w:ascii="Cambria" w:hAnsi="Cambria" w:cs="Carlito-Bold"/>
              <w:b/>
              <w:bCs/>
              <w:sz w:val="24"/>
              <w:szCs w:val="24"/>
            </w:rPr>
          </w:rPrChange>
        </w:rPr>
        <w:t xml:space="preserve">Název projektu anglicky </w:t>
      </w:r>
      <w:r w:rsidRPr="00B23429">
        <w:rPr>
          <w:rFonts w:ascii="Cambria" w:hAnsi="Cambria" w:cs="Carlito"/>
          <w:sz w:val="24"/>
          <w:szCs w:val="24"/>
          <w:lang w:val="cs-CZ"/>
          <w:rPrChange w:id="18" w:author="Jakubec" w:date="2015-06-23T16:33:00Z">
            <w:rPr>
              <w:rFonts w:ascii="Cambria" w:hAnsi="Cambria" w:cs="Carlito"/>
              <w:sz w:val="24"/>
              <w:szCs w:val="24"/>
            </w:rPr>
          </w:rPrChange>
        </w:rPr>
        <w:t>The castle Bučovice</w:t>
      </w:r>
    </w:p>
    <w:p w14:paraId="0234ACC1" w14:textId="77777777" w:rsidR="00135DA3" w:rsidRPr="00B23429" w:rsidRDefault="00135DA3" w:rsidP="000F47B2">
      <w:pPr>
        <w:autoSpaceDE w:val="0"/>
        <w:autoSpaceDN w:val="0"/>
        <w:adjustRightInd w:val="0"/>
        <w:spacing w:after="0" w:line="240" w:lineRule="auto"/>
        <w:rPr>
          <w:rFonts w:ascii="Cambria" w:hAnsi="Cambria" w:cs="Carlito"/>
          <w:sz w:val="24"/>
          <w:szCs w:val="24"/>
          <w:lang w:val="cs-CZ"/>
          <w:rPrChange w:id="19" w:author="Jakubec" w:date="2015-06-23T16:33:00Z">
            <w:rPr>
              <w:rFonts w:ascii="Cambria" w:hAnsi="Cambria" w:cs="Carlito"/>
              <w:sz w:val="24"/>
              <w:szCs w:val="24"/>
            </w:rPr>
          </w:rPrChange>
        </w:rPr>
      </w:pPr>
      <w:r w:rsidRPr="00B23429">
        <w:rPr>
          <w:rFonts w:ascii="Cambria" w:hAnsi="Cambria" w:cs="Carlito-Bold"/>
          <w:b/>
          <w:bCs/>
          <w:sz w:val="24"/>
          <w:szCs w:val="24"/>
          <w:lang w:val="cs-CZ"/>
          <w:rPrChange w:id="20" w:author="Jakubec" w:date="2015-06-23T16:33:00Z">
            <w:rPr>
              <w:rFonts w:ascii="Cambria" w:hAnsi="Cambria" w:cs="Carlito-Bold"/>
              <w:b/>
              <w:bCs/>
              <w:sz w:val="24"/>
              <w:szCs w:val="24"/>
            </w:rPr>
          </w:rPrChange>
        </w:rPr>
        <w:t xml:space="preserve">Hlavní panel </w:t>
      </w:r>
      <w:r w:rsidRPr="00B23429">
        <w:rPr>
          <w:rFonts w:ascii="Cambria" w:hAnsi="Cambria" w:cs="Carlito"/>
          <w:sz w:val="24"/>
          <w:szCs w:val="24"/>
          <w:lang w:val="cs-CZ"/>
          <w:rPrChange w:id="21" w:author="Jakubec" w:date="2015-06-23T16:33:00Z">
            <w:rPr>
              <w:rFonts w:ascii="Cambria" w:hAnsi="Cambria" w:cs="Carlito"/>
              <w:sz w:val="24"/>
              <w:szCs w:val="24"/>
            </w:rPr>
          </w:rPrChange>
        </w:rPr>
        <w:t>P409 - Estetika, hudební vědy a vědy o umění</w:t>
      </w:r>
    </w:p>
    <w:p w14:paraId="39D41419" w14:textId="77777777" w:rsidR="00135DA3" w:rsidRPr="00B23429" w:rsidRDefault="00135DA3" w:rsidP="000F47B2">
      <w:pPr>
        <w:autoSpaceDE w:val="0"/>
        <w:autoSpaceDN w:val="0"/>
        <w:adjustRightInd w:val="0"/>
        <w:spacing w:after="0" w:line="240" w:lineRule="auto"/>
        <w:rPr>
          <w:rFonts w:ascii="Cambria" w:hAnsi="Cambria" w:cs="Carlito"/>
          <w:sz w:val="24"/>
          <w:szCs w:val="24"/>
          <w:lang w:val="cs-CZ"/>
          <w:rPrChange w:id="22" w:author="Jakubec" w:date="2015-06-23T16:33:00Z">
            <w:rPr>
              <w:rFonts w:ascii="Cambria" w:hAnsi="Cambria" w:cs="Carlito"/>
              <w:sz w:val="24"/>
              <w:szCs w:val="24"/>
            </w:rPr>
          </w:rPrChange>
        </w:rPr>
      </w:pPr>
      <w:r w:rsidRPr="00B23429">
        <w:rPr>
          <w:rFonts w:ascii="Cambria" w:hAnsi="Cambria" w:cs="Carlito-Bold"/>
          <w:b/>
          <w:bCs/>
          <w:sz w:val="24"/>
          <w:szCs w:val="24"/>
          <w:lang w:val="cs-CZ"/>
          <w:rPrChange w:id="23" w:author="Jakubec" w:date="2015-06-23T16:33:00Z">
            <w:rPr>
              <w:rFonts w:ascii="Cambria" w:hAnsi="Cambria" w:cs="Carlito-Bold"/>
              <w:b/>
              <w:bCs/>
              <w:sz w:val="24"/>
              <w:szCs w:val="24"/>
            </w:rPr>
          </w:rPrChange>
        </w:rPr>
        <w:t xml:space="preserve">Klíčová slova </w:t>
      </w:r>
      <w:r w:rsidRPr="00B23429">
        <w:rPr>
          <w:rFonts w:ascii="Cambria" w:hAnsi="Cambria" w:cs="Carlito"/>
          <w:sz w:val="24"/>
          <w:szCs w:val="24"/>
          <w:lang w:val="cs-CZ"/>
          <w:rPrChange w:id="24" w:author="Jakubec" w:date="2015-06-23T16:33:00Z">
            <w:rPr>
              <w:rFonts w:ascii="Cambria" w:hAnsi="Cambria" w:cs="Carlito"/>
              <w:sz w:val="24"/>
              <w:szCs w:val="24"/>
            </w:rPr>
          </w:rPrChange>
        </w:rPr>
        <w:t>raný novověk; šlechtické sídlo; renesance; manýrismus;</w:t>
      </w:r>
    </w:p>
    <w:p w14:paraId="1813CE77" w14:textId="77777777" w:rsidR="00135DA3" w:rsidRPr="00B23429" w:rsidRDefault="00135DA3" w:rsidP="000F47B2">
      <w:pPr>
        <w:autoSpaceDE w:val="0"/>
        <w:autoSpaceDN w:val="0"/>
        <w:adjustRightInd w:val="0"/>
        <w:spacing w:after="0" w:line="240" w:lineRule="auto"/>
        <w:rPr>
          <w:rFonts w:ascii="Cambria" w:hAnsi="Cambria" w:cs="Carlito"/>
          <w:sz w:val="24"/>
          <w:szCs w:val="24"/>
          <w:lang w:val="cs-CZ"/>
          <w:rPrChange w:id="25" w:author="Jakubec" w:date="2015-06-23T16:33:00Z">
            <w:rPr>
              <w:rFonts w:ascii="Cambria" w:hAnsi="Cambria" w:cs="Carlito"/>
              <w:sz w:val="24"/>
              <w:szCs w:val="24"/>
            </w:rPr>
          </w:rPrChange>
        </w:rPr>
      </w:pPr>
      <w:r w:rsidRPr="00B23429">
        <w:rPr>
          <w:rFonts w:ascii="Cambria" w:hAnsi="Cambria" w:cs="Carlito-Bold"/>
          <w:b/>
          <w:bCs/>
          <w:sz w:val="24"/>
          <w:szCs w:val="24"/>
          <w:lang w:val="cs-CZ"/>
          <w:rPrChange w:id="26" w:author="Jakubec" w:date="2015-06-23T16:33:00Z">
            <w:rPr>
              <w:rFonts w:ascii="Cambria" w:hAnsi="Cambria" w:cs="Carlito-Bold"/>
              <w:b/>
              <w:bCs/>
              <w:sz w:val="24"/>
              <w:szCs w:val="24"/>
            </w:rPr>
          </w:rPrChange>
        </w:rPr>
        <w:t xml:space="preserve">Klíčová slova anglicky </w:t>
      </w:r>
      <w:r w:rsidRPr="00B23429">
        <w:rPr>
          <w:rFonts w:ascii="Cambria" w:hAnsi="Cambria" w:cs="Carlito"/>
          <w:sz w:val="24"/>
          <w:szCs w:val="24"/>
          <w:lang w:val="cs-CZ"/>
          <w:rPrChange w:id="27" w:author="Jakubec" w:date="2015-06-23T16:33:00Z">
            <w:rPr>
              <w:rFonts w:ascii="Cambria" w:hAnsi="Cambria" w:cs="Carlito"/>
              <w:sz w:val="24"/>
              <w:szCs w:val="24"/>
            </w:rPr>
          </w:rPrChange>
        </w:rPr>
        <w:t>early modern period; nobility residence; renaissance; mannerism</w:t>
      </w:r>
    </w:p>
    <w:p w14:paraId="4AE46B5E" w14:textId="77777777" w:rsidR="00135DA3" w:rsidRPr="00B23429" w:rsidRDefault="00135DA3" w:rsidP="000F47B2">
      <w:pPr>
        <w:autoSpaceDE w:val="0"/>
        <w:autoSpaceDN w:val="0"/>
        <w:adjustRightInd w:val="0"/>
        <w:spacing w:after="0" w:line="240" w:lineRule="auto"/>
        <w:rPr>
          <w:rFonts w:ascii="Cambria" w:hAnsi="Cambria" w:cs="Carlito"/>
          <w:sz w:val="24"/>
          <w:szCs w:val="24"/>
          <w:lang w:val="cs-CZ"/>
          <w:rPrChange w:id="28" w:author="Jakubec" w:date="2015-06-23T16:33:00Z">
            <w:rPr>
              <w:rFonts w:ascii="Cambria" w:hAnsi="Cambria" w:cs="Carlito"/>
              <w:sz w:val="24"/>
              <w:szCs w:val="24"/>
            </w:rPr>
          </w:rPrChange>
        </w:rPr>
      </w:pPr>
    </w:p>
    <w:p w14:paraId="37F7E192" w14:textId="77777777" w:rsidR="00135DA3" w:rsidRPr="00B23429" w:rsidRDefault="00135DA3" w:rsidP="000F47B2">
      <w:pPr>
        <w:autoSpaceDE w:val="0"/>
        <w:autoSpaceDN w:val="0"/>
        <w:adjustRightInd w:val="0"/>
        <w:spacing w:after="0" w:line="240" w:lineRule="auto"/>
        <w:rPr>
          <w:rFonts w:ascii="Cambria" w:hAnsi="Cambria" w:cs="Carlito"/>
          <w:sz w:val="24"/>
          <w:szCs w:val="24"/>
          <w:lang w:val="cs-CZ"/>
          <w:rPrChange w:id="29" w:author="Jakubec" w:date="2015-06-23T16:33:00Z">
            <w:rPr>
              <w:rFonts w:ascii="Cambria" w:hAnsi="Cambria" w:cs="Carlito"/>
              <w:sz w:val="24"/>
              <w:szCs w:val="24"/>
            </w:rPr>
          </w:rPrChange>
        </w:rPr>
      </w:pPr>
      <w:r w:rsidRPr="00B23429">
        <w:rPr>
          <w:rFonts w:ascii="Cambria" w:hAnsi="Cambria" w:cs="Carlito-Bold"/>
          <w:b/>
          <w:bCs/>
          <w:sz w:val="24"/>
          <w:szCs w:val="24"/>
          <w:lang w:val="cs-CZ"/>
          <w:rPrChange w:id="30" w:author="Jakubec" w:date="2015-06-23T16:33:00Z">
            <w:rPr>
              <w:rFonts w:ascii="Cambria" w:hAnsi="Cambria" w:cs="Carlito-Bold"/>
              <w:b/>
              <w:bCs/>
              <w:sz w:val="24"/>
              <w:szCs w:val="24"/>
            </w:rPr>
          </w:rPrChange>
        </w:rPr>
        <w:t xml:space="preserve">Navrhovatel a uchazeč: </w:t>
      </w:r>
      <w:r w:rsidRPr="00B23429">
        <w:rPr>
          <w:rFonts w:ascii="Cambria" w:hAnsi="Cambria" w:cs="Carlito-Bold"/>
          <w:b/>
          <w:bCs/>
          <w:sz w:val="24"/>
          <w:szCs w:val="24"/>
          <w:lang w:val="cs-CZ"/>
          <w:rPrChange w:id="31" w:author="Jakubec" w:date="2015-06-23T16:33:00Z">
            <w:rPr>
              <w:rFonts w:ascii="Cambria" w:hAnsi="Cambria" w:cs="Carlito-Bold"/>
              <w:b/>
              <w:bCs/>
              <w:sz w:val="24"/>
              <w:szCs w:val="24"/>
            </w:rPr>
          </w:rPrChange>
        </w:rPr>
        <w:tab/>
      </w:r>
      <w:r w:rsidRPr="00B23429">
        <w:rPr>
          <w:rFonts w:ascii="Cambria" w:hAnsi="Cambria" w:cs="Carlito-Bold"/>
          <w:b/>
          <w:bCs/>
          <w:sz w:val="24"/>
          <w:szCs w:val="24"/>
          <w:lang w:val="cs-CZ"/>
          <w:rPrChange w:id="32" w:author="Jakubec" w:date="2015-06-23T16:33:00Z">
            <w:rPr>
              <w:rFonts w:ascii="Cambria" w:hAnsi="Cambria" w:cs="Carlito-Bold"/>
              <w:b/>
              <w:bCs/>
              <w:sz w:val="24"/>
              <w:szCs w:val="24"/>
            </w:rPr>
          </w:rPrChange>
        </w:rPr>
        <w:tab/>
      </w:r>
      <w:r w:rsidRPr="00B23429">
        <w:rPr>
          <w:rFonts w:ascii="Cambria" w:hAnsi="Cambria" w:cs="Carlito-Bold"/>
          <w:b/>
          <w:bCs/>
          <w:sz w:val="24"/>
          <w:szCs w:val="24"/>
          <w:lang w:val="cs-CZ"/>
          <w:rPrChange w:id="33" w:author="Jakubec" w:date="2015-06-23T16:33:00Z">
            <w:rPr>
              <w:rFonts w:ascii="Cambria" w:hAnsi="Cambria" w:cs="Carlito-Bold"/>
              <w:b/>
              <w:bCs/>
              <w:sz w:val="24"/>
              <w:szCs w:val="24"/>
            </w:rPr>
          </w:rPrChange>
        </w:rPr>
        <w:tab/>
      </w:r>
      <w:r w:rsidRPr="00B23429">
        <w:rPr>
          <w:rFonts w:ascii="Cambria" w:hAnsi="Cambria" w:cs="Carlito"/>
          <w:sz w:val="24"/>
          <w:szCs w:val="24"/>
          <w:lang w:val="cs-CZ"/>
          <w:rPrChange w:id="34" w:author="Jakubec" w:date="2015-06-23T16:33:00Z">
            <w:rPr>
              <w:rFonts w:ascii="Cambria" w:hAnsi="Cambria" w:cs="Carlito"/>
              <w:sz w:val="24"/>
              <w:szCs w:val="24"/>
            </w:rPr>
          </w:rPrChange>
        </w:rPr>
        <w:t>Bc. Jan Binder</w:t>
      </w:r>
    </w:p>
    <w:p w14:paraId="3B957183" w14:textId="77777777" w:rsidR="00135DA3" w:rsidRPr="00B23429" w:rsidRDefault="00135DA3" w:rsidP="000F47B2">
      <w:pPr>
        <w:autoSpaceDE w:val="0"/>
        <w:autoSpaceDN w:val="0"/>
        <w:adjustRightInd w:val="0"/>
        <w:spacing w:after="0" w:line="240" w:lineRule="auto"/>
        <w:rPr>
          <w:rFonts w:ascii="Cambria" w:hAnsi="Cambria" w:cs="Carlito-Bold"/>
          <w:b/>
          <w:bCs/>
          <w:sz w:val="24"/>
          <w:szCs w:val="24"/>
          <w:lang w:val="cs-CZ"/>
          <w:rPrChange w:id="35" w:author="Jakubec" w:date="2015-06-23T16:33:00Z">
            <w:rPr>
              <w:rFonts w:ascii="Cambria" w:hAnsi="Cambria" w:cs="Carlito-Bold"/>
              <w:b/>
              <w:bCs/>
              <w:sz w:val="24"/>
              <w:szCs w:val="24"/>
            </w:rPr>
          </w:rPrChange>
        </w:rPr>
      </w:pPr>
    </w:p>
    <w:p w14:paraId="6F306F66" w14:textId="77777777" w:rsidR="00135DA3" w:rsidRPr="00B23429" w:rsidRDefault="00135DA3" w:rsidP="000F47B2">
      <w:pPr>
        <w:autoSpaceDE w:val="0"/>
        <w:autoSpaceDN w:val="0"/>
        <w:adjustRightInd w:val="0"/>
        <w:spacing w:after="0" w:line="240" w:lineRule="auto"/>
        <w:rPr>
          <w:rFonts w:ascii="Cambria" w:hAnsi="Cambria" w:cs="Carlito-Bold"/>
          <w:bCs/>
          <w:sz w:val="24"/>
          <w:szCs w:val="24"/>
          <w:lang w:val="cs-CZ"/>
          <w:rPrChange w:id="36" w:author="Jakubec" w:date="2015-06-23T16:33:00Z">
            <w:rPr>
              <w:rFonts w:ascii="Cambria" w:hAnsi="Cambria" w:cs="Carlito-Bold"/>
              <w:bCs/>
              <w:sz w:val="24"/>
              <w:szCs w:val="24"/>
            </w:rPr>
          </w:rPrChange>
        </w:rPr>
      </w:pPr>
      <w:r w:rsidRPr="00B23429">
        <w:rPr>
          <w:rFonts w:ascii="Cambria" w:hAnsi="Cambria" w:cs="Carlito-Bold"/>
          <w:b/>
          <w:bCs/>
          <w:sz w:val="24"/>
          <w:szCs w:val="24"/>
          <w:lang w:val="cs-CZ"/>
          <w:rPrChange w:id="37" w:author="Jakubec" w:date="2015-06-23T16:33:00Z">
            <w:rPr>
              <w:rFonts w:ascii="Cambria" w:hAnsi="Cambria" w:cs="Carlito-Bold"/>
              <w:b/>
              <w:bCs/>
              <w:sz w:val="24"/>
              <w:szCs w:val="24"/>
            </w:rPr>
          </w:rPrChange>
        </w:rPr>
        <w:t xml:space="preserve">Spolunavrhovatel a </w:t>
      </w:r>
      <w:proofErr w:type="gramStart"/>
      <w:r w:rsidRPr="00B23429">
        <w:rPr>
          <w:rFonts w:ascii="Cambria" w:hAnsi="Cambria" w:cs="Carlito-Bold"/>
          <w:b/>
          <w:bCs/>
          <w:sz w:val="24"/>
          <w:szCs w:val="24"/>
          <w:lang w:val="cs-CZ"/>
          <w:rPrChange w:id="38" w:author="Jakubec" w:date="2015-06-23T16:33:00Z">
            <w:rPr>
              <w:rFonts w:ascii="Cambria" w:hAnsi="Cambria" w:cs="Carlito-Bold"/>
              <w:b/>
              <w:bCs/>
              <w:sz w:val="24"/>
              <w:szCs w:val="24"/>
            </w:rPr>
          </w:rPrChange>
        </w:rPr>
        <w:t>spoluuchazeč :</w:t>
      </w:r>
      <w:r w:rsidRPr="00B23429">
        <w:rPr>
          <w:rFonts w:ascii="Cambria" w:hAnsi="Cambria" w:cs="Carlito-Bold"/>
          <w:b/>
          <w:bCs/>
          <w:sz w:val="24"/>
          <w:szCs w:val="24"/>
          <w:lang w:val="cs-CZ"/>
          <w:rPrChange w:id="39" w:author="Jakubec" w:date="2015-06-23T16:33:00Z">
            <w:rPr>
              <w:rFonts w:ascii="Cambria" w:hAnsi="Cambria" w:cs="Carlito-Bold"/>
              <w:b/>
              <w:bCs/>
              <w:sz w:val="24"/>
              <w:szCs w:val="24"/>
            </w:rPr>
          </w:rPrChange>
        </w:rPr>
        <w:tab/>
      </w:r>
      <w:r w:rsidRPr="00B23429">
        <w:rPr>
          <w:rFonts w:ascii="Cambria" w:hAnsi="Cambria" w:cs="Carlito-Bold"/>
          <w:bCs/>
          <w:sz w:val="24"/>
          <w:szCs w:val="24"/>
          <w:lang w:val="cs-CZ"/>
          <w:rPrChange w:id="40" w:author="Jakubec" w:date="2015-06-23T16:33:00Z">
            <w:rPr>
              <w:rFonts w:ascii="Cambria" w:hAnsi="Cambria" w:cs="Carlito-Bold"/>
              <w:bCs/>
              <w:sz w:val="24"/>
              <w:szCs w:val="24"/>
            </w:rPr>
          </w:rPrChange>
        </w:rPr>
        <w:t>Bc</w:t>
      </w:r>
      <w:proofErr w:type="gramEnd"/>
      <w:r w:rsidRPr="00B23429">
        <w:rPr>
          <w:rFonts w:ascii="Cambria" w:hAnsi="Cambria" w:cs="Carlito-Bold"/>
          <w:bCs/>
          <w:sz w:val="24"/>
          <w:szCs w:val="24"/>
          <w:lang w:val="cs-CZ"/>
          <w:rPrChange w:id="41" w:author="Jakubec" w:date="2015-06-23T16:33:00Z">
            <w:rPr>
              <w:rFonts w:ascii="Cambria" w:hAnsi="Cambria" w:cs="Carlito-Bold"/>
              <w:bCs/>
              <w:sz w:val="24"/>
              <w:szCs w:val="24"/>
            </w:rPr>
          </w:rPrChange>
        </w:rPr>
        <w:t>. Filip Kyrc</w:t>
      </w:r>
    </w:p>
    <w:p w14:paraId="302EA0D4" w14:textId="77777777" w:rsidR="00135DA3" w:rsidRPr="00B23429" w:rsidRDefault="00135DA3" w:rsidP="000F47B2">
      <w:pPr>
        <w:autoSpaceDE w:val="0"/>
        <w:autoSpaceDN w:val="0"/>
        <w:adjustRightInd w:val="0"/>
        <w:spacing w:after="0" w:line="240" w:lineRule="auto"/>
        <w:rPr>
          <w:rFonts w:ascii="Cambria" w:hAnsi="Cambria" w:cs="Carlito-Bold"/>
          <w:bCs/>
          <w:sz w:val="24"/>
          <w:szCs w:val="24"/>
          <w:lang w:val="cs-CZ"/>
          <w:rPrChange w:id="42" w:author="Jakubec" w:date="2015-06-23T16:33:00Z">
            <w:rPr>
              <w:rFonts w:ascii="Cambria" w:hAnsi="Cambria" w:cs="Carlito-Bold"/>
              <w:bCs/>
              <w:sz w:val="24"/>
              <w:szCs w:val="24"/>
            </w:rPr>
          </w:rPrChange>
        </w:rPr>
      </w:pPr>
      <w:r w:rsidRPr="00B23429">
        <w:rPr>
          <w:rFonts w:ascii="Cambria" w:hAnsi="Cambria" w:cs="Carlito-Bold"/>
          <w:bCs/>
          <w:sz w:val="24"/>
          <w:szCs w:val="24"/>
          <w:lang w:val="cs-CZ"/>
          <w:rPrChange w:id="43" w:author="Jakubec" w:date="2015-06-23T16:33:00Z">
            <w:rPr>
              <w:rFonts w:ascii="Cambria" w:hAnsi="Cambria" w:cs="Carlito-Bold"/>
              <w:bCs/>
              <w:sz w:val="24"/>
              <w:szCs w:val="24"/>
            </w:rPr>
          </w:rPrChange>
        </w:rPr>
        <w:tab/>
      </w:r>
      <w:r w:rsidRPr="00B23429">
        <w:rPr>
          <w:rFonts w:ascii="Cambria" w:hAnsi="Cambria" w:cs="Carlito-Bold"/>
          <w:bCs/>
          <w:sz w:val="24"/>
          <w:szCs w:val="24"/>
          <w:lang w:val="cs-CZ"/>
          <w:rPrChange w:id="44" w:author="Jakubec" w:date="2015-06-23T16:33:00Z">
            <w:rPr>
              <w:rFonts w:ascii="Cambria" w:hAnsi="Cambria" w:cs="Carlito-Bold"/>
              <w:bCs/>
              <w:sz w:val="24"/>
              <w:szCs w:val="24"/>
            </w:rPr>
          </w:rPrChange>
        </w:rPr>
        <w:tab/>
      </w:r>
      <w:r w:rsidRPr="00B23429">
        <w:rPr>
          <w:rFonts w:ascii="Cambria" w:hAnsi="Cambria" w:cs="Carlito-Bold"/>
          <w:bCs/>
          <w:sz w:val="24"/>
          <w:szCs w:val="24"/>
          <w:lang w:val="cs-CZ"/>
          <w:rPrChange w:id="45" w:author="Jakubec" w:date="2015-06-23T16:33:00Z">
            <w:rPr>
              <w:rFonts w:ascii="Cambria" w:hAnsi="Cambria" w:cs="Carlito-Bold"/>
              <w:bCs/>
              <w:sz w:val="24"/>
              <w:szCs w:val="24"/>
            </w:rPr>
          </w:rPrChange>
        </w:rPr>
        <w:tab/>
      </w:r>
      <w:r w:rsidRPr="00B23429">
        <w:rPr>
          <w:rFonts w:ascii="Cambria" w:hAnsi="Cambria" w:cs="Carlito-Bold"/>
          <w:bCs/>
          <w:sz w:val="24"/>
          <w:szCs w:val="24"/>
          <w:lang w:val="cs-CZ"/>
          <w:rPrChange w:id="46" w:author="Jakubec" w:date="2015-06-23T16:33:00Z">
            <w:rPr>
              <w:rFonts w:ascii="Cambria" w:hAnsi="Cambria" w:cs="Carlito-Bold"/>
              <w:bCs/>
              <w:sz w:val="24"/>
              <w:szCs w:val="24"/>
            </w:rPr>
          </w:rPrChange>
        </w:rPr>
        <w:tab/>
      </w:r>
      <w:r w:rsidRPr="00B23429">
        <w:rPr>
          <w:rFonts w:ascii="Cambria" w:hAnsi="Cambria" w:cs="Carlito-Bold"/>
          <w:bCs/>
          <w:sz w:val="24"/>
          <w:szCs w:val="24"/>
          <w:lang w:val="cs-CZ"/>
          <w:rPrChange w:id="47" w:author="Jakubec" w:date="2015-06-23T16:33:00Z">
            <w:rPr>
              <w:rFonts w:ascii="Cambria" w:hAnsi="Cambria" w:cs="Carlito-Bold"/>
              <w:bCs/>
              <w:sz w:val="24"/>
              <w:szCs w:val="24"/>
            </w:rPr>
          </w:rPrChange>
        </w:rPr>
        <w:tab/>
      </w:r>
      <w:r w:rsidRPr="00B23429">
        <w:rPr>
          <w:rFonts w:ascii="Cambria" w:hAnsi="Cambria" w:cs="Carlito-Bold"/>
          <w:bCs/>
          <w:sz w:val="24"/>
          <w:szCs w:val="24"/>
          <w:lang w:val="cs-CZ"/>
          <w:rPrChange w:id="48" w:author="Jakubec" w:date="2015-06-23T16:33:00Z">
            <w:rPr>
              <w:rFonts w:ascii="Cambria" w:hAnsi="Cambria" w:cs="Carlito-Bold"/>
              <w:bCs/>
              <w:sz w:val="24"/>
              <w:szCs w:val="24"/>
            </w:rPr>
          </w:rPrChange>
        </w:rPr>
        <w:tab/>
        <w:t>Bc. Matej Mikloš</w:t>
      </w:r>
    </w:p>
    <w:p w14:paraId="07DCB9C3" w14:textId="77777777" w:rsidR="00135DA3" w:rsidRPr="00B23429" w:rsidRDefault="00135DA3" w:rsidP="000F47B2">
      <w:pPr>
        <w:autoSpaceDE w:val="0"/>
        <w:autoSpaceDN w:val="0"/>
        <w:adjustRightInd w:val="0"/>
        <w:spacing w:after="0" w:line="240" w:lineRule="auto"/>
        <w:rPr>
          <w:rFonts w:ascii="Cambria" w:hAnsi="Cambria" w:cs="Carlito-Bold"/>
          <w:bCs/>
          <w:sz w:val="24"/>
          <w:szCs w:val="24"/>
          <w:lang w:val="cs-CZ"/>
          <w:rPrChange w:id="49" w:author="Jakubec" w:date="2015-06-23T16:33:00Z">
            <w:rPr>
              <w:rFonts w:ascii="Cambria" w:hAnsi="Cambria" w:cs="Carlito-Bold"/>
              <w:bCs/>
              <w:sz w:val="24"/>
              <w:szCs w:val="24"/>
            </w:rPr>
          </w:rPrChange>
        </w:rPr>
      </w:pPr>
      <w:r w:rsidRPr="00B23429">
        <w:rPr>
          <w:rFonts w:ascii="Cambria" w:hAnsi="Cambria" w:cs="Carlito-Bold"/>
          <w:bCs/>
          <w:sz w:val="24"/>
          <w:szCs w:val="24"/>
          <w:lang w:val="cs-CZ"/>
          <w:rPrChange w:id="50" w:author="Jakubec" w:date="2015-06-23T16:33:00Z">
            <w:rPr>
              <w:rFonts w:ascii="Cambria" w:hAnsi="Cambria" w:cs="Carlito-Bold"/>
              <w:bCs/>
              <w:sz w:val="24"/>
              <w:szCs w:val="24"/>
            </w:rPr>
          </w:rPrChange>
        </w:rPr>
        <w:tab/>
      </w:r>
      <w:r w:rsidRPr="00B23429">
        <w:rPr>
          <w:rFonts w:ascii="Cambria" w:hAnsi="Cambria" w:cs="Carlito-Bold"/>
          <w:bCs/>
          <w:sz w:val="24"/>
          <w:szCs w:val="24"/>
          <w:lang w:val="cs-CZ"/>
          <w:rPrChange w:id="51" w:author="Jakubec" w:date="2015-06-23T16:33:00Z">
            <w:rPr>
              <w:rFonts w:ascii="Cambria" w:hAnsi="Cambria" w:cs="Carlito-Bold"/>
              <w:bCs/>
              <w:sz w:val="24"/>
              <w:szCs w:val="24"/>
            </w:rPr>
          </w:rPrChange>
        </w:rPr>
        <w:tab/>
      </w:r>
      <w:r w:rsidRPr="00B23429">
        <w:rPr>
          <w:rFonts w:ascii="Cambria" w:hAnsi="Cambria" w:cs="Carlito-Bold"/>
          <w:bCs/>
          <w:sz w:val="24"/>
          <w:szCs w:val="24"/>
          <w:lang w:val="cs-CZ"/>
          <w:rPrChange w:id="52" w:author="Jakubec" w:date="2015-06-23T16:33:00Z">
            <w:rPr>
              <w:rFonts w:ascii="Cambria" w:hAnsi="Cambria" w:cs="Carlito-Bold"/>
              <w:bCs/>
              <w:sz w:val="24"/>
              <w:szCs w:val="24"/>
            </w:rPr>
          </w:rPrChange>
        </w:rPr>
        <w:tab/>
      </w:r>
      <w:r w:rsidRPr="00B23429">
        <w:rPr>
          <w:rFonts w:ascii="Cambria" w:hAnsi="Cambria" w:cs="Carlito-Bold"/>
          <w:bCs/>
          <w:sz w:val="24"/>
          <w:szCs w:val="24"/>
          <w:lang w:val="cs-CZ"/>
          <w:rPrChange w:id="53" w:author="Jakubec" w:date="2015-06-23T16:33:00Z">
            <w:rPr>
              <w:rFonts w:ascii="Cambria" w:hAnsi="Cambria" w:cs="Carlito-Bold"/>
              <w:bCs/>
              <w:sz w:val="24"/>
              <w:szCs w:val="24"/>
            </w:rPr>
          </w:rPrChange>
        </w:rPr>
        <w:tab/>
      </w:r>
      <w:r w:rsidRPr="00B23429">
        <w:rPr>
          <w:rFonts w:ascii="Cambria" w:hAnsi="Cambria" w:cs="Carlito-Bold"/>
          <w:bCs/>
          <w:sz w:val="24"/>
          <w:szCs w:val="24"/>
          <w:lang w:val="cs-CZ"/>
          <w:rPrChange w:id="54" w:author="Jakubec" w:date="2015-06-23T16:33:00Z">
            <w:rPr>
              <w:rFonts w:ascii="Cambria" w:hAnsi="Cambria" w:cs="Carlito-Bold"/>
              <w:bCs/>
              <w:sz w:val="24"/>
              <w:szCs w:val="24"/>
            </w:rPr>
          </w:rPrChange>
        </w:rPr>
        <w:tab/>
      </w:r>
      <w:r w:rsidRPr="00B23429">
        <w:rPr>
          <w:rFonts w:ascii="Cambria" w:hAnsi="Cambria" w:cs="Carlito-Bold"/>
          <w:bCs/>
          <w:sz w:val="24"/>
          <w:szCs w:val="24"/>
          <w:lang w:val="cs-CZ"/>
          <w:rPrChange w:id="55" w:author="Jakubec" w:date="2015-06-23T16:33:00Z">
            <w:rPr>
              <w:rFonts w:ascii="Cambria" w:hAnsi="Cambria" w:cs="Carlito-Bold"/>
              <w:bCs/>
              <w:sz w:val="24"/>
              <w:szCs w:val="24"/>
            </w:rPr>
          </w:rPrChange>
        </w:rPr>
        <w:tab/>
        <w:t>Bc. Jana Gazdagová</w:t>
      </w:r>
    </w:p>
    <w:p w14:paraId="39CF3206" w14:textId="77777777" w:rsidR="00135DA3" w:rsidRPr="00B23429" w:rsidRDefault="00135DA3" w:rsidP="000F47B2">
      <w:pPr>
        <w:autoSpaceDE w:val="0"/>
        <w:autoSpaceDN w:val="0"/>
        <w:adjustRightInd w:val="0"/>
        <w:spacing w:after="0" w:line="240" w:lineRule="auto"/>
        <w:rPr>
          <w:rFonts w:ascii="Cambria" w:hAnsi="Cambria" w:cs="Carlito-Bold"/>
          <w:bCs/>
          <w:sz w:val="24"/>
          <w:szCs w:val="24"/>
          <w:lang w:val="cs-CZ"/>
          <w:rPrChange w:id="56" w:author="Jakubec" w:date="2015-06-23T16:33:00Z">
            <w:rPr>
              <w:rFonts w:ascii="Cambria" w:hAnsi="Cambria" w:cs="Carlito-Bold"/>
              <w:bCs/>
              <w:sz w:val="24"/>
              <w:szCs w:val="24"/>
            </w:rPr>
          </w:rPrChange>
        </w:rPr>
      </w:pPr>
      <w:r w:rsidRPr="00B23429">
        <w:rPr>
          <w:rFonts w:ascii="Cambria" w:hAnsi="Cambria" w:cs="Carlito-Bold"/>
          <w:bCs/>
          <w:sz w:val="24"/>
          <w:szCs w:val="24"/>
          <w:lang w:val="cs-CZ"/>
          <w:rPrChange w:id="57" w:author="Jakubec" w:date="2015-06-23T16:33:00Z">
            <w:rPr>
              <w:rFonts w:ascii="Cambria" w:hAnsi="Cambria" w:cs="Carlito-Bold"/>
              <w:bCs/>
              <w:sz w:val="24"/>
              <w:szCs w:val="24"/>
            </w:rPr>
          </w:rPrChange>
        </w:rPr>
        <w:tab/>
      </w:r>
      <w:r w:rsidRPr="00B23429">
        <w:rPr>
          <w:rFonts w:ascii="Cambria" w:hAnsi="Cambria" w:cs="Carlito-Bold"/>
          <w:bCs/>
          <w:sz w:val="24"/>
          <w:szCs w:val="24"/>
          <w:lang w:val="cs-CZ"/>
          <w:rPrChange w:id="58" w:author="Jakubec" w:date="2015-06-23T16:33:00Z">
            <w:rPr>
              <w:rFonts w:ascii="Cambria" w:hAnsi="Cambria" w:cs="Carlito-Bold"/>
              <w:bCs/>
              <w:sz w:val="24"/>
              <w:szCs w:val="24"/>
            </w:rPr>
          </w:rPrChange>
        </w:rPr>
        <w:tab/>
      </w:r>
      <w:r w:rsidRPr="00B23429">
        <w:rPr>
          <w:rFonts w:ascii="Cambria" w:hAnsi="Cambria" w:cs="Carlito-Bold"/>
          <w:bCs/>
          <w:sz w:val="24"/>
          <w:szCs w:val="24"/>
          <w:lang w:val="cs-CZ"/>
          <w:rPrChange w:id="59" w:author="Jakubec" w:date="2015-06-23T16:33:00Z">
            <w:rPr>
              <w:rFonts w:ascii="Cambria" w:hAnsi="Cambria" w:cs="Carlito-Bold"/>
              <w:bCs/>
              <w:sz w:val="24"/>
              <w:szCs w:val="24"/>
            </w:rPr>
          </w:rPrChange>
        </w:rPr>
        <w:tab/>
      </w:r>
      <w:r w:rsidRPr="00B23429">
        <w:rPr>
          <w:rFonts w:ascii="Cambria" w:hAnsi="Cambria" w:cs="Carlito-Bold"/>
          <w:bCs/>
          <w:sz w:val="24"/>
          <w:szCs w:val="24"/>
          <w:lang w:val="cs-CZ"/>
          <w:rPrChange w:id="60" w:author="Jakubec" w:date="2015-06-23T16:33:00Z">
            <w:rPr>
              <w:rFonts w:ascii="Cambria" w:hAnsi="Cambria" w:cs="Carlito-Bold"/>
              <w:bCs/>
              <w:sz w:val="24"/>
              <w:szCs w:val="24"/>
            </w:rPr>
          </w:rPrChange>
        </w:rPr>
        <w:tab/>
      </w:r>
      <w:r w:rsidRPr="00B23429">
        <w:rPr>
          <w:rFonts w:ascii="Cambria" w:hAnsi="Cambria" w:cs="Carlito-Bold"/>
          <w:bCs/>
          <w:sz w:val="24"/>
          <w:szCs w:val="24"/>
          <w:lang w:val="cs-CZ"/>
          <w:rPrChange w:id="61" w:author="Jakubec" w:date="2015-06-23T16:33:00Z">
            <w:rPr>
              <w:rFonts w:ascii="Cambria" w:hAnsi="Cambria" w:cs="Carlito-Bold"/>
              <w:bCs/>
              <w:sz w:val="24"/>
              <w:szCs w:val="24"/>
            </w:rPr>
          </w:rPrChange>
        </w:rPr>
        <w:tab/>
      </w:r>
      <w:r w:rsidRPr="00B23429">
        <w:rPr>
          <w:rFonts w:ascii="Cambria" w:hAnsi="Cambria" w:cs="Carlito-Bold"/>
          <w:bCs/>
          <w:sz w:val="24"/>
          <w:szCs w:val="24"/>
          <w:lang w:val="cs-CZ"/>
          <w:rPrChange w:id="62" w:author="Jakubec" w:date="2015-06-23T16:33:00Z">
            <w:rPr>
              <w:rFonts w:ascii="Cambria" w:hAnsi="Cambria" w:cs="Carlito-Bold"/>
              <w:bCs/>
              <w:sz w:val="24"/>
              <w:szCs w:val="24"/>
            </w:rPr>
          </w:rPrChange>
        </w:rPr>
        <w:tab/>
        <w:t>BcA. Jana Čuprová</w:t>
      </w:r>
    </w:p>
    <w:p w14:paraId="5CBEF542" w14:textId="77777777" w:rsidR="00135DA3" w:rsidRPr="00B23429" w:rsidRDefault="00135DA3" w:rsidP="00323F5C">
      <w:pPr>
        <w:jc w:val="both"/>
        <w:rPr>
          <w:rFonts w:ascii="Cambria" w:hAnsi="Cambria"/>
          <w:b/>
          <w:i/>
          <w:sz w:val="24"/>
          <w:szCs w:val="24"/>
          <w:lang w:val="cs-CZ"/>
          <w:rPrChange w:id="63" w:author="Jakubec" w:date="2015-06-23T16:33:00Z">
            <w:rPr>
              <w:rFonts w:ascii="Cambria" w:hAnsi="Cambria"/>
              <w:b/>
              <w:i/>
              <w:sz w:val="24"/>
              <w:szCs w:val="24"/>
            </w:rPr>
          </w:rPrChange>
        </w:rPr>
      </w:pPr>
      <w:r w:rsidRPr="00B23429">
        <w:rPr>
          <w:rFonts w:ascii="Cambria" w:hAnsi="Cambria"/>
          <w:b/>
          <w:i/>
          <w:sz w:val="24"/>
          <w:szCs w:val="24"/>
          <w:lang w:val="cs-CZ"/>
          <w:rPrChange w:id="64" w:author="Jakubec" w:date="2015-06-23T16:33:00Z">
            <w:rPr>
              <w:rFonts w:ascii="Cambria" w:hAnsi="Cambria"/>
              <w:b/>
              <w:i/>
              <w:sz w:val="24"/>
              <w:szCs w:val="24"/>
            </w:rPr>
          </w:rPrChange>
        </w:rPr>
        <w:t xml:space="preserve">Abstrakt </w:t>
      </w:r>
    </w:p>
    <w:p w14:paraId="24D3C017" w14:textId="77777777" w:rsidR="00135DA3" w:rsidRPr="00B23429" w:rsidRDefault="00135DA3" w:rsidP="00323F5C">
      <w:pPr>
        <w:pStyle w:val="Bezmezer"/>
        <w:spacing w:line="276" w:lineRule="auto"/>
        <w:jc w:val="both"/>
        <w:rPr>
          <w:rFonts w:ascii="Times New Roman" w:hAnsi="Times New Roman"/>
          <w:i/>
          <w:sz w:val="24"/>
          <w:szCs w:val="24"/>
          <w:lang w:val="cs-CZ"/>
          <w:rPrChange w:id="65" w:author="Jakubec" w:date="2015-06-23T16:33:00Z">
            <w:rPr>
              <w:rFonts w:ascii="Times New Roman" w:hAnsi="Times New Roman"/>
              <w:i/>
              <w:sz w:val="24"/>
              <w:szCs w:val="24"/>
            </w:rPr>
          </w:rPrChange>
        </w:rPr>
      </w:pPr>
      <w:r w:rsidRPr="00B23429">
        <w:rPr>
          <w:rFonts w:ascii="Times New Roman" w:hAnsi="Times New Roman"/>
          <w:i/>
          <w:sz w:val="24"/>
          <w:szCs w:val="24"/>
          <w:lang w:val="cs-CZ"/>
          <w:rPrChange w:id="66" w:author="Jakubec" w:date="2015-06-23T16:33:00Z">
            <w:rPr>
              <w:rFonts w:ascii="Times New Roman" w:hAnsi="Times New Roman"/>
              <w:i/>
              <w:sz w:val="24"/>
              <w:szCs w:val="24"/>
            </w:rPr>
          </w:rPrChange>
        </w:rPr>
        <w:t>Jihomoravské městečko Bučovice se nachází na samém okraji Malé Hané. Stejnojmenný zámek dnes, určitě právem spolu s dalšími unikátními památkami na území České republiky, prohlášen za národní kulturní památku. Patří bezesporu k významným dokladům vývoje architektury a života šlechty v době raného novověku na Moravě.</w:t>
      </w:r>
    </w:p>
    <w:p w14:paraId="6A7D0766" w14:textId="77777777" w:rsidR="00135DA3" w:rsidRPr="00B23429" w:rsidRDefault="00135DA3" w:rsidP="00323F5C">
      <w:pPr>
        <w:pStyle w:val="Bezmezer"/>
        <w:spacing w:line="276" w:lineRule="auto"/>
        <w:jc w:val="both"/>
        <w:rPr>
          <w:rFonts w:ascii="Times New Roman" w:hAnsi="Times New Roman"/>
          <w:i/>
          <w:sz w:val="24"/>
          <w:szCs w:val="24"/>
          <w:lang w:val="cs-CZ"/>
          <w:rPrChange w:id="67" w:author="Jakubec" w:date="2015-06-23T16:33:00Z">
            <w:rPr>
              <w:rFonts w:ascii="Times New Roman" w:hAnsi="Times New Roman"/>
              <w:i/>
              <w:sz w:val="24"/>
              <w:szCs w:val="24"/>
            </w:rPr>
          </w:rPrChange>
        </w:rPr>
      </w:pPr>
      <w:r w:rsidRPr="00B23429">
        <w:rPr>
          <w:rFonts w:ascii="Times New Roman" w:hAnsi="Times New Roman"/>
          <w:i/>
          <w:sz w:val="24"/>
          <w:szCs w:val="24"/>
          <w:lang w:val="cs-CZ"/>
          <w:rPrChange w:id="68" w:author="Jakubec" w:date="2015-06-23T16:33:00Z">
            <w:rPr>
              <w:rFonts w:ascii="Times New Roman" w:hAnsi="Times New Roman"/>
              <w:i/>
              <w:sz w:val="24"/>
              <w:szCs w:val="24"/>
            </w:rPr>
          </w:rPrChange>
        </w:rPr>
        <w:t>Podstatou našeho projektu je za pomoci dnes dostupných prostředků a metod, provést komplexní průzkum zámku a to nejen z hlediska stavebně historického, ale i umělecké výzdoby a života šlechty na tomto sídle.</w:t>
      </w:r>
    </w:p>
    <w:p w14:paraId="5991B41D" w14:textId="77777777" w:rsidR="00135DA3" w:rsidRPr="00B23429" w:rsidRDefault="00135DA3" w:rsidP="00323F5C">
      <w:pPr>
        <w:pStyle w:val="Bezmezer"/>
        <w:spacing w:line="276" w:lineRule="auto"/>
        <w:jc w:val="both"/>
        <w:rPr>
          <w:rFonts w:ascii="Times New Roman" w:hAnsi="Times New Roman"/>
          <w:i/>
          <w:sz w:val="24"/>
          <w:szCs w:val="24"/>
          <w:lang w:val="cs-CZ"/>
          <w:rPrChange w:id="69" w:author="Jakubec" w:date="2015-06-23T16:33:00Z">
            <w:rPr>
              <w:rFonts w:ascii="Times New Roman" w:hAnsi="Times New Roman"/>
              <w:i/>
              <w:sz w:val="24"/>
              <w:szCs w:val="24"/>
            </w:rPr>
          </w:rPrChange>
        </w:rPr>
      </w:pPr>
      <w:r w:rsidRPr="00B23429">
        <w:rPr>
          <w:rFonts w:ascii="Times New Roman" w:hAnsi="Times New Roman"/>
          <w:i/>
          <w:sz w:val="24"/>
          <w:szCs w:val="24"/>
          <w:lang w:val="cs-CZ"/>
          <w:rPrChange w:id="70" w:author="Jakubec" w:date="2015-06-23T16:33:00Z">
            <w:rPr>
              <w:rFonts w:ascii="Times New Roman" w:hAnsi="Times New Roman"/>
              <w:i/>
              <w:sz w:val="24"/>
              <w:szCs w:val="24"/>
            </w:rPr>
          </w:rPrChange>
        </w:rPr>
        <w:t xml:space="preserve">V našem počínání budeme postupovat v </w:t>
      </w:r>
      <w:r w:rsidRPr="00B23429">
        <w:rPr>
          <w:rFonts w:ascii="Times New Roman" w:hAnsi="Times New Roman"/>
          <w:i/>
          <w:sz w:val="24"/>
          <w:szCs w:val="24"/>
          <w:highlight w:val="yellow"/>
          <w:lang w:val="cs-CZ"/>
          <w:rPrChange w:id="71" w:author="Jakubec" w:date="2015-06-23T16:33:00Z">
            <w:rPr>
              <w:rFonts w:ascii="Times New Roman" w:hAnsi="Times New Roman"/>
              <w:i/>
              <w:sz w:val="24"/>
              <w:szCs w:val="24"/>
              <w:highlight w:val="yellow"/>
            </w:rPr>
          </w:rPrChange>
        </w:rPr>
        <w:t xml:space="preserve">kontextu dosavadního </w:t>
      </w:r>
      <w:commentRangeStart w:id="72"/>
      <w:r w:rsidRPr="00B23429">
        <w:rPr>
          <w:rFonts w:ascii="Times New Roman" w:hAnsi="Times New Roman"/>
          <w:i/>
          <w:sz w:val="24"/>
          <w:szCs w:val="24"/>
          <w:highlight w:val="yellow"/>
          <w:lang w:val="cs-CZ"/>
          <w:rPrChange w:id="73" w:author="Jakubec" w:date="2015-06-23T16:33:00Z">
            <w:rPr>
              <w:rFonts w:ascii="Times New Roman" w:hAnsi="Times New Roman"/>
              <w:i/>
              <w:sz w:val="24"/>
              <w:szCs w:val="24"/>
              <w:highlight w:val="yellow"/>
            </w:rPr>
          </w:rPrChange>
        </w:rPr>
        <w:t>bádání</w:t>
      </w:r>
      <w:commentRangeEnd w:id="72"/>
      <w:r w:rsidR="00B23429" w:rsidRPr="00B23429">
        <w:rPr>
          <w:rStyle w:val="Odkaznakoment"/>
          <w:lang w:val="cs-CZ"/>
          <w:rPrChange w:id="74" w:author="Jakubec" w:date="2015-06-23T16:33:00Z">
            <w:rPr>
              <w:rStyle w:val="Odkaznakoment"/>
            </w:rPr>
          </w:rPrChange>
        </w:rPr>
        <w:commentReference w:id="72"/>
      </w:r>
      <w:r w:rsidRPr="00B23429">
        <w:rPr>
          <w:rFonts w:ascii="Times New Roman" w:hAnsi="Times New Roman"/>
          <w:i/>
          <w:sz w:val="24"/>
          <w:szCs w:val="24"/>
          <w:lang w:val="cs-CZ"/>
          <w:rPrChange w:id="75" w:author="Jakubec" w:date="2015-06-23T16:33:00Z">
            <w:rPr>
              <w:rFonts w:ascii="Times New Roman" w:hAnsi="Times New Roman"/>
              <w:i/>
              <w:sz w:val="24"/>
              <w:szCs w:val="24"/>
            </w:rPr>
          </w:rPrChange>
        </w:rPr>
        <w:t>, které se budeme snažit rozšířit o nové poznatky, získané jak studiem dochovaných archivních pramenů, tak místním průzkumem za použití uměleckohistorických metod a přístupů historika umění - formálně analytickým, ikonograficko-ikonologickým a kulturně historickým.</w:t>
      </w:r>
    </w:p>
    <w:p w14:paraId="45B79121" w14:textId="77777777" w:rsidR="00135DA3" w:rsidRPr="00B23429" w:rsidRDefault="00135DA3" w:rsidP="00323F5C">
      <w:pPr>
        <w:pStyle w:val="Bezmezer"/>
        <w:spacing w:line="276" w:lineRule="auto"/>
        <w:jc w:val="both"/>
        <w:rPr>
          <w:rFonts w:ascii="Times New Roman" w:hAnsi="Times New Roman"/>
          <w:i/>
          <w:sz w:val="24"/>
          <w:szCs w:val="24"/>
          <w:lang w:val="cs-CZ"/>
          <w:rPrChange w:id="76" w:author="Jakubec" w:date="2015-06-23T16:33:00Z">
            <w:rPr>
              <w:rFonts w:ascii="Times New Roman" w:hAnsi="Times New Roman"/>
              <w:i/>
              <w:sz w:val="24"/>
              <w:szCs w:val="24"/>
            </w:rPr>
          </w:rPrChange>
        </w:rPr>
      </w:pPr>
    </w:p>
    <w:p w14:paraId="2E477B9A" w14:textId="77777777" w:rsidR="00135DA3" w:rsidRPr="00B23429" w:rsidRDefault="00135DA3" w:rsidP="00323F5C">
      <w:pPr>
        <w:jc w:val="both"/>
        <w:rPr>
          <w:rFonts w:ascii="Times New Roman" w:hAnsi="Times New Roman"/>
          <w:b/>
          <w:i/>
          <w:sz w:val="24"/>
          <w:szCs w:val="24"/>
          <w:lang w:val="cs-CZ"/>
          <w:rPrChange w:id="77" w:author="Jakubec" w:date="2015-06-23T16:33:00Z">
            <w:rPr>
              <w:rFonts w:ascii="Times New Roman" w:hAnsi="Times New Roman"/>
              <w:b/>
              <w:i/>
              <w:sz w:val="24"/>
              <w:szCs w:val="24"/>
            </w:rPr>
          </w:rPrChange>
        </w:rPr>
      </w:pPr>
      <w:r w:rsidRPr="00B23429">
        <w:rPr>
          <w:rFonts w:ascii="Times New Roman" w:hAnsi="Times New Roman"/>
          <w:b/>
          <w:i/>
          <w:sz w:val="24"/>
          <w:szCs w:val="24"/>
          <w:lang w:val="cs-CZ"/>
          <w:rPrChange w:id="78" w:author="Jakubec" w:date="2015-06-23T16:33:00Z">
            <w:rPr>
              <w:rFonts w:ascii="Times New Roman" w:hAnsi="Times New Roman"/>
              <w:b/>
              <w:i/>
              <w:sz w:val="24"/>
              <w:szCs w:val="24"/>
            </w:rPr>
          </w:rPrChange>
        </w:rPr>
        <w:t>Cíle projektu</w:t>
      </w:r>
    </w:p>
    <w:p w14:paraId="075D89E8" w14:textId="77777777" w:rsidR="00135DA3" w:rsidRPr="00B23429" w:rsidRDefault="00135DA3" w:rsidP="00323F5C">
      <w:pPr>
        <w:jc w:val="both"/>
        <w:rPr>
          <w:rFonts w:ascii="Times New Roman" w:hAnsi="Times New Roman"/>
          <w:i/>
          <w:sz w:val="24"/>
          <w:szCs w:val="24"/>
          <w:lang w:val="cs-CZ"/>
          <w:rPrChange w:id="79" w:author="Jakubec" w:date="2015-06-23T16:33:00Z">
            <w:rPr>
              <w:rFonts w:ascii="Times New Roman" w:hAnsi="Times New Roman"/>
              <w:i/>
              <w:sz w:val="24"/>
              <w:szCs w:val="24"/>
            </w:rPr>
          </w:rPrChange>
        </w:rPr>
      </w:pPr>
      <w:r w:rsidRPr="00B23429">
        <w:rPr>
          <w:rFonts w:ascii="Times New Roman" w:hAnsi="Times New Roman"/>
          <w:i/>
          <w:sz w:val="24"/>
          <w:szCs w:val="24"/>
          <w:lang w:val="cs-CZ"/>
          <w:rPrChange w:id="80" w:author="Jakubec" w:date="2015-06-23T16:33:00Z">
            <w:rPr>
              <w:rFonts w:ascii="Times New Roman" w:hAnsi="Times New Roman"/>
              <w:i/>
              <w:sz w:val="24"/>
              <w:szCs w:val="24"/>
            </w:rPr>
          </w:rPrChange>
        </w:rPr>
        <w:t xml:space="preserve">Cílem našeho projektu je </w:t>
      </w:r>
      <w:del w:id="81" w:author="Jakubec" w:date="2015-06-23T16:28:00Z">
        <w:r w:rsidRPr="00B23429" w:rsidDel="00B23429">
          <w:rPr>
            <w:rFonts w:ascii="Times New Roman" w:hAnsi="Times New Roman"/>
            <w:i/>
            <w:sz w:val="24"/>
            <w:szCs w:val="24"/>
            <w:lang w:val="cs-CZ"/>
            <w:rPrChange w:id="82" w:author="Jakubec" w:date="2015-06-23T16:33:00Z">
              <w:rPr>
                <w:rFonts w:ascii="Times New Roman" w:hAnsi="Times New Roman"/>
                <w:i/>
                <w:sz w:val="24"/>
                <w:szCs w:val="24"/>
              </w:rPr>
            </w:rPrChange>
          </w:rPr>
          <w:delText xml:space="preserve">vytvoření </w:delText>
        </w:r>
      </w:del>
      <w:r w:rsidRPr="00B23429">
        <w:rPr>
          <w:rFonts w:ascii="Times New Roman" w:hAnsi="Times New Roman"/>
          <w:i/>
          <w:sz w:val="24"/>
          <w:szCs w:val="24"/>
          <w:lang w:val="cs-CZ"/>
          <w:rPrChange w:id="83" w:author="Jakubec" w:date="2015-06-23T16:33:00Z">
            <w:rPr>
              <w:rFonts w:ascii="Times New Roman" w:hAnsi="Times New Roman"/>
              <w:i/>
              <w:sz w:val="24"/>
              <w:szCs w:val="24"/>
            </w:rPr>
          </w:rPrChange>
        </w:rPr>
        <w:t>monografie, která se bude věnovat bučovickému zámku v co nejširším záběru. Nejen, že podá vyčerpávající informace o zámku z pohledu uměleckohistorického, ale zachytí i život na tomto sídle a vůbec podstatu jeho vzniku a fungování v dobovém kontextu.</w:t>
      </w:r>
    </w:p>
    <w:p w14:paraId="2A803D48" w14:textId="77777777" w:rsidR="00135DA3" w:rsidRPr="00B23429" w:rsidRDefault="00135DA3" w:rsidP="00323F5C">
      <w:pPr>
        <w:jc w:val="both"/>
        <w:rPr>
          <w:rFonts w:ascii="Times New Roman" w:hAnsi="Times New Roman"/>
          <w:i/>
          <w:sz w:val="24"/>
          <w:szCs w:val="24"/>
          <w:lang w:val="cs-CZ"/>
          <w:rPrChange w:id="84" w:author="Jakubec" w:date="2015-06-23T16:33:00Z">
            <w:rPr>
              <w:rFonts w:ascii="Times New Roman" w:hAnsi="Times New Roman"/>
              <w:i/>
              <w:sz w:val="24"/>
              <w:szCs w:val="24"/>
            </w:rPr>
          </w:rPrChange>
        </w:rPr>
      </w:pPr>
    </w:p>
    <w:p w14:paraId="14BBCF3F" w14:textId="77777777" w:rsidR="00135DA3" w:rsidRPr="00B23429" w:rsidRDefault="00135DA3" w:rsidP="00323F5C">
      <w:pPr>
        <w:spacing w:line="360" w:lineRule="auto"/>
        <w:jc w:val="both"/>
        <w:rPr>
          <w:rFonts w:ascii="Times New Roman" w:hAnsi="Times New Roman"/>
          <w:b/>
          <w:sz w:val="24"/>
          <w:szCs w:val="24"/>
          <w:u w:val="single"/>
          <w:lang w:val="cs-CZ"/>
          <w:rPrChange w:id="85" w:author="Jakubec" w:date="2015-06-23T16:33:00Z">
            <w:rPr>
              <w:rFonts w:ascii="Times New Roman" w:hAnsi="Times New Roman"/>
              <w:b/>
              <w:sz w:val="24"/>
              <w:szCs w:val="24"/>
              <w:u w:val="single"/>
            </w:rPr>
          </w:rPrChange>
        </w:rPr>
      </w:pPr>
      <w:r w:rsidRPr="00B23429">
        <w:rPr>
          <w:rFonts w:ascii="Times New Roman" w:hAnsi="Times New Roman"/>
          <w:b/>
          <w:sz w:val="24"/>
          <w:szCs w:val="24"/>
          <w:u w:val="single"/>
          <w:lang w:val="cs-CZ"/>
          <w:rPrChange w:id="86" w:author="Jakubec" w:date="2015-06-23T16:33:00Z">
            <w:rPr>
              <w:rFonts w:ascii="Times New Roman" w:hAnsi="Times New Roman"/>
              <w:b/>
              <w:sz w:val="24"/>
              <w:szCs w:val="24"/>
              <w:u w:val="single"/>
            </w:rPr>
          </w:rPrChange>
        </w:rPr>
        <w:t xml:space="preserve">Bučovice: </w:t>
      </w:r>
      <w:r w:rsidRPr="00B23429">
        <w:rPr>
          <w:rStyle w:val="5yl5"/>
          <w:rFonts w:ascii="Times New Roman" w:hAnsi="Times New Roman"/>
          <w:sz w:val="24"/>
          <w:szCs w:val="24"/>
          <w:u w:val="single"/>
          <w:lang w:val="cs-CZ"/>
          <w:rPrChange w:id="87" w:author="Jakubec" w:date="2015-06-23T16:33:00Z">
            <w:rPr>
              <w:rStyle w:val="5yl5"/>
              <w:rFonts w:ascii="Times New Roman" w:hAnsi="Times New Roman"/>
              <w:sz w:val="24"/>
              <w:szCs w:val="24"/>
              <w:u w:val="single"/>
            </w:rPr>
          </w:rPrChange>
        </w:rPr>
        <w:t>Šlechtické sídlo a hospodářské centrum panství v proměnách času</w:t>
      </w:r>
    </w:p>
    <w:p w14:paraId="040A606F" w14:textId="77777777" w:rsidR="00135DA3" w:rsidRPr="00B23429" w:rsidRDefault="00135DA3" w:rsidP="00323F5C">
      <w:pPr>
        <w:spacing w:line="360" w:lineRule="auto"/>
        <w:jc w:val="both"/>
        <w:rPr>
          <w:rFonts w:ascii="Times New Roman" w:hAnsi="Times New Roman"/>
          <w:color w:val="000000"/>
          <w:sz w:val="24"/>
          <w:szCs w:val="24"/>
          <w:lang w:val="cs-CZ"/>
          <w:rPrChange w:id="88" w:author="Jakubec" w:date="2015-06-23T16:33:00Z">
            <w:rPr>
              <w:rFonts w:ascii="Times New Roman" w:hAnsi="Times New Roman"/>
              <w:color w:val="000000"/>
              <w:sz w:val="24"/>
              <w:szCs w:val="24"/>
            </w:rPr>
          </w:rPrChange>
        </w:rPr>
      </w:pPr>
      <w:r w:rsidRPr="00B23429">
        <w:rPr>
          <w:rFonts w:ascii="Times New Roman" w:hAnsi="Times New Roman"/>
          <w:sz w:val="24"/>
          <w:szCs w:val="24"/>
          <w:lang w:val="cs-CZ"/>
          <w:rPrChange w:id="89" w:author="Jakubec" w:date="2015-06-23T16:33:00Z">
            <w:rPr>
              <w:rFonts w:ascii="Times New Roman" w:hAnsi="Times New Roman"/>
              <w:sz w:val="24"/>
              <w:szCs w:val="24"/>
            </w:rPr>
          </w:rPrChange>
        </w:rPr>
        <w:t xml:space="preserve">Zámek v Bučovicích je předmětem řady historických i uměleckých studií, objevil se v nesčetném množství dokumentů již od počátku své výstavby v druhé polovině 16. století. Je </w:t>
      </w:r>
      <w:r w:rsidRPr="00B23429">
        <w:rPr>
          <w:rFonts w:ascii="Times New Roman" w:hAnsi="Times New Roman"/>
          <w:sz w:val="24"/>
          <w:szCs w:val="24"/>
          <w:lang w:val="cs-CZ"/>
          <w:rPrChange w:id="90" w:author="Jakubec" w:date="2015-06-23T16:33:00Z">
            <w:rPr>
              <w:rFonts w:ascii="Times New Roman" w:hAnsi="Times New Roman"/>
              <w:sz w:val="24"/>
              <w:szCs w:val="24"/>
            </w:rPr>
          </w:rPrChange>
        </w:rPr>
        <w:lastRenderedPageBreak/>
        <w:t xml:space="preserve">unikátní stavbou moravského prostředí a je jisté, že mezi českými památkami zaujímá speciální místo. Zámek můžeme zařadit mezi takzvané moravské arkádové zámky ale i v jejich kontextu je v detailech výjimečný. Jihomoravské Bučovice, které jsou nejen díky zámku </w:t>
      </w:r>
      <w:r w:rsidRPr="00B23429">
        <w:rPr>
          <w:rFonts w:ascii="Times New Roman" w:hAnsi="Times New Roman"/>
          <w:color w:val="000000"/>
          <w:sz w:val="24"/>
          <w:szCs w:val="24"/>
          <w:lang w:val="cs-CZ"/>
          <w:rPrChange w:id="91" w:author="Jakubec" w:date="2015-06-23T16:33:00Z">
            <w:rPr>
              <w:rFonts w:ascii="Times New Roman" w:hAnsi="Times New Roman"/>
              <w:color w:val="000000"/>
              <w:sz w:val="24"/>
              <w:szCs w:val="24"/>
            </w:rPr>
          </w:rPrChange>
        </w:rPr>
        <w:t>populárním cílem veřejnosti, leží jižně od Brna na cestě mezi Ždánickým lesem a Vyškovem nebo Slavkovem u Brna. I přes to, že jsou Bučovice častým tématem výzkumu a zájem o něj neklesá, řada otázek týkající se stavby ve své době zůstává neobjasněna.</w:t>
      </w:r>
    </w:p>
    <w:p w14:paraId="1D222CD0" w14:textId="77777777" w:rsidR="00135DA3" w:rsidRPr="00B23429" w:rsidRDefault="00135DA3" w:rsidP="00323F5C">
      <w:pPr>
        <w:spacing w:line="360" w:lineRule="auto"/>
        <w:jc w:val="both"/>
        <w:rPr>
          <w:rStyle w:val="5yl5"/>
          <w:rFonts w:ascii="Times New Roman" w:hAnsi="Times New Roman"/>
          <w:color w:val="000000"/>
          <w:sz w:val="24"/>
          <w:szCs w:val="24"/>
          <w:lang w:val="cs-CZ"/>
          <w:rPrChange w:id="92" w:author="Jakubec" w:date="2015-06-23T16:33:00Z">
            <w:rPr>
              <w:rStyle w:val="5yl5"/>
              <w:rFonts w:ascii="Times New Roman" w:hAnsi="Times New Roman"/>
              <w:color w:val="000000"/>
              <w:sz w:val="24"/>
              <w:szCs w:val="24"/>
            </w:rPr>
          </w:rPrChange>
        </w:rPr>
      </w:pPr>
      <w:r w:rsidRPr="00B23429">
        <w:rPr>
          <w:rFonts w:ascii="Times New Roman" w:hAnsi="Times New Roman"/>
          <w:color w:val="000000"/>
          <w:sz w:val="24"/>
          <w:szCs w:val="24"/>
          <w:lang w:val="cs-CZ"/>
          <w:rPrChange w:id="93" w:author="Jakubec" w:date="2015-06-23T16:33:00Z">
            <w:rPr>
              <w:rFonts w:ascii="Times New Roman" w:hAnsi="Times New Roman"/>
              <w:color w:val="000000"/>
              <w:sz w:val="24"/>
              <w:szCs w:val="24"/>
            </w:rPr>
          </w:rPrChange>
        </w:rPr>
        <w:t xml:space="preserve">Navrhovatelem projekt monografie s názvem Bučovice: </w:t>
      </w:r>
      <w:r w:rsidRPr="00B23429">
        <w:rPr>
          <w:rStyle w:val="5yl5"/>
          <w:rFonts w:ascii="Times New Roman" w:hAnsi="Times New Roman"/>
          <w:color w:val="000000"/>
          <w:sz w:val="24"/>
          <w:szCs w:val="24"/>
          <w:lang w:val="cs-CZ"/>
          <w:rPrChange w:id="94" w:author="Jakubec" w:date="2015-06-23T16:33:00Z">
            <w:rPr>
              <w:rStyle w:val="5yl5"/>
              <w:rFonts w:ascii="Times New Roman" w:hAnsi="Times New Roman"/>
              <w:color w:val="000000"/>
              <w:sz w:val="24"/>
              <w:szCs w:val="24"/>
            </w:rPr>
          </w:rPrChange>
        </w:rPr>
        <w:t xml:space="preserve">Šlechtické sídlo a hospodářské centrum panství v proměnách času je Jan Binder, spolunavrhovately Filip Kyrc, Matej Mikloš, Jana Gazdagová a Jana Čuprová.  Tito </w:t>
      </w:r>
      <w:r w:rsidRPr="00B23429">
        <w:rPr>
          <w:rStyle w:val="5yl5"/>
          <w:rFonts w:ascii="Times New Roman" w:hAnsi="Times New Roman"/>
          <w:color w:val="000000"/>
          <w:sz w:val="24"/>
          <w:szCs w:val="24"/>
          <w:highlight w:val="yellow"/>
          <w:lang w:val="cs-CZ"/>
          <w:rPrChange w:id="95" w:author="Jakubec" w:date="2015-06-23T16:33:00Z">
            <w:rPr>
              <w:rStyle w:val="5yl5"/>
              <w:rFonts w:ascii="Times New Roman" w:hAnsi="Times New Roman"/>
              <w:color w:val="000000"/>
              <w:sz w:val="24"/>
              <w:szCs w:val="24"/>
              <w:highlight w:val="yellow"/>
            </w:rPr>
          </w:rPrChange>
        </w:rPr>
        <w:t xml:space="preserve">by </w:t>
      </w:r>
      <w:commentRangeStart w:id="96"/>
      <w:r w:rsidRPr="00B23429">
        <w:rPr>
          <w:rStyle w:val="5yl5"/>
          <w:rFonts w:ascii="Times New Roman" w:hAnsi="Times New Roman"/>
          <w:color w:val="000000"/>
          <w:sz w:val="24"/>
          <w:szCs w:val="24"/>
          <w:highlight w:val="yellow"/>
          <w:lang w:val="cs-CZ"/>
          <w:rPrChange w:id="97" w:author="Jakubec" w:date="2015-06-23T16:33:00Z">
            <w:rPr>
              <w:rStyle w:val="5yl5"/>
              <w:rFonts w:ascii="Times New Roman" w:hAnsi="Times New Roman"/>
              <w:color w:val="000000"/>
              <w:sz w:val="24"/>
              <w:szCs w:val="24"/>
              <w:highlight w:val="yellow"/>
            </w:rPr>
          </w:rPrChange>
        </w:rPr>
        <w:t>měli</w:t>
      </w:r>
      <w:commentRangeEnd w:id="96"/>
      <w:r w:rsidR="00B23429" w:rsidRPr="00B23429">
        <w:rPr>
          <w:rStyle w:val="Odkaznakoment"/>
          <w:lang w:val="cs-CZ"/>
          <w:rPrChange w:id="98" w:author="Jakubec" w:date="2015-06-23T16:33:00Z">
            <w:rPr>
              <w:rStyle w:val="Odkaznakoment"/>
            </w:rPr>
          </w:rPrChange>
        </w:rPr>
        <w:commentReference w:id="96"/>
      </w:r>
      <w:r w:rsidRPr="00B23429">
        <w:rPr>
          <w:rStyle w:val="5yl5"/>
          <w:rFonts w:ascii="Times New Roman" w:hAnsi="Times New Roman"/>
          <w:color w:val="000000"/>
          <w:sz w:val="24"/>
          <w:szCs w:val="24"/>
          <w:lang w:val="cs-CZ"/>
          <w:rPrChange w:id="99" w:author="Jakubec" w:date="2015-06-23T16:33:00Z">
            <w:rPr>
              <w:rStyle w:val="5yl5"/>
              <w:rFonts w:ascii="Times New Roman" w:hAnsi="Times New Roman"/>
              <w:color w:val="000000"/>
              <w:sz w:val="24"/>
              <w:szCs w:val="24"/>
            </w:rPr>
          </w:rPrChange>
        </w:rPr>
        <w:t xml:space="preserve"> svým spolupodílením na projektu odvést práci v podobě výzkumu archiválií a vypracování celkové analýzy stavby s příslušným areálem, jehož výstupem bude umělecko-historický text, který se stane základem monografie. Tato práce bude trvat tři roky, pro tuto dobu je podpora navrhovateli žádána. Monografie bude rozdělena do několika </w:t>
      </w:r>
      <w:commentRangeStart w:id="100"/>
      <w:r w:rsidRPr="00B23429">
        <w:rPr>
          <w:rStyle w:val="5yl5"/>
          <w:rFonts w:ascii="Times New Roman" w:hAnsi="Times New Roman"/>
          <w:color w:val="000000"/>
          <w:sz w:val="24"/>
          <w:szCs w:val="24"/>
          <w:lang w:val="cs-CZ"/>
          <w:rPrChange w:id="101" w:author="Jakubec" w:date="2015-06-23T16:33:00Z">
            <w:rPr>
              <w:rStyle w:val="5yl5"/>
              <w:rFonts w:ascii="Times New Roman" w:hAnsi="Times New Roman"/>
              <w:color w:val="000000"/>
              <w:sz w:val="24"/>
              <w:szCs w:val="24"/>
            </w:rPr>
          </w:rPrChange>
        </w:rPr>
        <w:t>kapitol</w:t>
      </w:r>
      <w:commentRangeEnd w:id="100"/>
      <w:r w:rsidR="00B23429" w:rsidRPr="00B23429">
        <w:rPr>
          <w:rStyle w:val="Odkaznakoment"/>
          <w:lang w:val="cs-CZ"/>
          <w:rPrChange w:id="102" w:author="Jakubec" w:date="2015-06-23T16:33:00Z">
            <w:rPr>
              <w:rStyle w:val="Odkaznakoment"/>
            </w:rPr>
          </w:rPrChange>
        </w:rPr>
        <w:commentReference w:id="100"/>
      </w:r>
      <w:r w:rsidRPr="00B23429">
        <w:rPr>
          <w:rStyle w:val="5yl5"/>
          <w:rFonts w:ascii="Times New Roman" w:hAnsi="Times New Roman"/>
          <w:color w:val="000000"/>
          <w:sz w:val="24"/>
          <w:szCs w:val="24"/>
          <w:lang w:val="cs-CZ"/>
          <w:rPrChange w:id="103" w:author="Jakubec" w:date="2015-06-23T16:33:00Z">
            <w:rPr>
              <w:rStyle w:val="5yl5"/>
              <w:rFonts w:ascii="Times New Roman" w:hAnsi="Times New Roman"/>
              <w:color w:val="000000"/>
              <w:sz w:val="24"/>
              <w:szCs w:val="24"/>
            </w:rPr>
          </w:rPrChange>
        </w:rPr>
        <w:t>, v nichž bude stavba uvedena do kontextu moravských arkádových staveb, evropského prostředí a historického pozadí s ohledem na objednavatele stavby Jana Šemberu Černohorského z Boskovic.</w:t>
      </w:r>
    </w:p>
    <w:p w14:paraId="431DDAAA" w14:textId="77777777" w:rsidR="00135DA3" w:rsidRPr="00B23429" w:rsidRDefault="00135DA3" w:rsidP="00323F5C">
      <w:pPr>
        <w:spacing w:line="360" w:lineRule="auto"/>
        <w:jc w:val="both"/>
        <w:rPr>
          <w:rFonts w:ascii="Times New Roman" w:hAnsi="Times New Roman"/>
          <w:color w:val="000000"/>
          <w:sz w:val="24"/>
          <w:szCs w:val="24"/>
          <w:lang w:val="cs-CZ"/>
          <w:rPrChange w:id="104" w:author="Jakubec" w:date="2015-06-23T16:33:00Z">
            <w:rPr>
              <w:rFonts w:ascii="Times New Roman" w:hAnsi="Times New Roman"/>
              <w:color w:val="000000"/>
              <w:sz w:val="24"/>
              <w:szCs w:val="24"/>
            </w:rPr>
          </w:rPrChange>
        </w:rPr>
      </w:pPr>
      <w:r w:rsidRPr="00B23429">
        <w:rPr>
          <w:rStyle w:val="5yl5"/>
          <w:rFonts w:ascii="Times New Roman" w:hAnsi="Times New Roman"/>
          <w:color w:val="000000"/>
          <w:sz w:val="24"/>
          <w:szCs w:val="24"/>
          <w:lang w:val="cs-CZ"/>
          <w:rPrChange w:id="105" w:author="Jakubec" w:date="2015-06-23T16:33:00Z">
            <w:rPr>
              <w:rStyle w:val="5yl5"/>
              <w:rFonts w:ascii="Times New Roman" w:hAnsi="Times New Roman"/>
              <w:color w:val="000000"/>
              <w:sz w:val="24"/>
              <w:szCs w:val="24"/>
            </w:rPr>
          </w:rPrChange>
        </w:rPr>
        <w:t xml:space="preserve">Kniha bude doplněna o obrázkový aparát, jehož obsah bude také částečně součástí naší práce. Základní rozpočet čítá 551 000 Kč, ve kterémž jsou zahrnuty náklady na pojištění, režijní náklady a tisk monografie. </w:t>
      </w:r>
    </w:p>
    <w:p w14:paraId="6B5A80F3" w14:textId="77777777" w:rsidR="00135DA3" w:rsidRPr="00B23429" w:rsidRDefault="00135DA3" w:rsidP="00323F5C">
      <w:pPr>
        <w:spacing w:line="360" w:lineRule="auto"/>
        <w:jc w:val="both"/>
        <w:rPr>
          <w:rFonts w:ascii="Times New Roman" w:hAnsi="Times New Roman"/>
          <w:b/>
          <w:color w:val="000000"/>
          <w:sz w:val="24"/>
          <w:szCs w:val="24"/>
          <w:lang w:val="cs-CZ"/>
          <w:rPrChange w:id="106" w:author="Jakubec" w:date="2015-06-23T16:33:00Z">
            <w:rPr>
              <w:rFonts w:ascii="Times New Roman" w:hAnsi="Times New Roman"/>
              <w:b/>
              <w:color w:val="000000"/>
              <w:sz w:val="24"/>
              <w:szCs w:val="24"/>
            </w:rPr>
          </w:rPrChange>
        </w:rPr>
      </w:pPr>
      <w:r w:rsidRPr="00B23429">
        <w:rPr>
          <w:rFonts w:ascii="Times New Roman" w:hAnsi="Times New Roman"/>
          <w:b/>
          <w:color w:val="000000"/>
          <w:sz w:val="24"/>
          <w:szCs w:val="24"/>
          <w:lang w:val="cs-CZ"/>
          <w:rPrChange w:id="107" w:author="Jakubec" w:date="2015-06-23T16:33:00Z">
            <w:rPr>
              <w:rFonts w:ascii="Times New Roman" w:hAnsi="Times New Roman"/>
              <w:b/>
              <w:color w:val="000000"/>
              <w:sz w:val="24"/>
              <w:szCs w:val="24"/>
            </w:rPr>
          </w:rPrChange>
        </w:rPr>
        <w:t>Historie stavby</w:t>
      </w:r>
    </w:p>
    <w:p w14:paraId="0A11D847" w14:textId="77777777" w:rsidR="00135DA3" w:rsidRPr="00B23429" w:rsidRDefault="00135DA3" w:rsidP="00323F5C">
      <w:pPr>
        <w:spacing w:line="360" w:lineRule="auto"/>
        <w:jc w:val="both"/>
        <w:rPr>
          <w:rFonts w:ascii="Times New Roman" w:hAnsi="Times New Roman"/>
          <w:color w:val="000000"/>
          <w:sz w:val="24"/>
          <w:szCs w:val="24"/>
          <w:lang w:val="cs-CZ"/>
          <w:rPrChange w:id="108" w:author="Jakubec" w:date="2015-06-23T16:33:00Z">
            <w:rPr>
              <w:rFonts w:ascii="Times New Roman" w:hAnsi="Times New Roman"/>
              <w:color w:val="000000"/>
              <w:sz w:val="24"/>
              <w:szCs w:val="24"/>
            </w:rPr>
          </w:rPrChange>
        </w:rPr>
      </w:pPr>
      <w:r w:rsidRPr="00B23429">
        <w:rPr>
          <w:rFonts w:ascii="Times New Roman" w:hAnsi="Times New Roman"/>
          <w:color w:val="000000"/>
          <w:sz w:val="24"/>
          <w:szCs w:val="24"/>
          <w:lang w:val="cs-CZ"/>
          <w:rPrChange w:id="109" w:author="Jakubec" w:date="2015-06-23T16:33:00Z">
            <w:rPr>
              <w:rFonts w:ascii="Times New Roman" w:hAnsi="Times New Roman"/>
              <w:color w:val="000000"/>
              <w:sz w:val="24"/>
              <w:szCs w:val="24"/>
            </w:rPr>
          </w:rPrChange>
        </w:rPr>
        <w:t xml:space="preserve">Dnešní stavba zámku v Bučovicích vznikla na objednávku Jana Šembery z Boskovic, často je také spojována s rodem Liechtensteinů, v jejichž majetku se nacházela od počátku </w:t>
      </w:r>
      <w:proofErr w:type="gramStart"/>
      <w:r w:rsidRPr="00B23429">
        <w:rPr>
          <w:rFonts w:ascii="Times New Roman" w:hAnsi="Times New Roman"/>
          <w:color w:val="000000"/>
          <w:sz w:val="24"/>
          <w:szCs w:val="24"/>
          <w:lang w:val="cs-CZ"/>
          <w:rPrChange w:id="110" w:author="Jakubec" w:date="2015-06-23T16:33:00Z">
            <w:rPr>
              <w:rFonts w:ascii="Times New Roman" w:hAnsi="Times New Roman"/>
              <w:color w:val="000000"/>
              <w:sz w:val="24"/>
              <w:szCs w:val="24"/>
            </w:rPr>
          </w:rPrChange>
        </w:rPr>
        <w:t>17.století</w:t>
      </w:r>
      <w:proofErr w:type="gramEnd"/>
      <w:r w:rsidRPr="00B23429">
        <w:rPr>
          <w:rFonts w:ascii="Times New Roman" w:hAnsi="Times New Roman"/>
          <w:color w:val="000000"/>
          <w:sz w:val="24"/>
          <w:szCs w:val="24"/>
          <w:lang w:val="cs-CZ"/>
          <w:rPrChange w:id="111" w:author="Jakubec" w:date="2015-06-23T16:33:00Z">
            <w:rPr>
              <w:rFonts w:ascii="Times New Roman" w:hAnsi="Times New Roman"/>
              <w:color w:val="000000"/>
              <w:sz w:val="24"/>
              <w:szCs w:val="24"/>
            </w:rPr>
          </w:rPrChange>
        </w:rPr>
        <w:t xml:space="preserve"> do konfiskace majetku v roce 1945.</w:t>
      </w:r>
    </w:p>
    <w:p w14:paraId="69A2C1C8" w14:textId="77777777" w:rsidR="00135DA3" w:rsidRPr="00B23429" w:rsidRDefault="00135DA3" w:rsidP="00323F5C">
      <w:pPr>
        <w:spacing w:line="360" w:lineRule="auto"/>
        <w:jc w:val="both"/>
        <w:rPr>
          <w:rFonts w:ascii="Times New Roman" w:hAnsi="Times New Roman"/>
          <w:sz w:val="24"/>
          <w:szCs w:val="24"/>
          <w:lang w:val="cs-CZ"/>
          <w:rPrChange w:id="112" w:author="Jakubec" w:date="2015-06-23T16:33:00Z">
            <w:rPr>
              <w:rFonts w:ascii="Times New Roman" w:hAnsi="Times New Roman"/>
              <w:sz w:val="24"/>
              <w:szCs w:val="24"/>
            </w:rPr>
          </w:rPrChange>
        </w:rPr>
      </w:pPr>
      <w:r w:rsidRPr="00B23429">
        <w:rPr>
          <w:rFonts w:ascii="Times New Roman" w:hAnsi="Times New Roman"/>
          <w:color w:val="000000"/>
          <w:sz w:val="24"/>
          <w:szCs w:val="24"/>
          <w:lang w:val="cs-CZ"/>
          <w:rPrChange w:id="113" w:author="Jakubec" w:date="2015-06-23T16:33:00Z">
            <w:rPr>
              <w:rFonts w:ascii="Times New Roman" w:hAnsi="Times New Roman"/>
              <w:color w:val="000000"/>
              <w:sz w:val="24"/>
              <w:szCs w:val="24"/>
            </w:rPr>
          </w:rPrChange>
        </w:rPr>
        <w:t>Bučovické panství bylo majetkem pánů z Boskovic od roku 1539 a smrtí Jana Šembery Černohorského přešlo do rukou Liechtensteinů díky sňatku Šemberovy dcery. Jan Šembera, jako osobnost s významnou pozicí v prostředí moravské šlech</w:t>
      </w:r>
      <w:r w:rsidRPr="00B23429">
        <w:rPr>
          <w:rFonts w:ascii="Times New Roman" w:hAnsi="Times New Roman"/>
          <w:sz w:val="24"/>
          <w:szCs w:val="24"/>
          <w:lang w:val="cs-CZ"/>
          <w:rPrChange w:id="114" w:author="Jakubec" w:date="2015-06-23T16:33:00Z">
            <w:rPr>
              <w:rFonts w:ascii="Times New Roman" w:hAnsi="Times New Roman"/>
              <w:sz w:val="24"/>
              <w:szCs w:val="24"/>
            </w:rPr>
          </w:rPrChange>
        </w:rPr>
        <w:t xml:space="preserve">ty i císařského dvora, se rozhoduje využít tvrze stojící v Bučovicích jako místo pro stavbu svého nového sídla. Pravděpodobně roku 1567 začíná budovat "stavení ve tvrzi" za účasti stavitele působícího hlavně v Brně Pietra Gabriho. V následujících letech zmínky potvrzují úpravy plánu pro zámek a dokončování jednotlivých částí stavby. Tímto způsobem je doloženo, že v roce 1597 v době Šemberovi smrti byl zámek obydlen ale také nedokončen. Dokončení se dočkal až po převedení do liechtensteinských rukou díky sňatku Kateřiny Černohorské s Maximiliánem z </w:t>
      </w:r>
      <w:r w:rsidRPr="00B23429">
        <w:rPr>
          <w:rFonts w:ascii="Times New Roman" w:hAnsi="Times New Roman"/>
          <w:sz w:val="24"/>
          <w:szCs w:val="24"/>
          <w:lang w:val="cs-CZ"/>
          <w:rPrChange w:id="115" w:author="Jakubec" w:date="2015-06-23T16:33:00Z">
            <w:rPr>
              <w:rFonts w:ascii="Times New Roman" w:hAnsi="Times New Roman"/>
              <w:sz w:val="24"/>
              <w:szCs w:val="24"/>
            </w:rPr>
          </w:rPrChange>
        </w:rPr>
        <w:lastRenderedPageBreak/>
        <w:t xml:space="preserve">Liechtensteina. Došlo k dostavbě předzámčí v podobě hospodářských budov a později i dostavbě zámku. Na nádvoří byla umístěna kašna, dokončená Pietrem Madernou v roce 1637. Ve stejném </w:t>
      </w:r>
      <w:proofErr w:type="gramStart"/>
      <w:r w:rsidRPr="00B23429">
        <w:rPr>
          <w:rFonts w:ascii="Times New Roman" w:hAnsi="Times New Roman"/>
          <w:sz w:val="24"/>
          <w:szCs w:val="24"/>
          <w:lang w:val="cs-CZ"/>
          <w:rPrChange w:id="116" w:author="Jakubec" w:date="2015-06-23T16:33:00Z">
            <w:rPr>
              <w:rFonts w:ascii="Times New Roman" w:hAnsi="Times New Roman"/>
              <w:sz w:val="24"/>
              <w:szCs w:val="24"/>
            </w:rPr>
          </w:rPrChange>
        </w:rPr>
        <w:t>roce  byla</w:t>
      </w:r>
      <w:proofErr w:type="gramEnd"/>
      <w:r w:rsidRPr="00B23429">
        <w:rPr>
          <w:rFonts w:ascii="Times New Roman" w:hAnsi="Times New Roman"/>
          <w:sz w:val="24"/>
          <w:szCs w:val="24"/>
          <w:lang w:val="cs-CZ"/>
          <w:rPrChange w:id="117" w:author="Jakubec" w:date="2015-06-23T16:33:00Z">
            <w:rPr>
              <w:rFonts w:ascii="Times New Roman" w:hAnsi="Times New Roman"/>
              <w:sz w:val="24"/>
              <w:szCs w:val="24"/>
            </w:rPr>
          </w:rPrChange>
        </w:rPr>
        <w:t xml:space="preserve"> provedena výzdoba zámecké kaple v jihovýchodním nároží zámku, na níž se podílel Bernardo Bianchi. Kaple je příkladem mariánského kultu s důrazem na papežské symboly. Až na začátku 18. století byly upraveny věže, jejichž helmice byly nahrazeny jednoduchými stříškami a předzámčí, které bylo doplněno o další stavby na severovýchodě, čímž vznikl před průčelím zámku čestný dvůr. Během liechtensteinského období se zámek stal hospodářským centrem jejich moravských majetků. Asi díky tomu se zachovalo unikátní zachování pozdně renesanční podoby zámku, i přestože vnitřní interiéry i zahrada byly zasaženy přestavbami, kvůli vytvoření bytů a úřednických kanceláří. </w:t>
      </w:r>
    </w:p>
    <w:p w14:paraId="23F0F305" w14:textId="77777777" w:rsidR="00135DA3" w:rsidRPr="00B23429" w:rsidRDefault="00135DA3" w:rsidP="00323F5C">
      <w:pPr>
        <w:spacing w:line="360" w:lineRule="auto"/>
        <w:jc w:val="both"/>
        <w:rPr>
          <w:rFonts w:ascii="Times New Roman" w:hAnsi="Times New Roman"/>
          <w:sz w:val="24"/>
          <w:szCs w:val="24"/>
          <w:lang w:val="cs-CZ"/>
          <w:rPrChange w:id="118" w:author="Jakubec" w:date="2015-06-23T16:33:00Z">
            <w:rPr>
              <w:rFonts w:ascii="Times New Roman" w:hAnsi="Times New Roman"/>
              <w:sz w:val="24"/>
              <w:szCs w:val="24"/>
            </w:rPr>
          </w:rPrChange>
        </w:rPr>
      </w:pPr>
      <w:r w:rsidRPr="00B23429">
        <w:rPr>
          <w:rFonts w:ascii="Times New Roman" w:hAnsi="Times New Roman"/>
          <w:sz w:val="24"/>
          <w:szCs w:val="24"/>
          <w:lang w:val="cs-CZ"/>
          <w:rPrChange w:id="119" w:author="Jakubec" w:date="2015-06-23T16:33:00Z">
            <w:rPr>
              <w:rFonts w:ascii="Times New Roman" w:hAnsi="Times New Roman"/>
              <w:sz w:val="24"/>
              <w:szCs w:val="24"/>
            </w:rPr>
          </w:rPrChange>
        </w:rPr>
        <w:t xml:space="preserve">Na výstavbě zámku v Šemberově době se podílel nejen Pietro Gabri, ale podle nedávných objevů také Jacopo Strada, dvorní architekt císaře Ferdinanda, který v Bučovicích prokazatelně pobýval. V souvislosti s jeho jménem je nutné zmínit také typ stavby v Bučovicích, tedy "stavení ve tvrzi"- "palazzo in fortezza", který Strada musel znát díky Serliovým architektonickým spisům, a jeho autorství plánu pro letohrádek Neugebäude u Vídně, jehož podobnost s plánem pro Bučovice není zanedbatelná. Tím pádem je možnost zásahu Pietra Ferrabosca, který byl </w:t>
      </w:r>
      <w:commentRangeStart w:id="120"/>
      <w:r w:rsidRPr="00B23429">
        <w:rPr>
          <w:rFonts w:ascii="Times New Roman" w:hAnsi="Times New Roman"/>
          <w:sz w:val="24"/>
          <w:szCs w:val="24"/>
          <w:highlight w:val="yellow"/>
          <w:lang w:val="cs-CZ"/>
          <w:rPrChange w:id="121" w:author="Jakubec" w:date="2015-06-23T16:33:00Z">
            <w:rPr>
              <w:rFonts w:ascii="Times New Roman" w:hAnsi="Times New Roman"/>
              <w:sz w:val="24"/>
              <w:szCs w:val="24"/>
              <w:highlight w:val="yellow"/>
            </w:rPr>
          </w:rPrChange>
        </w:rPr>
        <w:t>polemizovaným</w:t>
      </w:r>
      <w:commentRangeEnd w:id="120"/>
      <w:r w:rsidR="00B23429" w:rsidRPr="00B23429">
        <w:rPr>
          <w:rStyle w:val="Odkaznakoment"/>
          <w:lang w:val="cs-CZ"/>
          <w:rPrChange w:id="122" w:author="Jakubec" w:date="2015-06-23T16:33:00Z">
            <w:rPr>
              <w:rStyle w:val="Odkaznakoment"/>
            </w:rPr>
          </w:rPrChange>
        </w:rPr>
        <w:commentReference w:id="120"/>
      </w:r>
      <w:r w:rsidRPr="00B23429">
        <w:rPr>
          <w:rFonts w:ascii="Times New Roman" w:hAnsi="Times New Roman"/>
          <w:sz w:val="24"/>
          <w:szCs w:val="24"/>
          <w:lang w:val="cs-CZ"/>
          <w:rPrChange w:id="123" w:author="Jakubec" w:date="2015-06-23T16:33:00Z">
            <w:rPr>
              <w:rFonts w:ascii="Times New Roman" w:hAnsi="Times New Roman"/>
              <w:sz w:val="24"/>
              <w:szCs w:val="24"/>
            </w:rPr>
          </w:rPrChange>
        </w:rPr>
        <w:t xml:space="preserve"> autorem plánu v minulosti, skoro úplně popřena, nicméně i přesto je autorství plánu pro zámek nebo podíl na něm dostatečně širokým prostorem pro </w:t>
      </w:r>
      <w:commentRangeStart w:id="124"/>
      <w:r w:rsidRPr="00B23429">
        <w:rPr>
          <w:rFonts w:ascii="Times New Roman" w:hAnsi="Times New Roman"/>
          <w:sz w:val="24"/>
          <w:szCs w:val="24"/>
          <w:highlight w:val="yellow"/>
          <w:lang w:val="cs-CZ"/>
          <w:rPrChange w:id="125" w:author="Jakubec" w:date="2015-06-23T16:33:00Z">
            <w:rPr>
              <w:rFonts w:ascii="Times New Roman" w:hAnsi="Times New Roman"/>
              <w:sz w:val="24"/>
              <w:szCs w:val="24"/>
              <w:highlight w:val="yellow"/>
            </w:rPr>
          </w:rPrChange>
        </w:rPr>
        <w:t>polemiku</w:t>
      </w:r>
      <w:commentRangeEnd w:id="124"/>
      <w:r w:rsidR="00B23429" w:rsidRPr="00B23429">
        <w:rPr>
          <w:rStyle w:val="Odkaznakoment"/>
          <w:lang w:val="cs-CZ"/>
          <w:rPrChange w:id="126" w:author="Jakubec" w:date="2015-06-23T16:33:00Z">
            <w:rPr>
              <w:rStyle w:val="Odkaznakoment"/>
            </w:rPr>
          </w:rPrChange>
        </w:rPr>
        <w:commentReference w:id="124"/>
      </w:r>
      <w:r w:rsidRPr="00B23429">
        <w:rPr>
          <w:rFonts w:ascii="Times New Roman" w:hAnsi="Times New Roman"/>
          <w:sz w:val="24"/>
          <w:szCs w:val="24"/>
          <w:lang w:val="cs-CZ"/>
          <w:rPrChange w:id="127" w:author="Jakubec" w:date="2015-06-23T16:33:00Z">
            <w:rPr>
              <w:rFonts w:ascii="Times New Roman" w:hAnsi="Times New Roman"/>
              <w:sz w:val="24"/>
              <w:szCs w:val="24"/>
            </w:rPr>
          </w:rPrChange>
        </w:rPr>
        <w:t>.</w:t>
      </w:r>
    </w:p>
    <w:p w14:paraId="6DA7C6BA" w14:textId="77777777" w:rsidR="00135DA3" w:rsidRPr="00B23429" w:rsidRDefault="00135DA3" w:rsidP="00323F5C">
      <w:pPr>
        <w:spacing w:line="360" w:lineRule="auto"/>
        <w:jc w:val="both"/>
        <w:rPr>
          <w:rFonts w:ascii="Times New Roman" w:hAnsi="Times New Roman"/>
          <w:b/>
          <w:sz w:val="24"/>
          <w:szCs w:val="24"/>
          <w:lang w:val="cs-CZ"/>
          <w:rPrChange w:id="128" w:author="Jakubec" w:date="2015-06-23T16:33:00Z">
            <w:rPr>
              <w:rFonts w:ascii="Times New Roman" w:hAnsi="Times New Roman"/>
              <w:b/>
              <w:sz w:val="24"/>
              <w:szCs w:val="24"/>
            </w:rPr>
          </w:rPrChange>
        </w:rPr>
      </w:pPr>
      <w:r w:rsidRPr="00B23429">
        <w:rPr>
          <w:rFonts w:ascii="Times New Roman" w:hAnsi="Times New Roman"/>
          <w:b/>
          <w:sz w:val="24"/>
          <w:szCs w:val="24"/>
          <w:lang w:val="cs-CZ"/>
          <w:rPrChange w:id="129" w:author="Jakubec" w:date="2015-06-23T16:33:00Z">
            <w:rPr>
              <w:rFonts w:ascii="Times New Roman" w:hAnsi="Times New Roman"/>
              <w:b/>
              <w:sz w:val="24"/>
              <w:szCs w:val="24"/>
            </w:rPr>
          </w:rPrChange>
        </w:rPr>
        <w:t>Popis</w:t>
      </w:r>
    </w:p>
    <w:p w14:paraId="587FCB73" w14:textId="77777777" w:rsidR="00135DA3" w:rsidRPr="00B23429" w:rsidRDefault="00135DA3" w:rsidP="00323F5C">
      <w:pPr>
        <w:spacing w:line="360" w:lineRule="auto"/>
        <w:jc w:val="both"/>
        <w:rPr>
          <w:rFonts w:ascii="Times New Roman" w:hAnsi="Times New Roman"/>
          <w:sz w:val="24"/>
          <w:szCs w:val="24"/>
          <w:lang w:val="cs-CZ"/>
          <w:rPrChange w:id="130" w:author="Jakubec" w:date="2015-06-23T16:33:00Z">
            <w:rPr>
              <w:rFonts w:ascii="Times New Roman" w:hAnsi="Times New Roman"/>
              <w:sz w:val="24"/>
              <w:szCs w:val="24"/>
            </w:rPr>
          </w:rPrChange>
        </w:rPr>
      </w:pPr>
      <w:r w:rsidRPr="00B23429">
        <w:rPr>
          <w:rFonts w:ascii="Times New Roman" w:hAnsi="Times New Roman"/>
          <w:sz w:val="24"/>
          <w:szCs w:val="24"/>
          <w:lang w:val="cs-CZ"/>
          <w:rPrChange w:id="131" w:author="Jakubec" w:date="2015-06-23T16:33:00Z">
            <w:rPr>
              <w:rFonts w:ascii="Times New Roman" w:hAnsi="Times New Roman"/>
              <w:sz w:val="24"/>
              <w:szCs w:val="24"/>
            </w:rPr>
          </w:rPrChange>
        </w:rPr>
        <w:t xml:space="preserve">Samotná stavba zámku stojí na obdélníkovém půdorysu v podobě čtyřkřídlé stavby, severní křídlo je pouze v podobě arkádové chodby se slepou zdí, která vizuálně uzavírá arkádové nádvoří. Pouze východní křídlo, snížené o jedno patro, oproti zbylým částem </w:t>
      </w:r>
      <w:proofErr w:type="gramStart"/>
      <w:r w:rsidRPr="00B23429">
        <w:rPr>
          <w:rFonts w:ascii="Times New Roman" w:hAnsi="Times New Roman"/>
          <w:sz w:val="24"/>
          <w:szCs w:val="24"/>
          <w:lang w:val="cs-CZ"/>
          <w:rPrChange w:id="132" w:author="Jakubec" w:date="2015-06-23T16:33:00Z">
            <w:rPr>
              <w:rFonts w:ascii="Times New Roman" w:hAnsi="Times New Roman"/>
              <w:sz w:val="24"/>
              <w:szCs w:val="24"/>
            </w:rPr>
          </w:rPrChange>
        </w:rPr>
        <w:t>stavby,  arkády</w:t>
      </w:r>
      <w:proofErr w:type="gramEnd"/>
      <w:r w:rsidRPr="00B23429">
        <w:rPr>
          <w:rFonts w:ascii="Times New Roman" w:hAnsi="Times New Roman"/>
          <w:sz w:val="24"/>
          <w:szCs w:val="24"/>
          <w:lang w:val="cs-CZ"/>
          <w:rPrChange w:id="133" w:author="Jakubec" w:date="2015-06-23T16:33:00Z">
            <w:rPr>
              <w:rFonts w:ascii="Times New Roman" w:hAnsi="Times New Roman"/>
              <w:sz w:val="24"/>
              <w:szCs w:val="24"/>
            </w:rPr>
          </w:rPrChange>
        </w:rPr>
        <w:t xml:space="preserve"> postrádá, je to  křídlo, jehož vnější strana s dvouramenným schodištěm a portálem umožňuje hlavní přístup do nádvoří. Portál stylově odpovídá portálu na severní straně stavby. Místnosti pater jsou přístupné z arkádové chodby na straně nádvoří a tvoří za sebou jdoucí enfiládu místností nepravidelných rozměrů. První a druhé patro s arkádami je přístupné schodištěm v jižním křídle, nebo schodištěm ve věži severovýchodního nároží. Ve všech čtyřech rozích zámku stojí hranolové věže zakončené stanovou střechou. Stavbu obklopuje areál sestávající ze zahrady se zdí s bastiony a hospodářských budov na východní straně zámku. Vnější fasáda východního křídla zámku je rozdělena pravidelně jedenácti okenními osami. Tento systém není zachován na zbylých stranách stavby. Severní fasáda se sedmi okenními osami je </w:t>
      </w:r>
      <w:r w:rsidRPr="00B23429">
        <w:rPr>
          <w:rFonts w:ascii="Times New Roman" w:hAnsi="Times New Roman"/>
          <w:sz w:val="24"/>
          <w:szCs w:val="24"/>
          <w:lang w:val="cs-CZ"/>
          <w:rPrChange w:id="134" w:author="Jakubec" w:date="2015-06-23T16:33:00Z">
            <w:rPr>
              <w:rFonts w:ascii="Times New Roman" w:hAnsi="Times New Roman"/>
              <w:sz w:val="24"/>
              <w:szCs w:val="24"/>
            </w:rPr>
          </w:rPrChange>
        </w:rPr>
        <w:lastRenderedPageBreak/>
        <w:t>narušena schodištěm a portálem vedoucím z nádvoří a několika slepými okny v přízemí. Jižní fasáda je narušena okenní osou s malými okny patřícími ke schodišti vedle zámecké kaple. Rozmístění os oken západní fasády, směrem k zahradě, je nepravidelné a je také osově nesouměrné. Ostění a římsy oken na vnějších fasádách zámku jsou všude sjednocené.</w:t>
      </w:r>
    </w:p>
    <w:p w14:paraId="39ACDA9D" w14:textId="77777777" w:rsidR="00135DA3" w:rsidRPr="00B23429" w:rsidRDefault="00135DA3" w:rsidP="00323F5C">
      <w:pPr>
        <w:spacing w:line="360" w:lineRule="auto"/>
        <w:jc w:val="both"/>
        <w:rPr>
          <w:rFonts w:ascii="Times New Roman" w:hAnsi="Times New Roman"/>
          <w:sz w:val="24"/>
          <w:szCs w:val="24"/>
          <w:lang w:val="cs-CZ"/>
          <w:rPrChange w:id="135" w:author="Jakubec" w:date="2015-06-23T16:33:00Z">
            <w:rPr>
              <w:rFonts w:ascii="Times New Roman" w:hAnsi="Times New Roman"/>
              <w:sz w:val="24"/>
              <w:szCs w:val="24"/>
            </w:rPr>
          </w:rPrChange>
        </w:rPr>
      </w:pPr>
      <w:r w:rsidRPr="00B23429">
        <w:rPr>
          <w:rFonts w:ascii="Times New Roman" w:hAnsi="Times New Roman"/>
          <w:sz w:val="24"/>
          <w:szCs w:val="24"/>
          <w:lang w:val="cs-CZ"/>
          <w:rPrChange w:id="136" w:author="Jakubec" w:date="2015-06-23T16:33:00Z">
            <w:rPr>
              <w:rFonts w:ascii="Times New Roman" w:hAnsi="Times New Roman"/>
              <w:sz w:val="24"/>
              <w:szCs w:val="24"/>
            </w:rPr>
          </w:rPrChange>
        </w:rPr>
        <w:t xml:space="preserve">Nejatraktivnější prvek stavby, </w:t>
      </w:r>
      <w:del w:id="137" w:author="Jakubec" w:date="2015-06-23T16:33:00Z">
        <w:r w:rsidRPr="00B23429" w:rsidDel="00B23429">
          <w:rPr>
            <w:rFonts w:ascii="Times New Roman" w:hAnsi="Times New Roman"/>
            <w:sz w:val="24"/>
            <w:szCs w:val="24"/>
            <w:lang w:val="cs-CZ"/>
            <w:rPrChange w:id="138" w:author="Jakubec" w:date="2015-06-23T16:33:00Z">
              <w:rPr>
                <w:rFonts w:ascii="Times New Roman" w:hAnsi="Times New Roman"/>
                <w:sz w:val="24"/>
                <w:szCs w:val="24"/>
              </w:rPr>
            </w:rPrChange>
          </w:rPr>
          <w:delText xml:space="preserve"> </w:delText>
        </w:r>
      </w:del>
      <w:r w:rsidRPr="00B23429">
        <w:rPr>
          <w:rFonts w:ascii="Times New Roman" w:hAnsi="Times New Roman"/>
          <w:sz w:val="24"/>
          <w:szCs w:val="24"/>
          <w:lang w:val="cs-CZ"/>
          <w:rPrChange w:id="139" w:author="Jakubec" w:date="2015-06-23T16:33:00Z">
            <w:rPr>
              <w:rFonts w:ascii="Times New Roman" w:hAnsi="Times New Roman"/>
              <w:sz w:val="24"/>
              <w:szCs w:val="24"/>
            </w:rPr>
          </w:rPrChange>
        </w:rPr>
        <w:t>arkádové nádvoří, se otevírá pohledu nejlépe při vstupu hlavním vchodem ve východním křídle. Sloupový řád arkád se v patrech mění, v přízemí jsou to jónské hlavice, v prvním a druhém patře</w:t>
      </w:r>
      <w:del w:id="140" w:author="Jakubec" w:date="2015-06-23T16:34:00Z">
        <w:r w:rsidRPr="00B23429" w:rsidDel="00B23429">
          <w:rPr>
            <w:rFonts w:ascii="Times New Roman" w:hAnsi="Times New Roman"/>
            <w:sz w:val="24"/>
            <w:szCs w:val="24"/>
            <w:lang w:val="cs-CZ"/>
            <w:rPrChange w:id="141" w:author="Jakubec" w:date="2015-06-23T16:33:00Z">
              <w:rPr>
                <w:rFonts w:ascii="Times New Roman" w:hAnsi="Times New Roman"/>
                <w:sz w:val="24"/>
                <w:szCs w:val="24"/>
              </w:rPr>
            </w:rPrChange>
          </w:rPr>
          <w:delText xml:space="preserve"> </w:delText>
        </w:r>
      </w:del>
      <w:r w:rsidRPr="00B23429">
        <w:rPr>
          <w:rFonts w:ascii="Times New Roman" w:hAnsi="Times New Roman"/>
          <w:sz w:val="24"/>
          <w:szCs w:val="24"/>
          <w:lang w:val="cs-CZ"/>
          <w:rPrChange w:id="142" w:author="Jakubec" w:date="2015-06-23T16:33:00Z">
            <w:rPr>
              <w:rFonts w:ascii="Times New Roman" w:hAnsi="Times New Roman"/>
              <w:sz w:val="24"/>
              <w:szCs w:val="24"/>
            </w:rPr>
          </w:rPrChange>
        </w:rPr>
        <w:t xml:space="preserve"> hlavice kompozitní, i přestože se sloupy navzájem trochu liší. Sloupů je celkem 96 ve třech patrech, které jsou zdobeny složitou reliéfní výzdobou. Emblémy na cviklech a dřících sloupů nejsou námětově jednotné, jsou tu motivy rostlin, zvířat, válečné náměty zbrojí, erby rodiny stavitele i spřízněných rodin, mýtické figury nebo hudební nástroje. Systém výzdoby zatím nebyl zcela rozkryt a poskytuje tak řadu prostoru pro interpretaci. Reliéfní výzdoba severní části je zpracovaná plastičtěji a pravděpodobně později než zbylá reliéfní práce na arkádách.  Tři letopočty zapracované do výzdoby odkazují na léta 1578, 1581 a 1582. V nádvoří je umístěna asi 6 metrů vysoká manýristická kašna s mytickými vodními bytostmi a sochou Ba</w:t>
      </w:r>
      <w:ins w:id="143" w:author="Jakubec" w:date="2015-06-23T16:33:00Z">
        <w:r w:rsidR="00B23429">
          <w:rPr>
            <w:rFonts w:ascii="Times New Roman" w:hAnsi="Times New Roman"/>
            <w:sz w:val="24"/>
            <w:szCs w:val="24"/>
            <w:lang w:val="cs-CZ"/>
          </w:rPr>
          <w:t>k</w:t>
        </w:r>
      </w:ins>
      <w:del w:id="144" w:author="Jakubec" w:date="2015-06-23T16:33:00Z">
        <w:r w:rsidRPr="00B23429" w:rsidDel="00B23429">
          <w:rPr>
            <w:rFonts w:ascii="Times New Roman" w:hAnsi="Times New Roman"/>
            <w:sz w:val="24"/>
            <w:szCs w:val="24"/>
            <w:lang w:val="cs-CZ"/>
            <w:rPrChange w:id="145" w:author="Jakubec" w:date="2015-06-23T16:33:00Z">
              <w:rPr>
                <w:rFonts w:ascii="Times New Roman" w:hAnsi="Times New Roman"/>
                <w:sz w:val="24"/>
                <w:szCs w:val="24"/>
              </w:rPr>
            </w:rPrChange>
          </w:rPr>
          <w:delText>c</w:delText>
        </w:r>
      </w:del>
      <w:r w:rsidRPr="00B23429">
        <w:rPr>
          <w:rFonts w:ascii="Times New Roman" w:hAnsi="Times New Roman"/>
          <w:sz w:val="24"/>
          <w:szCs w:val="24"/>
          <w:lang w:val="cs-CZ"/>
          <w:rPrChange w:id="146" w:author="Jakubec" w:date="2015-06-23T16:33:00Z">
            <w:rPr>
              <w:rFonts w:ascii="Times New Roman" w:hAnsi="Times New Roman"/>
              <w:sz w:val="24"/>
              <w:szCs w:val="24"/>
            </w:rPr>
          </w:rPrChange>
        </w:rPr>
        <w:t xml:space="preserve">cha. </w:t>
      </w:r>
    </w:p>
    <w:p w14:paraId="374B78BA" w14:textId="77777777" w:rsidR="00135DA3" w:rsidRPr="00B23429" w:rsidRDefault="00135DA3" w:rsidP="00323F5C">
      <w:pPr>
        <w:spacing w:line="360" w:lineRule="auto"/>
        <w:jc w:val="both"/>
        <w:rPr>
          <w:rFonts w:ascii="Times New Roman" w:hAnsi="Times New Roman"/>
          <w:sz w:val="24"/>
          <w:szCs w:val="24"/>
          <w:lang w:val="cs-CZ"/>
          <w:rPrChange w:id="147" w:author="Jakubec" w:date="2015-06-23T16:33:00Z">
            <w:rPr>
              <w:rFonts w:ascii="Times New Roman" w:hAnsi="Times New Roman"/>
              <w:sz w:val="24"/>
              <w:szCs w:val="24"/>
            </w:rPr>
          </w:rPrChange>
        </w:rPr>
      </w:pPr>
      <w:r w:rsidRPr="00B23429">
        <w:rPr>
          <w:rFonts w:ascii="Times New Roman" w:hAnsi="Times New Roman"/>
          <w:sz w:val="24"/>
          <w:szCs w:val="24"/>
          <w:lang w:val="cs-CZ"/>
          <w:rPrChange w:id="148" w:author="Jakubec" w:date="2015-06-23T16:33:00Z">
            <w:rPr>
              <w:rFonts w:ascii="Times New Roman" w:hAnsi="Times New Roman"/>
              <w:sz w:val="24"/>
              <w:szCs w:val="24"/>
            </w:rPr>
          </w:rPrChange>
        </w:rPr>
        <w:t xml:space="preserve">Výjimečná je také štuková a fresková výzdoba přízemních místností západního křídla. Ve svém prostředí má jen málo obdob a právě tyto místnosti se zajímavými klenbami, až centrálního charakteru, jsou potenciálním tématem pro hlubší výzkum. Pozoruhodné sály jsou nazvané s ohledem na svou výzdobu jako Císařský, Ptačí, Zaječí, Sál Smyslů a Venušin Sál. Společně se vstupní místností, která propojuje přízemí křídla s nádvořím </w:t>
      </w:r>
      <w:ins w:id="149" w:author="Jakubec" w:date="2015-06-23T16:34:00Z">
        <w:r w:rsidR="00B23429">
          <w:rPr>
            <w:rFonts w:ascii="Times New Roman" w:hAnsi="Times New Roman"/>
            <w:sz w:val="24"/>
            <w:szCs w:val="24"/>
            <w:lang w:val="cs-CZ"/>
          </w:rPr>
          <w:t xml:space="preserve">a </w:t>
        </w:r>
      </w:ins>
      <w:r w:rsidRPr="00B23429">
        <w:rPr>
          <w:rFonts w:ascii="Times New Roman" w:hAnsi="Times New Roman"/>
          <w:sz w:val="24"/>
          <w:szCs w:val="24"/>
          <w:lang w:val="cs-CZ"/>
          <w:rPrChange w:id="150" w:author="Jakubec" w:date="2015-06-23T16:33:00Z">
            <w:rPr>
              <w:rFonts w:ascii="Times New Roman" w:hAnsi="Times New Roman"/>
              <w:sz w:val="24"/>
              <w:szCs w:val="24"/>
            </w:rPr>
          </w:rPrChange>
        </w:rPr>
        <w:t xml:space="preserve">tvoří za sebou jdoucí enfiládu začínající Sálem </w:t>
      </w:r>
      <w:ins w:id="151" w:author="Jakubec" w:date="2015-06-23T16:34:00Z">
        <w:r w:rsidR="00B23429">
          <w:rPr>
            <w:rFonts w:ascii="Times New Roman" w:hAnsi="Times New Roman"/>
            <w:sz w:val="24"/>
            <w:szCs w:val="24"/>
            <w:lang w:val="cs-CZ"/>
          </w:rPr>
          <w:t>s</w:t>
        </w:r>
      </w:ins>
      <w:del w:id="152" w:author="Jakubec" w:date="2015-06-23T16:34:00Z">
        <w:r w:rsidRPr="00B23429" w:rsidDel="00B23429">
          <w:rPr>
            <w:rFonts w:ascii="Times New Roman" w:hAnsi="Times New Roman"/>
            <w:sz w:val="24"/>
            <w:szCs w:val="24"/>
            <w:lang w:val="cs-CZ"/>
            <w:rPrChange w:id="153" w:author="Jakubec" w:date="2015-06-23T16:33:00Z">
              <w:rPr>
                <w:rFonts w:ascii="Times New Roman" w:hAnsi="Times New Roman"/>
                <w:sz w:val="24"/>
                <w:szCs w:val="24"/>
              </w:rPr>
            </w:rPrChange>
          </w:rPr>
          <w:delText>S</w:delText>
        </w:r>
      </w:del>
      <w:r w:rsidRPr="00B23429">
        <w:rPr>
          <w:rFonts w:ascii="Times New Roman" w:hAnsi="Times New Roman"/>
          <w:sz w:val="24"/>
          <w:szCs w:val="24"/>
          <w:lang w:val="cs-CZ"/>
          <w:rPrChange w:id="154" w:author="Jakubec" w:date="2015-06-23T16:33:00Z">
            <w:rPr>
              <w:rFonts w:ascii="Times New Roman" w:hAnsi="Times New Roman"/>
              <w:sz w:val="24"/>
              <w:szCs w:val="24"/>
            </w:rPr>
          </w:rPrChange>
        </w:rPr>
        <w:t xml:space="preserve">myslů v severozápadním nároží stavby. Fresková výzdoba ve vrcholu a vpadlých částech klenby představuje náměty s personifikacemi pěti lidských smyslů podle mědirytin Raphaela Sadelera. Pro tyto bylo použito kompozic z kreseb Martina de Vos. Výzdoba je doplněna malbami a oválnými medailony ve chiaroscurovém provedení. Následující sál nazývaný Ptačí nebo Černý opět zpracovává vpadlá pole v klenbě, tentokrát pro navození dojmu průhledů do nebe s ptáky. Plochy klenby jsou pokryty groteskovými motivy a jsou doplněny medailony s emblémy, jejichž význam nebo inspirace ještě nejsou přesně známy. Nad oběma dveřními portály v místnosti se nacházejí plastiky Lédy s Labutí a Dia na orlu připisované Hansi Montovi, za oběma je malba iluzorní krajiny. Císařský sál, který se nachází za vstupním sálem, získal svůj název pravděpodobně díky čtyřem bustám římských císařů a plastiky zobrazující Karla </w:t>
      </w:r>
      <w:del w:id="155" w:author="Jakubec" w:date="2015-06-23T16:34:00Z">
        <w:r w:rsidRPr="00B23429" w:rsidDel="00B23429">
          <w:rPr>
            <w:rFonts w:ascii="Times New Roman" w:hAnsi="Times New Roman"/>
            <w:sz w:val="24"/>
            <w:szCs w:val="24"/>
            <w:lang w:val="cs-CZ"/>
            <w:rPrChange w:id="156" w:author="Jakubec" w:date="2015-06-23T16:33:00Z">
              <w:rPr>
                <w:rFonts w:ascii="Times New Roman" w:hAnsi="Times New Roman"/>
                <w:sz w:val="24"/>
                <w:szCs w:val="24"/>
              </w:rPr>
            </w:rPrChange>
          </w:rPr>
          <w:delText>.</w:delText>
        </w:r>
      </w:del>
      <w:r w:rsidRPr="00B23429">
        <w:rPr>
          <w:rFonts w:ascii="Times New Roman" w:hAnsi="Times New Roman"/>
          <w:sz w:val="24"/>
          <w:szCs w:val="24"/>
          <w:lang w:val="cs-CZ"/>
          <w:rPrChange w:id="157" w:author="Jakubec" w:date="2015-06-23T16:33:00Z">
            <w:rPr>
              <w:rFonts w:ascii="Times New Roman" w:hAnsi="Times New Roman"/>
              <w:sz w:val="24"/>
              <w:szCs w:val="24"/>
            </w:rPr>
          </w:rPrChange>
        </w:rPr>
        <w:t xml:space="preserve">V. Je nepravděpodobné, že by název pocházel od pobytu císaře, jak tomu bývá jinde. Busty císařů představují v chápání vzdělanosti 16. století osvícenou vládu a za impuls pro jejich umístění v sále na Bučovicích lze pokládat </w:t>
      </w:r>
      <w:r w:rsidRPr="00B23429">
        <w:rPr>
          <w:rFonts w:ascii="Times New Roman" w:hAnsi="Times New Roman"/>
          <w:sz w:val="24"/>
          <w:szCs w:val="24"/>
          <w:lang w:val="cs-CZ"/>
          <w:rPrChange w:id="158" w:author="Jakubec" w:date="2015-06-23T16:33:00Z">
            <w:rPr>
              <w:rFonts w:ascii="Times New Roman" w:hAnsi="Times New Roman"/>
              <w:sz w:val="24"/>
              <w:szCs w:val="24"/>
            </w:rPr>
          </w:rPrChange>
        </w:rPr>
        <w:lastRenderedPageBreak/>
        <w:t>Suetoniův spis Životopisy dvanácti císařů. Řím jako jakási idea vznešenosti a vzdělání se t</w:t>
      </w:r>
      <w:ins w:id="159" w:author="Jakubec" w:date="2015-06-23T16:34:00Z">
        <w:r w:rsidR="00B23429">
          <w:rPr>
            <w:rFonts w:ascii="Times New Roman" w:hAnsi="Times New Roman"/>
            <w:sz w:val="24"/>
            <w:szCs w:val="24"/>
            <w:lang w:val="cs-CZ"/>
          </w:rPr>
          <w:t>e</w:t>
        </w:r>
      </w:ins>
      <w:del w:id="160" w:author="Jakubec" w:date="2015-06-23T16:34:00Z">
        <w:r w:rsidRPr="00B23429" w:rsidDel="00B23429">
          <w:rPr>
            <w:rFonts w:ascii="Times New Roman" w:hAnsi="Times New Roman"/>
            <w:sz w:val="24"/>
            <w:szCs w:val="24"/>
            <w:lang w:val="cs-CZ"/>
            <w:rPrChange w:id="161" w:author="Jakubec" w:date="2015-06-23T16:33:00Z">
              <w:rPr>
                <w:rFonts w:ascii="Times New Roman" w:hAnsi="Times New Roman"/>
                <w:sz w:val="24"/>
                <w:szCs w:val="24"/>
              </w:rPr>
            </w:rPrChange>
          </w:rPr>
          <w:delText>é</w:delText>
        </w:r>
      </w:del>
      <w:r w:rsidRPr="00B23429">
        <w:rPr>
          <w:rFonts w:ascii="Times New Roman" w:hAnsi="Times New Roman"/>
          <w:sz w:val="24"/>
          <w:szCs w:val="24"/>
          <w:lang w:val="cs-CZ"/>
          <w:rPrChange w:id="162" w:author="Jakubec" w:date="2015-06-23T16:33:00Z">
            <w:rPr>
              <w:rFonts w:ascii="Times New Roman" w:hAnsi="Times New Roman"/>
              <w:sz w:val="24"/>
              <w:szCs w:val="24"/>
            </w:rPr>
          </w:rPrChange>
        </w:rPr>
        <w:t xml:space="preserve">maticky v Bučovicích opakuje, několik námětů s tématikou římských dějin se nachází například i v Sále </w:t>
      </w:r>
      <w:del w:id="163" w:author="Jakubec" w:date="2015-06-23T16:39:00Z">
        <w:r w:rsidRPr="00B23429" w:rsidDel="002D5ED0">
          <w:rPr>
            <w:rFonts w:ascii="Times New Roman" w:hAnsi="Times New Roman"/>
            <w:sz w:val="24"/>
            <w:szCs w:val="24"/>
            <w:lang w:val="cs-CZ"/>
            <w:rPrChange w:id="164" w:author="Jakubec" w:date="2015-06-23T16:33:00Z">
              <w:rPr>
                <w:rFonts w:ascii="Times New Roman" w:hAnsi="Times New Roman"/>
                <w:sz w:val="24"/>
                <w:szCs w:val="24"/>
              </w:rPr>
            </w:rPrChange>
          </w:rPr>
          <w:delText>Smyslů</w:delText>
        </w:r>
      </w:del>
      <w:ins w:id="165" w:author="Jakubec" w:date="2015-06-23T16:39:00Z">
        <w:r w:rsidR="002D5ED0">
          <w:rPr>
            <w:rFonts w:ascii="Times New Roman" w:hAnsi="Times New Roman"/>
            <w:sz w:val="24"/>
            <w:szCs w:val="24"/>
            <w:lang w:val="cs-CZ"/>
          </w:rPr>
          <w:t>s</w:t>
        </w:r>
        <w:r w:rsidR="002D5ED0" w:rsidRPr="00B23429">
          <w:rPr>
            <w:rFonts w:ascii="Times New Roman" w:hAnsi="Times New Roman"/>
            <w:sz w:val="24"/>
            <w:szCs w:val="24"/>
            <w:lang w:val="cs-CZ"/>
            <w:rPrChange w:id="166" w:author="Jakubec" w:date="2015-06-23T16:33:00Z">
              <w:rPr>
                <w:rFonts w:ascii="Times New Roman" w:hAnsi="Times New Roman"/>
                <w:sz w:val="24"/>
                <w:szCs w:val="24"/>
              </w:rPr>
            </w:rPrChange>
          </w:rPr>
          <w:t>myslů</w:t>
        </w:r>
      </w:ins>
      <w:r w:rsidRPr="00B23429">
        <w:rPr>
          <w:rFonts w:ascii="Times New Roman" w:hAnsi="Times New Roman"/>
          <w:sz w:val="24"/>
          <w:szCs w:val="24"/>
          <w:lang w:val="cs-CZ"/>
          <w:rPrChange w:id="167" w:author="Jakubec" w:date="2015-06-23T16:33:00Z">
            <w:rPr>
              <w:rFonts w:ascii="Times New Roman" w:hAnsi="Times New Roman"/>
              <w:sz w:val="24"/>
              <w:szCs w:val="24"/>
            </w:rPr>
          </w:rPrChange>
        </w:rPr>
        <w:t xml:space="preserve">. Zde jsou zobrazení </w:t>
      </w:r>
      <w:del w:id="168" w:author="Jakubec" w:date="2015-06-23T16:34:00Z">
        <w:r w:rsidRPr="00B23429" w:rsidDel="00B23429">
          <w:rPr>
            <w:rFonts w:ascii="Times New Roman" w:hAnsi="Times New Roman"/>
            <w:sz w:val="24"/>
            <w:szCs w:val="24"/>
            <w:lang w:val="cs-CZ"/>
            <w:rPrChange w:id="169" w:author="Jakubec" w:date="2015-06-23T16:33:00Z">
              <w:rPr>
                <w:rFonts w:ascii="Times New Roman" w:hAnsi="Times New Roman"/>
                <w:sz w:val="24"/>
                <w:szCs w:val="24"/>
              </w:rPr>
            </w:rPrChange>
          </w:rPr>
          <w:delText xml:space="preserve"> </w:delText>
        </w:r>
      </w:del>
      <w:r w:rsidRPr="00B23429">
        <w:rPr>
          <w:rFonts w:ascii="Times New Roman" w:hAnsi="Times New Roman"/>
          <w:sz w:val="24"/>
          <w:szCs w:val="24"/>
          <w:lang w:val="cs-CZ" w:eastAsia="cs-CZ"/>
          <w:rPrChange w:id="170" w:author="Jakubec" w:date="2015-06-23T16:33:00Z">
            <w:rPr>
              <w:rFonts w:ascii="Times New Roman" w:hAnsi="Times New Roman"/>
              <w:sz w:val="24"/>
              <w:szCs w:val="24"/>
              <w:lang w:eastAsia="cs-CZ"/>
            </w:rPr>
          </w:rPrChange>
        </w:rPr>
        <w:t xml:space="preserve">Antonius Pius, Augustus, Marcus Aurelius a Nero. V lunetách jsou to plastiky s Karlem V. zobrazeným jak poráží turka a únosem Europy. Na protější straně jsou doplněny plastikami Marta a Diany. Za všemi plastikami v lunetách je namalována iluzivní krajina a celá luneta je plasticky zpracována s kašírovanými zátišími a rostlinami. Tyto plastické práce jsou připsány také Hansi Montovi. Na stropě jsou v pěti medailonech zpodobněny náměty z Odyssei a plochy klenby jsou pokryty groteskovými ornamenty. </w:t>
      </w:r>
      <w:r w:rsidRPr="00B23429">
        <w:rPr>
          <w:rFonts w:ascii="Times New Roman" w:hAnsi="Times New Roman"/>
          <w:sz w:val="24"/>
          <w:szCs w:val="24"/>
          <w:lang w:val="cs-CZ"/>
          <w:rPrChange w:id="171" w:author="Jakubec" w:date="2015-06-23T16:33:00Z">
            <w:rPr>
              <w:rFonts w:ascii="Times New Roman" w:hAnsi="Times New Roman"/>
              <w:sz w:val="24"/>
              <w:szCs w:val="24"/>
            </w:rPr>
          </w:rPrChange>
        </w:rPr>
        <w:t xml:space="preserve">Dalším bodem sálu je bohatě plasticky zpracovaný portál s erbem Jana Šembery z Boskovic a intarzovanými dveřmi. Námět Venuše zdržující Adonise před výpravou na lov, podle Paola Veronese, dal název Venušinu sálu. Obraz je umístěn v obdélníkovém poli ve vrcholu klenby a je doplněn </w:t>
      </w:r>
      <w:del w:id="172" w:author="Jakubec" w:date="2015-06-23T16:40:00Z">
        <w:r w:rsidRPr="00B23429" w:rsidDel="002D5ED0">
          <w:rPr>
            <w:rFonts w:ascii="Times New Roman" w:hAnsi="Times New Roman"/>
            <w:sz w:val="24"/>
            <w:szCs w:val="24"/>
            <w:lang w:val="cs-CZ"/>
            <w:rPrChange w:id="173" w:author="Jakubec" w:date="2015-06-23T16:33:00Z">
              <w:rPr>
                <w:rFonts w:ascii="Times New Roman" w:hAnsi="Times New Roman"/>
                <w:sz w:val="24"/>
                <w:szCs w:val="24"/>
              </w:rPr>
            </w:rPrChange>
          </w:rPr>
          <w:delText xml:space="preserve"> </w:delText>
        </w:r>
      </w:del>
      <w:r w:rsidRPr="00B23429">
        <w:rPr>
          <w:rFonts w:ascii="Times New Roman" w:hAnsi="Times New Roman"/>
          <w:sz w:val="24"/>
          <w:szCs w:val="24"/>
          <w:lang w:val="cs-CZ"/>
          <w:rPrChange w:id="174" w:author="Jakubec" w:date="2015-06-23T16:33:00Z">
            <w:rPr>
              <w:rFonts w:ascii="Times New Roman" w:hAnsi="Times New Roman"/>
              <w:sz w:val="24"/>
              <w:szCs w:val="24"/>
            </w:rPr>
          </w:rPrChange>
        </w:rPr>
        <w:t>kosočtvercovými poli s alegoriemi války, míru, Psychomachie, alegorie dobré a špatné pověsti a Umírněnosti.</w:t>
      </w:r>
    </w:p>
    <w:p w14:paraId="65633A2E" w14:textId="77777777" w:rsidR="00135DA3" w:rsidRPr="00B23429" w:rsidRDefault="00135DA3" w:rsidP="00323F5C">
      <w:pPr>
        <w:spacing w:line="360" w:lineRule="auto"/>
        <w:jc w:val="both"/>
        <w:rPr>
          <w:rFonts w:ascii="Times New Roman" w:hAnsi="Times New Roman"/>
          <w:sz w:val="24"/>
          <w:szCs w:val="24"/>
          <w:lang w:val="cs-CZ"/>
          <w:rPrChange w:id="175" w:author="Jakubec" w:date="2015-06-23T16:33:00Z">
            <w:rPr>
              <w:rFonts w:ascii="Times New Roman" w:hAnsi="Times New Roman"/>
              <w:sz w:val="24"/>
              <w:szCs w:val="24"/>
            </w:rPr>
          </w:rPrChange>
        </w:rPr>
      </w:pPr>
      <w:r w:rsidRPr="00B23429">
        <w:rPr>
          <w:rFonts w:ascii="Times New Roman" w:hAnsi="Times New Roman"/>
          <w:sz w:val="24"/>
          <w:szCs w:val="24"/>
          <w:lang w:val="cs-CZ"/>
          <w:rPrChange w:id="176" w:author="Jakubec" w:date="2015-06-23T16:33:00Z">
            <w:rPr>
              <w:rFonts w:ascii="Times New Roman" w:hAnsi="Times New Roman"/>
              <w:sz w:val="24"/>
              <w:szCs w:val="24"/>
            </w:rPr>
          </w:rPrChange>
        </w:rPr>
        <w:t xml:space="preserve">Unikátním výzdobným cyklem se může chlubit Zaječí sál. Zajíc jako takový je díky své symbolické hodnotě častý a oblíbený motiv výzdoby renesančních nebo manýristických interiérů, ale málokde tak rozsáhle jako je tomu v Bučovicích. Postavy zajíců zde kopírují chování lidí a dochází k jakémusi převrácení až děsivému výsměchu. Ve čtyřlistu v závěru klenby je zobrazená Hostina královského zaječího páru se zajímavým perspektivním zpracováním. Další čtyři malby představují Útok zaječí jízdy proti lidské pěchotě, Bitva zajíců se psy, Oslavy zaječího vítězství, Lov lidí zajíci. Doplněním jsou malé medailony, opět zobrazující zajíce v roli lidí. Za zmínku stojí zaječí malíř studující člověka. Impuls pro takto propracované zobrazení převráceného světa není příliš znám a stojí za prozkoumání. </w:t>
      </w:r>
    </w:p>
    <w:p w14:paraId="2ABBE2E9" w14:textId="77777777" w:rsidR="00135DA3" w:rsidRPr="00B23429" w:rsidRDefault="00135DA3" w:rsidP="00E53D41">
      <w:pPr>
        <w:spacing w:line="360" w:lineRule="auto"/>
        <w:rPr>
          <w:rFonts w:ascii="Times New Roman" w:hAnsi="Times New Roman"/>
          <w:b/>
          <w:sz w:val="24"/>
          <w:szCs w:val="24"/>
          <w:lang w:val="cs-CZ"/>
          <w:rPrChange w:id="177" w:author="Jakubec" w:date="2015-06-23T16:33:00Z">
            <w:rPr>
              <w:rFonts w:ascii="Times New Roman" w:hAnsi="Times New Roman"/>
              <w:b/>
              <w:sz w:val="24"/>
              <w:szCs w:val="24"/>
            </w:rPr>
          </w:rPrChange>
        </w:rPr>
      </w:pPr>
      <w:r w:rsidRPr="00B23429">
        <w:rPr>
          <w:rFonts w:ascii="Times New Roman" w:hAnsi="Times New Roman"/>
          <w:b/>
          <w:sz w:val="24"/>
          <w:szCs w:val="24"/>
          <w:lang w:val="cs-CZ"/>
          <w:rPrChange w:id="178" w:author="Jakubec" w:date="2015-06-23T16:33:00Z">
            <w:rPr>
              <w:rFonts w:ascii="Times New Roman" w:hAnsi="Times New Roman"/>
              <w:b/>
              <w:sz w:val="24"/>
              <w:szCs w:val="24"/>
            </w:rPr>
          </w:rPrChange>
        </w:rPr>
        <w:t>Cíl projektu</w:t>
      </w:r>
    </w:p>
    <w:p w14:paraId="04FCC337" w14:textId="77777777" w:rsidR="00135DA3" w:rsidRPr="00B23429" w:rsidRDefault="00CD1360" w:rsidP="00E53D41">
      <w:pPr>
        <w:spacing w:line="360" w:lineRule="auto"/>
        <w:rPr>
          <w:rFonts w:ascii="Times New Roman" w:hAnsi="Times New Roman"/>
          <w:sz w:val="24"/>
          <w:szCs w:val="24"/>
          <w:lang w:val="cs-CZ"/>
          <w:rPrChange w:id="179" w:author="Jakubec" w:date="2015-06-23T16:33:00Z">
            <w:rPr>
              <w:rFonts w:ascii="Times New Roman" w:hAnsi="Times New Roman"/>
              <w:sz w:val="24"/>
              <w:szCs w:val="24"/>
            </w:rPr>
          </w:rPrChange>
        </w:rPr>
      </w:pPr>
      <w:r w:rsidRPr="00B23429">
        <w:rPr>
          <w:rFonts w:ascii="Times New Roman" w:hAnsi="Times New Roman"/>
          <w:sz w:val="24"/>
          <w:szCs w:val="24"/>
          <w:lang w:val="cs-CZ"/>
          <w:rPrChange w:id="180" w:author="Jakubec" w:date="2015-06-23T16:33:00Z">
            <w:rPr>
              <w:rFonts w:ascii="Times New Roman" w:hAnsi="Times New Roman"/>
              <w:sz w:val="24"/>
              <w:szCs w:val="24"/>
            </w:rPr>
          </w:rPrChange>
        </w:rPr>
        <w:t xml:space="preserve">                                                                </w:t>
      </w:r>
      <w:r w:rsidR="007D4B08" w:rsidRPr="00B23429">
        <w:rPr>
          <w:rFonts w:ascii="Times New Roman" w:hAnsi="Times New Roman"/>
          <w:sz w:val="24"/>
          <w:szCs w:val="24"/>
          <w:lang w:val="cs-CZ"/>
          <w:rPrChange w:id="181" w:author="Jakubec" w:date="2015-06-23T16:33:00Z">
            <w:rPr>
              <w:rFonts w:ascii="Times New Roman" w:hAnsi="Times New Roman"/>
              <w:sz w:val="24"/>
              <w:szCs w:val="24"/>
            </w:rPr>
          </w:rPrChange>
        </w:rPr>
        <w:t xml:space="preserve">                                                                                                                                                                                                                                                                                                                                                                                                                                                                                                                                                                                                                                                                                                                                                                                                                                                                                                                                                                                                                                                                                                                                                                                                                                                                                                                                                                                                                                                                                                                               </w:t>
      </w:r>
      <w:r w:rsidRPr="00B23429">
        <w:rPr>
          <w:rFonts w:ascii="Times New Roman" w:hAnsi="Times New Roman"/>
          <w:sz w:val="24"/>
          <w:szCs w:val="24"/>
          <w:lang w:val="cs-CZ"/>
          <w:rPrChange w:id="182" w:author="Jakubec" w:date="2015-06-23T16:33:00Z">
            <w:rPr>
              <w:rFonts w:ascii="Times New Roman" w:hAnsi="Times New Roman"/>
              <w:sz w:val="24"/>
              <w:szCs w:val="24"/>
            </w:rPr>
          </w:rPrChange>
        </w:rPr>
        <w:t xml:space="preserve">                                                                                                                                                                                                                                                                                                                                                                                                                                                                                                                                                                                                                                                                                                                                                                                                                                                                                                                                                                                                                                                                                                                                                                                                                                                                                                                                                                                                                                                                                                                                                             </w:t>
      </w:r>
      <w:r w:rsidR="00A97F2E" w:rsidRPr="00B23429">
        <w:rPr>
          <w:rFonts w:ascii="Times New Roman" w:hAnsi="Times New Roman"/>
          <w:sz w:val="24"/>
          <w:szCs w:val="24"/>
          <w:lang w:val="cs-CZ"/>
          <w:rPrChange w:id="183" w:author="Jakubec" w:date="2015-06-23T16:33:00Z">
            <w:rPr>
              <w:rFonts w:ascii="Times New Roman" w:hAnsi="Times New Roman"/>
              <w:sz w:val="24"/>
              <w:szCs w:val="24"/>
            </w:rPr>
          </w:rPrChange>
        </w:rPr>
        <w:t xml:space="preserve">                                                                                                                                                                                                                                                                                                                                                                                                                                                                                                                                                                                                                                                                                                                                                                                                                                                                                                                                                                                                                                                                                                                                                                                                                                                                                                                                                                                                                                                                                                                                                                                                                                                                                                                                                                                                                                                                                                                                                                                                                                                                                                                                                                                                                                                                                                                                                                                                                                                                                                                                                                                                                                                                                                                                                                                                                                                                                                                                                                                                                                                                                                                                                                                                                                                                                                                                                                                                                                                                                                                                                                                                                                                                                                                                                                                                                                                                                                                                                                                                                                                                                                                                                                                                                                                                                                                                                                                                                                                                                                                                                                                                                                                                                                                                                                                                                                                                                                                                                                                                                                                                                                                                                                                                                                                                                                                                                                                                                                                                                                                                                                                                                                                                                                                                                                                                                                                                                                                                                                                                                                                                                                                                                                                                                                                                                                                                                                                                                                                                                                                                                                                                                                                                                                                                                                                                                                                                                                                                                                                                                                                                                                                                                                                                                                                                                                                                                                                                                                                                                                                                                                                                                                                                                                                                                                                                                                                                                                                                                                                                                                                                                                                                                                                                                                                                                                                                                                                                                                                                                                                                                                                                                                                                                                                                                                                                                                                                                                                                                                                                                                                                                                                                                                                                                                                                                                                                                                                                                                                                                                                                                                                                                                                                                                                                                                                                                                                                                                                                                                                                                                                                                                                                                                                                                                                                                                                                                                                                                                                                                                                                                                                                                                                                                                                                                                                                                                                                                                                                                                                                                                                                                                                                                                                                                                                                                                                                                                                                                                                                                                                                                                                                                                                                                                                                                                                                                                                                                                                                                                                                                                                                                                                                                                                                                                                                                                                                                                                                                                                                                                                                                                                                                                                                                                                                                                                                                                                                                                                                                                                                                                                                                                                                                                                                                                                                                                                                                                                                                                                                                                                                                                                                                                                                                                                                                                                                                                                                                                                                                                                                                                                                                                                                                                                                                                                                                                                                                                                                                                                                                                                                                                                                                                                                                                                                                                                                                                                                                                                                                                          </w:t>
      </w:r>
    </w:p>
    <w:p w14:paraId="6FD9BBCA" w14:textId="77777777" w:rsidR="00135DA3" w:rsidRPr="00B23429" w:rsidRDefault="00135DA3" w:rsidP="00E53D41">
      <w:pPr>
        <w:spacing w:line="360" w:lineRule="auto"/>
        <w:rPr>
          <w:rStyle w:val="5yl5"/>
          <w:rFonts w:ascii="Times New Roman" w:hAnsi="Times New Roman"/>
          <w:color w:val="000000"/>
          <w:sz w:val="24"/>
          <w:szCs w:val="24"/>
          <w:lang w:val="cs-CZ"/>
          <w:rPrChange w:id="184" w:author="Jakubec" w:date="2015-06-23T16:33:00Z">
            <w:rPr>
              <w:rStyle w:val="5yl5"/>
              <w:rFonts w:ascii="Times New Roman" w:hAnsi="Times New Roman"/>
              <w:color w:val="000000"/>
              <w:sz w:val="24"/>
              <w:szCs w:val="24"/>
            </w:rPr>
          </w:rPrChange>
        </w:rPr>
      </w:pPr>
      <w:r w:rsidRPr="00B23429">
        <w:rPr>
          <w:rFonts w:ascii="Times New Roman" w:hAnsi="Times New Roman"/>
          <w:color w:val="000000"/>
          <w:sz w:val="24"/>
          <w:szCs w:val="24"/>
          <w:lang w:val="cs-CZ"/>
          <w:rPrChange w:id="185" w:author="Jakubec" w:date="2015-06-23T16:33:00Z">
            <w:rPr>
              <w:rFonts w:ascii="Times New Roman" w:hAnsi="Times New Roman"/>
              <w:color w:val="000000"/>
              <w:sz w:val="24"/>
              <w:szCs w:val="24"/>
            </w:rPr>
          </w:rPrChange>
        </w:rPr>
        <w:t xml:space="preserve">Projekt monografie s názvem Bučovice: </w:t>
      </w:r>
      <w:r w:rsidRPr="00B23429">
        <w:rPr>
          <w:rStyle w:val="5yl5"/>
          <w:rFonts w:ascii="Times New Roman" w:hAnsi="Times New Roman"/>
          <w:color w:val="000000"/>
          <w:sz w:val="24"/>
          <w:szCs w:val="24"/>
          <w:lang w:val="cs-CZ"/>
          <w:rPrChange w:id="186" w:author="Jakubec" w:date="2015-06-23T16:33:00Z">
            <w:rPr>
              <w:rStyle w:val="5yl5"/>
              <w:rFonts w:ascii="Times New Roman" w:hAnsi="Times New Roman"/>
              <w:color w:val="000000"/>
              <w:sz w:val="24"/>
              <w:szCs w:val="24"/>
            </w:rPr>
          </w:rPrChange>
        </w:rPr>
        <w:t xml:space="preserve">Šlechtické sídlo a hospodářské centrum panství v proměnách času se pokusí nejen detailně shrnout do dnešního dne známá fakta, ale především soustředit se na tyto a jiné, prozatím nezodpovězené, otázky. Mělo by dojít k opětovnému studiu použitých pramenů a snad i pramenů, které doposavad studovány nebyly (například osobní korespondence bučovických Boskoviců). Výzkum by měl probíhat v oblastech vnitřní a vnější výzdoby, její ikonografie a ikonologie, podoby a historie zámku ve své celistvé podobě i v historických fragmentech a jejich významu pro poznání osoby samotného stavitele, Jana Šembery z Boskovic. Centru pozornosti se nevyhne ani historie zámku v době držení v </w:t>
      </w:r>
      <w:r w:rsidRPr="00B23429">
        <w:rPr>
          <w:rStyle w:val="5yl5"/>
          <w:rFonts w:ascii="Times New Roman" w:hAnsi="Times New Roman"/>
          <w:color w:val="000000"/>
          <w:sz w:val="24"/>
          <w:szCs w:val="24"/>
          <w:lang w:val="cs-CZ"/>
          <w:rPrChange w:id="187" w:author="Jakubec" w:date="2015-06-23T16:33:00Z">
            <w:rPr>
              <w:rStyle w:val="5yl5"/>
              <w:rFonts w:ascii="Times New Roman" w:hAnsi="Times New Roman"/>
              <w:color w:val="000000"/>
              <w:sz w:val="24"/>
              <w:szCs w:val="24"/>
            </w:rPr>
          </w:rPrChange>
        </w:rPr>
        <w:lastRenderedPageBreak/>
        <w:t xml:space="preserve">majetku Liechtensteinů a jejich vztah ke stavbě jako centra panství. Dojde k opětovnému zachycení současného stavu památky v podobě popisu a rozsáhlého souboru fotografií a plánů, které se stanou přílohou monografie. </w:t>
      </w:r>
    </w:p>
    <w:p w14:paraId="0F063809" w14:textId="77777777" w:rsidR="00135DA3" w:rsidRPr="00B23429" w:rsidRDefault="00135DA3" w:rsidP="00E53D41">
      <w:pPr>
        <w:spacing w:line="360" w:lineRule="auto"/>
        <w:rPr>
          <w:rStyle w:val="5yl5"/>
          <w:rFonts w:ascii="Times New Roman" w:hAnsi="Times New Roman"/>
          <w:color w:val="000000"/>
          <w:sz w:val="24"/>
          <w:szCs w:val="24"/>
          <w:lang w:val="cs-CZ"/>
          <w:rPrChange w:id="188" w:author="Jakubec" w:date="2015-06-23T16:33:00Z">
            <w:rPr>
              <w:rStyle w:val="5yl5"/>
              <w:rFonts w:ascii="Times New Roman" w:hAnsi="Times New Roman"/>
              <w:color w:val="000000"/>
              <w:sz w:val="24"/>
              <w:szCs w:val="24"/>
            </w:rPr>
          </w:rPrChange>
        </w:rPr>
      </w:pPr>
      <w:r w:rsidRPr="00B23429">
        <w:rPr>
          <w:rStyle w:val="5yl5"/>
          <w:rFonts w:ascii="Times New Roman" w:hAnsi="Times New Roman"/>
          <w:color w:val="000000"/>
          <w:sz w:val="24"/>
          <w:szCs w:val="24"/>
          <w:lang w:val="cs-CZ"/>
          <w:rPrChange w:id="189" w:author="Jakubec" w:date="2015-06-23T16:33:00Z">
            <w:rPr>
              <w:rStyle w:val="5yl5"/>
              <w:rFonts w:ascii="Times New Roman" w:hAnsi="Times New Roman"/>
              <w:color w:val="000000"/>
              <w:sz w:val="24"/>
              <w:szCs w:val="24"/>
            </w:rPr>
          </w:rPrChange>
        </w:rPr>
        <w:t>Výstupem by měl být obsáhlý text zpracovávající Bučovice komplexně a zcela novým pohledem.</w:t>
      </w:r>
    </w:p>
    <w:p w14:paraId="7CA06A49" w14:textId="77777777" w:rsidR="00135DA3" w:rsidRPr="00B23429" w:rsidRDefault="00135DA3" w:rsidP="002A0F18">
      <w:pPr>
        <w:spacing w:line="360" w:lineRule="auto"/>
        <w:rPr>
          <w:rStyle w:val="5yl5"/>
          <w:rFonts w:ascii="Times New Roman" w:hAnsi="Times New Roman"/>
          <w:b/>
          <w:color w:val="FF0000"/>
          <w:sz w:val="24"/>
          <w:szCs w:val="24"/>
          <w:lang w:val="cs-CZ"/>
          <w:rPrChange w:id="190" w:author="Jakubec" w:date="2015-06-23T16:33:00Z">
            <w:rPr>
              <w:rStyle w:val="5yl5"/>
              <w:rFonts w:ascii="Times New Roman" w:hAnsi="Times New Roman"/>
              <w:b/>
              <w:color w:val="FF0000"/>
              <w:sz w:val="24"/>
              <w:szCs w:val="24"/>
            </w:rPr>
          </w:rPrChange>
        </w:rPr>
      </w:pPr>
      <w:r w:rsidRPr="00B23429">
        <w:rPr>
          <w:rStyle w:val="5yl5"/>
          <w:rFonts w:ascii="Times New Roman" w:hAnsi="Times New Roman"/>
          <w:b/>
          <w:color w:val="FF0000"/>
          <w:sz w:val="24"/>
          <w:szCs w:val="24"/>
          <w:lang w:val="cs-CZ"/>
          <w:rPrChange w:id="191" w:author="Jakubec" w:date="2015-06-23T16:33:00Z">
            <w:rPr>
              <w:rStyle w:val="5yl5"/>
              <w:rFonts w:ascii="Times New Roman" w:hAnsi="Times New Roman"/>
              <w:b/>
              <w:color w:val="FF0000"/>
              <w:sz w:val="24"/>
              <w:szCs w:val="24"/>
            </w:rPr>
          </w:rPrChange>
        </w:rPr>
        <w:t>Předběžný rozpis rozpočtu</w:t>
      </w:r>
    </w:p>
    <w:p w14:paraId="311A7B7D" w14:textId="77777777" w:rsidR="00135DA3" w:rsidRPr="00B23429" w:rsidRDefault="00135DA3" w:rsidP="002A0F18">
      <w:pPr>
        <w:autoSpaceDE w:val="0"/>
        <w:autoSpaceDN w:val="0"/>
        <w:adjustRightInd w:val="0"/>
        <w:spacing w:after="0" w:line="360" w:lineRule="auto"/>
        <w:rPr>
          <w:rFonts w:ascii="Times New Roman" w:hAnsi="Times New Roman"/>
          <w:color w:val="FF0000"/>
          <w:sz w:val="24"/>
          <w:szCs w:val="24"/>
          <w:lang w:val="cs-CZ"/>
          <w:rPrChange w:id="192" w:author="Jakubec" w:date="2015-06-23T16:33:00Z">
            <w:rPr>
              <w:rFonts w:ascii="Times New Roman" w:hAnsi="Times New Roman"/>
              <w:color w:val="FF0000"/>
              <w:sz w:val="24"/>
              <w:szCs w:val="24"/>
            </w:rPr>
          </w:rPrChange>
        </w:rPr>
      </w:pPr>
      <w:r w:rsidRPr="00B23429">
        <w:rPr>
          <w:rStyle w:val="5yl5"/>
          <w:rFonts w:ascii="Times New Roman" w:hAnsi="Times New Roman"/>
          <w:color w:val="FF0000"/>
          <w:sz w:val="24"/>
          <w:szCs w:val="24"/>
          <w:lang w:val="cs-CZ"/>
          <w:rPrChange w:id="193" w:author="Jakubec" w:date="2015-06-23T16:33:00Z">
            <w:rPr>
              <w:rStyle w:val="5yl5"/>
              <w:rFonts w:ascii="Times New Roman" w:hAnsi="Times New Roman"/>
              <w:color w:val="FF0000"/>
              <w:sz w:val="24"/>
              <w:szCs w:val="24"/>
            </w:rPr>
          </w:rPrChange>
        </w:rPr>
        <w:t>Monografie Bučovice: Šlechtické sídlo a hospodářské centrum panství v proměnách času by měla být výsledkem celkem tříleté práce pěti účastníků s občasnou asistencí odborníka chybějícího v týmu (fotograf a podobně). Nejvyšší položkou v rozpočtu ve výši 551 000 Kč, bude tisk samotné knihy v nákladu 250 kusů. Tento krok je předběžně odhadnut na 115 000. Monografie bude mít přibližně 250 stran, z toho 150 barevných, bude šité vaz</w:t>
      </w:r>
      <w:bookmarkStart w:id="194" w:name="_GoBack"/>
      <w:bookmarkEnd w:id="194"/>
      <w:r w:rsidRPr="00B23429">
        <w:rPr>
          <w:rStyle w:val="5yl5"/>
          <w:rFonts w:ascii="Times New Roman" w:hAnsi="Times New Roman"/>
          <w:color w:val="FF0000"/>
          <w:sz w:val="24"/>
          <w:szCs w:val="24"/>
          <w:lang w:val="cs-CZ"/>
          <w:rPrChange w:id="195" w:author="Jakubec" w:date="2015-06-23T16:33:00Z">
            <w:rPr>
              <w:rStyle w:val="5yl5"/>
              <w:rFonts w:ascii="Times New Roman" w:hAnsi="Times New Roman"/>
              <w:color w:val="FF0000"/>
              <w:sz w:val="24"/>
              <w:szCs w:val="24"/>
            </w:rPr>
          </w:rPrChange>
        </w:rPr>
        <w:t xml:space="preserve">by v pevných deskách.  Vzhledem k povaze práce účastníků, cestovní, materiální a režijní náklady budou klesat v závislosti na konkrétním roce práce. V prvním roce dojde k </w:t>
      </w:r>
      <w:r w:rsidRPr="00B23429">
        <w:rPr>
          <w:rFonts w:ascii="Times New Roman" w:hAnsi="Times New Roman"/>
          <w:color w:val="FF0000"/>
          <w:sz w:val="24"/>
          <w:szCs w:val="24"/>
          <w:lang w:val="cs-CZ"/>
          <w:rPrChange w:id="196" w:author="Jakubec" w:date="2015-06-23T16:33:00Z">
            <w:rPr>
              <w:rFonts w:ascii="Times New Roman" w:hAnsi="Times New Roman"/>
              <w:color w:val="FF0000"/>
              <w:sz w:val="24"/>
              <w:szCs w:val="24"/>
            </w:rPr>
          </w:rPrChange>
        </w:rPr>
        <w:t xml:space="preserve">shromáždění veškeré literatury, vztahující se k dané problematice a jejímu kritickému zhodnocení na základě podrobného průzkumu dostupných archivních materiálů. V druhém roce proběhne místní průzkum památky a zpracování shromážděných poznatků. Během třetího roku práce bude vytvořena maketa monografie a proběhne její následovný tisk a propagace. </w:t>
      </w:r>
    </w:p>
    <w:p w14:paraId="600045BF" w14:textId="77777777" w:rsidR="00135DA3" w:rsidRPr="00B23429" w:rsidRDefault="00135DA3" w:rsidP="002A0F18">
      <w:pPr>
        <w:autoSpaceDE w:val="0"/>
        <w:autoSpaceDN w:val="0"/>
        <w:adjustRightInd w:val="0"/>
        <w:spacing w:after="0" w:line="360" w:lineRule="auto"/>
        <w:rPr>
          <w:rFonts w:ascii="Times New Roman" w:hAnsi="Times New Roman"/>
          <w:color w:val="FF0000"/>
          <w:sz w:val="24"/>
          <w:szCs w:val="24"/>
          <w:lang w:val="cs-CZ"/>
          <w:rPrChange w:id="197" w:author="Jakubec" w:date="2015-06-23T16:33:00Z">
            <w:rPr>
              <w:rFonts w:ascii="Times New Roman" w:hAnsi="Times New Roman"/>
              <w:color w:val="FF0000"/>
              <w:sz w:val="24"/>
              <w:szCs w:val="24"/>
            </w:rPr>
          </w:rPrChange>
        </w:rPr>
      </w:pPr>
    </w:p>
    <w:p w14:paraId="05809A57" w14:textId="77777777" w:rsidR="00135DA3" w:rsidRPr="00B23429" w:rsidRDefault="00135DA3" w:rsidP="002A0F18">
      <w:pPr>
        <w:autoSpaceDE w:val="0"/>
        <w:autoSpaceDN w:val="0"/>
        <w:adjustRightInd w:val="0"/>
        <w:spacing w:after="0" w:line="360" w:lineRule="auto"/>
        <w:rPr>
          <w:rFonts w:ascii="Times New Roman" w:hAnsi="Times New Roman"/>
          <w:color w:val="FF0000"/>
          <w:sz w:val="24"/>
          <w:szCs w:val="24"/>
          <w:lang w:val="cs-CZ"/>
          <w:rPrChange w:id="198" w:author="Jakubec" w:date="2015-06-23T16:33:00Z">
            <w:rPr>
              <w:rFonts w:ascii="Times New Roman" w:hAnsi="Times New Roman"/>
              <w:color w:val="FF0000"/>
              <w:sz w:val="24"/>
              <w:szCs w:val="24"/>
            </w:rPr>
          </w:rPrChange>
        </w:rPr>
      </w:pPr>
      <w:r w:rsidRPr="00B23429">
        <w:rPr>
          <w:rFonts w:ascii="Times New Roman" w:hAnsi="Times New Roman"/>
          <w:color w:val="FF0000"/>
          <w:sz w:val="24"/>
          <w:szCs w:val="24"/>
          <w:lang w:val="cs-CZ"/>
          <w:rPrChange w:id="199" w:author="Jakubec" w:date="2015-06-23T16:33:00Z">
            <w:rPr>
              <w:rFonts w:ascii="Times New Roman" w:hAnsi="Times New Roman"/>
              <w:color w:val="FF0000"/>
              <w:sz w:val="24"/>
              <w:szCs w:val="24"/>
            </w:rPr>
          </w:rPrChange>
        </w:rPr>
        <w:t xml:space="preserve">Během tvorby samotné monografie bude nutné využít schopností profesionálního fotografa, jehož přítomnost bude žádána nanejvýš 10 dnů. Editorské a grafické práce provedou členové </w:t>
      </w:r>
      <w:proofErr w:type="gramStart"/>
      <w:r w:rsidRPr="00B23429">
        <w:rPr>
          <w:rFonts w:ascii="Times New Roman" w:hAnsi="Times New Roman"/>
          <w:color w:val="FF0000"/>
          <w:sz w:val="24"/>
          <w:szCs w:val="24"/>
          <w:lang w:val="cs-CZ"/>
          <w:rPrChange w:id="200" w:author="Jakubec" w:date="2015-06-23T16:33:00Z">
            <w:rPr>
              <w:rFonts w:ascii="Times New Roman" w:hAnsi="Times New Roman"/>
              <w:color w:val="FF0000"/>
              <w:sz w:val="24"/>
              <w:szCs w:val="24"/>
            </w:rPr>
          </w:rPrChange>
        </w:rPr>
        <w:t>grantového  projektu</w:t>
      </w:r>
      <w:proofErr w:type="gramEnd"/>
      <w:r w:rsidRPr="00B23429">
        <w:rPr>
          <w:rFonts w:ascii="Times New Roman" w:hAnsi="Times New Roman"/>
          <w:color w:val="FF0000"/>
          <w:sz w:val="24"/>
          <w:szCs w:val="24"/>
          <w:lang w:val="cs-CZ"/>
          <w:rPrChange w:id="201" w:author="Jakubec" w:date="2015-06-23T16:33:00Z">
            <w:rPr>
              <w:rFonts w:ascii="Times New Roman" w:hAnsi="Times New Roman"/>
              <w:color w:val="FF0000"/>
              <w:sz w:val="24"/>
              <w:szCs w:val="24"/>
            </w:rPr>
          </w:rPrChange>
        </w:rPr>
        <w:t xml:space="preserve">. Tito budou mít nárok na 3000 Kč ročně k uhrazení zdravotního pojištění. Každý bude mít během prvního roku projektu k dispozici cestovné 20 000 Kč, stejnou částku pro materiální potřeby spojené s prací na projektu (technika nutná pro práci a zpracování informací a jejich případný záznam- nebo zapůjčení této techniky) a dalších 5 000 Kč pro uhrazení ostatních nákladů. V následujícím roce se tyto náklady sníží na polovinu, kromě částky pro zdravotní pojištění a ostatní náklady. Ve třetím roce bude uhrazena částka pro zdravotní pojištění, vznik fotografického záznamu ve výši 16 000 Kč a tisk monografie v nákladu 250 výtisků za celkovou sumu 115 000 Kč, 25 000 Kč bude využito pro platby nutných autorských práv, případně pojištění zapůjčené techniky. </w:t>
      </w:r>
    </w:p>
    <w:p w14:paraId="31ADA8F0" w14:textId="77777777" w:rsidR="00135DA3" w:rsidRPr="00B23429" w:rsidRDefault="00135DA3" w:rsidP="00FC17CB">
      <w:pPr>
        <w:autoSpaceDE w:val="0"/>
        <w:autoSpaceDN w:val="0"/>
        <w:adjustRightInd w:val="0"/>
        <w:spacing w:after="0" w:line="240" w:lineRule="auto"/>
        <w:rPr>
          <w:rFonts w:ascii="Times New Roman" w:hAnsi="Times New Roman"/>
          <w:color w:val="FF0000"/>
          <w:sz w:val="24"/>
          <w:szCs w:val="24"/>
          <w:lang w:val="cs-CZ"/>
          <w:rPrChange w:id="202" w:author="Jakubec" w:date="2015-06-23T16:33:00Z">
            <w:rPr>
              <w:rFonts w:ascii="Times New Roman" w:hAnsi="Times New Roman"/>
              <w:color w:val="FF0000"/>
              <w:sz w:val="24"/>
              <w:szCs w:val="24"/>
            </w:rPr>
          </w:rPrChange>
        </w:rPr>
      </w:pPr>
    </w:p>
    <w:p w14:paraId="6E36D4E7" w14:textId="77777777" w:rsidR="00135DA3" w:rsidRPr="00B23429" w:rsidRDefault="00135DA3" w:rsidP="00FC17CB">
      <w:pPr>
        <w:autoSpaceDE w:val="0"/>
        <w:autoSpaceDN w:val="0"/>
        <w:adjustRightInd w:val="0"/>
        <w:spacing w:after="0" w:line="240" w:lineRule="auto"/>
        <w:rPr>
          <w:rStyle w:val="5yl5"/>
          <w:rFonts w:ascii="Times New Roman" w:hAnsi="Times New Roman"/>
          <w:color w:val="FF0000"/>
          <w:sz w:val="24"/>
          <w:szCs w:val="24"/>
          <w:lang w:val="cs-CZ"/>
          <w:rPrChange w:id="203" w:author="Jakubec" w:date="2015-06-23T16:33:00Z">
            <w:rPr>
              <w:rStyle w:val="5yl5"/>
              <w:rFonts w:ascii="Times New Roman" w:hAnsi="Times New Roman"/>
              <w:color w:val="FF0000"/>
              <w:sz w:val="24"/>
              <w:szCs w:val="24"/>
            </w:rPr>
          </w:rPrChange>
        </w:rPr>
      </w:pPr>
      <w:r w:rsidRPr="00B23429">
        <w:rPr>
          <w:rFonts w:ascii="Times New Roman" w:hAnsi="Times New Roman"/>
          <w:color w:val="FF0000"/>
          <w:sz w:val="24"/>
          <w:szCs w:val="24"/>
          <w:u w:val="single"/>
          <w:lang w:val="cs-CZ"/>
          <w:rPrChange w:id="204" w:author="Jakubec" w:date="2015-06-23T16:33:00Z">
            <w:rPr>
              <w:rFonts w:ascii="Times New Roman" w:hAnsi="Times New Roman"/>
              <w:color w:val="FF0000"/>
              <w:sz w:val="24"/>
              <w:szCs w:val="24"/>
              <w:u w:val="single"/>
            </w:rPr>
          </w:rPrChange>
        </w:rPr>
        <w:t xml:space="preserve">Rozpočet na 1. rok </w:t>
      </w:r>
      <w:r w:rsidRPr="00B23429">
        <w:rPr>
          <w:rFonts w:ascii="Times New Roman" w:hAnsi="Times New Roman"/>
          <w:color w:val="FF0000"/>
          <w:sz w:val="24"/>
          <w:szCs w:val="24"/>
          <w:u w:val="single"/>
          <w:lang w:val="cs-CZ"/>
          <w:rPrChange w:id="205" w:author="Jakubec" w:date="2015-06-23T16:33:00Z">
            <w:rPr>
              <w:rFonts w:ascii="Times New Roman" w:hAnsi="Times New Roman"/>
              <w:color w:val="FF0000"/>
              <w:sz w:val="24"/>
              <w:szCs w:val="24"/>
              <w:u w:val="single"/>
            </w:rPr>
          </w:rPrChange>
        </w:rPr>
        <w:tab/>
      </w:r>
      <w:r w:rsidRPr="00B23429">
        <w:rPr>
          <w:rFonts w:ascii="Times New Roman" w:hAnsi="Times New Roman"/>
          <w:color w:val="FF0000"/>
          <w:sz w:val="24"/>
          <w:szCs w:val="24"/>
          <w:u w:val="single"/>
          <w:lang w:val="cs-CZ"/>
          <w:rPrChange w:id="206" w:author="Jakubec" w:date="2015-06-23T16:33:00Z">
            <w:rPr>
              <w:rFonts w:ascii="Times New Roman" w:hAnsi="Times New Roman"/>
              <w:color w:val="FF0000"/>
              <w:sz w:val="24"/>
              <w:szCs w:val="24"/>
              <w:u w:val="single"/>
            </w:rPr>
          </w:rPrChange>
        </w:rPr>
        <w:tab/>
        <w:t>240 000 Kč</w:t>
      </w:r>
      <w:r w:rsidRPr="00B23429">
        <w:rPr>
          <w:rFonts w:ascii="Times New Roman" w:hAnsi="Times New Roman"/>
          <w:color w:val="FF0000"/>
          <w:sz w:val="24"/>
          <w:szCs w:val="24"/>
          <w:u w:val="single"/>
          <w:lang w:val="cs-CZ"/>
          <w:rPrChange w:id="207" w:author="Jakubec" w:date="2015-06-23T16:33:00Z">
            <w:rPr>
              <w:rFonts w:ascii="Times New Roman" w:hAnsi="Times New Roman"/>
              <w:color w:val="FF0000"/>
              <w:sz w:val="24"/>
              <w:szCs w:val="24"/>
              <w:u w:val="single"/>
            </w:rPr>
          </w:rPrChange>
        </w:rPr>
        <w:br/>
      </w:r>
      <w:r w:rsidRPr="00B23429">
        <w:rPr>
          <w:rStyle w:val="5yl5"/>
          <w:rFonts w:ascii="Times New Roman" w:hAnsi="Times New Roman"/>
          <w:color w:val="FF0000"/>
          <w:sz w:val="24"/>
          <w:szCs w:val="24"/>
          <w:lang w:val="cs-CZ"/>
          <w:rPrChange w:id="208" w:author="Jakubec" w:date="2015-06-23T16:33:00Z">
            <w:rPr>
              <w:rStyle w:val="5yl5"/>
              <w:rFonts w:ascii="Times New Roman" w:hAnsi="Times New Roman"/>
              <w:color w:val="FF0000"/>
              <w:sz w:val="24"/>
              <w:szCs w:val="24"/>
            </w:rPr>
          </w:rPrChange>
        </w:rPr>
        <w:t>Cestovné</w:t>
      </w:r>
      <w:r w:rsidRPr="00B23429">
        <w:rPr>
          <w:rStyle w:val="5yl5"/>
          <w:rFonts w:ascii="Times New Roman" w:hAnsi="Times New Roman"/>
          <w:color w:val="FF0000"/>
          <w:sz w:val="24"/>
          <w:szCs w:val="24"/>
          <w:lang w:val="cs-CZ"/>
          <w:rPrChange w:id="209" w:author="Jakubec" w:date="2015-06-23T16:33:00Z">
            <w:rPr>
              <w:rStyle w:val="5yl5"/>
              <w:rFonts w:ascii="Times New Roman" w:hAnsi="Times New Roman"/>
              <w:color w:val="FF0000"/>
              <w:sz w:val="24"/>
              <w:szCs w:val="24"/>
            </w:rPr>
          </w:rPrChange>
        </w:rPr>
        <w:tab/>
      </w:r>
      <w:r w:rsidRPr="00B23429">
        <w:rPr>
          <w:rStyle w:val="5yl5"/>
          <w:rFonts w:ascii="Times New Roman" w:hAnsi="Times New Roman"/>
          <w:color w:val="FF0000"/>
          <w:sz w:val="24"/>
          <w:szCs w:val="24"/>
          <w:lang w:val="cs-CZ"/>
          <w:rPrChange w:id="210" w:author="Jakubec" w:date="2015-06-23T16:33:00Z">
            <w:rPr>
              <w:rStyle w:val="5yl5"/>
              <w:rFonts w:ascii="Times New Roman" w:hAnsi="Times New Roman"/>
              <w:color w:val="FF0000"/>
              <w:sz w:val="24"/>
              <w:szCs w:val="24"/>
            </w:rPr>
          </w:rPrChange>
        </w:rPr>
        <w:tab/>
      </w:r>
      <w:r w:rsidRPr="00B23429">
        <w:rPr>
          <w:rStyle w:val="5yl5"/>
          <w:rFonts w:ascii="Times New Roman" w:hAnsi="Times New Roman"/>
          <w:color w:val="FF0000"/>
          <w:sz w:val="24"/>
          <w:szCs w:val="24"/>
          <w:lang w:val="cs-CZ"/>
          <w:rPrChange w:id="211" w:author="Jakubec" w:date="2015-06-23T16:33:00Z">
            <w:rPr>
              <w:rStyle w:val="5yl5"/>
              <w:rFonts w:ascii="Times New Roman" w:hAnsi="Times New Roman"/>
              <w:color w:val="FF0000"/>
              <w:sz w:val="24"/>
              <w:szCs w:val="24"/>
            </w:rPr>
          </w:rPrChange>
        </w:rPr>
        <w:tab/>
        <w:t>100 000 Kč</w:t>
      </w:r>
      <w:r w:rsidRPr="00B23429">
        <w:rPr>
          <w:rStyle w:val="5yl5"/>
          <w:rFonts w:ascii="Times New Roman" w:hAnsi="Times New Roman"/>
          <w:color w:val="FF0000"/>
          <w:sz w:val="24"/>
          <w:szCs w:val="24"/>
          <w:lang w:val="cs-CZ"/>
          <w:rPrChange w:id="212" w:author="Jakubec" w:date="2015-06-23T16:33:00Z">
            <w:rPr>
              <w:rStyle w:val="5yl5"/>
              <w:rFonts w:ascii="Times New Roman" w:hAnsi="Times New Roman"/>
              <w:color w:val="FF0000"/>
              <w:sz w:val="24"/>
              <w:szCs w:val="24"/>
            </w:rPr>
          </w:rPrChange>
        </w:rPr>
        <w:br/>
        <w:t>Materiální náklady</w:t>
      </w:r>
      <w:r w:rsidRPr="00B23429">
        <w:rPr>
          <w:rStyle w:val="5yl5"/>
          <w:rFonts w:ascii="Times New Roman" w:hAnsi="Times New Roman"/>
          <w:color w:val="FF0000"/>
          <w:sz w:val="24"/>
          <w:szCs w:val="24"/>
          <w:lang w:val="cs-CZ"/>
          <w:rPrChange w:id="213" w:author="Jakubec" w:date="2015-06-23T16:33:00Z">
            <w:rPr>
              <w:rStyle w:val="5yl5"/>
              <w:rFonts w:ascii="Times New Roman" w:hAnsi="Times New Roman"/>
              <w:color w:val="FF0000"/>
              <w:sz w:val="24"/>
              <w:szCs w:val="24"/>
            </w:rPr>
          </w:rPrChange>
        </w:rPr>
        <w:tab/>
      </w:r>
      <w:r w:rsidRPr="00B23429">
        <w:rPr>
          <w:rStyle w:val="5yl5"/>
          <w:rFonts w:ascii="Times New Roman" w:hAnsi="Times New Roman"/>
          <w:color w:val="FF0000"/>
          <w:sz w:val="24"/>
          <w:szCs w:val="24"/>
          <w:lang w:val="cs-CZ"/>
          <w:rPrChange w:id="214" w:author="Jakubec" w:date="2015-06-23T16:33:00Z">
            <w:rPr>
              <w:rStyle w:val="5yl5"/>
              <w:rFonts w:ascii="Times New Roman" w:hAnsi="Times New Roman"/>
              <w:color w:val="FF0000"/>
              <w:sz w:val="24"/>
              <w:szCs w:val="24"/>
            </w:rPr>
          </w:rPrChange>
        </w:rPr>
        <w:tab/>
        <w:t>100 000 Kč</w:t>
      </w:r>
      <w:r w:rsidRPr="00B23429">
        <w:rPr>
          <w:rStyle w:val="5yl5"/>
          <w:rFonts w:ascii="Times New Roman" w:hAnsi="Times New Roman"/>
          <w:color w:val="FF0000"/>
          <w:sz w:val="24"/>
          <w:szCs w:val="24"/>
          <w:lang w:val="cs-CZ"/>
          <w:rPrChange w:id="215" w:author="Jakubec" w:date="2015-06-23T16:33:00Z">
            <w:rPr>
              <w:rStyle w:val="5yl5"/>
              <w:rFonts w:ascii="Times New Roman" w:hAnsi="Times New Roman"/>
              <w:color w:val="FF0000"/>
              <w:sz w:val="24"/>
              <w:szCs w:val="24"/>
            </w:rPr>
          </w:rPrChange>
        </w:rPr>
        <w:br/>
      </w:r>
      <w:r w:rsidRPr="00B23429">
        <w:rPr>
          <w:rStyle w:val="5yl5"/>
          <w:rFonts w:ascii="Times New Roman" w:hAnsi="Times New Roman"/>
          <w:color w:val="FF0000"/>
          <w:sz w:val="24"/>
          <w:szCs w:val="24"/>
          <w:lang w:val="cs-CZ"/>
          <w:rPrChange w:id="216" w:author="Jakubec" w:date="2015-06-23T16:33:00Z">
            <w:rPr>
              <w:rStyle w:val="5yl5"/>
              <w:rFonts w:ascii="Times New Roman" w:hAnsi="Times New Roman"/>
              <w:color w:val="FF0000"/>
              <w:sz w:val="24"/>
              <w:szCs w:val="24"/>
            </w:rPr>
          </w:rPrChange>
        </w:rPr>
        <w:lastRenderedPageBreak/>
        <w:t>Zdravotní pojištění</w:t>
      </w:r>
      <w:r w:rsidRPr="00B23429">
        <w:rPr>
          <w:rStyle w:val="5yl5"/>
          <w:rFonts w:ascii="Times New Roman" w:hAnsi="Times New Roman"/>
          <w:color w:val="FF0000"/>
          <w:sz w:val="24"/>
          <w:szCs w:val="24"/>
          <w:lang w:val="cs-CZ"/>
          <w:rPrChange w:id="217" w:author="Jakubec" w:date="2015-06-23T16:33:00Z">
            <w:rPr>
              <w:rStyle w:val="5yl5"/>
              <w:rFonts w:ascii="Times New Roman" w:hAnsi="Times New Roman"/>
              <w:color w:val="FF0000"/>
              <w:sz w:val="24"/>
              <w:szCs w:val="24"/>
            </w:rPr>
          </w:rPrChange>
        </w:rPr>
        <w:tab/>
      </w:r>
      <w:r w:rsidRPr="00B23429">
        <w:rPr>
          <w:rStyle w:val="5yl5"/>
          <w:rFonts w:ascii="Times New Roman" w:hAnsi="Times New Roman"/>
          <w:color w:val="FF0000"/>
          <w:sz w:val="24"/>
          <w:szCs w:val="24"/>
          <w:lang w:val="cs-CZ"/>
          <w:rPrChange w:id="218" w:author="Jakubec" w:date="2015-06-23T16:33:00Z">
            <w:rPr>
              <w:rStyle w:val="5yl5"/>
              <w:rFonts w:ascii="Times New Roman" w:hAnsi="Times New Roman"/>
              <w:color w:val="FF0000"/>
              <w:sz w:val="24"/>
              <w:szCs w:val="24"/>
            </w:rPr>
          </w:rPrChange>
        </w:rPr>
        <w:tab/>
        <w:t>15 000 Kč</w:t>
      </w:r>
      <w:r w:rsidRPr="00B23429">
        <w:rPr>
          <w:rStyle w:val="5yl5"/>
          <w:rFonts w:ascii="Times New Roman" w:hAnsi="Times New Roman"/>
          <w:color w:val="FF0000"/>
          <w:sz w:val="24"/>
          <w:szCs w:val="24"/>
          <w:lang w:val="cs-CZ"/>
          <w:rPrChange w:id="219" w:author="Jakubec" w:date="2015-06-23T16:33:00Z">
            <w:rPr>
              <w:rStyle w:val="5yl5"/>
              <w:rFonts w:ascii="Times New Roman" w:hAnsi="Times New Roman"/>
              <w:color w:val="FF0000"/>
              <w:sz w:val="24"/>
              <w:szCs w:val="24"/>
            </w:rPr>
          </w:rPrChange>
        </w:rPr>
        <w:br/>
        <w:t>Ostatní náklady</w:t>
      </w:r>
      <w:r w:rsidRPr="00B23429">
        <w:rPr>
          <w:rStyle w:val="5yl5"/>
          <w:rFonts w:ascii="Times New Roman" w:hAnsi="Times New Roman"/>
          <w:color w:val="FF0000"/>
          <w:sz w:val="24"/>
          <w:szCs w:val="24"/>
          <w:lang w:val="cs-CZ"/>
          <w:rPrChange w:id="220" w:author="Jakubec" w:date="2015-06-23T16:33:00Z">
            <w:rPr>
              <w:rStyle w:val="5yl5"/>
              <w:rFonts w:ascii="Times New Roman" w:hAnsi="Times New Roman"/>
              <w:color w:val="FF0000"/>
              <w:sz w:val="24"/>
              <w:szCs w:val="24"/>
            </w:rPr>
          </w:rPrChange>
        </w:rPr>
        <w:tab/>
      </w:r>
      <w:r w:rsidRPr="00B23429">
        <w:rPr>
          <w:rStyle w:val="5yl5"/>
          <w:rFonts w:ascii="Times New Roman" w:hAnsi="Times New Roman"/>
          <w:color w:val="FF0000"/>
          <w:sz w:val="24"/>
          <w:szCs w:val="24"/>
          <w:lang w:val="cs-CZ"/>
          <w:rPrChange w:id="221" w:author="Jakubec" w:date="2015-06-23T16:33:00Z">
            <w:rPr>
              <w:rStyle w:val="5yl5"/>
              <w:rFonts w:ascii="Times New Roman" w:hAnsi="Times New Roman"/>
              <w:color w:val="FF0000"/>
              <w:sz w:val="24"/>
              <w:szCs w:val="24"/>
            </w:rPr>
          </w:rPrChange>
        </w:rPr>
        <w:tab/>
        <w:t>25 000 Kč</w:t>
      </w:r>
    </w:p>
    <w:p w14:paraId="48929A54" w14:textId="77777777" w:rsidR="00135DA3" w:rsidRPr="00B23429" w:rsidRDefault="00135DA3" w:rsidP="00FC17CB">
      <w:pPr>
        <w:autoSpaceDE w:val="0"/>
        <w:autoSpaceDN w:val="0"/>
        <w:adjustRightInd w:val="0"/>
        <w:spacing w:after="0" w:line="240" w:lineRule="auto"/>
        <w:rPr>
          <w:rStyle w:val="5yl5"/>
          <w:rFonts w:ascii="Times New Roman" w:hAnsi="Times New Roman"/>
          <w:color w:val="FF0000"/>
          <w:sz w:val="24"/>
          <w:szCs w:val="24"/>
          <w:lang w:val="cs-CZ"/>
          <w:rPrChange w:id="222" w:author="Jakubec" w:date="2015-06-23T16:33:00Z">
            <w:rPr>
              <w:rStyle w:val="5yl5"/>
              <w:rFonts w:ascii="Times New Roman" w:hAnsi="Times New Roman"/>
              <w:color w:val="FF0000"/>
              <w:sz w:val="24"/>
              <w:szCs w:val="24"/>
            </w:rPr>
          </w:rPrChange>
        </w:rPr>
      </w:pPr>
    </w:p>
    <w:p w14:paraId="3B375E76" w14:textId="77777777" w:rsidR="00135DA3" w:rsidRPr="00B23429" w:rsidRDefault="00135DA3" w:rsidP="00FC17CB">
      <w:pPr>
        <w:autoSpaceDE w:val="0"/>
        <w:autoSpaceDN w:val="0"/>
        <w:adjustRightInd w:val="0"/>
        <w:spacing w:after="0" w:line="240" w:lineRule="auto"/>
        <w:rPr>
          <w:rStyle w:val="5yl5"/>
          <w:rFonts w:ascii="Times New Roman" w:hAnsi="Times New Roman"/>
          <w:color w:val="FF0000"/>
          <w:sz w:val="24"/>
          <w:szCs w:val="24"/>
          <w:u w:val="single"/>
          <w:lang w:val="cs-CZ"/>
          <w:rPrChange w:id="223" w:author="Jakubec" w:date="2015-06-23T16:33:00Z">
            <w:rPr>
              <w:rStyle w:val="5yl5"/>
              <w:rFonts w:ascii="Times New Roman" w:hAnsi="Times New Roman"/>
              <w:color w:val="FF0000"/>
              <w:sz w:val="24"/>
              <w:szCs w:val="24"/>
              <w:u w:val="single"/>
            </w:rPr>
          </w:rPrChange>
        </w:rPr>
      </w:pPr>
      <w:r w:rsidRPr="00B23429">
        <w:rPr>
          <w:rStyle w:val="5yl5"/>
          <w:rFonts w:ascii="Times New Roman" w:hAnsi="Times New Roman"/>
          <w:color w:val="FF0000"/>
          <w:sz w:val="24"/>
          <w:szCs w:val="24"/>
          <w:u w:val="single"/>
          <w:lang w:val="cs-CZ"/>
          <w:rPrChange w:id="224" w:author="Jakubec" w:date="2015-06-23T16:33:00Z">
            <w:rPr>
              <w:rStyle w:val="5yl5"/>
              <w:rFonts w:ascii="Times New Roman" w:hAnsi="Times New Roman"/>
              <w:color w:val="FF0000"/>
              <w:sz w:val="24"/>
              <w:szCs w:val="24"/>
              <w:u w:val="single"/>
            </w:rPr>
          </w:rPrChange>
        </w:rPr>
        <w:t xml:space="preserve">Rozpočet </w:t>
      </w:r>
      <w:proofErr w:type="gramStart"/>
      <w:r w:rsidRPr="00B23429">
        <w:rPr>
          <w:rStyle w:val="5yl5"/>
          <w:rFonts w:ascii="Times New Roman" w:hAnsi="Times New Roman"/>
          <w:color w:val="FF0000"/>
          <w:sz w:val="24"/>
          <w:szCs w:val="24"/>
          <w:u w:val="single"/>
          <w:lang w:val="cs-CZ"/>
          <w:rPrChange w:id="225" w:author="Jakubec" w:date="2015-06-23T16:33:00Z">
            <w:rPr>
              <w:rStyle w:val="5yl5"/>
              <w:rFonts w:ascii="Times New Roman" w:hAnsi="Times New Roman"/>
              <w:color w:val="FF0000"/>
              <w:sz w:val="24"/>
              <w:szCs w:val="24"/>
              <w:u w:val="single"/>
            </w:rPr>
          </w:rPrChange>
        </w:rPr>
        <w:t>na 2.rok</w:t>
      </w:r>
      <w:proofErr w:type="gramEnd"/>
      <w:r w:rsidRPr="00B23429">
        <w:rPr>
          <w:rStyle w:val="5yl5"/>
          <w:rFonts w:ascii="Times New Roman" w:hAnsi="Times New Roman"/>
          <w:color w:val="FF0000"/>
          <w:sz w:val="24"/>
          <w:szCs w:val="24"/>
          <w:u w:val="single"/>
          <w:lang w:val="cs-CZ"/>
          <w:rPrChange w:id="226" w:author="Jakubec" w:date="2015-06-23T16:33:00Z">
            <w:rPr>
              <w:rStyle w:val="5yl5"/>
              <w:rFonts w:ascii="Times New Roman" w:hAnsi="Times New Roman"/>
              <w:color w:val="FF0000"/>
              <w:sz w:val="24"/>
              <w:szCs w:val="24"/>
              <w:u w:val="single"/>
            </w:rPr>
          </w:rPrChange>
        </w:rPr>
        <w:tab/>
      </w:r>
      <w:r w:rsidRPr="00B23429">
        <w:rPr>
          <w:rStyle w:val="5yl5"/>
          <w:rFonts w:ascii="Times New Roman" w:hAnsi="Times New Roman"/>
          <w:color w:val="FF0000"/>
          <w:sz w:val="24"/>
          <w:szCs w:val="24"/>
          <w:u w:val="single"/>
          <w:lang w:val="cs-CZ"/>
          <w:rPrChange w:id="227" w:author="Jakubec" w:date="2015-06-23T16:33:00Z">
            <w:rPr>
              <w:rStyle w:val="5yl5"/>
              <w:rFonts w:ascii="Times New Roman" w:hAnsi="Times New Roman"/>
              <w:color w:val="FF0000"/>
              <w:sz w:val="24"/>
              <w:szCs w:val="24"/>
              <w:u w:val="single"/>
            </w:rPr>
          </w:rPrChange>
        </w:rPr>
        <w:tab/>
        <w:t>140 000 Kč</w:t>
      </w:r>
    </w:p>
    <w:p w14:paraId="562F9574" w14:textId="77777777" w:rsidR="00135DA3" w:rsidRPr="00B23429" w:rsidRDefault="00135DA3" w:rsidP="00FC17CB">
      <w:pPr>
        <w:autoSpaceDE w:val="0"/>
        <w:autoSpaceDN w:val="0"/>
        <w:adjustRightInd w:val="0"/>
        <w:spacing w:after="0" w:line="240" w:lineRule="auto"/>
        <w:rPr>
          <w:rStyle w:val="5yl5"/>
          <w:rFonts w:ascii="Times New Roman" w:hAnsi="Times New Roman"/>
          <w:color w:val="FF0000"/>
          <w:sz w:val="24"/>
          <w:szCs w:val="24"/>
          <w:lang w:val="cs-CZ"/>
          <w:rPrChange w:id="228" w:author="Jakubec" w:date="2015-06-23T16:33:00Z">
            <w:rPr>
              <w:rStyle w:val="5yl5"/>
              <w:rFonts w:ascii="Times New Roman" w:hAnsi="Times New Roman"/>
              <w:color w:val="FF0000"/>
              <w:sz w:val="24"/>
              <w:szCs w:val="24"/>
            </w:rPr>
          </w:rPrChange>
        </w:rPr>
      </w:pPr>
      <w:r w:rsidRPr="00B23429">
        <w:rPr>
          <w:rStyle w:val="5yl5"/>
          <w:rFonts w:ascii="Times New Roman" w:hAnsi="Times New Roman"/>
          <w:color w:val="FF0000"/>
          <w:sz w:val="24"/>
          <w:szCs w:val="24"/>
          <w:lang w:val="cs-CZ"/>
          <w:rPrChange w:id="229" w:author="Jakubec" w:date="2015-06-23T16:33:00Z">
            <w:rPr>
              <w:rStyle w:val="5yl5"/>
              <w:rFonts w:ascii="Times New Roman" w:hAnsi="Times New Roman"/>
              <w:color w:val="FF0000"/>
              <w:sz w:val="24"/>
              <w:szCs w:val="24"/>
            </w:rPr>
          </w:rPrChange>
        </w:rPr>
        <w:t>Cestovné</w:t>
      </w:r>
      <w:r w:rsidRPr="00B23429">
        <w:rPr>
          <w:rStyle w:val="5yl5"/>
          <w:rFonts w:ascii="Times New Roman" w:hAnsi="Times New Roman"/>
          <w:color w:val="FF0000"/>
          <w:sz w:val="24"/>
          <w:szCs w:val="24"/>
          <w:lang w:val="cs-CZ"/>
          <w:rPrChange w:id="230" w:author="Jakubec" w:date="2015-06-23T16:33:00Z">
            <w:rPr>
              <w:rStyle w:val="5yl5"/>
              <w:rFonts w:ascii="Times New Roman" w:hAnsi="Times New Roman"/>
              <w:color w:val="FF0000"/>
              <w:sz w:val="24"/>
              <w:szCs w:val="24"/>
            </w:rPr>
          </w:rPrChange>
        </w:rPr>
        <w:tab/>
      </w:r>
      <w:r w:rsidRPr="00B23429">
        <w:rPr>
          <w:rStyle w:val="5yl5"/>
          <w:rFonts w:ascii="Times New Roman" w:hAnsi="Times New Roman"/>
          <w:color w:val="FF0000"/>
          <w:sz w:val="24"/>
          <w:szCs w:val="24"/>
          <w:lang w:val="cs-CZ"/>
          <w:rPrChange w:id="231" w:author="Jakubec" w:date="2015-06-23T16:33:00Z">
            <w:rPr>
              <w:rStyle w:val="5yl5"/>
              <w:rFonts w:ascii="Times New Roman" w:hAnsi="Times New Roman"/>
              <w:color w:val="FF0000"/>
              <w:sz w:val="24"/>
              <w:szCs w:val="24"/>
            </w:rPr>
          </w:rPrChange>
        </w:rPr>
        <w:tab/>
      </w:r>
      <w:r w:rsidRPr="00B23429">
        <w:rPr>
          <w:rStyle w:val="5yl5"/>
          <w:rFonts w:ascii="Times New Roman" w:hAnsi="Times New Roman"/>
          <w:color w:val="FF0000"/>
          <w:sz w:val="24"/>
          <w:szCs w:val="24"/>
          <w:lang w:val="cs-CZ"/>
          <w:rPrChange w:id="232" w:author="Jakubec" w:date="2015-06-23T16:33:00Z">
            <w:rPr>
              <w:rStyle w:val="5yl5"/>
              <w:rFonts w:ascii="Times New Roman" w:hAnsi="Times New Roman"/>
              <w:color w:val="FF0000"/>
              <w:sz w:val="24"/>
              <w:szCs w:val="24"/>
            </w:rPr>
          </w:rPrChange>
        </w:rPr>
        <w:tab/>
        <w:t>50 000 Kč</w:t>
      </w:r>
      <w:r w:rsidRPr="00B23429">
        <w:rPr>
          <w:rStyle w:val="5yl5"/>
          <w:rFonts w:ascii="Times New Roman" w:hAnsi="Times New Roman"/>
          <w:color w:val="FF0000"/>
          <w:sz w:val="24"/>
          <w:szCs w:val="24"/>
          <w:lang w:val="cs-CZ"/>
          <w:rPrChange w:id="233" w:author="Jakubec" w:date="2015-06-23T16:33:00Z">
            <w:rPr>
              <w:rStyle w:val="5yl5"/>
              <w:rFonts w:ascii="Times New Roman" w:hAnsi="Times New Roman"/>
              <w:color w:val="FF0000"/>
              <w:sz w:val="24"/>
              <w:szCs w:val="24"/>
            </w:rPr>
          </w:rPrChange>
        </w:rPr>
        <w:br/>
        <w:t>Materiální náklady</w:t>
      </w:r>
      <w:r w:rsidRPr="00B23429">
        <w:rPr>
          <w:rStyle w:val="5yl5"/>
          <w:rFonts w:ascii="Times New Roman" w:hAnsi="Times New Roman"/>
          <w:color w:val="FF0000"/>
          <w:sz w:val="24"/>
          <w:szCs w:val="24"/>
          <w:lang w:val="cs-CZ"/>
          <w:rPrChange w:id="234" w:author="Jakubec" w:date="2015-06-23T16:33:00Z">
            <w:rPr>
              <w:rStyle w:val="5yl5"/>
              <w:rFonts w:ascii="Times New Roman" w:hAnsi="Times New Roman"/>
              <w:color w:val="FF0000"/>
              <w:sz w:val="24"/>
              <w:szCs w:val="24"/>
            </w:rPr>
          </w:rPrChange>
        </w:rPr>
        <w:tab/>
      </w:r>
      <w:r w:rsidRPr="00B23429">
        <w:rPr>
          <w:rStyle w:val="5yl5"/>
          <w:rFonts w:ascii="Times New Roman" w:hAnsi="Times New Roman"/>
          <w:color w:val="FF0000"/>
          <w:sz w:val="24"/>
          <w:szCs w:val="24"/>
          <w:lang w:val="cs-CZ"/>
          <w:rPrChange w:id="235" w:author="Jakubec" w:date="2015-06-23T16:33:00Z">
            <w:rPr>
              <w:rStyle w:val="5yl5"/>
              <w:rFonts w:ascii="Times New Roman" w:hAnsi="Times New Roman"/>
              <w:color w:val="FF0000"/>
              <w:sz w:val="24"/>
              <w:szCs w:val="24"/>
            </w:rPr>
          </w:rPrChange>
        </w:rPr>
        <w:tab/>
        <w:t>50 000 Kč</w:t>
      </w:r>
      <w:r w:rsidRPr="00B23429">
        <w:rPr>
          <w:rStyle w:val="5yl5"/>
          <w:rFonts w:ascii="Times New Roman" w:hAnsi="Times New Roman"/>
          <w:color w:val="FF0000"/>
          <w:sz w:val="24"/>
          <w:szCs w:val="24"/>
          <w:lang w:val="cs-CZ"/>
          <w:rPrChange w:id="236" w:author="Jakubec" w:date="2015-06-23T16:33:00Z">
            <w:rPr>
              <w:rStyle w:val="5yl5"/>
              <w:rFonts w:ascii="Times New Roman" w:hAnsi="Times New Roman"/>
              <w:color w:val="FF0000"/>
              <w:sz w:val="24"/>
              <w:szCs w:val="24"/>
            </w:rPr>
          </w:rPrChange>
        </w:rPr>
        <w:br/>
        <w:t>Zdravotní pojištění</w:t>
      </w:r>
      <w:r w:rsidRPr="00B23429">
        <w:rPr>
          <w:rStyle w:val="5yl5"/>
          <w:rFonts w:ascii="Times New Roman" w:hAnsi="Times New Roman"/>
          <w:color w:val="FF0000"/>
          <w:sz w:val="24"/>
          <w:szCs w:val="24"/>
          <w:lang w:val="cs-CZ"/>
          <w:rPrChange w:id="237" w:author="Jakubec" w:date="2015-06-23T16:33:00Z">
            <w:rPr>
              <w:rStyle w:val="5yl5"/>
              <w:rFonts w:ascii="Times New Roman" w:hAnsi="Times New Roman"/>
              <w:color w:val="FF0000"/>
              <w:sz w:val="24"/>
              <w:szCs w:val="24"/>
            </w:rPr>
          </w:rPrChange>
        </w:rPr>
        <w:tab/>
      </w:r>
      <w:r w:rsidRPr="00B23429">
        <w:rPr>
          <w:rStyle w:val="5yl5"/>
          <w:rFonts w:ascii="Times New Roman" w:hAnsi="Times New Roman"/>
          <w:color w:val="FF0000"/>
          <w:sz w:val="24"/>
          <w:szCs w:val="24"/>
          <w:lang w:val="cs-CZ"/>
          <w:rPrChange w:id="238" w:author="Jakubec" w:date="2015-06-23T16:33:00Z">
            <w:rPr>
              <w:rStyle w:val="5yl5"/>
              <w:rFonts w:ascii="Times New Roman" w:hAnsi="Times New Roman"/>
              <w:color w:val="FF0000"/>
              <w:sz w:val="24"/>
              <w:szCs w:val="24"/>
            </w:rPr>
          </w:rPrChange>
        </w:rPr>
        <w:tab/>
        <w:t>15 000 Kč</w:t>
      </w:r>
      <w:r w:rsidRPr="00B23429">
        <w:rPr>
          <w:rStyle w:val="5yl5"/>
          <w:rFonts w:ascii="Times New Roman" w:hAnsi="Times New Roman"/>
          <w:color w:val="FF0000"/>
          <w:sz w:val="24"/>
          <w:szCs w:val="24"/>
          <w:lang w:val="cs-CZ"/>
          <w:rPrChange w:id="239" w:author="Jakubec" w:date="2015-06-23T16:33:00Z">
            <w:rPr>
              <w:rStyle w:val="5yl5"/>
              <w:rFonts w:ascii="Times New Roman" w:hAnsi="Times New Roman"/>
              <w:color w:val="FF0000"/>
              <w:sz w:val="24"/>
              <w:szCs w:val="24"/>
            </w:rPr>
          </w:rPrChange>
        </w:rPr>
        <w:br/>
        <w:t>Ostatní náklady</w:t>
      </w:r>
      <w:r w:rsidRPr="00B23429">
        <w:rPr>
          <w:rStyle w:val="5yl5"/>
          <w:rFonts w:ascii="Times New Roman" w:hAnsi="Times New Roman"/>
          <w:color w:val="FF0000"/>
          <w:sz w:val="24"/>
          <w:szCs w:val="24"/>
          <w:lang w:val="cs-CZ"/>
          <w:rPrChange w:id="240" w:author="Jakubec" w:date="2015-06-23T16:33:00Z">
            <w:rPr>
              <w:rStyle w:val="5yl5"/>
              <w:rFonts w:ascii="Times New Roman" w:hAnsi="Times New Roman"/>
              <w:color w:val="FF0000"/>
              <w:sz w:val="24"/>
              <w:szCs w:val="24"/>
            </w:rPr>
          </w:rPrChange>
        </w:rPr>
        <w:tab/>
      </w:r>
      <w:r w:rsidRPr="00B23429">
        <w:rPr>
          <w:rStyle w:val="5yl5"/>
          <w:rFonts w:ascii="Times New Roman" w:hAnsi="Times New Roman"/>
          <w:color w:val="FF0000"/>
          <w:sz w:val="24"/>
          <w:szCs w:val="24"/>
          <w:lang w:val="cs-CZ"/>
          <w:rPrChange w:id="241" w:author="Jakubec" w:date="2015-06-23T16:33:00Z">
            <w:rPr>
              <w:rStyle w:val="5yl5"/>
              <w:rFonts w:ascii="Times New Roman" w:hAnsi="Times New Roman"/>
              <w:color w:val="FF0000"/>
              <w:sz w:val="24"/>
              <w:szCs w:val="24"/>
            </w:rPr>
          </w:rPrChange>
        </w:rPr>
        <w:tab/>
        <w:t>25 000 Kč</w:t>
      </w:r>
    </w:p>
    <w:p w14:paraId="7A857301" w14:textId="77777777" w:rsidR="00135DA3" w:rsidRPr="00B23429" w:rsidRDefault="00135DA3" w:rsidP="00FC17CB">
      <w:pPr>
        <w:autoSpaceDE w:val="0"/>
        <w:autoSpaceDN w:val="0"/>
        <w:adjustRightInd w:val="0"/>
        <w:spacing w:after="0" w:line="240" w:lineRule="auto"/>
        <w:rPr>
          <w:rStyle w:val="5yl5"/>
          <w:rFonts w:ascii="Times New Roman" w:hAnsi="Times New Roman"/>
          <w:color w:val="FF0000"/>
          <w:sz w:val="24"/>
          <w:szCs w:val="24"/>
          <w:lang w:val="cs-CZ"/>
          <w:rPrChange w:id="242" w:author="Jakubec" w:date="2015-06-23T16:33:00Z">
            <w:rPr>
              <w:rStyle w:val="5yl5"/>
              <w:rFonts w:ascii="Times New Roman" w:hAnsi="Times New Roman"/>
              <w:color w:val="FF0000"/>
              <w:sz w:val="24"/>
              <w:szCs w:val="24"/>
            </w:rPr>
          </w:rPrChange>
        </w:rPr>
      </w:pPr>
    </w:p>
    <w:p w14:paraId="6C99F4D5" w14:textId="77777777" w:rsidR="00135DA3" w:rsidRPr="00B23429" w:rsidRDefault="00135DA3" w:rsidP="00FC17CB">
      <w:pPr>
        <w:autoSpaceDE w:val="0"/>
        <w:autoSpaceDN w:val="0"/>
        <w:adjustRightInd w:val="0"/>
        <w:spacing w:after="0" w:line="240" w:lineRule="auto"/>
        <w:rPr>
          <w:rStyle w:val="5yl5"/>
          <w:rFonts w:ascii="Times New Roman" w:hAnsi="Times New Roman"/>
          <w:color w:val="FF0000"/>
          <w:sz w:val="24"/>
          <w:szCs w:val="24"/>
          <w:lang w:val="cs-CZ"/>
          <w:rPrChange w:id="243" w:author="Jakubec" w:date="2015-06-23T16:33:00Z">
            <w:rPr>
              <w:rStyle w:val="5yl5"/>
              <w:rFonts w:ascii="Times New Roman" w:hAnsi="Times New Roman"/>
              <w:color w:val="FF0000"/>
              <w:sz w:val="24"/>
              <w:szCs w:val="24"/>
            </w:rPr>
          </w:rPrChange>
        </w:rPr>
      </w:pPr>
      <w:r w:rsidRPr="00B23429">
        <w:rPr>
          <w:rStyle w:val="5yl5"/>
          <w:rFonts w:ascii="Times New Roman" w:hAnsi="Times New Roman"/>
          <w:color w:val="FF0000"/>
          <w:sz w:val="24"/>
          <w:szCs w:val="24"/>
          <w:u w:val="single"/>
          <w:lang w:val="cs-CZ"/>
          <w:rPrChange w:id="244" w:author="Jakubec" w:date="2015-06-23T16:33:00Z">
            <w:rPr>
              <w:rStyle w:val="5yl5"/>
              <w:rFonts w:ascii="Times New Roman" w:hAnsi="Times New Roman"/>
              <w:color w:val="FF0000"/>
              <w:sz w:val="24"/>
              <w:szCs w:val="24"/>
              <w:u w:val="single"/>
            </w:rPr>
          </w:rPrChange>
        </w:rPr>
        <w:t xml:space="preserve">Rozpočet </w:t>
      </w:r>
      <w:proofErr w:type="gramStart"/>
      <w:r w:rsidRPr="00B23429">
        <w:rPr>
          <w:rStyle w:val="5yl5"/>
          <w:rFonts w:ascii="Times New Roman" w:hAnsi="Times New Roman"/>
          <w:color w:val="FF0000"/>
          <w:sz w:val="24"/>
          <w:szCs w:val="24"/>
          <w:u w:val="single"/>
          <w:lang w:val="cs-CZ"/>
          <w:rPrChange w:id="245" w:author="Jakubec" w:date="2015-06-23T16:33:00Z">
            <w:rPr>
              <w:rStyle w:val="5yl5"/>
              <w:rFonts w:ascii="Times New Roman" w:hAnsi="Times New Roman"/>
              <w:color w:val="FF0000"/>
              <w:sz w:val="24"/>
              <w:szCs w:val="24"/>
              <w:u w:val="single"/>
            </w:rPr>
          </w:rPrChange>
        </w:rPr>
        <w:t>na 3.rok</w:t>
      </w:r>
      <w:proofErr w:type="gramEnd"/>
      <w:r w:rsidRPr="00B23429">
        <w:rPr>
          <w:rStyle w:val="5yl5"/>
          <w:rFonts w:ascii="Times New Roman" w:hAnsi="Times New Roman"/>
          <w:color w:val="FF0000"/>
          <w:sz w:val="24"/>
          <w:szCs w:val="24"/>
          <w:u w:val="single"/>
          <w:lang w:val="cs-CZ"/>
          <w:rPrChange w:id="246" w:author="Jakubec" w:date="2015-06-23T16:33:00Z">
            <w:rPr>
              <w:rStyle w:val="5yl5"/>
              <w:rFonts w:ascii="Times New Roman" w:hAnsi="Times New Roman"/>
              <w:color w:val="FF0000"/>
              <w:sz w:val="24"/>
              <w:szCs w:val="24"/>
              <w:u w:val="single"/>
            </w:rPr>
          </w:rPrChange>
        </w:rPr>
        <w:tab/>
      </w:r>
      <w:r w:rsidRPr="00B23429">
        <w:rPr>
          <w:rStyle w:val="5yl5"/>
          <w:rFonts w:ascii="Times New Roman" w:hAnsi="Times New Roman"/>
          <w:color w:val="FF0000"/>
          <w:sz w:val="24"/>
          <w:szCs w:val="24"/>
          <w:u w:val="single"/>
          <w:lang w:val="cs-CZ"/>
          <w:rPrChange w:id="247" w:author="Jakubec" w:date="2015-06-23T16:33:00Z">
            <w:rPr>
              <w:rStyle w:val="5yl5"/>
              <w:rFonts w:ascii="Times New Roman" w:hAnsi="Times New Roman"/>
              <w:color w:val="FF0000"/>
              <w:sz w:val="24"/>
              <w:szCs w:val="24"/>
              <w:u w:val="single"/>
            </w:rPr>
          </w:rPrChange>
        </w:rPr>
        <w:tab/>
      </w:r>
      <w:r w:rsidRPr="00B23429">
        <w:rPr>
          <w:rStyle w:val="5yl5"/>
          <w:rFonts w:ascii="Times New Roman" w:hAnsi="Times New Roman"/>
          <w:color w:val="FF0000"/>
          <w:sz w:val="24"/>
          <w:szCs w:val="24"/>
          <w:u w:val="single"/>
          <w:lang w:val="cs-CZ"/>
          <w:rPrChange w:id="248" w:author="Jakubec" w:date="2015-06-23T16:33:00Z">
            <w:rPr>
              <w:rStyle w:val="5yl5"/>
              <w:rFonts w:ascii="Times New Roman" w:hAnsi="Times New Roman"/>
              <w:color w:val="FF0000"/>
              <w:sz w:val="24"/>
              <w:szCs w:val="24"/>
              <w:u w:val="single"/>
            </w:rPr>
          </w:rPrChange>
        </w:rPr>
        <w:tab/>
        <w:t>181 000 Kč</w:t>
      </w:r>
      <w:r w:rsidRPr="00B23429">
        <w:rPr>
          <w:rStyle w:val="5yl5"/>
          <w:rFonts w:ascii="Times New Roman" w:hAnsi="Times New Roman"/>
          <w:color w:val="FF0000"/>
          <w:sz w:val="24"/>
          <w:szCs w:val="24"/>
          <w:u w:val="single"/>
          <w:lang w:val="cs-CZ"/>
          <w:rPrChange w:id="249" w:author="Jakubec" w:date="2015-06-23T16:33:00Z">
            <w:rPr>
              <w:rStyle w:val="5yl5"/>
              <w:rFonts w:ascii="Times New Roman" w:hAnsi="Times New Roman"/>
              <w:color w:val="FF0000"/>
              <w:sz w:val="24"/>
              <w:szCs w:val="24"/>
              <w:u w:val="single"/>
            </w:rPr>
          </w:rPrChange>
        </w:rPr>
        <w:br/>
      </w:r>
      <w:r w:rsidRPr="00B23429">
        <w:rPr>
          <w:rStyle w:val="5yl5"/>
          <w:rFonts w:ascii="Times New Roman" w:hAnsi="Times New Roman"/>
          <w:color w:val="FF0000"/>
          <w:sz w:val="24"/>
          <w:szCs w:val="24"/>
          <w:lang w:val="cs-CZ"/>
          <w:rPrChange w:id="250" w:author="Jakubec" w:date="2015-06-23T16:33:00Z">
            <w:rPr>
              <w:rStyle w:val="5yl5"/>
              <w:rFonts w:ascii="Times New Roman" w:hAnsi="Times New Roman"/>
              <w:color w:val="FF0000"/>
              <w:sz w:val="24"/>
              <w:szCs w:val="24"/>
            </w:rPr>
          </w:rPrChange>
        </w:rPr>
        <w:t>Zdravotní pojištění</w:t>
      </w:r>
      <w:r w:rsidRPr="00B23429">
        <w:rPr>
          <w:rStyle w:val="5yl5"/>
          <w:rFonts w:ascii="Times New Roman" w:hAnsi="Times New Roman"/>
          <w:color w:val="FF0000"/>
          <w:sz w:val="24"/>
          <w:szCs w:val="24"/>
          <w:lang w:val="cs-CZ"/>
          <w:rPrChange w:id="251" w:author="Jakubec" w:date="2015-06-23T16:33:00Z">
            <w:rPr>
              <w:rStyle w:val="5yl5"/>
              <w:rFonts w:ascii="Times New Roman" w:hAnsi="Times New Roman"/>
              <w:color w:val="FF0000"/>
              <w:sz w:val="24"/>
              <w:szCs w:val="24"/>
            </w:rPr>
          </w:rPrChange>
        </w:rPr>
        <w:tab/>
      </w:r>
      <w:r w:rsidRPr="00B23429">
        <w:rPr>
          <w:rStyle w:val="5yl5"/>
          <w:rFonts w:ascii="Times New Roman" w:hAnsi="Times New Roman"/>
          <w:color w:val="FF0000"/>
          <w:sz w:val="24"/>
          <w:szCs w:val="24"/>
          <w:lang w:val="cs-CZ"/>
          <w:rPrChange w:id="252" w:author="Jakubec" w:date="2015-06-23T16:33:00Z">
            <w:rPr>
              <w:rStyle w:val="5yl5"/>
              <w:rFonts w:ascii="Times New Roman" w:hAnsi="Times New Roman"/>
              <w:color w:val="FF0000"/>
              <w:sz w:val="24"/>
              <w:szCs w:val="24"/>
            </w:rPr>
          </w:rPrChange>
        </w:rPr>
        <w:tab/>
      </w:r>
      <w:r w:rsidRPr="00B23429">
        <w:rPr>
          <w:rStyle w:val="5yl5"/>
          <w:rFonts w:ascii="Times New Roman" w:hAnsi="Times New Roman"/>
          <w:color w:val="FF0000"/>
          <w:sz w:val="24"/>
          <w:szCs w:val="24"/>
          <w:lang w:val="cs-CZ"/>
          <w:rPrChange w:id="253" w:author="Jakubec" w:date="2015-06-23T16:33:00Z">
            <w:rPr>
              <w:rStyle w:val="5yl5"/>
              <w:rFonts w:ascii="Times New Roman" w:hAnsi="Times New Roman"/>
              <w:color w:val="FF0000"/>
              <w:sz w:val="24"/>
              <w:szCs w:val="24"/>
            </w:rPr>
          </w:rPrChange>
        </w:rPr>
        <w:tab/>
        <w:t>15 000 Kč</w:t>
      </w:r>
      <w:r w:rsidRPr="00B23429">
        <w:rPr>
          <w:rStyle w:val="5yl5"/>
          <w:rFonts w:ascii="Times New Roman" w:hAnsi="Times New Roman"/>
          <w:color w:val="FF0000"/>
          <w:sz w:val="24"/>
          <w:szCs w:val="24"/>
          <w:lang w:val="cs-CZ"/>
          <w:rPrChange w:id="254" w:author="Jakubec" w:date="2015-06-23T16:33:00Z">
            <w:rPr>
              <w:rStyle w:val="5yl5"/>
              <w:rFonts w:ascii="Times New Roman" w:hAnsi="Times New Roman"/>
              <w:color w:val="FF0000"/>
              <w:sz w:val="24"/>
              <w:szCs w:val="24"/>
            </w:rPr>
          </w:rPrChange>
        </w:rPr>
        <w:br/>
        <w:t>Vznik fotografického záznamu</w:t>
      </w:r>
      <w:r w:rsidRPr="00B23429">
        <w:rPr>
          <w:rStyle w:val="5yl5"/>
          <w:rFonts w:ascii="Times New Roman" w:hAnsi="Times New Roman"/>
          <w:color w:val="FF0000"/>
          <w:sz w:val="24"/>
          <w:szCs w:val="24"/>
          <w:lang w:val="cs-CZ"/>
          <w:rPrChange w:id="255" w:author="Jakubec" w:date="2015-06-23T16:33:00Z">
            <w:rPr>
              <w:rStyle w:val="5yl5"/>
              <w:rFonts w:ascii="Times New Roman" w:hAnsi="Times New Roman"/>
              <w:color w:val="FF0000"/>
              <w:sz w:val="24"/>
              <w:szCs w:val="24"/>
            </w:rPr>
          </w:rPrChange>
        </w:rPr>
        <w:tab/>
        <w:t>16 000 Kč</w:t>
      </w:r>
    </w:p>
    <w:p w14:paraId="695278CD" w14:textId="77777777" w:rsidR="00135DA3" w:rsidRPr="00B23429" w:rsidRDefault="00135DA3" w:rsidP="00FC17CB">
      <w:pPr>
        <w:autoSpaceDE w:val="0"/>
        <w:autoSpaceDN w:val="0"/>
        <w:adjustRightInd w:val="0"/>
        <w:spacing w:after="0" w:line="240" w:lineRule="auto"/>
        <w:rPr>
          <w:rStyle w:val="5yl5"/>
          <w:rFonts w:ascii="Times New Roman" w:hAnsi="Times New Roman"/>
          <w:color w:val="FF0000"/>
          <w:sz w:val="24"/>
          <w:szCs w:val="24"/>
          <w:lang w:val="cs-CZ"/>
          <w:rPrChange w:id="256" w:author="Jakubec" w:date="2015-06-23T16:33:00Z">
            <w:rPr>
              <w:rStyle w:val="5yl5"/>
              <w:rFonts w:ascii="Times New Roman" w:hAnsi="Times New Roman"/>
              <w:color w:val="FF0000"/>
              <w:sz w:val="24"/>
              <w:szCs w:val="24"/>
            </w:rPr>
          </w:rPrChange>
        </w:rPr>
      </w:pPr>
      <w:r w:rsidRPr="00B23429">
        <w:rPr>
          <w:rStyle w:val="5yl5"/>
          <w:rFonts w:ascii="Times New Roman" w:hAnsi="Times New Roman"/>
          <w:color w:val="FF0000"/>
          <w:sz w:val="24"/>
          <w:szCs w:val="24"/>
          <w:lang w:val="cs-CZ"/>
          <w:rPrChange w:id="257" w:author="Jakubec" w:date="2015-06-23T16:33:00Z">
            <w:rPr>
              <w:rStyle w:val="5yl5"/>
              <w:rFonts w:ascii="Times New Roman" w:hAnsi="Times New Roman"/>
              <w:color w:val="FF0000"/>
              <w:sz w:val="24"/>
              <w:szCs w:val="24"/>
            </w:rPr>
          </w:rPrChange>
        </w:rPr>
        <w:t>Ostatní náklady</w:t>
      </w:r>
      <w:r w:rsidRPr="00B23429">
        <w:rPr>
          <w:rStyle w:val="5yl5"/>
          <w:rFonts w:ascii="Times New Roman" w:hAnsi="Times New Roman"/>
          <w:color w:val="FF0000"/>
          <w:sz w:val="24"/>
          <w:szCs w:val="24"/>
          <w:lang w:val="cs-CZ"/>
          <w:rPrChange w:id="258" w:author="Jakubec" w:date="2015-06-23T16:33:00Z">
            <w:rPr>
              <w:rStyle w:val="5yl5"/>
              <w:rFonts w:ascii="Times New Roman" w:hAnsi="Times New Roman"/>
              <w:color w:val="FF0000"/>
              <w:sz w:val="24"/>
              <w:szCs w:val="24"/>
            </w:rPr>
          </w:rPrChange>
        </w:rPr>
        <w:tab/>
      </w:r>
      <w:r w:rsidRPr="00B23429">
        <w:rPr>
          <w:rStyle w:val="5yl5"/>
          <w:rFonts w:ascii="Times New Roman" w:hAnsi="Times New Roman"/>
          <w:color w:val="FF0000"/>
          <w:sz w:val="24"/>
          <w:szCs w:val="24"/>
          <w:lang w:val="cs-CZ"/>
          <w:rPrChange w:id="259" w:author="Jakubec" w:date="2015-06-23T16:33:00Z">
            <w:rPr>
              <w:rStyle w:val="5yl5"/>
              <w:rFonts w:ascii="Times New Roman" w:hAnsi="Times New Roman"/>
              <w:color w:val="FF0000"/>
              <w:sz w:val="24"/>
              <w:szCs w:val="24"/>
            </w:rPr>
          </w:rPrChange>
        </w:rPr>
        <w:tab/>
      </w:r>
      <w:r w:rsidRPr="00B23429">
        <w:rPr>
          <w:rStyle w:val="5yl5"/>
          <w:rFonts w:ascii="Times New Roman" w:hAnsi="Times New Roman"/>
          <w:color w:val="FF0000"/>
          <w:sz w:val="24"/>
          <w:szCs w:val="24"/>
          <w:lang w:val="cs-CZ"/>
          <w:rPrChange w:id="260" w:author="Jakubec" w:date="2015-06-23T16:33:00Z">
            <w:rPr>
              <w:rStyle w:val="5yl5"/>
              <w:rFonts w:ascii="Times New Roman" w:hAnsi="Times New Roman"/>
              <w:color w:val="FF0000"/>
              <w:sz w:val="24"/>
              <w:szCs w:val="24"/>
            </w:rPr>
          </w:rPrChange>
        </w:rPr>
        <w:tab/>
        <w:t>25 000 Kč</w:t>
      </w:r>
      <w:r w:rsidRPr="00B23429">
        <w:rPr>
          <w:rStyle w:val="5yl5"/>
          <w:rFonts w:ascii="Times New Roman" w:hAnsi="Times New Roman"/>
          <w:color w:val="FF0000"/>
          <w:sz w:val="24"/>
          <w:szCs w:val="24"/>
          <w:lang w:val="cs-CZ"/>
          <w:rPrChange w:id="261" w:author="Jakubec" w:date="2015-06-23T16:33:00Z">
            <w:rPr>
              <w:rStyle w:val="5yl5"/>
              <w:rFonts w:ascii="Times New Roman" w:hAnsi="Times New Roman"/>
              <w:color w:val="FF0000"/>
              <w:sz w:val="24"/>
              <w:szCs w:val="24"/>
            </w:rPr>
          </w:rPrChange>
        </w:rPr>
        <w:br/>
        <w:t>Tisk monografie</w:t>
      </w:r>
      <w:r w:rsidRPr="00B23429">
        <w:rPr>
          <w:rStyle w:val="5yl5"/>
          <w:rFonts w:ascii="Times New Roman" w:hAnsi="Times New Roman"/>
          <w:color w:val="FF0000"/>
          <w:sz w:val="24"/>
          <w:szCs w:val="24"/>
          <w:lang w:val="cs-CZ"/>
          <w:rPrChange w:id="262" w:author="Jakubec" w:date="2015-06-23T16:33:00Z">
            <w:rPr>
              <w:rStyle w:val="5yl5"/>
              <w:rFonts w:ascii="Times New Roman" w:hAnsi="Times New Roman"/>
              <w:color w:val="FF0000"/>
              <w:sz w:val="24"/>
              <w:szCs w:val="24"/>
            </w:rPr>
          </w:rPrChange>
        </w:rPr>
        <w:tab/>
      </w:r>
      <w:r w:rsidRPr="00B23429">
        <w:rPr>
          <w:rStyle w:val="5yl5"/>
          <w:rFonts w:ascii="Times New Roman" w:hAnsi="Times New Roman"/>
          <w:color w:val="FF0000"/>
          <w:sz w:val="24"/>
          <w:szCs w:val="24"/>
          <w:lang w:val="cs-CZ"/>
          <w:rPrChange w:id="263" w:author="Jakubec" w:date="2015-06-23T16:33:00Z">
            <w:rPr>
              <w:rStyle w:val="5yl5"/>
              <w:rFonts w:ascii="Times New Roman" w:hAnsi="Times New Roman"/>
              <w:color w:val="FF0000"/>
              <w:sz w:val="24"/>
              <w:szCs w:val="24"/>
            </w:rPr>
          </w:rPrChange>
        </w:rPr>
        <w:tab/>
      </w:r>
      <w:r w:rsidRPr="00B23429">
        <w:rPr>
          <w:rStyle w:val="5yl5"/>
          <w:rFonts w:ascii="Times New Roman" w:hAnsi="Times New Roman"/>
          <w:color w:val="FF0000"/>
          <w:sz w:val="24"/>
          <w:szCs w:val="24"/>
          <w:lang w:val="cs-CZ"/>
          <w:rPrChange w:id="264" w:author="Jakubec" w:date="2015-06-23T16:33:00Z">
            <w:rPr>
              <w:rStyle w:val="5yl5"/>
              <w:rFonts w:ascii="Times New Roman" w:hAnsi="Times New Roman"/>
              <w:color w:val="FF0000"/>
              <w:sz w:val="24"/>
              <w:szCs w:val="24"/>
            </w:rPr>
          </w:rPrChange>
        </w:rPr>
        <w:tab/>
        <w:t>115 000 Kč</w:t>
      </w:r>
    </w:p>
    <w:p w14:paraId="1BF14031" w14:textId="77777777" w:rsidR="00135DA3" w:rsidRPr="00B23429" w:rsidRDefault="00135DA3" w:rsidP="00672A9C">
      <w:pPr>
        <w:spacing w:line="360" w:lineRule="auto"/>
        <w:jc w:val="right"/>
        <w:rPr>
          <w:rStyle w:val="5yl5"/>
          <w:rFonts w:ascii="Times New Roman" w:hAnsi="Times New Roman"/>
          <w:color w:val="FF0000"/>
          <w:sz w:val="24"/>
          <w:szCs w:val="24"/>
          <w:lang w:val="cs-CZ"/>
          <w:rPrChange w:id="265" w:author="Jakubec" w:date="2015-06-23T16:33:00Z">
            <w:rPr>
              <w:rStyle w:val="5yl5"/>
              <w:rFonts w:ascii="Times New Roman" w:hAnsi="Times New Roman"/>
              <w:color w:val="FF0000"/>
              <w:sz w:val="24"/>
              <w:szCs w:val="24"/>
            </w:rPr>
          </w:rPrChange>
        </w:rPr>
      </w:pPr>
      <w:r w:rsidRPr="00B23429">
        <w:rPr>
          <w:rStyle w:val="5yl5"/>
          <w:rFonts w:ascii="Times New Roman" w:hAnsi="Times New Roman"/>
          <w:color w:val="FF0000"/>
          <w:sz w:val="24"/>
          <w:szCs w:val="24"/>
          <w:u w:val="single"/>
          <w:lang w:val="cs-CZ"/>
          <w:rPrChange w:id="266" w:author="Jakubec" w:date="2015-06-23T16:33:00Z">
            <w:rPr>
              <w:rStyle w:val="5yl5"/>
              <w:rFonts w:ascii="Times New Roman" w:hAnsi="Times New Roman"/>
              <w:color w:val="FF0000"/>
              <w:sz w:val="24"/>
              <w:szCs w:val="24"/>
              <w:u w:val="single"/>
            </w:rPr>
          </w:rPrChange>
        </w:rPr>
        <w:t>Celkový rozpočet- 551 000 Kč</w:t>
      </w:r>
      <w:r w:rsidRPr="00B23429">
        <w:rPr>
          <w:rStyle w:val="5yl5"/>
          <w:rFonts w:ascii="Times New Roman" w:hAnsi="Times New Roman"/>
          <w:color w:val="FF0000"/>
          <w:sz w:val="24"/>
          <w:szCs w:val="24"/>
          <w:lang w:val="cs-CZ"/>
          <w:rPrChange w:id="267" w:author="Jakubec" w:date="2015-06-23T16:33:00Z">
            <w:rPr>
              <w:rStyle w:val="5yl5"/>
              <w:rFonts w:ascii="Times New Roman" w:hAnsi="Times New Roman"/>
              <w:color w:val="FF0000"/>
              <w:sz w:val="24"/>
              <w:szCs w:val="24"/>
            </w:rPr>
          </w:rPrChange>
        </w:rPr>
        <w:br/>
        <w:t>Tisk monografie- 115 000 Kč</w:t>
      </w:r>
      <w:r w:rsidRPr="00B23429">
        <w:rPr>
          <w:rStyle w:val="5yl5"/>
          <w:rFonts w:ascii="Times New Roman" w:hAnsi="Times New Roman"/>
          <w:color w:val="FF0000"/>
          <w:sz w:val="24"/>
          <w:szCs w:val="24"/>
          <w:lang w:val="cs-CZ"/>
          <w:rPrChange w:id="268" w:author="Jakubec" w:date="2015-06-23T16:33:00Z">
            <w:rPr>
              <w:rStyle w:val="5yl5"/>
              <w:rFonts w:ascii="Times New Roman" w:hAnsi="Times New Roman"/>
              <w:color w:val="FF0000"/>
              <w:sz w:val="24"/>
              <w:szCs w:val="24"/>
            </w:rPr>
          </w:rPrChange>
        </w:rPr>
        <w:br/>
        <w:t>Vznik fotografického záznamu (10 dnů, 8 hodin denně, 200 Kč za hodinu)- 16 000 Kč</w:t>
      </w:r>
      <w:r w:rsidRPr="00B23429">
        <w:rPr>
          <w:rStyle w:val="5yl5"/>
          <w:rFonts w:ascii="Times New Roman" w:hAnsi="Times New Roman"/>
          <w:color w:val="FF0000"/>
          <w:sz w:val="24"/>
          <w:szCs w:val="24"/>
          <w:lang w:val="cs-CZ"/>
          <w:rPrChange w:id="269" w:author="Jakubec" w:date="2015-06-23T16:33:00Z">
            <w:rPr>
              <w:rStyle w:val="5yl5"/>
              <w:rFonts w:ascii="Times New Roman" w:hAnsi="Times New Roman"/>
              <w:color w:val="FF0000"/>
              <w:sz w:val="24"/>
              <w:szCs w:val="24"/>
            </w:rPr>
          </w:rPrChange>
        </w:rPr>
        <w:br/>
        <w:t>Ostatní náklady (pojištění a půjčení techniky, případná autorská práva a podobně)- 25 000 Kč</w:t>
      </w:r>
    </w:p>
    <w:p w14:paraId="11386AF9" w14:textId="77777777" w:rsidR="00135DA3" w:rsidRPr="00B23429" w:rsidRDefault="00135DA3" w:rsidP="002A0F18">
      <w:pPr>
        <w:spacing w:line="360" w:lineRule="auto"/>
        <w:jc w:val="right"/>
        <w:rPr>
          <w:rFonts w:ascii="Times New Roman" w:hAnsi="Times New Roman"/>
          <w:color w:val="FF0000"/>
          <w:sz w:val="24"/>
          <w:szCs w:val="24"/>
          <w:lang w:val="cs-CZ"/>
          <w:rPrChange w:id="270" w:author="Jakubec" w:date="2015-06-23T16:33:00Z">
            <w:rPr>
              <w:rFonts w:ascii="Times New Roman" w:hAnsi="Times New Roman"/>
              <w:color w:val="FF0000"/>
              <w:sz w:val="24"/>
              <w:szCs w:val="24"/>
            </w:rPr>
          </w:rPrChange>
        </w:rPr>
      </w:pPr>
      <w:r w:rsidRPr="00B23429">
        <w:rPr>
          <w:rStyle w:val="5yl5"/>
          <w:rFonts w:ascii="Times New Roman" w:hAnsi="Times New Roman"/>
          <w:color w:val="FF0000"/>
          <w:sz w:val="24"/>
          <w:szCs w:val="24"/>
          <w:u w:val="single"/>
          <w:lang w:val="cs-CZ"/>
          <w:rPrChange w:id="271" w:author="Jakubec" w:date="2015-06-23T16:33:00Z">
            <w:rPr>
              <w:rStyle w:val="5yl5"/>
              <w:rFonts w:ascii="Times New Roman" w:hAnsi="Times New Roman"/>
              <w:color w:val="FF0000"/>
              <w:sz w:val="24"/>
              <w:szCs w:val="24"/>
              <w:u w:val="single"/>
            </w:rPr>
          </w:rPrChange>
        </w:rPr>
        <w:t>Náklady navrhovatelů</w:t>
      </w:r>
      <w:r w:rsidRPr="00B23429">
        <w:rPr>
          <w:rStyle w:val="5yl5"/>
          <w:rFonts w:ascii="Times New Roman" w:hAnsi="Times New Roman"/>
          <w:color w:val="FF0000"/>
          <w:sz w:val="24"/>
          <w:szCs w:val="24"/>
          <w:lang w:val="cs-CZ"/>
          <w:rPrChange w:id="272" w:author="Jakubec" w:date="2015-06-23T16:33:00Z">
            <w:rPr>
              <w:rStyle w:val="5yl5"/>
              <w:rFonts w:ascii="Times New Roman" w:hAnsi="Times New Roman"/>
              <w:color w:val="FF0000"/>
              <w:sz w:val="24"/>
              <w:szCs w:val="24"/>
            </w:rPr>
          </w:rPrChange>
        </w:rPr>
        <w:br/>
        <w:t>Cestovné (20 000 Kč na osobu v 1. roce, 10 000 Kč v 2. ruce, pět osob)- 150 000 Kč</w:t>
      </w:r>
      <w:r w:rsidRPr="00B23429">
        <w:rPr>
          <w:rStyle w:val="5yl5"/>
          <w:rFonts w:ascii="Times New Roman" w:hAnsi="Times New Roman"/>
          <w:color w:val="FF0000"/>
          <w:sz w:val="24"/>
          <w:szCs w:val="24"/>
          <w:lang w:val="cs-CZ"/>
          <w:rPrChange w:id="273" w:author="Jakubec" w:date="2015-06-23T16:33:00Z">
            <w:rPr>
              <w:rStyle w:val="5yl5"/>
              <w:rFonts w:ascii="Times New Roman" w:hAnsi="Times New Roman"/>
              <w:color w:val="FF0000"/>
              <w:sz w:val="24"/>
              <w:szCs w:val="24"/>
            </w:rPr>
          </w:rPrChange>
        </w:rPr>
        <w:br/>
        <w:t>Zdravotní pojištění (5 osob, 3 roky)- 35 000 Kč</w:t>
      </w:r>
      <w:r w:rsidRPr="00B23429">
        <w:rPr>
          <w:rStyle w:val="5yl5"/>
          <w:rFonts w:ascii="Times New Roman" w:hAnsi="Times New Roman"/>
          <w:color w:val="FF0000"/>
          <w:sz w:val="24"/>
          <w:szCs w:val="24"/>
          <w:lang w:val="cs-CZ"/>
          <w:rPrChange w:id="274" w:author="Jakubec" w:date="2015-06-23T16:33:00Z">
            <w:rPr>
              <w:rStyle w:val="5yl5"/>
              <w:rFonts w:ascii="Times New Roman" w:hAnsi="Times New Roman"/>
              <w:color w:val="FF0000"/>
              <w:sz w:val="24"/>
              <w:szCs w:val="24"/>
            </w:rPr>
          </w:rPrChange>
        </w:rPr>
        <w:br/>
        <w:t xml:space="preserve">Materiální </w:t>
      </w:r>
      <w:proofErr w:type="gramStart"/>
      <w:r w:rsidRPr="00B23429">
        <w:rPr>
          <w:rStyle w:val="5yl5"/>
          <w:rFonts w:ascii="Times New Roman" w:hAnsi="Times New Roman"/>
          <w:color w:val="FF0000"/>
          <w:sz w:val="24"/>
          <w:szCs w:val="24"/>
          <w:lang w:val="cs-CZ"/>
          <w:rPrChange w:id="275" w:author="Jakubec" w:date="2015-06-23T16:33:00Z">
            <w:rPr>
              <w:rStyle w:val="5yl5"/>
              <w:rFonts w:ascii="Times New Roman" w:hAnsi="Times New Roman"/>
              <w:color w:val="FF0000"/>
              <w:sz w:val="24"/>
              <w:szCs w:val="24"/>
            </w:rPr>
          </w:rPrChange>
        </w:rPr>
        <w:t>náklady(20 000</w:t>
      </w:r>
      <w:proofErr w:type="gramEnd"/>
      <w:r w:rsidRPr="00B23429">
        <w:rPr>
          <w:rStyle w:val="5yl5"/>
          <w:rFonts w:ascii="Times New Roman" w:hAnsi="Times New Roman"/>
          <w:color w:val="FF0000"/>
          <w:sz w:val="24"/>
          <w:szCs w:val="24"/>
          <w:lang w:val="cs-CZ"/>
          <w:rPrChange w:id="276" w:author="Jakubec" w:date="2015-06-23T16:33:00Z">
            <w:rPr>
              <w:rStyle w:val="5yl5"/>
              <w:rFonts w:ascii="Times New Roman" w:hAnsi="Times New Roman"/>
              <w:color w:val="FF0000"/>
              <w:sz w:val="24"/>
              <w:szCs w:val="24"/>
            </w:rPr>
          </w:rPrChange>
        </w:rPr>
        <w:t xml:space="preserve"> Kč na osobu v 1. roce, 10 000 Kč v 2. roce, pět osob)- 150  000 Kč</w:t>
      </w:r>
      <w:r w:rsidRPr="00B23429">
        <w:rPr>
          <w:rStyle w:val="5yl5"/>
          <w:rFonts w:ascii="Times New Roman" w:hAnsi="Times New Roman"/>
          <w:color w:val="FF0000"/>
          <w:sz w:val="24"/>
          <w:szCs w:val="24"/>
          <w:lang w:val="cs-CZ"/>
          <w:rPrChange w:id="277" w:author="Jakubec" w:date="2015-06-23T16:33:00Z">
            <w:rPr>
              <w:rStyle w:val="5yl5"/>
              <w:rFonts w:ascii="Times New Roman" w:hAnsi="Times New Roman"/>
              <w:color w:val="FF0000"/>
              <w:sz w:val="24"/>
              <w:szCs w:val="24"/>
            </w:rPr>
          </w:rPrChange>
        </w:rPr>
        <w:br/>
        <w:t>Ostatní (nespecifikované náklady) -50 000 Kč</w:t>
      </w:r>
      <w:r w:rsidRPr="00B23429">
        <w:rPr>
          <w:rStyle w:val="5yl5"/>
          <w:rFonts w:ascii="Times New Roman" w:hAnsi="Times New Roman"/>
          <w:color w:val="FF0000"/>
          <w:sz w:val="24"/>
          <w:szCs w:val="24"/>
          <w:lang w:val="cs-CZ"/>
          <w:rPrChange w:id="278" w:author="Jakubec" w:date="2015-06-23T16:33:00Z">
            <w:rPr>
              <w:rStyle w:val="5yl5"/>
              <w:rFonts w:ascii="Times New Roman" w:hAnsi="Times New Roman"/>
              <w:color w:val="FF0000"/>
              <w:sz w:val="24"/>
              <w:szCs w:val="24"/>
            </w:rPr>
          </w:rPrChange>
        </w:rPr>
        <w:br/>
        <w:t>----------------------</w:t>
      </w:r>
    </w:p>
    <w:p w14:paraId="3C6C9DC3" w14:textId="77777777" w:rsidR="00135DA3" w:rsidRPr="00B23429" w:rsidRDefault="00135DA3" w:rsidP="00E36046">
      <w:pPr>
        <w:rPr>
          <w:rFonts w:ascii="Times New Roman" w:hAnsi="Times New Roman"/>
          <w:b/>
          <w:sz w:val="24"/>
          <w:szCs w:val="24"/>
          <w:lang w:val="cs-CZ"/>
          <w:rPrChange w:id="279" w:author="Jakubec" w:date="2015-06-23T16:33:00Z">
            <w:rPr>
              <w:rFonts w:ascii="Times New Roman" w:hAnsi="Times New Roman"/>
              <w:b/>
              <w:sz w:val="24"/>
              <w:szCs w:val="24"/>
            </w:rPr>
          </w:rPrChange>
        </w:rPr>
      </w:pPr>
      <w:r w:rsidRPr="00B23429">
        <w:rPr>
          <w:rFonts w:ascii="Times New Roman" w:hAnsi="Times New Roman"/>
          <w:b/>
          <w:sz w:val="24"/>
          <w:szCs w:val="24"/>
          <w:lang w:val="cs-CZ"/>
          <w:rPrChange w:id="280" w:author="Jakubec" w:date="2015-06-23T16:33:00Z">
            <w:rPr>
              <w:rFonts w:ascii="Times New Roman" w:hAnsi="Times New Roman"/>
              <w:b/>
              <w:sz w:val="24"/>
              <w:szCs w:val="24"/>
            </w:rPr>
          </w:rPrChange>
        </w:rPr>
        <w:t>Bibliografie</w:t>
      </w:r>
    </w:p>
    <w:p w14:paraId="2DED0A5F" w14:textId="77777777" w:rsidR="00135DA3" w:rsidRPr="00B23429" w:rsidRDefault="00135DA3" w:rsidP="00E36046">
      <w:pPr>
        <w:rPr>
          <w:rFonts w:ascii="Times New Roman" w:hAnsi="Times New Roman"/>
          <w:sz w:val="24"/>
          <w:szCs w:val="24"/>
          <w:lang w:val="cs-CZ"/>
          <w:rPrChange w:id="281" w:author="Jakubec" w:date="2015-06-23T16:33:00Z">
            <w:rPr>
              <w:rFonts w:ascii="Times New Roman" w:hAnsi="Times New Roman"/>
              <w:sz w:val="24"/>
              <w:szCs w:val="24"/>
            </w:rPr>
          </w:rPrChange>
        </w:rPr>
      </w:pPr>
      <w:r w:rsidRPr="00B23429">
        <w:rPr>
          <w:rFonts w:ascii="Times New Roman" w:hAnsi="Times New Roman"/>
          <w:sz w:val="24"/>
          <w:szCs w:val="24"/>
          <w:lang w:val="cs-CZ"/>
          <w:rPrChange w:id="282" w:author="Jakubec" w:date="2015-06-23T16:33:00Z">
            <w:rPr>
              <w:rFonts w:ascii="Times New Roman" w:hAnsi="Times New Roman"/>
              <w:sz w:val="24"/>
              <w:szCs w:val="24"/>
            </w:rPr>
          </w:rPrChange>
        </w:rPr>
        <w:t xml:space="preserve">Augustin Kratochvíl, </w:t>
      </w:r>
      <w:r w:rsidRPr="00B23429">
        <w:rPr>
          <w:rFonts w:ascii="Times New Roman" w:hAnsi="Times New Roman"/>
          <w:i/>
          <w:iCs/>
          <w:sz w:val="24"/>
          <w:szCs w:val="24"/>
          <w:lang w:val="cs-CZ"/>
          <w:rPrChange w:id="283" w:author="Jakubec" w:date="2015-06-23T16:33:00Z">
            <w:rPr>
              <w:rFonts w:ascii="Times New Roman" w:hAnsi="Times New Roman"/>
              <w:i/>
              <w:iCs/>
              <w:sz w:val="24"/>
              <w:szCs w:val="24"/>
            </w:rPr>
          </w:rPrChange>
        </w:rPr>
        <w:t>Dějiny Bučovic</w:t>
      </w:r>
      <w:r w:rsidRPr="00B23429">
        <w:rPr>
          <w:rFonts w:ascii="Times New Roman" w:hAnsi="Times New Roman"/>
          <w:sz w:val="24"/>
          <w:szCs w:val="24"/>
          <w:lang w:val="cs-CZ"/>
          <w:rPrChange w:id="284" w:author="Jakubec" w:date="2015-06-23T16:33:00Z">
            <w:rPr>
              <w:rFonts w:ascii="Times New Roman" w:hAnsi="Times New Roman"/>
              <w:sz w:val="24"/>
              <w:szCs w:val="24"/>
            </w:rPr>
          </w:rPrChange>
        </w:rPr>
        <w:t xml:space="preserve">, Do smrti Karla Eusebia z </w:t>
      </w:r>
      <w:proofErr w:type="gramStart"/>
      <w:r w:rsidRPr="00B23429">
        <w:rPr>
          <w:rFonts w:ascii="Times New Roman" w:hAnsi="Times New Roman"/>
          <w:sz w:val="24"/>
          <w:szCs w:val="24"/>
          <w:lang w:val="cs-CZ"/>
          <w:rPrChange w:id="285" w:author="Jakubec" w:date="2015-06-23T16:33:00Z">
            <w:rPr>
              <w:rFonts w:ascii="Times New Roman" w:hAnsi="Times New Roman"/>
              <w:sz w:val="24"/>
              <w:szCs w:val="24"/>
            </w:rPr>
          </w:rPrChange>
        </w:rPr>
        <w:t>Lichtenštejnů (–1684</w:t>
      </w:r>
      <w:proofErr w:type="gramEnd"/>
      <w:r w:rsidRPr="00B23429">
        <w:rPr>
          <w:rFonts w:ascii="Times New Roman" w:hAnsi="Times New Roman"/>
          <w:sz w:val="24"/>
          <w:szCs w:val="24"/>
          <w:lang w:val="cs-CZ"/>
          <w:rPrChange w:id="286" w:author="Jakubec" w:date="2015-06-23T16:33:00Z">
            <w:rPr>
              <w:rFonts w:ascii="Times New Roman" w:hAnsi="Times New Roman"/>
              <w:sz w:val="24"/>
              <w:szCs w:val="24"/>
            </w:rPr>
          </w:rPrChange>
        </w:rPr>
        <w:t>), Bučovice, 1920–1925</w:t>
      </w:r>
    </w:p>
    <w:p w14:paraId="79B3B1C1" w14:textId="77777777" w:rsidR="00135DA3" w:rsidRPr="00B23429" w:rsidRDefault="00135DA3" w:rsidP="00E36046">
      <w:pPr>
        <w:rPr>
          <w:rFonts w:ascii="Times New Roman" w:hAnsi="Times New Roman"/>
          <w:sz w:val="24"/>
          <w:szCs w:val="24"/>
          <w:lang w:val="cs-CZ"/>
          <w:rPrChange w:id="287" w:author="Jakubec" w:date="2015-06-23T16:33:00Z">
            <w:rPr>
              <w:rFonts w:ascii="Times New Roman" w:hAnsi="Times New Roman"/>
              <w:sz w:val="24"/>
              <w:szCs w:val="24"/>
            </w:rPr>
          </w:rPrChange>
        </w:rPr>
      </w:pPr>
      <w:r w:rsidRPr="00B23429">
        <w:rPr>
          <w:rFonts w:ascii="Times New Roman" w:hAnsi="Times New Roman"/>
          <w:sz w:val="24"/>
          <w:szCs w:val="24"/>
          <w:lang w:val="cs-CZ"/>
          <w:rPrChange w:id="288" w:author="Jakubec" w:date="2015-06-23T16:33:00Z">
            <w:rPr>
              <w:rFonts w:ascii="Times New Roman" w:hAnsi="Times New Roman"/>
              <w:sz w:val="24"/>
              <w:szCs w:val="24"/>
            </w:rPr>
          </w:rPrChange>
        </w:rPr>
        <w:t xml:space="preserve">Bohumil Samek, </w:t>
      </w:r>
      <w:r w:rsidRPr="00B23429">
        <w:rPr>
          <w:rFonts w:ascii="Times New Roman" w:hAnsi="Times New Roman"/>
          <w:i/>
          <w:iCs/>
          <w:sz w:val="24"/>
          <w:szCs w:val="24"/>
          <w:lang w:val="cs-CZ"/>
          <w:rPrChange w:id="289" w:author="Jakubec" w:date="2015-06-23T16:33:00Z">
            <w:rPr>
              <w:rFonts w:ascii="Times New Roman" w:hAnsi="Times New Roman"/>
              <w:i/>
              <w:iCs/>
              <w:sz w:val="24"/>
              <w:szCs w:val="24"/>
            </w:rPr>
          </w:rPrChange>
        </w:rPr>
        <w:t xml:space="preserve">Umělecké památky Moravy a </w:t>
      </w:r>
      <w:proofErr w:type="gramStart"/>
      <w:r w:rsidRPr="00B23429">
        <w:rPr>
          <w:rFonts w:ascii="Times New Roman" w:hAnsi="Times New Roman"/>
          <w:i/>
          <w:iCs/>
          <w:sz w:val="24"/>
          <w:szCs w:val="24"/>
          <w:lang w:val="cs-CZ"/>
          <w:rPrChange w:id="290" w:author="Jakubec" w:date="2015-06-23T16:33:00Z">
            <w:rPr>
              <w:rFonts w:ascii="Times New Roman" w:hAnsi="Times New Roman"/>
              <w:i/>
              <w:iCs/>
              <w:sz w:val="24"/>
              <w:szCs w:val="24"/>
            </w:rPr>
          </w:rPrChange>
        </w:rPr>
        <w:t>Slezska</w:t>
      </w:r>
      <w:r w:rsidRPr="00B23429">
        <w:rPr>
          <w:rFonts w:ascii="Times New Roman" w:hAnsi="Times New Roman"/>
          <w:sz w:val="24"/>
          <w:szCs w:val="24"/>
          <w:lang w:val="cs-CZ"/>
          <w:rPrChange w:id="291" w:author="Jakubec" w:date="2015-06-23T16:33:00Z">
            <w:rPr>
              <w:rFonts w:ascii="Times New Roman" w:hAnsi="Times New Roman"/>
              <w:sz w:val="24"/>
              <w:szCs w:val="24"/>
            </w:rPr>
          </w:rPrChange>
        </w:rPr>
        <w:t>, 1, A–I, Praha</w:t>
      </w:r>
      <w:proofErr w:type="gramEnd"/>
      <w:r w:rsidRPr="00B23429">
        <w:rPr>
          <w:rFonts w:ascii="Times New Roman" w:hAnsi="Times New Roman"/>
          <w:sz w:val="24"/>
          <w:szCs w:val="24"/>
          <w:lang w:val="cs-CZ"/>
          <w:rPrChange w:id="292" w:author="Jakubec" w:date="2015-06-23T16:33:00Z">
            <w:rPr>
              <w:rFonts w:ascii="Times New Roman" w:hAnsi="Times New Roman"/>
              <w:sz w:val="24"/>
              <w:szCs w:val="24"/>
            </w:rPr>
          </w:rPrChange>
        </w:rPr>
        <w:t xml:space="preserve"> 1994 Bohumil Samek, </w:t>
      </w:r>
      <w:r w:rsidRPr="00B23429">
        <w:rPr>
          <w:rFonts w:ascii="Times New Roman" w:hAnsi="Times New Roman"/>
          <w:i/>
          <w:iCs/>
          <w:sz w:val="24"/>
          <w:szCs w:val="24"/>
          <w:lang w:val="cs-CZ"/>
          <w:rPrChange w:id="293" w:author="Jakubec" w:date="2015-06-23T16:33:00Z">
            <w:rPr>
              <w:rFonts w:ascii="Times New Roman" w:hAnsi="Times New Roman"/>
              <w:i/>
              <w:iCs/>
              <w:sz w:val="24"/>
              <w:szCs w:val="24"/>
            </w:rPr>
          </w:rPrChange>
        </w:rPr>
        <w:t>Zámek Bučovice</w:t>
      </w:r>
      <w:r w:rsidRPr="00B23429">
        <w:rPr>
          <w:rFonts w:ascii="Times New Roman" w:hAnsi="Times New Roman"/>
          <w:sz w:val="24"/>
          <w:szCs w:val="24"/>
          <w:lang w:val="cs-CZ"/>
          <w:rPrChange w:id="294" w:author="Jakubec" w:date="2015-06-23T16:33:00Z">
            <w:rPr>
              <w:rFonts w:ascii="Times New Roman" w:hAnsi="Times New Roman"/>
              <w:sz w:val="24"/>
              <w:szCs w:val="24"/>
            </w:rPr>
          </w:rPrChange>
        </w:rPr>
        <w:t>, Brno 2003</w:t>
      </w:r>
    </w:p>
    <w:p w14:paraId="7DB731BF" w14:textId="77777777" w:rsidR="00135DA3" w:rsidRPr="00B23429" w:rsidRDefault="00135DA3" w:rsidP="00E36046">
      <w:pPr>
        <w:rPr>
          <w:rFonts w:ascii="Times New Roman" w:hAnsi="Times New Roman"/>
          <w:sz w:val="24"/>
          <w:szCs w:val="24"/>
          <w:lang w:val="cs-CZ"/>
          <w:rPrChange w:id="295" w:author="Jakubec" w:date="2015-06-23T16:33:00Z">
            <w:rPr>
              <w:rFonts w:ascii="Times New Roman" w:hAnsi="Times New Roman"/>
              <w:sz w:val="24"/>
              <w:szCs w:val="24"/>
            </w:rPr>
          </w:rPrChange>
        </w:rPr>
      </w:pPr>
      <w:r w:rsidRPr="00B23429">
        <w:rPr>
          <w:rFonts w:ascii="Times New Roman" w:hAnsi="Times New Roman"/>
          <w:sz w:val="24"/>
          <w:szCs w:val="24"/>
          <w:lang w:val="cs-CZ"/>
          <w:rPrChange w:id="296" w:author="Jakubec" w:date="2015-06-23T16:33:00Z">
            <w:rPr>
              <w:rFonts w:ascii="Times New Roman" w:hAnsi="Times New Roman"/>
              <w:sz w:val="24"/>
              <w:szCs w:val="24"/>
            </w:rPr>
          </w:rPrChange>
        </w:rPr>
        <w:t>Dirk Jacob Jansen, Jacopo Strada, in: Nikolai Dobrowolskij, F</w:t>
      </w:r>
      <w:r w:rsidRPr="00B23429">
        <w:rPr>
          <w:rFonts w:ascii="Times New Roman" w:hAnsi="Times New Roman"/>
          <w:i/>
          <w:iCs/>
          <w:sz w:val="24"/>
          <w:szCs w:val="24"/>
          <w:lang w:val="cs-CZ"/>
          <w:rPrChange w:id="297" w:author="Jakubec" w:date="2015-06-23T16:33:00Z">
            <w:rPr>
              <w:rFonts w:ascii="Times New Roman" w:hAnsi="Times New Roman"/>
              <w:i/>
              <w:iCs/>
              <w:sz w:val="24"/>
              <w:szCs w:val="24"/>
            </w:rPr>
          </w:rPrChange>
        </w:rPr>
        <w:t xml:space="preserve">ürstenhöfe der Renaissance: Giulio Romano und die klassische Tradition: </w:t>
      </w:r>
      <w:r w:rsidRPr="00B23429">
        <w:rPr>
          <w:rFonts w:ascii="Times New Roman" w:hAnsi="Times New Roman"/>
          <w:sz w:val="24"/>
          <w:szCs w:val="24"/>
          <w:lang w:val="cs-CZ"/>
          <w:rPrChange w:id="298" w:author="Jakubec" w:date="2015-06-23T16:33:00Z">
            <w:rPr>
              <w:rFonts w:ascii="Times New Roman" w:hAnsi="Times New Roman"/>
              <w:sz w:val="24"/>
              <w:szCs w:val="24"/>
            </w:rPr>
          </w:rPrChange>
        </w:rPr>
        <w:t>Kunsthistorisches Museum Neue Burg, 6. 12. 1989 – 18. 2. 1990, Wien 1989, s. 308 – 323</w:t>
      </w:r>
    </w:p>
    <w:p w14:paraId="77FC574E" w14:textId="77777777" w:rsidR="00135DA3" w:rsidRPr="00B23429" w:rsidRDefault="00135DA3" w:rsidP="00E36046">
      <w:pPr>
        <w:rPr>
          <w:rFonts w:ascii="Times New Roman" w:hAnsi="Times New Roman"/>
          <w:sz w:val="24"/>
          <w:szCs w:val="24"/>
          <w:lang w:val="cs-CZ"/>
          <w:rPrChange w:id="299" w:author="Jakubec" w:date="2015-06-23T16:33:00Z">
            <w:rPr>
              <w:rFonts w:ascii="Times New Roman" w:hAnsi="Times New Roman"/>
              <w:sz w:val="24"/>
              <w:szCs w:val="24"/>
            </w:rPr>
          </w:rPrChange>
        </w:rPr>
      </w:pPr>
      <w:r w:rsidRPr="00B23429">
        <w:rPr>
          <w:rFonts w:ascii="Times New Roman" w:hAnsi="Times New Roman"/>
          <w:sz w:val="24"/>
          <w:szCs w:val="24"/>
          <w:lang w:val="cs-CZ"/>
          <w:rPrChange w:id="300" w:author="Jakubec" w:date="2015-06-23T16:33:00Z">
            <w:rPr>
              <w:rFonts w:ascii="Times New Roman" w:hAnsi="Times New Roman"/>
              <w:sz w:val="24"/>
              <w:szCs w:val="24"/>
            </w:rPr>
          </w:rPrChange>
        </w:rPr>
        <w:t xml:space="preserve">Dirk Jacob Jansen, Taste and Thought: Jacopo Strada and the Development of a Cosmopolitan Court, in: Lubomír Konečný, Štěpán Vácha a Beket Bukovinská (eds.), </w:t>
      </w:r>
      <w:r w:rsidRPr="00B23429">
        <w:rPr>
          <w:rFonts w:ascii="Times New Roman" w:hAnsi="Times New Roman"/>
          <w:i/>
          <w:iCs/>
          <w:sz w:val="24"/>
          <w:szCs w:val="24"/>
          <w:lang w:val="cs-CZ"/>
          <w:rPrChange w:id="301" w:author="Jakubec" w:date="2015-06-23T16:33:00Z">
            <w:rPr>
              <w:rFonts w:ascii="Times New Roman" w:hAnsi="Times New Roman"/>
              <w:i/>
              <w:iCs/>
              <w:sz w:val="24"/>
              <w:szCs w:val="24"/>
            </w:rPr>
          </w:rPrChange>
        </w:rPr>
        <w:t>Hans von Aachen in context: proceedings of the international conference Prague, 22 – 25 September 2010</w:t>
      </w:r>
      <w:r w:rsidRPr="00B23429">
        <w:rPr>
          <w:rFonts w:ascii="Times New Roman" w:hAnsi="Times New Roman"/>
          <w:sz w:val="24"/>
          <w:szCs w:val="24"/>
          <w:lang w:val="cs-CZ"/>
          <w:rPrChange w:id="302" w:author="Jakubec" w:date="2015-06-23T16:33:00Z">
            <w:rPr>
              <w:rFonts w:ascii="Times New Roman" w:hAnsi="Times New Roman"/>
              <w:sz w:val="24"/>
              <w:szCs w:val="24"/>
            </w:rPr>
          </w:rPrChange>
        </w:rPr>
        <w:t>, Praha, 2012, s. 171–178</w:t>
      </w:r>
    </w:p>
    <w:p w14:paraId="26AE5355" w14:textId="77777777" w:rsidR="00135DA3" w:rsidRPr="00B23429" w:rsidRDefault="00135DA3" w:rsidP="00E36046">
      <w:pPr>
        <w:rPr>
          <w:rFonts w:ascii="Times New Roman" w:hAnsi="Times New Roman"/>
          <w:sz w:val="24"/>
          <w:szCs w:val="24"/>
          <w:lang w:val="cs-CZ"/>
          <w:rPrChange w:id="303" w:author="Jakubec" w:date="2015-06-23T16:33:00Z">
            <w:rPr>
              <w:rFonts w:ascii="Times New Roman" w:hAnsi="Times New Roman"/>
              <w:sz w:val="24"/>
              <w:szCs w:val="24"/>
            </w:rPr>
          </w:rPrChange>
        </w:rPr>
      </w:pPr>
      <w:r w:rsidRPr="00B23429">
        <w:rPr>
          <w:rFonts w:ascii="Times New Roman" w:hAnsi="Times New Roman"/>
          <w:sz w:val="24"/>
          <w:szCs w:val="24"/>
          <w:lang w:val="cs-CZ"/>
          <w:rPrChange w:id="304" w:author="Jakubec" w:date="2015-06-23T16:33:00Z">
            <w:rPr>
              <w:rFonts w:ascii="Times New Roman" w:hAnsi="Times New Roman"/>
              <w:sz w:val="24"/>
              <w:szCs w:val="24"/>
            </w:rPr>
          </w:rPrChange>
        </w:rPr>
        <w:t xml:space="preserve">Dobroslava Menclová, </w:t>
      </w:r>
      <w:r w:rsidRPr="00B23429">
        <w:rPr>
          <w:rFonts w:ascii="Times New Roman" w:hAnsi="Times New Roman"/>
          <w:i/>
          <w:iCs/>
          <w:sz w:val="24"/>
          <w:szCs w:val="24"/>
          <w:lang w:val="cs-CZ"/>
          <w:rPrChange w:id="305" w:author="Jakubec" w:date="2015-06-23T16:33:00Z">
            <w:rPr>
              <w:rFonts w:ascii="Times New Roman" w:hAnsi="Times New Roman"/>
              <w:i/>
              <w:iCs/>
              <w:sz w:val="24"/>
              <w:szCs w:val="24"/>
            </w:rPr>
          </w:rPrChange>
        </w:rPr>
        <w:t>Státní zámek Bučovice</w:t>
      </w:r>
      <w:r w:rsidRPr="00B23429">
        <w:rPr>
          <w:rFonts w:ascii="Times New Roman" w:hAnsi="Times New Roman"/>
          <w:sz w:val="24"/>
          <w:szCs w:val="24"/>
          <w:lang w:val="cs-CZ"/>
          <w:rPrChange w:id="306" w:author="Jakubec" w:date="2015-06-23T16:33:00Z">
            <w:rPr>
              <w:rFonts w:ascii="Times New Roman" w:hAnsi="Times New Roman"/>
              <w:sz w:val="24"/>
              <w:szCs w:val="24"/>
            </w:rPr>
          </w:rPrChange>
        </w:rPr>
        <w:t>, Brno 1972</w:t>
      </w:r>
    </w:p>
    <w:p w14:paraId="08BFB16F" w14:textId="77777777" w:rsidR="00135DA3" w:rsidRPr="00B23429" w:rsidRDefault="00135DA3" w:rsidP="00E36046">
      <w:pPr>
        <w:rPr>
          <w:rFonts w:ascii="Times New Roman" w:hAnsi="Times New Roman"/>
          <w:sz w:val="24"/>
          <w:szCs w:val="24"/>
          <w:lang w:val="cs-CZ"/>
          <w:rPrChange w:id="307" w:author="Jakubec" w:date="2015-06-23T16:33:00Z">
            <w:rPr>
              <w:rFonts w:ascii="Times New Roman" w:hAnsi="Times New Roman"/>
              <w:sz w:val="24"/>
              <w:szCs w:val="24"/>
            </w:rPr>
          </w:rPrChange>
        </w:rPr>
      </w:pPr>
      <w:r w:rsidRPr="00B23429">
        <w:rPr>
          <w:rFonts w:ascii="Times New Roman" w:hAnsi="Times New Roman"/>
          <w:sz w:val="24"/>
          <w:szCs w:val="24"/>
          <w:lang w:val="cs-CZ"/>
          <w:rPrChange w:id="308" w:author="Jakubec" w:date="2015-06-23T16:33:00Z">
            <w:rPr>
              <w:rFonts w:ascii="Times New Roman" w:hAnsi="Times New Roman"/>
              <w:sz w:val="24"/>
              <w:szCs w:val="24"/>
            </w:rPr>
          </w:rPrChange>
        </w:rPr>
        <w:lastRenderedPageBreak/>
        <w:t xml:space="preserve">Fabian Slabý, </w:t>
      </w:r>
      <w:r w:rsidRPr="00B23429">
        <w:rPr>
          <w:rFonts w:ascii="Times New Roman" w:hAnsi="Times New Roman"/>
          <w:i/>
          <w:iCs/>
          <w:sz w:val="24"/>
          <w:szCs w:val="24"/>
          <w:lang w:val="cs-CZ"/>
          <w:rPrChange w:id="309" w:author="Jakubec" w:date="2015-06-23T16:33:00Z">
            <w:rPr>
              <w:rFonts w:ascii="Times New Roman" w:hAnsi="Times New Roman"/>
              <w:i/>
              <w:iCs/>
              <w:sz w:val="24"/>
              <w:szCs w:val="24"/>
            </w:rPr>
          </w:rPrChange>
        </w:rPr>
        <w:t>Příspěvky k dějinám Bučovic I. Zápisky Vincence Eduarda Raffesberga z r. 1826 a 1828</w:t>
      </w:r>
      <w:r w:rsidRPr="00B23429">
        <w:rPr>
          <w:rFonts w:ascii="Times New Roman" w:hAnsi="Times New Roman"/>
          <w:sz w:val="24"/>
          <w:szCs w:val="24"/>
          <w:lang w:val="cs-CZ"/>
          <w:rPrChange w:id="310" w:author="Jakubec" w:date="2015-06-23T16:33:00Z">
            <w:rPr>
              <w:rFonts w:ascii="Times New Roman" w:hAnsi="Times New Roman"/>
              <w:sz w:val="24"/>
              <w:szCs w:val="24"/>
            </w:rPr>
          </w:rPrChange>
        </w:rPr>
        <w:t>, Bučovice 1940</w:t>
      </w:r>
    </w:p>
    <w:p w14:paraId="3D06A2BA" w14:textId="77777777" w:rsidR="00135DA3" w:rsidRPr="00B23429" w:rsidRDefault="00135DA3" w:rsidP="00E36046">
      <w:pPr>
        <w:rPr>
          <w:rFonts w:ascii="Times New Roman" w:hAnsi="Times New Roman"/>
          <w:sz w:val="24"/>
          <w:szCs w:val="24"/>
          <w:lang w:val="cs-CZ"/>
          <w:rPrChange w:id="311" w:author="Jakubec" w:date="2015-06-23T16:33:00Z">
            <w:rPr>
              <w:rFonts w:ascii="Times New Roman" w:hAnsi="Times New Roman"/>
              <w:sz w:val="24"/>
              <w:szCs w:val="24"/>
            </w:rPr>
          </w:rPrChange>
        </w:rPr>
      </w:pPr>
      <w:r w:rsidRPr="00B23429">
        <w:rPr>
          <w:rFonts w:ascii="Times New Roman" w:hAnsi="Times New Roman"/>
          <w:sz w:val="24"/>
          <w:szCs w:val="24"/>
          <w:lang w:val="cs-CZ"/>
          <w:rPrChange w:id="312" w:author="Jakubec" w:date="2015-06-23T16:33:00Z">
            <w:rPr>
              <w:rFonts w:ascii="Times New Roman" w:hAnsi="Times New Roman"/>
              <w:sz w:val="24"/>
              <w:szCs w:val="24"/>
            </w:rPr>
          </w:rPrChange>
        </w:rPr>
        <w:t xml:space="preserve">Ferdinand Seibt, Božena Borgesa-Kormundová, </w:t>
      </w:r>
      <w:r w:rsidRPr="00B23429">
        <w:rPr>
          <w:rFonts w:ascii="Times New Roman" w:hAnsi="Times New Roman"/>
          <w:i/>
          <w:iCs/>
          <w:sz w:val="24"/>
          <w:szCs w:val="24"/>
          <w:lang w:val="cs-CZ"/>
          <w:rPrChange w:id="313" w:author="Jakubec" w:date="2015-06-23T16:33:00Z">
            <w:rPr>
              <w:rFonts w:ascii="Times New Roman" w:hAnsi="Times New Roman"/>
              <w:i/>
              <w:iCs/>
              <w:sz w:val="24"/>
              <w:szCs w:val="24"/>
            </w:rPr>
          </w:rPrChange>
        </w:rPr>
        <w:t>Renaissance in Böhmen: Geschichte, Wissenschaft, Architektur, Plastik, Malerei, Kunsthandwerk</w:t>
      </w:r>
      <w:r w:rsidRPr="00B23429">
        <w:rPr>
          <w:rFonts w:ascii="Times New Roman" w:hAnsi="Times New Roman"/>
          <w:sz w:val="24"/>
          <w:szCs w:val="24"/>
          <w:lang w:val="cs-CZ"/>
          <w:rPrChange w:id="314" w:author="Jakubec" w:date="2015-06-23T16:33:00Z">
            <w:rPr>
              <w:rFonts w:ascii="Times New Roman" w:hAnsi="Times New Roman"/>
              <w:sz w:val="24"/>
              <w:szCs w:val="24"/>
            </w:rPr>
          </w:rPrChange>
        </w:rPr>
        <w:t>, München 1985</w:t>
      </w:r>
    </w:p>
    <w:p w14:paraId="429D8446" w14:textId="77777777" w:rsidR="00135DA3" w:rsidRPr="00B23429" w:rsidRDefault="00135DA3" w:rsidP="00E36046">
      <w:pPr>
        <w:rPr>
          <w:rFonts w:ascii="Times New Roman" w:hAnsi="Times New Roman"/>
          <w:sz w:val="24"/>
          <w:szCs w:val="24"/>
          <w:lang w:val="cs-CZ"/>
          <w:rPrChange w:id="315" w:author="Jakubec" w:date="2015-06-23T16:33:00Z">
            <w:rPr>
              <w:rFonts w:ascii="Times New Roman" w:hAnsi="Times New Roman"/>
              <w:sz w:val="24"/>
              <w:szCs w:val="24"/>
            </w:rPr>
          </w:rPrChange>
        </w:rPr>
      </w:pPr>
      <w:r w:rsidRPr="00B23429">
        <w:rPr>
          <w:rFonts w:ascii="Times New Roman" w:hAnsi="Times New Roman"/>
          <w:sz w:val="24"/>
          <w:szCs w:val="24"/>
          <w:lang w:val="cs-CZ"/>
          <w:rPrChange w:id="316" w:author="Jakubec" w:date="2015-06-23T16:33:00Z">
            <w:rPr>
              <w:rFonts w:ascii="Times New Roman" w:hAnsi="Times New Roman"/>
              <w:sz w:val="24"/>
              <w:szCs w:val="24"/>
            </w:rPr>
          </w:rPrChange>
        </w:rPr>
        <w:t xml:space="preserve">Ivan Řeholka, </w:t>
      </w:r>
      <w:r w:rsidRPr="00B23429">
        <w:rPr>
          <w:rFonts w:ascii="Times New Roman" w:hAnsi="Times New Roman"/>
          <w:i/>
          <w:iCs/>
          <w:sz w:val="24"/>
          <w:szCs w:val="24"/>
          <w:lang w:val="cs-CZ"/>
          <w:rPrChange w:id="317" w:author="Jakubec" w:date="2015-06-23T16:33:00Z">
            <w:rPr>
              <w:rFonts w:ascii="Times New Roman" w:hAnsi="Times New Roman"/>
              <w:i/>
              <w:iCs/>
              <w:sz w:val="24"/>
              <w:szCs w:val="24"/>
            </w:rPr>
          </w:rPrChange>
        </w:rPr>
        <w:t>Renaissance Schloss in Butschowitz</w:t>
      </w:r>
      <w:r w:rsidRPr="00B23429">
        <w:rPr>
          <w:rFonts w:ascii="Times New Roman" w:hAnsi="Times New Roman"/>
          <w:sz w:val="24"/>
          <w:szCs w:val="24"/>
          <w:lang w:val="cs-CZ"/>
          <w:rPrChange w:id="318" w:author="Jakubec" w:date="2015-06-23T16:33:00Z">
            <w:rPr>
              <w:rFonts w:ascii="Times New Roman" w:hAnsi="Times New Roman"/>
              <w:sz w:val="24"/>
              <w:szCs w:val="24"/>
            </w:rPr>
          </w:rPrChange>
        </w:rPr>
        <w:t>, Brno 1993</w:t>
      </w:r>
    </w:p>
    <w:p w14:paraId="2FE84EF1" w14:textId="77777777" w:rsidR="00135DA3" w:rsidRPr="00B23429" w:rsidRDefault="00135DA3" w:rsidP="00E36046">
      <w:pPr>
        <w:rPr>
          <w:rFonts w:ascii="Times New Roman" w:hAnsi="Times New Roman"/>
          <w:sz w:val="24"/>
          <w:szCs w:val="24"/>
          <w:lang w:val="cs-CZ"/>
          <w:rPrChange w:id="319" w:author="Jakubec" w:date="2015-06-23T16:33:00Z">
            <w:rPr>
              <w:rFonts w:ascii="Times New Roman" w:hAnsi="Times New Roman"/>
              <w:sz w:val="24"/>
              <w:szCs w:val="24"/>
            </w:rPr>
          </w:rPrChange>
        </w:rPr>
      </w:pPr>
      <w:r w:rsidRPr="00B23429">
        <w:rPr>
          <w:rFonts w:ascii="Times New Roman" w:hAnsi="Times New Roman"/>
          <w:sz w:val="24"/>
          <w:szCs w:val="24"/>
          <w:lang w:val="cs-CZ"/>
          <w:rPrChange w:id="320" w:author="Jakubec" w:date="2015-06-23T16:33:00Z">
            <w:rPr>
              <w:rFonts w:ascii="Times New Roman" w:hAnsi="Times New Roman"/>
              <w:sz w:val="24"/>
              <w:szCs w:val="24"/>
            </w:rPr>
          </w:rPrChange>
        </w:rPr>
        <w:t xml:space="preserve">Jan Białostocki, </w:t>
      </w:r>
      <w:r w:rsidRPr="00B23429">
        <w:rPr>
          <w:rFonts w:ascii="Times New Roman" w:hAnsi="Times New Roman"/>
          <w:i/>
          <w:iCs/>
          <w:sz w:val="24"/>
          <w:szCs w:val="24"/>
          <w:lang w:val="cs-CZ"/>
          <w:rPrChange w:id="321" w:author="Jakubec" w:date="2015-06-23T16:33:00Z">
            <w:rPr>
              <w:rFonts w:ascii="Times New Roman" w:hAnsi="Times New Roman"/>
              <w:i/>
              <w:iCs/>
              <w:sz w:val="24"/>
              <w:szCs w:val="24"/>
            </w:rPr>
          </w:rPrChange>
        </w:rPr>
        <w:t>The Art of the Renaissance in Eastern Europe: Hungary, Bohemia, Poland</w:t>
      </w:r>
      <w:r w:rsidRPr="00B23429">
        <w:rPr>
          <w:rFonts w:ascii="Times New Roman" w:hAnsi="Times New Roman"/>
          <w:sz w:val="24"/>
          <w:szCs w:val="24"/>
          <w:lang w:val="cs-CZ"/>
          <w:rPrChange w:id="322" w:author="Jakubec" w:date="2015-06-23T16:33:00Z">
            <w:rPr>
              <w:rFonts w:ascii="Times New Roman" w:hAnsi="Times New Roman"/>
              <w:sz w:val="24"/>
              <w:szCs w:val="24"/>
            </w:rPr>
          </w:rPrChange>
        </w:rPr>
        <w:t>, Oxford 1976</w:t>
      </w:r>
    </w:p>
    <w:p w14:paraId="7E294166" w14:textId="77777777" w:rsidR="00135DA3" w:rsidRPr="00B23429" w:rsidRDefault="00135DA3" w:rsidP="00E36046">
      <w:pPr>
        <w:rPr>
          <w:rFonts w:ascii="Times New Roman" w:hAnsi="Times New Roman"/>
          <w:sz w:val="24"/>
          <w:szCs w:val="24"/>
          <w:lang w:val="cs-CZ"/>
          <w:rPrChange w:id="323" w:author="Jakubec" w:date="2015-06-23T16:33:00Z">
            <w:rPr>
              <w:rFonts w:ascii="Times New Roman" w:hAnsi="Times New Roman"/>
              <w:sz w:val="24"/>
              <w:szCs w:val="24"/>
            </w:rPr>
          </w:rPrChange>
        </w:rPr>
      </w:pPr>
      <w:r w:rsidRPr="00B23429">
        <w:rPr>
          <w:rFonts w:ascii="Times New Roman" w:hAnsi="Times New Roman"/>
          <w:sz w:val="24"/>
          <w:szCs w:val="24"/>
          <w:lang w:val="cs-CZ"/>
          <w:rPrChange w:id="324" w:author="Jakubec" w:date="2015-06-23T16:33:00Z">
            <w:rPr>
              <w:rFonts w:ascii="Times New Roman" w:hAnsi="Times New Roman"/>
              <w:sz w:val="24"/>
              <w:szCs w:val="24"/>
            </w:rPr>
          </w:rPrChange>
        </w:rPr>
        <w:t xml:space="preserve">Jan Royt, Der „Kaisersaal“ im Schloss Bučovice, in: Rainer A. – Müller R., </w:t>
      </w:r>
      <w:r w:rsidRPr="00B23429">
        <w:rPr>
          <w:rFonts w:ascii="Times New Roman" w:hAnsi="Times New Roman"/>
          <w:i/>
          <w:iCs/>
          <w:sz w:val="24"/>
          <w:szCs w:val="24"/>
          <w:lang w:val="cs-CZ"/>
          <w:rPrChange w:id="325" w:author="Jakubec" w:date="2015-06-23T16:33:00Z">
            <w:rPr>
              <w:rFonts w:ascii="Times New Roman" w:hAnsi="Times New Roman"/>
              <w:i/>
              <w:iCs/>
              <w:sz w:val="24"/>
              <w:szCs w:val="24"/>
            </w:rPr>
          </w:rPrChange>
        </w:rPr>
        <w:t>Bilder des Reiches</w:t>
      </w:r>
      <w:r w:rsidRPr="00B23429">
        <w:rPr>
          <w:rFonts w:ascii="Times New Roman" w:hAnsi="Times New Roman"/>
          <w:sz w:val="24"/>
          <w:szCs w:val="24"/>
          <w:lang w:val="cs-CZ"/>
          <w:rPrChange w:id="326" w:author="Jakubec" w:date="2015-06-23T16:33:00Z">
            <w:rPr>
              <w:rFonts w:ascii="Times New Roman" w:hAnsi="Times New Roman"/>
              <w:sz w:val="24"/>
              <w:szCs w:val="24"/>
            </w:rPr>
          </w:rPrChange>
        </w:rPr>
        <w:t>, Tagung in Kooperation mit der Schwäbischen Forschungsgemeinschaft und der Professur für Geschichte der Frühen Neuzeit der Katholischen Universität Eichstätt im Schwäbischen Bildungszentrum Kloster Irsee vom 20. März bis 23. März 1994, Sigmaringen 1997, s. 357–368</w:t>
      </w:r>
    </w:p>
    <w:p w14:paraId="0FBEDBB2" w14:textId="77777777" w:rsidR="00135DA3" w:rsidRPr="00B23429" w:rsidRDefault="00135DA3" w:rsidP="00E36046">
      <w:pPr>
        <w:rPr>
          <w:rFonts w:ascii="Times New Roman" w:hAnsi="Times New Roman"/>
          <w:sz w:val="24"/>
          <w:szCs w:val="24"/>
          <w:lang w:val="cs-CZ"/>
          <w:rPrChange w:id="327" w:author="Jakubec" w:date="2015-06-23T16:33:00Z">
            <w:rPr>
              <w:rFonts w:ascii="Times New Roman" w:hAnsi="Times New Roman"/>
              <w:sz w:val="24"/>
              <w:szCs w:val="24"/>
            </w:rPr>
          </w:rPrChange>
        </w:rPr>
      </w:pPr>
      <w:r w:rsidRPr="00B23429">
        <w:rPr>
          <w:rFonts w:ascii="Times New Roman" w:hAnsi="Times New Roman"/>
          <w:sz w:val="24"/>
          <w:szCs w:val="24"/>
          <w:lang w:val="cs-CZ"/>
          <w:rPrChange w:id="328" w:author="Jakubec" w:date="2015-06-23T16:33:00Z">
            <w:rPr>
              <w:rFonts w:ascii="Times New Roman" w:hAnsi="Times New Roman"/>
              <w:sz w:val="24"/>
              <w:szCs w:val="24"/>
            </w:rPr>
          </w:rPrChange>
        </w:rPr>
        <w:t xml:space="preserve">Jarmila Krčálová, </w:t>
      </w:r>
      <w:r w:rsidRPr="00B23429">
        <w:rPr>
          <w:rFonts w:ascii="Times New Roman" w:hAnsi="Times New Roman"/>
          <w:i/>
          <w:iCs/>
          <w:sz w:val="24"/>
          <w:szCs w:val="24"/>
          <w:lang w:val="cs-CZ"/>
          <w:rPrChange w:id="329" w:author="Jakubec" w:date="2015-06-23T16:33:00Z">
            <w:rPr>
              <w:rFonts w:ascii="Times New Roman" w:hAnsi="Times New Roman"/>
              <w:i/>
              <w:iCs/>
              <w:sz w:val="24"/>
              <w:szCs w:val="24"/>
            </w:rPr>
          </w:rPrChange>
        </w:rPr>
        <w:t>Centrální stavby české renesance</w:t>
      </w:r>
      <w:r w:rsidRPr="00B23429">
        <w:rPr>
          <w:rFonts w:ascii="Times New Roman" w:hAnsi="Times New Roman"/>
          <w:sz w:val="24"/>
          <w:szCs w:val="24"/>
          <w:lang w:val="cs-CZ"/>
          <w:rPrChange w:id="330" w:author="Jakubec" w:date="2015-06-23T16:33:00Z">
            <w:rPr>
              <w:rFonts w:ascii="Times New Roman" w:hAnsi="Times New Roman"/>
              <w:sz w:val="24"/>
              <w:szCs w:val="24"/>
            </w:rPr>
          </w:rPrChange>
        </w:rPr>
        <w:t>, Praha 1976</w:t>
      </w:r>
    </w:p>
    <w:p w14:paraId="27FEF609" w14:textId="77777777" w:rsidR="00135DA3" w:rsidRPr="00B23429" w:rsidRDefault="00135DA3" w:rsidP="00E36046">
      <w:pPr>
        <w:rPr>
          <w:rFonts w:ascii="Times New Roman" w:hAnsi="Times New Roman"/>
          <w:sz w:val="24"/>
          <w:szCs w:val="24"/>
          <w:lang w:val="cs-CZ"/>
          <w:rPrChange w:id="331" w:author="Jakubec" w:date="2015-06-23T16:33:00Z">
            <w:rPr>
              <w:rFonts w:ascii="Times New Roman" w:hAnsi="Times New Roman"/>
              <w:sz w:val="24"/>
              <w:szCs w:val="24"/>
            </w:rPr>
          </w:rPrChange>
        </w:rPr>
      </w:pPr>
      <w:r w:rsidRPr="00B23429">
        <w:rPr>
          <w:rFonts w:ascii="Times New Roman" w:hAnsi="Times New Roman"/>
          <w:sz w:val="24"/>
          <w:szCs w:val="24"/>
          <w:lang w:val="cs-CZ"/>
          <w:rPrChange w:id="332" w:author="Jakubec" w:date="2015-06-23T16:33:00Z">
            <w:rPr>
              <w:rFonts w:ascii="Times New Roman" w:hAnsi="Times New Roman"/>
              <w:sz w:val="24"/>
              <w:szCs w:val="24"/>
            </w:rPr>
          </w:rPrChange>
        </w:rPr>
        <w:t xml:space="preserve">Jarmila Krčálová, Italské podněty v renesančním umění českých zemí, in: </w:t>
      </w:r>
      <w:r w:rsidRPr="00B23429">
        <w:rPr>
          <w:rFonts w:ascii="Times New Roman" w:hAnsi="Times New Roman"/>
          <w:i/>
          <w:iCs/>
          <w:sz w:val="24"/>
          <w:szCs w:val="24"/>
          <w:lang w:val="cs-CZ"/>
          <w:rPrChange w:id="333" w:author="Jakubec" w:date="2015-06-23T16:33:00Z">
            <w:rPr>
              <w:rFonts w:ascii="Times New Roman" w:hAnsi="Times New Roman"/>
              <w:i/>
              <w:iCs/>
              <w:sz w:val="24"/>
              <w:szCs w:val="24"/>
            </w:rPr>
          </w:rPrChange>
        </w:rPr>
        <w:t>Umění</w:t>
      </w:r>
      <w:r w:rsidRPr="00B23429">
        <w:rPr>
          <w:rFonts w:ascii="Times New Roman" w:hAnsi="Times New Roman"/>
          <w:sz w:val="24"/>
          <w:szCs w:val="24"/>
          <w:lang w:val="cs-CZ"/>
          <w:rPrChange w:id="334" w:author="Jakubec" w:date="2015-06-23T16:33:00Z">
            <w:rPr>
              <w:rFonts w:ascii="Times New Roman" w:hAnsi="Times New Roman"/>
              <w:sz w:val="24"/>
              <w:szCs w:val="24"/>
            </w:rPr>
          </w:rPrChange>
        </w:rPr>
        <w:t>, XXXIII, 1985, s. 54–82</w:t>
      </w:r>
    </w:p>
    <w:p w14:paraId="7B317DD9" w14:textId="77777777" w:rsidR="00135DA3" w:rsidRPr="00B23429" w:rsidRDefault="00135DA3" w:rsidP="00E36046">
      <w:pPr>
        <w:rPr>
          <w:rFonts w:ascii="Times New Roman" w:hAnsi="Times New Roman"/>
          <w:sz w:val="24"/>
          <w:szCs w:val="24"/>
          <w:lang w:val="cs-CZ"/>
          <w:rPrChange w:id="335" w:author="Jakubec" w:date="2015-06-23T16:33:00Z">
            <w:rPr>
              <w:rFonts w:ascii="Times New Roman" w:hAnsi="Times New Roman"/>
              <w:sz w:val="24"/>
              <w:szCs w:val="24"/>
            </w:rPr>
          </w:rPrChange>
        </w:rPr>
      </w:pPr>
      <w:r w:rsidRPr="00B23429">
        <w:rPr>
          <w:rFonts w:ascii="Times New Roman" w:hAnsi="Times New Roman"/>
          <w:sz w:val="24"/>
          <w:szCs w:val="24"/>
          <w:lang w:val="cs-CZ"/>
          <w:rPrChange w:id="336" w:author="Jakubec" w:date="2015-06-23T16:33:00Z">
            <w:rPr>
              <w:rFonts w:ascii="Times New Roman" w:hAnsi="Times New Roman"/>
              <w:sz w:val="24"/>
              <w:szCs w:val="24"/>
            </w:rPr>
          </w:rPrChange>
        </w:rPr>
        <w:t xml:space="preserve">Jarmila Krčálová, Ke knize Evy Šamánkové – Architektura české renesance, </w:t>
      </w:r>
      <w:r w:rsidRPr="00B23429">
        <w:rPr>
          <w:rFonts w:ascii="Times New Roman" w:hAnsi="Times New Roman"/>
          <w:i/>
          <w:iCs/>
          <w:sz w:val="24"/>
          <w:szCs w:val="24"/>
          <w:lang w:val="cs-CZ"/>
          <w:rPrChange w:id="337" w:author="Jakubec" w:date="2015-06-23T16:33:00Z">
            <w:rPr>
              <w:rFonts w:ascii="Times New Roman" w:hAnsi="Times New Roman"/>
              <w:i/>
              <w:iCs/>
              <w:sz w:val="24"/>
              <w:szCs w:val="24"/>
            </w:rPr>
          </w:rPrChange>
        </w:rPr>
        <w:t>Umění</w:t>
      </w:r>
      <w:r w:rsidRPr="00B23429">
        <w:rPr>
          <w:rFonts w:ascii="Times New Roman" w:hAnsi="Times New Roman"/>
          <w:sz w:val="24"/>
          <w:szCs w:val="24"/>
          <w:lang w:val="cs-CZ"/>
          <w:rPrChange w:id="338" w:author="Jakubec" w:date="2015-06-23T16:33:00Z">
            <w:rPr>
              <w:rFonts w:ascii="Times New Roman" w:hAnsi="Times New Roman"/>
              <w:sz w:val="24"/>
              <w:szCs w:val="24"/>
            </w:rPr>
          </w:rPrChange>
        </w:rPr>
        <w:t>, X, 1962, s. 74–89</w:t>
      </w:r>
    </w:p>
    <w:p w14:paraId="34B5F215" w14:textId="77777777" w:rsidR="00135DA3" w:rsidRPr="00B23429" w:rsidRDefault="00135DA3" w:rsidP="00E36046">
      <w:pPr>
        <w:rPr>
          <w:rFonts w:ascii="Times New Roman" w:hAnsi="Times New Roman"/>
          <w:sz w:val="24"/>
          <w:szCs w:val="24"/>
          <w:lang w:val="cs-CZ"/>
          <w:rPrChange w:id="339" w:author="Jakubec" w:date="2015-06-23T16:33:00Z">
            <w:rPr>
              <w:rFonts w:ascii="Times New Roman" w:hAnsi="Times New Roman"/>
              <w:sz w:val="24"/>
              <w:szCs w:val="24"/>
            </w:rPr>
          </w:rPrChange>
        </w:rPr>
      </w:pPr>
      <w:r w:rsidRPr="00B23429">
        <w:rPr>
          <w:rFonts w:ascii="Times New Roman" w:hAnsi="Times New Roman"/>
          <w:sz w:val="24"/>
          <w:szCs w:val="24"/>
          <w:lang w:val="cs-CZ"/>
          <w:rPrChange w:id="340" w:author="Jakubec" w:date="2015-06-23T16:33:00Z">
            <w:rPr>
              <w:rFonts w:ascii="Times New Roman" w:hAnsi="Times New Roman"/>
              <w:sz w:val="24"/>
              <w:szCs w:val="24"/>
            </w:rPr>
          </w:rPrChange>
        </w:rPr>
        <w:t xml:space="preserve">Jarmila Krčálová, Renesanční architektura v Čechách a na Moravě, in: Oldřich Jakub Blažíček (ed.), </w:t>
      </w:r>
      <w:r w:rsidRPr="00B23429">
        <w:rPr>
          <w:rFonts w:ascii="Times New Roman" w:hAnsi="Times New Roman"/>
          <w:i/>
          <w:iCs/>
          <w:sz w:val="24"/>
          <w:szCs w:val="24"/>
          <w:lang w:val="cs-CZ"/>
          <w:rPrChange w:id="341" w:author="Jakubec" w:date="2015-06-23T16:33:00Z">
            <w:rPr>
              <w:rFonts w:ascii="Times New Roman" w:hAnsi="Times New Roman"/>
              <w:i/>
              <w:iCs/>
              <w:sz w:val="24"/>
              <w:szCs w:val="24"/>
            </w:rPr>
          </w:rPrChange>
        </w:rPr>
        <w:t>Dějiny výtvarného umění II</w:t>
      </w:r>
      <w:r w:rsidRPr="00B23429">
        <w:rPr>
          <w:rFonts w:ascii="Times New Roman" w:hAnsi="Times New Roman"/>
          <w:sz w:val="24"/>
          <w:szCs w:val="24"/>
          <w:lang w:val="cs-CZ"/>
          <w:rPrChange w:id="342" w:author="Jakubec" w:date="2015-06-23T16:33:00Z">
            <w:rPr>
              <w:rFonts w:ascii="Times New Roman" w:hAnsi="Times New Roman"/>
              <w:sz w:val="24"/>
              <w:szCs w:val="24"/>
            </w:rPr>
          </w:rPrChange>
        </w:rPr>
        <w:t>, Od počátků renesance do závěru baroka 2, Praha 1989, s. 6–62</w:t>
      </w:r>
    </w:p>
    <w:p w14:paraId="4314DA08" w14:textId="77777777" w:rsidR="00135DA3" w:rsidRPr="00B23429" w:rsidRDefault="00135DA3" w:rsidP="00E36046">
      <w:pPr>
        <w:rPr>
          <w:rFonts w:ascii="Times New Roman" w:hAnsi="Times New Roman"/>
          <w:sz w:val="24"/>
          <w:szCs w:val="24"/>
          <w:lang w:val="cs-CZ"/>
          <w:rPrChange w:id="343" w:author="Jakubec" w:date="2015-06-23T16:33:00Z">
            <w:rPr>
              <w:rFonts w:ascii="Times New Roman" w:hAnsi="Times New Roman"/>
              <w:sz w:val="24"/>
              <w:szCs w:val="24"/>
            </w:rPr>
          </w:rPrChange>
        </w:rPr>
      </w:pPr>
      <w:r w:rsidRPr="00B23429">
        <w:rPr>
          <w:rFonts w:ascii="Times New Roman" w:hAnsi="Times New Roman"/>
          <w:sz w:val="24"/>
          <w:szCs w:val="24"/>
          <w:lang w:val="cs-CZ"/>
          <w:rPrChange w:id="344" w:author="Jakubec" w:date="2015-06-23T16:33:00Z">
            <w:rPr>
              <w:rFonts w:ascii="Times New Roman" w:hAnsi="Times New Roman"/>
              <w:sz w:val="24"/>
              <w:szCs w:val="24"/>
            </w:rPr>
          </w:rPrChange>
        </w:rPr>
        <w:t xml:space="preserve">Jarmila Krčálová, Renesanční nástěnná malba v Čechách a na Moravě, in: Oldřich Jakub Blažíček (ed.), </w:t>
      </w:r>
      <w:r w:rsidRPr="00B23429">
        <w:rPr>
          <w:rFonts w:ascii="Times New Roman" w:hAnsi="Times New Roman"/>
          <w:i/>
          <w:iCs/>
          <w:sz w:val="24"/>
          <w:szCs w:val="24"/>
          <w:lang w:val="cs-CZ"/>
          <w:rPrChange w:id="345" w:author="Jakubec" w:date="2015-06-23T16:33:00Z">
            <w:rPr>
              <w:rFonts w:ascii="Times New Roman" w:hAnsi="Times New Roman"/>
              <w:i/>
              <w:iCs/>
              <w:sz w:val="24"/>
              <w:szCs w:val="24"/>
            </w:rPr>
          </w:rPrChange>
        </w:rPr>
        <w:t>Dějiny výtvarného umění II</w:t>
      </w:r>
      <w:r w:rsidRPr="00B23429">
        <w:rPr>
          <w:rFonts w:ascii="Times New Roman" w:hAnsi="Times New Roman"/>
          <w:sz w:val="24"/>
          <w:szCs w:val="24"/>
          <w:lang w:val="cs-CZ"/>
          <w:rPrChange w:id="346" w:author="Jakubec" w:date="2015-06-23T16:33:00Z">
            <w:rPr>
              <w:rFonts w:ascii="Times New Roman" w:hAnsi="Times New Roman"/>
              <w:sz w:val="24"/>
              <w:szCs w:val="24"/>
            </w:rPr>
          </w:rPrChange>
        </w:rPr>
        <w:t>, Od počátků renesance do závěru baroka 2, Praha 1989, s. 63–92</w:t>
      </w:r>
    </w:p>
    <w:p w14:paraId="11FD4CE9" w14:textId="77777777" w:rsidR="00135DA3" w:rsidRPr="00B23429" w:rsidRDefault="00135DA3" w:rsidP="00E36046">
      <w:pPr>
        <w:rPr>
          <w:rFonts w:ascii="Times New Roman" w:hAnsi="Times New Roman"/>
          <w:sz w:val="24"/>
          <w:szCs w:val="24"/>
          <w:lang w:val="cs-CZ"/>
          <w:rPrChange w:id="347" w:author="Jakubec" w:date="2015-06-23T16:33:00Z">
            <w:rPr>
              <w:rFonts w:ascii="Times New Roman" w:hAnsi="Times New Roman"/>
              <w:sz w:val="24"/>
              <w:szCs w:val="24"/>
            </w:rPr>
          </w:rPrChange>
        </w:rPr>
      </w:pPr>
      <w:r w:rsidRPr="00B23429">
        <w:rPr>
          <w:rFonts w:ascii="Times New Roman" w:hAnsi="Times New Roman"/>
          <w:sz w:val="24"/>
          <w:szCs w:val="24"/>
          <w:lang w:val="cs-CZ"/>
          <w:rPrChange w:id="348" w:author="Jakubec" w:date="2015-06-23T16:33:00Z">
            <w:rPr>
              <w:rFonts w:ascii="Times New Roman" w:hAnsi="Times New Roman"/>
              <w:sz w:val="24"/>
              <w:szCs w:val="24"/>
            </w:rPr>
          </w:rPrChange>
        </w:rPr>
        <w:t xml:space="preserve">Jarmila Krčálová, </w:t>
      </w:r>
      <w:r w:rsidRPr="00B23429">
        <w:rPr>
          <w:rFonts w:ascii="Times New Roman" w:hAnsi="Times New Roman"/>
          <w:i/>
          <w:iCs/>
          <w:sz w:val="24"/>
          <w:szCs w:val="24"/>
          <w:lang w:val="cs-CZ"/>
          <w:rPrChange w:id="349" w:author="Jakubec" w:date="2015-06-23T16:33:00Z">
            <w:rPr>
              <w:rFonts w:ascii="Times New Roman" w:hAnsi="Times New Roman"/>
              <w:i/>
              <w:iCs/>
              <w:sz w:val="24"/>
              <w:szCs w:val="24"/>
            </w:rPr>
          </w:rPrChange>
        </w:rPr>
        <w:t>Zámek v Bučovicích</w:t>
      </w:r>
      <w:r w:rsidRPr="00B23429">
        <w:rPr>
          <w:rFonts w:ascii="Times New Roman" w:hAnsi="Times New Roman"/>
          <w:sz w:val="24"/>
          <w:szCs w:val="24"/>
          <w:lang w:val="cs-CZ"/>
          <w:rPrChange w:id="350" w:author="Jakubec" w:date="2015-06-23T16:33:00Z">
            <w:rPr>
              <w:rFonts w:ascii="Times New Roman" w:hAnsi="Times New Roman"/>
              <w:sz w:val="24"/>
              <w:szCs w:val="24"/>
            </w:rPr>
          </w:rPrChange>
        </w:rPr>
        <w:t>, Praha 1979</w:t>
      </w:r>
    </w:p>
    <w:p w14:paraId="3D7C3E9E" w14:textId="77777777" w:rsidR="00135DA3" w:rsidRPr="00B23429" w:rsidRDefault="00135DA3" w:rsidP="00E36046">
      <w:pPr>
        <w:rPr>
          <w:rFonts w:ascii="Times New Roman" w:hAnsi="Times New Roman"/>
          <w:sz w:val="24"/>
          <w:szCs w:val="24"/>
          <w:lang w:val="cs-CZ"/>
          <w:rPrChange w:id="351" w:author="Jakubec" w:date="2015-06-23T16:33:00Z">
            <w:rPr>
              <w:rFonts w:ascii="Times New Roman" w:hAnsi="Times New Roman"/>
              <w:sz w:val="24"/>
              <w:szCs w:val="24"/>
            </w:rPr>
          </w:rPrChange>
        </w:rPr>
      </w:pPr>
      <w:r w:rsidRPr="00B23429">
        <w:rPr>
          <w:rFonts w:ascii="Times New Roman" w:hAnsi="Times New Roman"/>
          <w:sz w:val="24"/>
          <w:szCs w:val="24"/>
          <w:lang w:val="cs-CZ"/>
          <w:rPrChange w:id="352" w:author="Jakubec" w:date="2015-06-23T16:33:00Z">
            <w:rPr>
              <w:rFonts w:ascii="Times New Roman" w:hAnsi="Times New Roman"/>
              <w:sz w:val="24"/>
              <w:szCs w:val="24"/>
            </w:rPr>
          </w:rPrChange>
        </w:rPr>
        <w:t xml:space="preserve">Jiří Kroupa, „Palác ve tvrzi“: umělecká úloha a zámecká architektura v raném novověku (Dvě úvahy k výzkumu světské architektury raného novověku), in: </w:t>
      </w:r>
      <w:r w:rsidRPr="00B23429">
        <w:rPr>
          <w:rFonts w:ascii="Times New Roman" w:hAnsi="Times New Roman"/>
          <w:i/>
          <w:iCs/>
          <w:sz w:val="24"/>
          <w:szCs w:val="24"/>
          <w:lang w:val="cs-CZ"/>
          <w:rPrChange w:id="353" w:author="Jakubec" w:date="2015-06-23T16:33:00Z">
            <w:rPr>
              <w:rFonts w:ascii="Times New Roman" w:hAnsi="Times New Roman"/>
              <w:i/>
              <w:iCs/>
              <w:sz w:val="24"/>
              <w:szCs w:val="24"/>
            </w:rPr>
          </w:rPrChange>
        </w:rPr>
        <w:t>Opuscula Historiae Artium</w:t>
      </w:r>
      <w:r w:rsidRPr="00B23429">
        <w:rPr>
          <w:rFonts w:ascii="Times New Roman" w:hAnsi="Times New Roman"/>
          <w:sz w:val="24"/>
          <w:szCs w:val="24"/>
          <w:lang w:val="cs-CZ"/>
          <w:rPrChange w:id="354" w:author="Jakubec" w:date="2015-06-23T16:33:00Z">
            <w:rPr>
              <w:rFonts w:ascii="Times New Roman" w:hAnsi="Times New Roman"/>
              <w:sz w:val="24"/>
              <w:szCs w:val="24"/>
            </w:rPr>
          </w:rPrChange>
        </w:rPr>
        <w:t>, vol. F 45, Brno 2001, s. 13–37 41</w:t>
      </w:r>
    </w:p>
    <w:p w14:paraId="627B012C" w14:textId="77777777" w:rsidR="00135DA3" w:rsidRPr="00B23429" w:rsidRDefault="00135DA3" w:rsidP="00E36046">
      <w:pPr>
        <w:rPr>
          <w:rFonts w:ascii="Times New Roman" w:hAnsi="Times New Roman"/>
          <w:sz w:val="24"/>
          <w:szCs w:val="24"/>
          <w:lang w:val="cs-CZ"/>
          <w:rPrChange w:id="355" w:author="Jakubec" w:date="2015-06-23T16:33:00Z">
            <w:rPr>
              <w:rFonts w:ascii="Times New Roman" w:hAnsi="Times New Roman"/>
              <w:sz w:val="24"/>
              <w:szCs w:val="24"/>
            </w:rPr>
          </w:rPrChange>
        </w:rPr>
      </w:pPr>
      <w:r w:rsidRPr="00B23429">
        <w:rPr>
          <w:rFonts w:ascii="Times New Roman" w:hAnsi="Times New Roman"/>
          <w:sz w:val="24"/>
          <w:szCs w:val="24"/>
          <w:lang w:val="cs-CZ"/>
          <w:rPrChange w:id="356" w:author="Jakubec" w:date="2015-06-23T16:33:00Z">
            <w:rPr>
              <w:rFonts w:ascii="Times New Roman" w:hAnsi="Times New Roman"/>
              <w:sz w:val="24"/>
              <w:szCs w:val="24"/>
            </w:rPr>
          </w:rPrChange>
        </w:rPr>
        <w:t xml:space="preserve">Jiří Kroupa, Funkce, forma a mentality v raně novověké profánní architektuře, in: </w:t>
      </w:r>
      <w:r w:rsidRPr="00B23429">
        <w:rPr>
          <w:rFonts w:ascii="Times New Roman" w:hAnsi="Times New Roman"/>
          <w:i/>
          <w:iCs/>
          <w:sz w:val="24"/>
          <w:szCs w:val="24"/>
          <w:lang w:val="cs-CZ"/>
          <w:rPrChange w:id="357" w:author="Jakubec" w:date="2015-06-23T16:33:00Z">
            <w:rPr>
              <w:rFonts w:ascii="Times New Roman" w:hAnsi="Times New Roman"/>
              <w:i/>
              <w:iCs/>
              <w:sz w:val="24"/>
              <w:szCs w:val="24"/>
            </w:rPr>
          </w:rPrChange>
        </w:rPr>
        <w:t xml:space="preserve">Památková péče na Moravě </w:t>
      </w:r>
      <w:r w:rsidRPr="00B23429">
        <w:rPr>
          <w:rFonts w:ascii="Times New Roman" w:hAnsi="Times New Roman"/>
          <w:sz w:val="24"/>
          <w:szCs w:val="24"/>
          <w:lang w:val="cs-CZ"/>
          <w:rPrChange w:id="358" w:author="Jakubec" w:date="2015-06-23T16:33:00Z">
            <w:rPr>
              <w:rFonts w:ascii="Times New Roman" w:hAnsi="Times New Roman"/>
              <w:sz w:val="24"/>
              <w:szCs w:val="24"/>
            </w:rPr>
          </w:rPrChange>
        </w:rPr>
        <w:t xml:space="preserve">– </w:t>
      </w:r>
      <w:r w:rsidRPr="00B23429">
        <w:rPr>
          <w:rFonts w:ascii="Times New Roman" w:hAnsi="Times New Roman"/>
          <w:i/>
          <w:iCs/>
          <w:sz w:val="24"/>
          <w:szCs w:val="24"/>
          <w:lang w:val="cs-CZ"/>
          <w:rPrChange w:id="359" w:author="Jakubec" w:date="2015-06-23T16:33:00Z">
            <w:rPr>
              <w:rFonts w:ascii="Times New Roman" w:hAnsi="Times New Roman"/>
              <w:i/>
              <w:iCs/>
              <w:sz w:val="24"/>
              <w:szCs w:val="24"/>
            </w:rPr>
          </w:rPrChange>
        </w:rPr>
        <w:t xml:space="preserve">Monumentorum Moravie Tutela, 8/2004: Hrady a zámky, </w:t>
      </w:r>
      <w:r w:rsidRPr="00B23429">
        <w:rPr>
          <w:rFonts w:ascii="Times New Roman" w:hAnsi="Times New Roman"/>
          <w:sz w:val="24"/>
          <w:szCs w:val="24"/>
          <w:lang w:val="cs-CZ"/>
          <w:rPrChange w:id="360" w:author="Jakubec" w:date="2015-06-23T16:33:00Z">
            <w:rPr>
              <w:rFonts w:ascii="Times New Roman" w:hAnsi="Times New Roman"/>
              <w:sz w:val="24"/>
              <w:szCs w:val="24"/>
            </w:rPr>
          </w:rPrChange>
        </w:rPr>
        <w:t>Brno 2004, s. 7–22</w:t>
      </w:r>
    </w:p>
    <w:p w14:paraId="23E8E3A8" w14:textId="77777777" w:rsidR="00135DA3" w:rsidRPr="00B23429" w:rsidRDefault="00135DA3" w:rsidP="00E36046">
      <w:pPr>
        <w:rPr>
          <w:rFonts w:ascii="Times New Roman" w:hAnsi="Times New Roman"/>
          <w:sz w:val="24"/>
          <w:szCs w:val="24"/>
          <w:lang w:val="cs-CZ"/>
          <w:rPrChange w:id="361" w:author="Jakubec" w:date="2015-06-23T16:33:00Z">
            <w:rPr>
              <w:rFonts w:ascii="Times New Roman" w:hAnsi="Times New Roman"/>
              <w:sz w:val="24"/>
              <w:szCs w:val="24"/>
            </w:rPr>
          </w:rPrChange>
        </w:rPr>
      </w:pPr>
      <w:r w:rsidRPr="00B23429">
        <w:rPr>
          <w:rFonts w:ascii="Times New Roman" w:hAnsi="Times New Roman"/>
          <w:sz w:val="24"/>
          <w:szCs w:val="24"/>
          <w:lang w:val="cs-CZ"/>
          <w:rPrChange w:id="362" w:author="Jakubec" w:date="2015-06-23T16:33:00Z">
            <w:rPr>
              <w:rFonts w:ascii="Times New Roman" w:hAnsi="Times New Roman"/>
              <w:sz w:val="24"/>
              <w:szCs w:val="24"/>
            </w:rPr>
          </w:rPrChange>
        </w:rPr>
        <w:t xml:space="preserve">Jiří Kroupa, Palazzo in fortezza und Palazzo in villa in Mähren: zur kunstgeschichtlichen Bedeutung der Bauaufgabe um 1600, in: Lubomír Konečný with Beket Bukovinská, Ivan Muchka (eds.), </w:t>
      </w:r>
      <w:r w:rsidRPr="00B23429">
        <w:rPr>
          <w:rFonts w:ascii="Times New Roman" w:hAnsi="Times New Roman"/>
          <w:i/>
          <w:iCs/>
          <w:sz w:val="24"/>
          <w:szCs w:val="24"/>
          <w:lang w:val="cs-CZ"/>
          <w:rPrChange w:id="363" w:author="Jakubec" w:date="2015-06-23T16:33:00Z">
            <w:rPr>
              <w:rFonts w:ascii="Times New Roman" w:hAnsi="Times New Roman"/>
              <w:i/>
              <w:iCs/>
              <w:sz w:val="24"/>
              <w:szCs w:val="24"/>
            </w:rPr>
          </w:rPrChange>
        </w:rPr>
        <w:t>Rudolph II., Prague and the World: papers from the International Conference Prague, 2 – 4 September, 1997</w:t>
      </w:r>
      <w:r w:rsidRPr="00B23429">
        <w:rPr>
          <w:rFonts w:ascii="Times New Roman" w:hAnsi="Times New Roman"/>
          <w:sz w:val="24"/>
          <w:szCs w:val="24"/>
          <w:lang w:val="cs-CZ"/>
          <w:rPrChange w:id="364" w:author="Jakubec" w:date="2015-06-23T16:33:00Z">
            <w:rPr>
              <w:rFonts w:ascii="Times New Roman" w:hAnsi="Times New Roman"/>
              <w:sz w:val="24"/>
              <w:szCs w:val="24"/>
            </w:rPr>
          </w:rPrChange>
        </w:rPr>
        <w:t>, Praha 1998, s. 64–69</w:t>
      </w:r>
    </w:p>
    <w:p w14:paraId="3872625F" w14:textId="77777777" w:rsidR="00135DA3" w:rsidRPr="00B23429" w:rsidRDefault="00135DA3" w:rsidP="00E36046">
      <w:pPr>
        <w:rPr>
          <w:rFonts w:ascii="Times New Roman" w:hAnsi="Times New Roman"/>
          <w:sz w:val="24"/>
          <w:szCs w:val="24"/>
          <w:lang w:val="cs-CZ"/>
          <w:rPrChange w:id="365" w:author="Jakubec" w:date="2015-06-23T16:33:00Z">
            <w:rPr>
              <w:rFonts w:ascii="Times New Roman" w:hAnsi="Times New Roman"/>
              <w:sz w:val="24"/>
              <w:szCs w:val="24"/>
            </w:rPr>
          </w:rPrChange>
        </w:rPr>
      </w:pPr>
      <w:r w:rsidRPr="00B23429">
        <w:rPr>
          <w:rFonts w:ascii="Times New Roman" w:hAnsi="Times New Roman"/>
          <w:sz w:val="24"/>
          <w:szCs w:val="24"/>
          <w:lang w:val="cs-CZ"/>
          <w:rPrChange w:id="366" w:author="Jakubec" w:date="2015-06-23T16:33:00Z">
            <w:rPr>
              <w:rFonts w:ascii="Times New Roman" w:hAnsi="Times New Roman"/>
              <w:sz w:val="24"/>
              <w:szCs w:val="24"/>
            </w:rPr>
          </w:rPrChange>
        </w:rPr>
        <w:lastRenderedPageBreak/>
        <w:t xml:space="preserve">Jiří Kroupa, Palazzo in villa, memoria a bellaria. Poznámky k sémantice architektonické úlohy v baroku, in: Jiří Kroupa (ed.), </w:t>
      </w:r>
      <w:r w:rsidRPr="00B23429">
        <w:rPr>
          <w:rFonts w:ascii="Times New Roman" w:hAnsi="Times New Roman"/>
          <w:i/>
          <w:iCs/>
          <w:sz w:val="24"/>
          <w:szCs w:val="24"/>
          <w:lang w:val="cs-CZ"/>
          <w:rPrChange w:id="367" w:author="Jakubec" w:date="2015-06-23T16:33:00Z">
            <w:rPr>
              <w:rFonts w:ascii="Times New Roman" w:hAnsi="Times New Roman"/>
              <w:i/>
              <w:iCs/>
              <w:sz w:val="24"/>
              <w:szCs w:val="24"/>
            </w:rPr>
          </w:rPrChange>
        </w:rPr>
        <w:t>Ars naturam adiuvans. Sborník k poctě prof. PhDr. Miloše Stehlíka</w:t>
      </w:r>
      <w:r w:rsidRPr="00B23429">
        <w:rPr>
          <w:rFonts w:ascii="Times New Roman" w:hAnsi="Times New Roman"/>
          <w:sz w:val="24"/>
          <w:szCs w:val="24"/>
          <w:lang w:val="cs-CZ"/>
          <w:rPrChange w:id="368" w:author="Jakubec" w:date="2015-06-23T16:33:00Z">
            <w:rPr>
              <w:rFonts w:ascii="Times New Roman" w:hAnsi="Times New Roman"/>
              <w:sz w:val="24"/>
              <w:szCs w:val="24"/>
            </w:rPr>
          </w:rPrChange>
        </w:rPr>
        <w:t>, Brno 2003, s. 117–132</w:t>
      </w:r>
    </w:p>
    <w:p w14:paraId="1734B526" w14:textId="77777777" w:rsidR="00135DA3" w:rsidRPr="00B23429" w:rsidRDefault="00135DA3" w:rsidP="00E36046">
      <w:pPr>
        <w:rPr>
          <w:rFonts w:ascii="Times New Roman" w:hAnsi="Times New Roman"/>
          <w:sz w:val="24"/>
          <w:szCs w:val="24"/>
          <w:lang w:val="cs-CZ"/>
          <w:rPrChange w:id="369" w:author="Jakubec" w:date="2015-06-23T16:33:00Z">
            <w:rPr>
              <w:rFonts w:ascii="Times New Roman" w:hAnsi="Times New Roman"/>
              <w:sz w:val="24"/>
              <w:szCs w:val="24"/>
            </w:rPr>
          </w:rPrChange>
        </w:rPr>
      </w:pPr>
      <w:r w:rsidRPr="00B23429">
        <w:rPr>
          <w:rFonts w:ascii="Times New Roman" w:hAnsi="Times New Roman"/>
          <w:sz w:val="24"/>
          <w:szCs w:val="24"/>
          <w:lang w:val="cs-CZ"/>
          <w:rPrChange w:id="370" w:author="Jakubec" w:date="2015-06-23T16:33:00Z">
            <w:rPr>
              <w:rFonts w:ascii="Times New Roman" w:hAnsi="Times New Roman"/>
              <w:sz w:val="24"/>
              <w:szCs w:val="24"/>
            </w:rPr>
          </w:rPrChange>
        </w:rPr>
        <w:t xml:space="preserve">Josef Macek, </w:t>
      </w:r>
      <w:r w:rsidRPr="00B23429">
        <w:rPr>
          <w:rFonts w:ascii="Times New Roman" w:hAnsi="Times New Roman"/>
          <w:i/>
          <w:iCs/>
          <w:sz w:val="24"/>
          <w:szCs w:val="24"/>
          <w:lang w:val="cs-CZ"/>
          <w:rPrChange w:id="371" w:author="Jakubec" w:date="2015-06-23T16:33:00Z">
            <w:rPr>
              <w:rFonts w:ascii="Times New Roman" w:hAnsi="Times New Roman"/>
              <w:i/>
              <w:iCs/>
              <w:sz w:val="24"/>
              <w:szCs w:val="24"/>
            </w:rPr>
          </w:rPrChange>
        </w:rPr>
        <w:t>Italská renesance</w:t>
      </w:r>
      <w:r w:rsidRPr="00B23429">
        <w:rPr>
          <w:rFonts w:ascii="Times New Roman" w:hAnsi="Times New Roman"/>
          <w:sz w:val="24"/>
          <w:szCs w:val="24"/>
          <w:lang w:val="cs-CZ"/>
          <w:rPrChange w:id="372" w:author="Jakubec" w:date="2015-06-23T16:33:00Z">
            <w:rPr>
              <w:rFonts w:ascii="Times New Roman" w:hAnsi="Times New Roman"/>
              <w:sz w:val="24"/>
              <w:szCs w:val="24"/>
            </w:rPr>
          </w:rPrChange>
        </w:rPr>
        <w:t>, Praha 1965</w:t>
      </w:r>
    </w:p>
    <w:p w14:paraId="5C163617" w14:textId="77777777" w:rsidR="00135DA3" w:rsidRPr="00B23429" w:rsidRDefault="00135DA3" w:rsidP="00E36046">
      <w:pPr>
        <w:rPr>
          <w:rFonts w:ascii="Times New Roman" w:hAnsi="Times New Roman"/>
          <w:sz w:val="24"/>
          <w:szCs w:val="24"/>
          <w:lang w:val="cs-CZ"/>
          <w:rPrChange w:id="373" w:author="Jakubec" w:date="2015-06-23T16:33:00Z">
            <w:rPr>
              <w:rFonts w:ascii="Times New Roman" w:hAnsi="Times New Roman"/>
              <w:sz w:val="24"/>
              <w:szCs w:val="24"/>
            </w:rPr>
          </w:rPrChange>
        </w:rPr>
      </w:pPr>
      <w:r w:rsidRPr="00B23429">
        <w:rPr>
          <w:rFonts w:ascii="Times New Roman" w:hAnsi="Times New Roman"/>
          <w:sz w:val="24"/>
          <w:szCs w:val="24"/>
          <w:lang w:val="cs-CZ"/>
          <w:rPrChange w:id="374" w:author="Jakubec" w:date="2015-06-23T16:33:00Z">
            <w:rPr>
              <w:rFonts w:ascii="Times New Roman" w:hAnsi="Times New Roman"/>
              <w:sz w:val="24"/>
              <w:szCs w:val="24"/>
            </w:rPr>
          </w:rPrChange>
        </w:rPr>
        <w:t xml:space="preserve">Karel Kuča a kol., </w:t>
      </w:r>
      <w:r w:rsidRPr="00B23429">
        <w:rPr>
          <w:rFonts w:ascii="Times New Roman" w:hAnsi="Times New Roman"/>
          <w:i/>
          <w:iCs/>
          <w:sz w:val="24"/>
          <w:szCs w:val="24"/>
          <w:lang w:val="cs-CZ"/>
          <w:rPrChange w:id="375" w:author="Jakubec" w:date="2015-06-23T16:33:00Z">
            <w:rPr>
              <w:rFonts w:ascii="Times New Roman" w:hAnsi="Times New Roman"/>
              <w:i/>
              <w:iCs/>
              <w:sz w:val="24"/>
              <w:szCs w:val="24"/>
            </w:rPr>
          </w:rPrChange>
        </w:rPr>
        <w:t>Hrady, zámky: a další památky ve správě Národního památkového ústavu</w:t>
      </w:r>
      <w:r w:rsidRPr="00B23429">
        <w:rPr>
          <w:rFonts w:ascii="Times New Roman" w:hAnsi="Times New Roman"/>
          <w:sz w:val="24"/>
          <w:szCs w:val="24"/>
          <w:lang w:val="cs-CZ"/>
          <w:rPrChange w:id="376" w:author="Jakubec" w:date="2015-06-23T16:33:00Z">
            <w:rPr>
              <w:rFonts w:ascii="Times New Roman" w:hAnsi="Times New Roman"/>
              <w:sz w:val="24"/>
              <w:szCs w:val="24"/>
            </w:rPr>
          </w:rPrChange>
        </w:rPr>
        <w:t>, Praha 2009</w:t>
      </w:r>
    </w:p>
    <w:p w14:paraId="5B25EE8A" w14:textId="77777777" w:rsidR="00135DA3" w:rsidRPr="00B23429" w:rsidRDefault="00135DA3" w:rsidP="00E36046">
      <w:pPr>
        <w:rPr>
          <w:rFonts w:ascii="Times New Roman" w:hAnsi="Times New Roman"/>
          <w:sz w:val="24"/>
          <w:szCs w:val="24"/>
          <w:lang w:val="cs-CZ"/>
          <w:rPrChange w:id="377" w:author="Jakubec" w:date="2015-06-23T16:33:00Z">
            <w:rPr>
              <w:rFonts w:ascii="Times New Roman" w:hAnsi="Times New Roman"/>
              <w:sz w:val="24"/>
              <w:szCs w:val="24"/>
            </w:rPr>
          </w:rPrChange>
        </w:rPr>
      </w:pPr>
      <w:r w:rsidRPr="00B23429">
        <w:rPr>
          <w:rFonts w:ascii="Times New Roman" w:hAnsi="Times New Roman"/>
          <w:sz w:val="24"/>
          <w:szCs w:val="24"/>
          <w:lang w:val="cs-CZ"/>
          <w:rPrChange w:id="378" w:author="Jakubec" w:date="2015-06-23T16:33:00Z">
            <w:rPr>
              <w:rFonts w:ascii="Times New Roman" w:hAnsi="Times New Roman"/>
              <w:sz w:val="24"/>
              <w:szCs w:val="24"/>
            </w:rPr>
          </w:rPrChange>
        </w:rPr>
        <w:t xml:space="preserve">Lenka Šabatová, </w:t>
      </w:r>
      <w:r w:rsidRPr="00B23429">
        <w:rPr>
          <w:rFonts w:ascii="Times New Roman" w:hAnsi="Times New Roman"/>
          <w:i/>
          <w:iCs/>
          <w:sz w:val="24"/>
          <w:szCs w:val="24"/>
          <w:lang w:val="cs-CZ"/>
          <w:rPrChange w:id="379" w:author="Jakubec" w:date="2015-06-23T16:33:00Z">
            <w:rPr>
              <w:rFonts w:ascii="Times New Roman" w:hAnsi="Times New Roman"/>
              <w:i/>
              <w:iCs/>
              <w:sz w:val="24"/>
              <w:szCs w:val="24"/>
            </w:rPr>
          </w:rPrChange>
        </w:rPr>
        <w:t>Stavebněhistorický průzkum</w:t>
      </w:r>
      <w:r w:rsidRPr="00B23429">
        <w:rPr>
          <w:rFonts w:ascii="Times New Roman" w:hAnsi="Times New Roman"/>
          <w:sz w:val="24"/>
          <w:szCs w:val="24"/>
          <w:lang w:val="cs-CZ"/>
          <w:rPrChange w:id="380" w:author="Jakubec" w:date="2015-06-23T16:33:00Z">
            <w:rPr>
              <w:rFonts w:ascii="Times New Roman" w:hAnsi="Times New Roman"/>
              <w:sz w:val="24"/>
              <w:szCs w:val="24"/>
            </w:rPr>
          </w:rPrChange>
        </w:rPr>
        <w:t>, Zámek Bučovice, NPÚ ÚOP v Brně, Brno 2006</w:t>
      </w:r>
    </w:p>
    <w:p w14:paraId="593D0A55" w14:textId="77777777" w:rsidR="00135DA3" w:rsidRPr="00B23429" w:rsidRDefault="00135DA3" w:rsidP="00E36046">
      <w:pPr>
        <w:rPr>
          <w:rFonts w:ascii="Times New Roman" w:hAnsi="Times New Roman"/>
          <w:sz w:val="24"/>
          <w:szCs w:val="24"/>
          <w:lang w:val="cs-CZ"/>
          <w:rPrChange w:id="381" w:author="Jakubec" w:date="2015-06-23T16:33:00Z">
            <w:rPr>
              <w:rFonts w:ascii="Times New Roman" w:hAnsi="Times New Roman"/>
              <w:sz w:val="24"/>
              <w:szCs w:val="24"/>
            </w:rPr>
          </w:rPrChange>
        </w:rPr>
      </w:pPr>
      <w:r w:rsidRPr="00B23429">
        <w:rPr>
          <w:rFonts w:ascii="Times New Roman" w:hAnsi="Times New Roman"/>
          <w:sz w:val="24"/>
          <w:szCs w:val="24"/>
          <w:lang w:val="cs-CZ"/>
          <w:rPrChange w:id="382" w:author="Jakubec" w:date="2015-06-23T16:33:00Z">
            <w:rPr>
              <w:rFonts w:ascii="Times New Roman" w:hAnsi="Times New Roman"/>
              <w:sz w:val="24"/>
              <w:szCs w:val="24"/>
            </w:rPr>
          </w:rPrChange>
        </w:rPr>
        <w:t xml:space="preserve">Lenka Šabatová, Tomáš Kyncl, Střechy zámku Bučovice – ikonografie, historické plány a současný stav, in </w:t>
      </w:r>
      <w:r w:rsidRPr="00B23429">
        <w:rPr>
          <w:rFonts w:ascii="Times New Roman" w:hAnsi="Times New Roman"/>
          <w:i/>
          <w:iCs/>
          <w:sz w:val="24"/>
          <w:szCs w:val="24"/>
          <w:lang w:val="cs-CZ"/>
          <w:rPrChange w:id="383" w:author="Jakubec" w:date="2015-06-23T16:33:00Z">
            <w:rPr>
              <w:rFonts w:ascii="Times New Roman" w:hAnsi="Times New Roman"/>
              <w:i/>
              <w:iCs/>
              <w:sz w:val="24"/>
              <w:szCs w:val="24"/>
            </w:rPr>
          </w:rPrChange>
        </w:rPr>
        <w:t xml:space="preserve">Svorník 3/2005 Krovy a střechy: Sborník příspěvků z 3. konference stavebněhistorického průzkumu uspořádané 8. – 11. června 2004 v Muzeu Vysočiny v Třebíči, </w:t>
      </w:r>
      <w:r w:rsidRPr="00B23429">
        <w:rPr>
          <w:rFonts w:ascii="Times New Roman" w:hAnsi="Times New Roman"/>
          <w:sz w:val="24"/>
          <w:szCs w:val="24"/>
          <w:lang w:val="cs-CZ"/>
          <w:rPrChange w:id="384" w:author="Jakubec" w:date="2015-06-23T16:33:00Z">
            <w:rPr>
              <w:rFonts w:ascii="Times New Roman" w:hAnsi="Times New Roman"/>
              <w:sz w:val="24"/>
              <w:szCs w:val="24"/>
            </w:rPr>
          </w:rPrChange>
        </w:rPr>
        <w:t>Praha 2005, s. 139–152</w:t>
      </w:r>
    </w:p>
    <w:p w14:paraId="15C255CB" w14:textId="77777777" w:rsidR="00135DA3" w:rsidRPr="00B23429" w:rsidRDefault="00135DA3" w:rsidP="00E36046">
      <w:pPr>
        <w:rPr>
          <w:rFonts w:ascii="Times New Roman" w:hAnsi="Times New Roman"/>
          <w:sz w:val="24"/>
          <w:szCs w:val="24"/>
          <w:lang w:val="cs-CZ"/>
          <w:rPrChange w:id="385" w:author="Jakubec" w:date="2015-06-23T16:33:00Z">
            <w:rPr>
              <w:rFonts w:ascii="Times New Roman" w:hAnsi="Times New Roman"/>
              <w:sz w:val="24"/>
              <w:szCs w:val="24"/>
            </w:rPr>
          </w:rPrChange>
        </w:rPr>
      </w:pPr>
      <w:r w:rsidRPr="00B23429">
        <w:rPr>
          <w:rFonts w:ascii="Times New Roman" w:hAnsi="Times New Roman"/>
          <w:sz w:val="24"/>
          <w:szCs w:val="24"/>
          <w:lang w:val="cs-CZ"/>
          <w:rPrChange w:id="386" w:author="Jakubec" w:date="2015-06-23T16:33:00Z">
            <w:rPr>
              <w:rFonts w:ascii="Times New Roman" w:hAnsi="Times New Roman"/>
              <w:sz w:val="24"/>
              <w:szCs w:val="24"/>
            </w:rPr>
          </w:rPrChange>
        </w:rPr>
        <w:t xml:space="preserve">Lenka Šabatová, Zdeněk Vácha, Bučovice – nové poznatky ke stavebnímu vývoji zámku v první polovině 17. století, in: </w:t>
      </w:r>
      <w:r w:rsidRPr="00B23429">
        <w:rPr>
          <w:rFonts w:ascii="Times New Roman" w:hAnsi="Times New Roman"/>
          <w:i/>
          <w:iCs/>
          <w:sz w:val="24"/>
          <w:szCs w:val="24"/>
          <w:lang w:val="cs-CZ"/>
          <w:rPrChange w:id="387" w:author="Jakubec" w:date="2015-06-23T16:33:00Z">
            <w:rPr>
              <w:rFonts w:ascii="Times New Roman" w:hAnsi="Times New Roman"/>
              <w:i/>
              <w:iCs/>
              <w:sz w:val="24"/>
              <w:szCs w:val="24"/>
            </w:rPr>
          </w:rPrChange>
        </w:rPr>
        <w:t xml:space="preserve">Památková péče na Moravě </w:t>
      </w:r>
      <w:r w:rsidRPr="00B23429">
        <w:rPr>
          <w:rFonts w:ascii="Times New Roman" w:hAnsi="Times New Roman"/>
          <w:sz w:val="24"/>
          <w:szCs w:val="24"/>
          <w:lang w:val="cs-CZ"/>
          <w:rPrChange w:id="388" w:author="Jakubec" w:date="2015-06-23T16:33:00Z">
            <w:rPr>
              <w:rFonts w:ascii="Times New Roman" w:hAnsi="Times New Roman"/>
              <w:sz w:val="24"/>
              <w:szCs w:val="24"/>
            </w:rPr>
          </w:rPrChange>
        </w:rPr>
        <w:t xml:space="preserve">– </w:t>
      </w:r>
      <w:r w:rsidRPr="00B23429">
        <w:rPr>
          <w:rFonts w:ascii="Times New Roman" w:hAnsi="Times New Roman"/>
          <w:i/>
          <w:iCs/>
          <w:sz w:val="24"/>
          <w:szCs w:val="24"/>
          <w:lang w:val="cs-CZ"/>
          <w:rPrChange w:id="389" w:author="Jakubec" w:date="2015-06-23T16:33:00Z">
            <w:rPr>
              <w:rFonts w:ascii="Times New Roman" w:hAnsi="Times New Roman"/>
              <w:i/>
              <w:iCs/>
              <w:sz w:val="24"/>
              <w:szCs w:val="24"/>
            </w:rPr>
          </w:rPrChange>
        </w:rPr>
        <w:t xml:space="preserve">Monumentorum Moraviae tutela </w:t>
      </w:r>
      <w:r w:rsidRPr="00B23429">
        <w:rPr>
          <w:rFonts w:ascii="Times New Roman" w:hAnsi="Times New Roman"/>
          <w:sz w:val="24"/>
          <w:szCs w:val="24"/>
          <w:lang w:val="cs-CZ"/>
          <w:rPrChange w:id="390" w:author="Jakubec" w:date="2015-06-23T16:33:00Z">
            <w:rPr>
              <w:rFonts w:ascii="Times New Roman" w:hAnsi="Times New Roman"/>
              <w:sz w:val="24"/>
              <w:szCs w:val="24"/>
            </w:rPr>
          </w:rPrChange>
        </w:rPr>
        <w:t>11, 2006, s. 7–26</w:t>
      </w:r>
    </w:p>
    <w:p w14:paraId="5B620A56" w14:textId="77777777" w:rsidR="00135DA3" w:rsidRPr="00B23429" w:rsidRDefault="00135DA3" w:rsidP="00E36046">
      <w:pPr>
        <w:rPr>
          <w:rFonts w:ascii="Times New Roman" w:hAnsi="Times New Roman"/>
          <w:sz w:val="24"/>
          <w:szCs w:val="24"/>
          <w:lang w:val="cs-CZ"/>
          <w:rPrChange w:id="391" w:author="Jakubec" w:date="2015-06-23T16:33:00Z">
            <w:rPr>
              <w:rFonts w:ascii="Times New Roman" w:hAnsi="Times New Roman"/>
              <w:sz w:val="24"/>
              <w:szCs w:val="24"/>
            </w:rPr>
          </w:rPrChange>
        </w:rPr>
      </w:pPr>
      <w:r w:rsidRPr="00B23429">
        <w:rPr>
          <w:rFonts w:ascii="Times New Roman" w:hAnsi="Times New Roman"/>
          <w:sz w:val="24"/>
          <w:szCs w:val="24"/>
          <w:lang w:val="cs-CZ"/>
          <w:rPrChange w:id="392" w:author="Jakubec" w:date="2015-06-23T16:33:00Z">
            <w:rPr>
              <w:rFonts w:ascii="Times New Roman" w:hAnsi="Times New Roman"/>
              <w:sz w:val="24"/>
              <w:szCs w:val="24"/>
            </w:rPr>
          </w:rPrChange>
        </w:rPr>
        <w:t xml:space="preserve">Lucia Krajčírová, </w:t>
      </w:r>
      <w:r w:rsidRPr="00B23429">
        <w:rPr>
          <w:rFonts w:ascii="Times New Roman" w:hAnsi="Times New Roman"/>
          <w:i/>
          <w:iCs/>
          <w:sz w:val="24"/>
          <w:szCs w:val="24"/>
          <w:lang w:val="cs-CZ"/>
          <w:rPrChange w:id="393" w:author="Jakubec" w:date="2015-06-23T16:33:00Z">
            <w:rPr>
              <w:rFonts w:ascii="Times New Roman" w:hAnsi="Times New Roman"/>
              <w:i/>
              <w:iCs/>
              <w:sz w:val="24"/>
              <w:szCs w:val="24"/>
            </w:rPr>
          </w:rPrChange>
        </w:rPr>
        <w:t>Fontána na nádvoří bučovického zámku</w:t>
      </w:r>
      <w:r w:rsidRPr="00B23429">
        <w:rPr>
          <w:rFonts w:ascii="Times New Roman" w:hAnsi="Times New Roman"/>
          <w:sz w:val="24"/>
          <w:szCs w:val="24"/>
          <w:lang w:val="cs-CZ"/>
          <w:rPrChange w:id="394" w:author="Jakubec" w:date="2015-06-23T16:33:00Z">
            <w:rPr>
              <w:rFonts w:ascii="Times New Roman" w:hAnsi="Times New Roman"/>
              <w:sz w:val="24"/>
              <w:szCs w:val="24"/>
            </w:rPr>
          </w:rPrChange>
        </w:rPr>
        <w:t>, Seminář dějin umění FF MU, Brno 2011</w:t>
      </w:r>
    </w:p>
    <w:p w14:paraId="5B336AEB" w14:textId="77777777" w:rsidR="00135DA3" w:rsidRPr="00B23429" w:rsidRDefault="00135DA3" w:rsidP="00E36046">
      <w:pPr>
        <w:rPr>
          <w:rFonts w:ascii="Times New Roman" w:hAnsi="Times New Roman"/>
          <w:sz w:val="24"/>
          <w:szCs w:val="24"/>
          <w:lang w:val="cs-CZ"/>
          <w:rPrChange w:id="395" w:author="Jakubec" w:date="2015-06-23T16:33:00Z">
            <w:rPr>
              <w:rFonts w:ascii="Times New Roman" w:hAnsi="Times New Roman"/>
              <w:sz w:val="24"/>
              <w:szCs w:val="24"/>
            </w:rPr>
          </w:rPrChange>
        </w:rPr>
      </w:pPr>
      <w:r w:rsidRPr="00B23429">
        <w:rPr>
          <w:rFonts w:ascii="Times New Roman" w:hAnsi="Times New Roman"/>
          <w:sz w:val="24"/>
          <w:szCs w:val="24"/>
          <w:lang w:val="cs-CZ"/>
          <w:rPrChange w:id="396" w:author="Jakubec" w:date="2015-06-23T16:33:00Z">
            <w:rPr>
              <w:rFonts w:ascii="Times New Roman" w:hAnsi="Times New Roman"/>
              <w:sz w:val="24"/>
              <w:szCs w:val="24"/>
            </w:rPr>
          </w:rPrChange>
        </w:rPr>
        <w:t xml:space="preserve">Ludmila Kiseljovová, </w:t>
      </w:r>
      <w:r w:rsidRPr="00B23429">
        <w:rPr>
          <w:rFonts w:ascii="Times New Roman" w:hAnsi="Times New Roman"/>
          <w:i/>
          <w:iCs/>
          <w:sz w:val="24"/>
          <w:szCs w:val="24"/>
          <w:lang w:val="cs-CZ"/>
          <w:rPrChange w:id="397" w:author="Jakubec" w:date="2015-06-23T16:33:00Z">
            <w:rPr>
              <w:rFonts w:ascii="Times New Roman" w:hAnsi="Times New Roman"/>
              <w:i/>
              <w:iCs/>
              <w:sz w:val="24"/>
              <w:szCs w:val="24"/>
            </w:rPr>
          </w:rPrChange>
        </w:rPr>
        <w:t>Reliéfy hudebních nástrojů na arkádách zámku Bučovice</w:t>
      </w:r>
      <w:r w:rsidRPr="00B23429">
        <w:rPr>
          <w:rFonts w:ascii="Times New Roman" w:hAnsi="Times New Roman"/>
          <w:sz w:val="24"/>
          <w:szCs w:val="24"/>
          <w:lang w:val="cs-CZ"/>
          <w:rPrChange w:id="398" w:author="Jakubec" w:date="2015-06-23T16:33:00Z">
            <w:rPr>
              <w:rFonts w:ascii="Times New Roman" w:hAnsi="Times New Roman"/>
              <w:sz w:val="24"/>
              <w:szCs w:val="24"/>
            </w:rPr>
          </w:rPrChange>
        </w:rPr>
        <w:t>, Ústav hudební vědy FF MU, Brno 2002</w:t>
      </w:r>
    </w:p>
    <w:p w14:paraId="5E99A5DE" w14:textId="77777777" w:rsidR="00135DA3" w:rsidRPr="00B23429" w:rsidRDefault="00135DA3" w:rsidP="00E36046">
      <w:pPr>
        <w:rPr>
          <w:rFonts w:ascii="Times New Roman" w:hAnsi="Times New Roman"/>
          <w:sz w:val="24"/>
          <w:szCs w:val="24"/>
          <w:lang w:val="cs-CZ"/>
          <w:rPrChange w:id="399" w:author="Jakubec" w:date="2015-06-23T16:33:00Z">
            <w:rPr>
              <w:rFonts w:ascii="Times New Roman" w:hAnsi="Times New Roman"/>
              <w:sz w:val="24"/>
              <w:szCs w:val="24"/>
            </w:rPr>
          </w:rPrChange>
        </w:rPr>
      </w:pPr>
      <w:r w:rsidRPr="00B23429">
        <w:rPr>
          <w:rFonts w:ascii="Times New Roman" w:hAnsi="Times New Roman"/>
          <w:sz w:val="24"/>
          <w:szCs w:val="24"/>
          <w:lang w:val="cs-CZ"/>
          <w:rPrChange w:id="400" w:author="Jakubec" w:date="2015-06-23T16:33:00Z">
            <w:rPr>
              <w:rFonts w:ascii="Times New Roman" w:hAnsi="Times New Roman"/>
              <w:sz w:val="24"/>
              <w:szCs w:val="24"/>
            </w:rPr>
          </w:rPrChange>
        </w:rPr>
        <w:t xml:space="preserve">Marina Dmitrijeva, </w:t>
      </w:r>
      <w:r w:rsidRPr="00B23429">
        <w:rPr>
          <w:rFonts w:ascii="Times New Roman" w:hAnsi="Times New Roman"/>
          <w:i/>
          <w:iCs/>
          <w:sz w:val="24"/>
          <w:szCs w:val="24"/>
          <w:lang w:val="cs-CZ"/>
          <w:rPrChange w:id="401" w:author="Jakubec" w:date="2015-06-23T16:33:00Z">
            <w:rPr>
              <w:rFonts w:ascii="Times New Roman" w:hAnsi="Times New Roman"/>
              <w:i/>
              <w:iCs/>
              <w:sz w:val="24"/>
              <w:szCs w:val="24"/>
            </w:rPr>
          </w:rPrChange>
        </w:rPr>
        <w:t>Italien in Sarmatien. Studien zum Kulturtransfer im östlichen Europa in der Zeit der Renaissance</w:t>
      </w:r>
      <w:r w:rsidRPr="00B23429">
        <w:rPr>
          <w:rFonts w:ascii="Times New Roman" w:hAnsi="Times New Roman"/>
          <w:sz w:val="24"/>
          <w:szCs w:val="24"/>
          <w:lang w:val="cs-CZ"/>
          <w:rPrChange w:id="402" w:author="Jakubec" w:date="2015-06-23T16:33:00Z">
            <w:rPr>
              <w:rFonts w:ascii="Times New Roman" w:hAnsi="Times New Roman"/>
              <w:sz w:val="24"/>
              <w:szCs w:val="24"/>
            </w:rPr>
          </w:rPrChange>
        </w:rPr>
        <w:t>, Stuttgart 2008</w:t>
      </w:r>
    </w:p>
    <w:p w14:paraId="477D1016" w14:textId="77777777" w:rsidR="00135DA3" w:rsidRPr="00B23429" w:rsidRDefault="00135DA3" w:rsidP="00E36046">
      <w:pPr>
        <w:rPr>
          <w:rFonts w:ascii="Times New Roman" w:hAnsi="Times New Roman"/>
          <w:sz w:val="24"/>
          <w:szCs w:val="24"/>
          <w:lang w:val="cs-CZ"/>
          <w:rPrChange w:id="403" w:author="Jakubec" w:date="2015-06-23T16:33:00Z">
            <w:rPr>
              <w:rFonts w:ascii="Times New Roman" w:hAnsi="Times New Roman"/>
              <w:sz w:val="24"/>
              <w:szCs w:val="24"/>
            </w:rPr>
          </w:rPrChange>
        </w:rPr>
      </w:pPr>
      <w:r w:rsidRPr="00B23429">
        <w:rPr>
          <w:rFonts w:ascii="Times New Roman" w:hAnsi="Times New Roman"/>
          <w:sz w:val="24"/>
          <w:szCs w:val="24"/>
          <w:lang w:val="cs-CZ"/>
          <w:rPrChange w:id="404" w:author="Jakubec" w:date="2015-06-23T16:33:00Z">
            <w:rPr>
              <w:rFonts w:ascii="Times New Roman" w:hAnsi="Times New Roman"/>
              <w:sz w:val="24"/>
              <w:szCs w:val="24"/>
            </w:rPr>
          </w:rPrChange>
        </w:rPr>
        <w:t xml:space="preserve">Martin Krčma, Olga Krčmová, Renesance zámeckého areálu v Bučovicích, in: </w:t>
      </w:r>
      <w:r w:rsidRPr="00B23429">
        <w:rPr>
          <w:rFonts w:ascii="Times New Roman" w:hAnsi="Times New Roman"/>
          <w:i/>
          <w:iCs/>
          <w:sz w:val="24"/>
          <w:szCs w:val="24"/>
          <w:lang w:val="cs-CZ"/>
          <w:rPrChange w:id="405" w:author="Jakubec" w:date="2015-06-23T16:33:00Z">
            <w:rPr>
              <w:rFonts w:ascii="Times New Roman" w:hAnsi="Times New Roman"/>
              <w:i/>
              <w:iCs/>
              <w:sz w:val="24"/>
              <w:szCs w:val="24"/>
            </w:rPr>
          </w:rPrChange>
        </w:rPr>
        <w:t>Ingredere hoppes: Sborník národního památkového ústavu, územní odborné pracoviště v Kroměříži</w:t>
      </w:r>
      <w:r w:rsidRPr="00B23429">
        <w:rPr>
          <w:rFonts w:ascii="Times New Roman" w:hAnsi="Times New Roman"/>
          <w:sz w:val="24"/>
          <w:szCs w:val="24"/>
          <w:lang w:val="cs-CZ"/>
          <w:rPrChange w:id="406" w:author="Jakubec" w:date="2015-06-23T16:33:00Z">
            <w:rPr>
              <w:rFonts w:ascii="Times New Roman" w:hAnsi="Times New Roman"/>
              <w:sz w:val="24"/>
              <w:szCs w:val="24"/>
            </w:rPr>
          </w:rPrChange>
        </w:rPr>
        <w:t>, Kroměříž 2008, s. 108–138</w:t>
      </w:r>
    </w:p>
    <w:p w14:paraId="23DEFF0D" w14:textId="77777777" w:rsidR="00135DA3" w:rsidRPr="00B23429" w:rsidRDefault="00135DA3" w:rsidP="00E36046">
      <w:pPr>
        <w:rPr>
          <w:rFonts w:ascii="Times New Roman" w:hAnsi="Times New Roman"/>
          <w:sz w:val="24"/>
          <w:szCs w:val="24"/>
          <w:lang w:val="cs-CZ"/>
          <w:rPrChange w:id="407" w:author="Jakubec" w:date="2015-06-23T16:33:00Z">
            <w:rPr>
              <w:rFonts w:ascii="Times New Roman" w:hAnsi="Times New Roman"/>
              <w:sz w:val="24"/>
              <w:szCs w:val="24"/>
            </w:rPr>
          </w:rPrChange>
        </w:rPr>
      </w:pPr>
      <w:r w:rsidRPr="00B23429">
        <w:rPr>
          <w:rFonts w:ascii="Times New Roman" w:hAnsi="Times New Roman"/>
          <w:sz w:val="24"/>
          <w:szCs w:val="24"/>
          <w:lang w:val="cs-CZ"/>
          <w:rPrChange w:id="408" w:author="Jakubec" w:date="2015-06-23T16:33:00Z">
            <w:rPr>
              <w:rFonts w:ascii="Times New Roman" w:hAnsi="Times New Roman"/>
              <w:sz w:val="24"/>
              <w:szCs w:val="24"/>
            </w:rPr>
          </w:rPrChange>
        </w:rPr>
        <w:t xml:space="preserve">Miroslav Lanc, </w:t>
      </w:r>
      <w:r w:rsidRPr="00B23429">
        <w:rPr>
          <w:rFonts w:ascii="Times New Roman" w:hAnsi="Times New Roman"/>
          <w:i/>
          <w:iCs/>
          <w:sz w:val="24"/>
          <w:szCs w:val="24"/>
          <w:lang w:val="cs-CZ"/>
          <w:rPrChange w:id="409" w:author="Jakubec" w:date="2015-06-23T16:33:00Z">
            <w:rPr>
              <w:rFonts w:ascii="Times New Roman" w:hAnsi="Times New Roman"/>
              <w:i/>
              <w:iCs/>
              <w:sz w:val="24"/>
              <w:szCs w:val="24"/>
            </w:rPr>
          </w:rPrChange>
        </w:rPr>
        <w:t>Renesanční zámek v Litomyšli</w:t>
      </w:r>
      <w:r w:rsidRPr="00B23429">
        <w:rPr>
          <w:rFonts w:ascii="Times New Roman" w:hAnsi="Times New Roman"/>
          <w:sz w:val="24"/>
          <w:szCs w:val="24"/>
          <w:lang w:val="cs-CZ"/>
          <w:rPrChange w:id="410" w:author="Jakubec" w:date="2015-06-23T16:33:00Z">
            <w:rPr>
              <w:rFonts w:ascii="Times New Roman" w:hAnsi="Times New Roman"/>
              <w:sz w:val="24"/>
              <w:szCs w:val="24"/>
            </w:rPr>
          </w:rPrChange>
        </w:rPr>
        <w:t>, Seminář dějin umění FF MU, Brno 2010</w:t>
      </w:r>
    </w:p>
    <w:p w14:paraId="3CEB4E25" w14:textId="77777777" w:rsidR="00135DA3" w:rsidRPr="00B23429" w:rsidRDefault="00135DA3" w:rsidP="00E36046">
      <w:pPr>
        <w:rPr>
          <w:rFonts w:ascii="Times New Roman" w:hAnsi="Times New Roman"/>
          <w:sz w:val="24"/>
          <w:szCs w:val="24"/>
          <w:lang w:val="cs-CZ"/>
          <w:rPrChange w:id="411" w:author="Jakubec" w:date="2015-06-23T16:33:00Z">
            <w:rPr>
              <w:rFonts w:ascii="Times New Roman" w:hAnsi="Times New Roman"/>
              <w:sz w:val="24"/>
              <w:szCs w:val="24"/>
            </w:rPr>
          </w:rPrChange>
        </w:rPr>
      </w:pPr>
      <w:r w:rsidRPr="00B23429">
        <w:rPr>
          <w:rFonts w:ascii="Times New Roman" w:hAnsi="Times New Roman"/>
          <w:sz w:val="24"/>
          <w:szCs w:val="24"/>
          <w:lang w:val="cs-CZ"/>
          <w:rPrChange w:id="412" w:author="Jakubec" w:date="2015-06-23T16:33:00Z">
            <w:rPr>
              <w:rFonts w:ascii="Times New Roman" w:hAnsi="Times New Roman"/>
              <w:sz w:val="24"/>
              <w:szCs w:val="24"/>
            </w:rPr>
          </w:rPrChange>
        </w:rPr>
        <w:t xml:space="preserve">Miroslava Nováková, </w:t>
      </w:r>
      <w:r w:rsidRPr="00B23429">
        <w:rPr>
          <w:rFonts w:ascii="Times New Roman" w:hAnsi="Times New Roman"/>
          <w:i/>
          <w:iCs/>
          <w:sz w:val="24"/>
          <w:szCs w:val="24"/>
          <w:lang w:val="cs-CZ"/>
          <w:rPrChange w:id="413" w:author="Jakubec" w:date="2015-06-23T16:33:00Z">
            <w:rPr>
              <w:rFonts w:ascii="Times New Roman" w:hAnsi="Times New Roman"/>
              <w:i/>
              <w:iCs/>
              <w:sz w:val="24"/>
              <w:szCs w:val="24"/>
            </w:rPr>
          </w:rPrChange>
        </w:rPr>
        <w:t>Státní zámek Bučovice</w:t>
      </w:r>
      <w:r w:rsidRPr="00B23429">
        <w:rPr>
          <w:rFonts w:ascii="Times New Roman" w:hAnsi="Times New Roman"/>
          <w:sz w:val="24"/>
          <w:szCs w:val="24"/>
          <w:lang w:val="cs-CZ"/>
          <w:rPrChange w:id="414" w:author="Jakubec" w:date="2015-06-23T16:33:00Z">
            <w:rPr>
              <w:rFonts w:ascii="Times New Roman" w:hAnsi="Times New Roman"/>
              <w:sz w:val="24"/>
              <w:szCs w:val="24"/>
            </w:rPr>
          </w:rPrChange>
        </w:rPr>
        <w:t xml:space="preserve">, Praha 1971 Ondřej Jakubec, Sebastiano Serlio a renesanční architektura v českých zemích – několik poznámek, in: Ladislav Daniel (ed.), </w:t>
      </w:r>
      <w:r w:rsidRPr="00B23429">
        <w:rPr>
          <w:rFonts w:ascii="Times New Roman" w:hAnsi="Times New Roman"/>
          <w:i/>
          <w:iCs/>
          <w:sz w:val="24"/>
          <w:szCs w:val="24"/>
          <w:lang w:val="cs-CZ"/>
          <w:rPrChange w:id="415" w:author="Jakubec" w:date="2015-06-23T16:33:00Z">
            <w:rPr>
              <w:rFonts w:ascii="Times New Roman" w:hAnsi="Times New Roman"/>
              <w:i/>
              <w:iCs/>
              <w:sz w:val="24"/>
              <w:szCs w:val="24"/>
            </w:rPr>
          </w:rPrChange>
        </w:rPr>
        <w:t xml:space="preserve">Italská renesance a baroko ve střední Evropě: příspěvky mezinárodní konference, Olomouc 17. </w:t>
      </w:r>
      <w:r w:rsidRPr="00B23429">
        <w:rPr>
          <w:rFonts w:ascii="Times New Roman" w:hAnsi="Times New Roman"/>
          <w:sz w:val="24"/>
          <w:szCs w:val="24"/>
          <w:lang w:val="cs-CZ"/>
          <w:rPrChange w:id="416" w:author="Jakubec" w:date="2015-06-23T16:33:00Z">
            <w:rPr>
              <w:rFonts w:ascii="Times New Roman" w:hAnsi="Times New Roman"/>
              <w:sz w:val="24"/>
              <w:szCs w:val="24"/>
            </w:rPr>
          </w:rPrChange>
        </w:rPr>
        <w:t xml:space="preserve">– </w:t>
      </w:r>
      <w:r w:rsidRPr="00B23429">
        <w:rPr>
          <w:rFonts w:ascii="Times New Roman" w:hAnsi="Times New Roman"/>
          <w:i/>
          <w:iCs/>
          <w:sz w:val="24"/>
          <w:szCs w:val="24"/>
          <w:lang w:val="cs-CZ"/>
          <w:rPrChange w:id="417" w:author="Jakubec" w:date="2015-06-23T16:33:00Z">
            <w:rPr>
              <w:rFonts w:ascii="Times New Roman" w:hAnsi="Times New Roman"/>
              <w:i/>
              <w:iCs/>
              <w:sz w:val="24"/>
              <w:szCs w:val="24"/>
            </w:rPr>
          </w:rPrChange>
        </w:rPr>
        <w:t>18. října 2003</w:t>
      </w:r>
      <w:r w:rsidRPr="00B23429">
        <w:rPr>
          <w:rFonts w:ascii="Times New Roman" w:hAnsi="Times New Roman"/>
          <w:sz w:val="24"/>
          <w:szCs w:val="24"/>
          <w:lang w:val="cs-CZ"/>
          <w:rPrChange w:id="418" w:author="Jakubec" w:date="2015-06-23T16:33:00Z">
            <w:rPr>
              <w:rFonts w:ascii="Times New Roman" w:hAnsi="Times New Roman"/>
              <w:sz w:val="24"/>
              <w:szCs w:val="24"/>
            </w:rPr>
          </w:rPrChange>
        </w:rPr>
        <w:t>, Olomouc 2005, s. 91–105</w:t>
      </w:r>
    </w:p>
    <w:p w14:paraId="2A21B2AA" w14:textId="77777777" w:rsidR="00135DA3" w:rsidRPr="00B23429" w:rsidRDefault="00135DA3" w:rsidP="00E36046">
      <w:pPr>
        <w:rPr>
          <w:rFonts w:ascii="Times New Roman" w:hAnsi="Times New Roman"/>
          <w:sz w:val="24"/>
          <w:szCs w:val="24"/>
          <w:lang w:val="cs-CZ"/>
          <w:rPrChange w:id="419" w:author="Jakubec" w:date="2015-06-23T16:33:00Z">
            <w:rPr>
              <w:rFonts w:ascii="Times New Roman" w:hAnsi="Times New Roman"/>
              <w:sz w:val="24"/>
              <w:szCs w:val="24"/>
            </w:rPr>
          </w:rPrChange>
        </w:rPr>
      </w:pPr>
      <w:r w:rsidRPr="00B23429">
        <w:rPr>
          <w:rFonts w:ascii="Times New Roman" w:hAnsi="Times New Roman"/>
          <w:sz w:val="24"/>
          <w:szCs w:val="24"/>
          <w:lang w:val="cs-CZ"/>
          <w:rPrChange w:id="420" w:author="Jakubec" w:date="2015-06-23T16:33:00Z">
            <w:rPr>
              <w:rFonts w:ascii="Times New Roman" w:hAnsi="Times New Roman"/>
              <w:sz w:val="24"/>
              <w:szCs w:val="24"/>
            </w:rPr>
          </w:rPrChange>
        </w:rPr>
        <w:t xml:space="preserve">Ondřej Jakubec, Zámek v Ivanovicích na Hané – Vznešenost a „urozenost“ renesančního zámku, jeho arkád a jeho stavebníka, in: Lubomír Slavíček, Pavel Suchánek, Michaela Šeferisová (edd.), </w:t>
      </w:r>
      <w:r w:rsidRPr="00B23429">
        <w:rPr>
          <w:rFonts w:ascii="Times New Roman" w:hAnsi="Times New Roman"/>
          <w:i/>
          <w:iCs/>
          <w:sz w:val="24"/>
          <w:szCs w:val="24"/>
          <w:lang w:val="cs-CZ"/>
          <w:rPrChange w:id="421" w:author="Jakubec" w:date="2015-06-23T16:33:00Z">
            <w:rPr>
              <w:rFonts w:ascii="Times New Roman" w:hAnsi="Times New Roman"/>
              <w:i/>
              <w:iCs/>
              <w:sz w:val="24"/>
              <w:szCs w:val="24"/>
            </w:rPr>
          </w:rPrChange>
        </w:rPr>
        <w:t>Chvála ciceronství: Umělecká díla mezi pohádkou a vědou</w:t>
      </w:r>
      <w:r w:rsidRPr="00B23429">
        <w:rPr>
          <w:rFonts w:ascii="Times New Roman" w:hAnsi="Times New Roman"/>
          <w:sz w:val="24"/>
          <w:szCs w:val="24"/>
          <w:lang w:val="cs-CZ"/>
          <w:rPrChange w:id="422" w:author="Jakubec" w:date="2015-06-23T16:33:00Z">
            <w:rPr>
              <w:rFonts w:ascii="Times New Roman" w:hAnsi="Times New Roman"/>
              <w:sz w:val="24"/>
              <w:szCs w:val="24"/>
            </w:rPr>
          </w:rPrChange>
        </w:rPr>
        <w:t>, Brno 2011, s. 41–58 40</w:t>
      </w:r>
    </w:p>
    <w:p w14:paraId="69CFF9B3" w14:textId="77777777" w:rsidR="00135DA3" w:rsidRPr="00B23429" w:rsidRDefault="00135DA3" w:rsidP="00E36046">
      <w:pPr>
        <w:rPr>
          <w:rFonts w:ascii="Times New Roman" w:hAnsi="Times New Roman"/>
          <w:sz w:val="24"/>
          <w:szCs w:val="24"/>
          <w:lang w:val="cs-CZ"/>
          <w:rPrChange w:id="423" w:author="Jakubec" w:date="2015-06-23T16:33:00Z">
            <w:rPr>
              <w:rFonts w:ascii="Times New Roman" w:hAnsi="Times New Roman"/>
              <w:sz w:val="24"/>
              <w:szCs w:val="24"/>
            </w:rPr>
          </w:rPrChange>
        </w:rPr>
      </w:pPr>
      <w:r w:rsidRPr="00B23429">
        <w:rPr>
          <w:rFonts w:ascii="Times New Roman" w:hAnsi="Times New Roman"/>
          <w:sz w:val="24"/>
          <w:szCs w:val="24"/>
          <w:lang w:val="cs-CZ"/>
          <w:rPrChange w:id="424" w:author="Jakubec" w:date="2015-06-23T16:33:00Z">
            <w:rPr>
              <w:rFonts w:ascii="Times New Roman" w:hAnsi="Times New Roman"/>
              <w:sz w:val="24"/>
              <w:szCs w:val="24"/>
            </w:rPr>
          </w:rPrChange>
        </w:rPr>
        <w:t xml:space="preserve">Pavel Juřík, </w:t>
      </w:r>
      <w:r w:rsidRPr="00B23429">
        <w:rPr>
          <w:rFonts w:ascii="Times New Roman" w:hAnsi="Times New Roman"/>
          <w:i/>
          <w:iCs/>
          <w:sz w:val="24"/>
          <w:szCs w:val="24"/>
          <w:lang w:val="cs-CZ"/>
          <w:rPrChange w:id="425" w:author="Jakubec" w:date="2015-06-23T16:33:00Z">
            <w:rPr>
              <w:rFonts w:ascii="Times New Roman" w:hAnsi="Times New Roman"/>
              <w:i/>
              <w:iCs/>
              <w:sz w:val="24"/>
              <w:szCs w:val="24"/>
            </w:rPr>
          </w:rPrChange>
        </w:rPr>
        <w:t>Moravská dominia Liechtensteinů a Dietrichsteinů</w:t>
      </w:r>
      <w:r w:rsidRPr="00B23429">
        <w:rPr>
          <w:rFonts w:ascii="Times New Roman" w:hAnsi="Times New Roman"/>
          <w:sz w:val="24"/>
          <w:szCs w:val="24"/>
          <w:lang w:val="cs-CZ"/>
          <w:rPrChange w:id="426" w:author="Jakubec" w:date="2015-06-23T16:33:00Z">
            <w:rPr>
              <w:rFonts w:ascii="Times New Roman" w:hAnsi="Times New Roman"/>
              <w:sz w:val="24"/>
              <w:szCs w:val="24"/>
            </w:rPr>
          </w:rPrChange>
        </w:rPr>
        <w:t>, Praha 2009</w:t>
      </w:r>
    </w:p>
    <w:p w14:paraId="6AAB2EFA" w14:textId="77777777" w:rsidR="00135DA3" w:rsidRPr="00B23429" w:rsidRDefault="00135DA3" w:rsidP="00E36046">
      <w:pPr>
        <w:rPr>
          <w:rFonts w:ascii="Times New Roman" w:hAnsi="Times New Roman"/>
          <w:sz w:val="24"/>
          <w:szCs w:val="24"/>
          <w:lang w:val="cs-CZ"/>
          <w:rPrChange w:id="427" w:author="Jakubec" w:date="2015-06-23T16:33:00Z">
            <w:rPr>
              <w:rFonts w:ascii="Times New Roman" w:hAnsi="Times New Roman"/>
              <w:sz w:val="24"/>
              <w:szCs w:val="24"/>
            </w:rPr>
          </w:rPrChange>
        </w:rPr>
      </w:pPr>
      <w:r w:rsidRPr="00B23429">
        <w:rPr>
          <w:rFonts w:ascii="Times New Roman" w:hAnsi="Times New Roman"/>
          <w:sz w:val="24"/>
          <w:szCs w:val="24"/>
          <w:lang w:val="cs-CZ"/>
          <w:rPrChange w:id="428" w:author="Jakubec" w:date="2015-06-23T16:33:00Z">
            <w:rPr>
              <w:rFonts w:ascii="Times New Roman" w:hAnsi="Times New Roman"/>
              <w:sz w:val="24"/>
              <w:szCs w:val="24"/>
            </w:rPr>
          </w:rPrChange>
        </w:rPr>
        <w:lastRenderedPageBreak/>
        <w:t xml:space="preserve">Robert Keprt, </w:t>
      </w:r>
      <w:r w:rsidRPr="00B23429">
        <w:rPr>
          <w:rFonts w:ascii="Times New Roman" w:hAnsi="Times New Roman"/>
          <w:i/>
          <w:iCs/>
          <w:sz w:val="24"/>
          <w:szCs w:val="24"/>
          <w:lang w:val="cs-CZ"/>
          <w:rPrChange w:id="429" w:author="Jakubec" w:date="2015-06-23T16:33:00Z">
            <w:rPr>
              <w:rFonts w:ascii="Times New Roman" w:hAnsi="Times New Roman"/>
              <w:i/>
              <w:iCs/>
              <w:sz w:val="24"/>
              <w:szCs w:val="24"/>
            </w:rPr>
          </w:rPrChange>
        </w:rPr>
        <w:t>Moravská setkání s manýrismem – Zámek v Bučovicích</w:t>
      </w:r>
      <w:r w:rsidRPr="00B23429">
        <w:rPr>
          <w:rFonts w:ascii="Times New Roman" w:hAnsi="Times New Roman"/>
          <w:sz w:val="24"/>
          <w:szCs w:val="24"/>
          <w:lang w:val="cs-CZ"/>
          <w:rPrChange w:id="430" w:author="Jakubec" w:date="2015-06-23T16:33:00Z">
            <w:rPr>
              <w:rFonts w:ascii="Times New Roman" w:hAnsi="Times New Roman"/>
              <w:sz w:val="24"/>
              <w:szCs w:val="24"/>
            </w:rPr>
          </w:rPrChange>
        </w:rPr>
        <w:t>, Seminář dějin umění FF MU, Brno 1991</w:t>
      </w:r>
    </w:p>
    <w:p w14:paraId="44361CB0" w14:textId="77777777" w:rsidR="00135DA3" w:rsidRPr="00B23429" w:rsidRDefault="00135DA3" w:rsidP="00E36046">
      <w:pPr>
        <w:rPr>
          <w:rFonts w:ascii="Times New Roman" w:hAnsi="Times New Roman"/>
          <w:sz w:val="24"/>
          <w:szCs w:val="24"/>
          <w:lang w:val="cs-CZ"/>
          <w:rPrChange w:id="431" w:author="Jakubec" w:date="2015-06-23T16:33:00Z">
            <w:rPr>
              <w:rFonts w:ascii="Times New Roman" w:hAnsi="Times New Roman"/>
              <w:sz w:val="24"/>
              <w:szCs w:val="24"/>
            </w:rPr>
          </w:rPrChange>
        </w:rPr>
      </w:pPr>
      <w:r w:rsidRPr="00B23429">
        <w:rPr>
          <w:rFonts w:ascii="Times New Roman" w:hAnsi="Times New Roman"/>
          <w:sz w:val="24"/>
          <w:szCs w:val="24"/>
          <w:lang w:val="cs-CZ"/>
          <w:rPrChange w:id="432" w:author="Jakubec" w:date="2015-06-23T16:33:00Z">
            <w:rPr>
              <w:rFonts w:ascii="Times New Roman" w:hAnsi="Times New Roman"/>
              <w:sz w:val="24"/>
              <w:szCs w:val="24"/>
            </w:rPr>
          </w:rPrChange>
        </w:rPr>
        <w:t>Sabine Frommel</w:t>
      </w:r>
      <w:r w:rsidRPr="00B23429">
        <w:rPr>
          <w:rFonts w:ascii="Times New Roman" w:hAnsi="Times New Roman"/>
          <w:i/>
          <w:iCs/>
          <w:sz w:val="24"/>
          <w:szCs w:val="24"/>
          <w:lang w:val="cs-CZ"/>
          <w:rPrChange w:id="433" w:author="Jakubec" w:date="2015-06-23T16:33:00Z">
            <w:rPr>
              <w:rFonts w:ascii="Times New Roman" w:hAnsi="Times New Roman"/>
              <w:i/>
              <w:iCs/>
              <w:sz w:val="24"/>
              <w:szCs w:val="24"/>
            </w:rPr>
          </w:rPrChange>
        </w:rPr>
        <w:t>, Sebastiano Serlio, architetto</w:t>
      </w:r>
      <w:r w:rsidRPr="00B23429">
        <w:rPr>
          <w:rFonts w:ascii="Times New Roman" w:hAnsi="Times New Roman"/>
          <w:sz w:val="24"/>
          <w:szCs w:val="24"/>
          <w:lang w:val="cs-CZ"/>
          <w:rPrChange w:id="434" w:author="Jakubec" w:date="2015-06-23T16:33:00Z">
            <w:rPr>
              <w:rFonts w:ascii="Times New Roman" w:hAnsi="Times New Roman"/>
              <w:sz w:val="24"/>
              <w:szCs w:val="24"/>
            </w:rPr>
          </w:rPrChange>
        </w:rPr>
        <w:t>, Mailand 1998</w:t>
      </w:r>
    </w:p>
    <w:p w14:paraId="6AF76D0B" w14:textId="77777777" w:rsidR="00135DA3" w:rsidRPr="00B23429" w:rsidRDefault="00135DA3" w:rsidP="00E36046">
      <w:pPr>
        <w:rPr>
          <w:rFonts w:ascii="Times New Roman" w:hAnsi="Times New Roman"/>
          <w:sz w:val="24"/>
          <w:szCs w:val="24"/>
          <w:lang w:val="cs-CZ"/>
          <w:rPrChange w:id="435" w:author="Jakubec" w:date="2015-06-23T16:33:00Z">
            <w:rPr>
              <w:rFonts w:ascii="Times New Roman" w:hAnsi="Times New Roman"/>
              <w:sz w:val="24"/>
              <w:szCs w:val="24"/>
            </w:rPr>
          </w:rPrChange>
        </w:rPr>
      </w:pPr>
      <w:r w:rsidRPr="00B23429">
        <w:rPr>
          <w:rFonts w:ascii="Times New Roman" w:hAnsi="Times New Roman"/>
          <w:sz w:val="24"/>
          <w:szCs w:val="24"/>
          <w:lang w:val="cs-CZ"/>
          <w:rPrChange w:id="436" w:author="Jakubec" w:date="2015-06-23T16:33:00Z">
            <w:rPr>
              <w:rFonts w:ascii="Times New Roman" w:hAnsi="Times New Roman"/>
              <w:sz w:val="24"/>
              <w:szCs w:val="24"/>
            </w:rPr>
          </w:rPrChange>
        </w:rPr>
        <w:t xml:space="preserve">Shaaron Magrelli, </w:t>
      </w:r>
      <w:r w:rsidRPr="00B23429">
        <w:rPr>
          <w:rFonts w:ascii="Times New Roman" w:hAnsi="Times New Roman"/>
          <w:i/>
          <w:iCs/>
          <w:sz w:val="24"/>
          <w:szCs w:val="24"/>
          <w:lang w:val="cs-CZ"/>
          <w:rPrChange w:id="437" w:author="Jakubec" w:date="2015-06-23T16:33:00Z">
            <w:rPr>
              <w:rFonts w:ascii="Times New Roman" w:hAnsi="Times New Roman"/>
              <w:i/>
              <w:iCs/>
              <w:sz w:val="24"/>
              <w:szCs w:val="24"/>
            </w:rPr>
          </w:rPrChange>
        </w:rPr>
        <w:t>Italská renesance</w:t>
      </w:r>
      <w:r w:rsidRPr="00B23429">
        <w:rPr>
          <w:rFonts w:ascii="Times New Roman" w:hAnsi="Times New Roman"/>
          <w:sz w:val="24"/>
          <w:szCs w:val="24"/>
          <w:lang w:val="cs-CZ"/>
          <w:rPrChange w:id="438" w:author="Jakubec" w:date="2015-06-23T16:33:00Z">
            <w:rPr>
              <w:rFonts w:ascii="Times New Roman" w:hAnsi="Times New Roman"/>
              <w:sz w:val="24"/>
              <w:szCs w:val="24"/>
            </w:rPr>
          </w:rPrChange>
        </w:rPr>
        <w:t>, Praha 2009</w:t>
      </w:r>
    </w:p>
    <w:p w14:paraId="311F286C" w14:textId="77777777" w:rsidR="00135DA3" w:rsidRPr="00B23429" w:rsidRDefault="00135DA3" w:rsidP="00E36046">
      <w:pPr>
        <w:rPr>
          <w:rFonts w:ascii="Times New Roman" w:hAnsi="Times New Roman"/>
          <w:i/>
          <w:iCs/>
          <w:sz w:val="24"/>
          <w:szCs w:val="24"/>
          <w:lang w:val="cs-CZ"/>
          <w:rPrChange w:id="439" w:author="Jakubec" w:date="2015-06-23T16:33:00Z">
            <w:rPr>
              <w:rFonts w:ascii="Times New Roman" w:hAnsi="Times New Roman"/>
              <w:i/>
              <w:iCs/>
              <w:sz w:val="24"/>
              <w:szCs w:val="24"/>
            </w:rPr>
          </w:rPrChange>
        </w:rPr>
      </w:pPr>
      <w:r w:rsidRPr="00B23429">
        <w:rPr>
          <w:rFonts w:ascii="Times New Roman" w:hAnsi="Times New Roman"/>
          <w:sz w:val="24"/>
          <w:szCs w:val="24"/>
          <w:lang w:val="cs-CZ"/>
          <w:rPrChange w:id="440" w:author="Jakubec" w:date="2015-06-23T16:33:00Z">
            <w:rPr>
              <w:rFonts w:ascii="Times New Roman" w:hAnsi="Times New Roman"/>
              <w:sz w:val="24"/>
              <w:szCs w:val="24"/>
            </w:rPr>
          </w:rPrChange>
        </w:rPr>
        <w:t xml:space="preserve">Thomas DaCosta Kaufmann, </w:t>
      </w:r>
      <w:r w:rsidRPr="00B23429">
        <w:rPr>
          <w:rFonts w:ascii="Times New Roman" w:hAnsi="Times New Roman"/>
          <w:i/>
          <w:iCs/>
          <w:sz w:val="24"/>
          <w:szCs w:val="24"/>
          <w:lang w:val="cs-CZ"/>
          <w:rPrChange w:id="441" w:author="Jakubec" w:date="2015-06-23T16:33:00Z">
            <w:rPr>
              <w:rFonts w:ascii="Times New Roman" w:hAnsi="Times New Roman"/>
              <w:i/>
              <w:iCs/>
              <w:sz w:val="24"/>
              <w:szCs w:val="24"/>
            </w:rPr>
          </w:rPrChange>
        </w:rPr>
        <w:t>Court, cloister and the city: the art and culture of Central Europe, 1450-1800, Chicago 1995</w:t>
      </w:r>
    </w:p>
    <w:p w14:paraId="135E8098" w14:textId="77777777" w:rsidR="00135DA3" w:rsidRPr="00B23429" w:rsidRDefault="00135DA3" w:rsidP="00E36046">
      <w:pPr>
        <w:rPr>
          <w:rFonts w:ascii="Times New Roman" w:hAnsi="Times New Roman"/>
          <w:sz w:val="24"/>
          <w:szCs w:val="24"/>
          <w:lang w:val="cs-CZ"/>
          <w:rPrChange w:id="442" w:author="Jakubec" w:date="2015-06-23T16:33:00Z">
            <w:rPr>
              <w:rFonts w:ascii="Times New Roman" w:hAnsi="Times New Roman"/>
              <w:sz w:val="24"/>
              <w:szCs w:val="24"/>
            </w:rPr>
          </w:rPrChange>
        </w:rPr>
      </w:pPr>
      <w:r w:rsidRPr="00B23429">
        <w:rPr>
          <w:rFonts w:ascii="Times New Roman" w:hAnsi="Times New Roman"/>
          <w:sz w:val="24"/>
          <w:szCs w:val="24"/>
          <w:lang w:val="cs-CZ"/>
          <w:rPrChange w:id="443" w:author="Jakubec" w:date="2015-06-23T16:33:00Z">
            <w:rPr>
              <w:rFonts w:ascii="Times New Roman" w:hAnsi="Times New Roman"/>
              <w:sz w:val="24"/>
              <w:szCs w:val="24"/>
            </w:rPr>
          </w:rPrChange>
        </w:rPr>
        <w:t xml:space="preserve">Tomáš Knoz (ed.), </w:t>
      </w:r>
      <w:r w:rsidRPr="00B23429">
        <w:rPr>
          <w:rFonts w:ascii="Times New Roman" w:hAnsi="Times New Roman"/>
          <w:i/>
          <w:iCs/>
          <w:sz w:val="24"/>
          <w:szCs w:val="24"/>
          <w:lang w:val="cs-CZ"/>
          <w:rPrChange w:id="444" w:author="Jakubec" w:date="2015-06-23T16:33:00Z">
            <w:rPr>
              <w:rFonts w:ascii="Times New Roman" w:hAnsi="Times New Roman"/>
              <w:i/>
              <w:iCs/>
              <w:sz w:val="24"/>
              <w:szCs w:val="24"/>
            </w:rPr>
          </w:rPrChange>
        </w:rPr>
        <w:t>Morava v době renesance a reformace</w:t>
      </w:r>
      <w:r w:rsidRPr="00B23429">
        <w:rPr>
          <w:rFonts w:ascii="Times New Roman" w:hAnsi="Times New Roman"/>
          <w:sz w:val="24"/>
          <w:szCs w:val="24"/>
          <w:lang w:val="cs-CZ"/>
          <w:rPrChange w:id="445" w:author="Jakubec" w:date="2015-06-23T16:33:00Z">
            <w:rPr>
              <w:rFonts w:ascii="Times New Roman" w:hAnsi="Times New Roman"/>
              <w:sz w:val="24"/>
              <w:szCs w:val="24"/>
            </w:rPr>
          </w:rPrChange>
        </w:rPr>
        <w:t>, Brno 2001</w:t>
      </w:r>
    </w:p>
    <w:p w14:paraId="2B77F407" w14:textId="77777777" w:rsidR="00135DA3" w:rsidRPr="00B23429" w:rsidRDefault="00135DA3" w:rsidP="00E36046">
      <w:pPr>
        <w:rPr>
          <w:rFonts w:ascii="Times New Roman" w:hAnsi="Times New Roman"/>
          <w:sz w:val="24"/>
          <w:szCs w:val="24"/>
          <w:lang w:val="cs-CZ"/>
          <w:rPrChange w:id="446" w:author="Jakubec" w:date="2015-06-23T16:33:00Z">
            <w:rPr>
              <w:rFonts w:ascii="Times New Roman" w:hAnsi="Times New Roman"/>
              <w:sz w:val="24"/>
              <w:szCs w:val="24"/>
            </w:rPr>
          </w:rPrChange>
        </w:rPr>
      </w:pPr>
      <w:r w:rsidRPr="00B23429">
        <w:rPr>
          <w:rFonts w:ascii="Times New Roman" w:hAnsi="Times New Roman"/>
          <w:sz w:val="24"/>
          <w:szCs w:val="24"/>
          <w:lang w:val="cs-CZ"/>
          <w:rPrChange w:id="447" w:author="Jakubec" w:date="2015-06-23T16:33:00Z">
            <w:rPr>
              <w:rFonts w:ascii="Times New Roman" w:hAnsi="Times New Roman"/>
              <w:sz w:val="24"/>
              <w:szCs w:val="24"/>
            </w:rPr>
          </w:rPrChange>
        </w:rPr>
        <w:t xml:space="preserve">Tomáš Valeš, Michal Konečný, Umělci a umělečtí řemeslníci ve valtických matrikách 17. a 18. Století, </w:t>
      </w:r>
      <w:r w:rsidRPr="00B23429">
        <w:rPr>
          <w:rFonts w:ascii="Times New Roman" w:hAnsi="Times New Roman"/>
          <w:i/>
          <w:iCs/>
          <w:sz w:val="24"/>
          <w:szCs w:val="24"/>
          <w:lang w:val="cs-CZ"/>
          <w:rPrChange w:id="448" w:author="Jakubec" w:date="2015-06-23T16:33:00Z">
            <w:rPr>
              <w:rFonts w:ascii="Times New Roman" w:hAnsi="Times New Roman"/>
              <w:i/>
              <w:iCs/>
              <w:sz w:val="24"/>
              <w:szCs w:val="24"/>
            </w:rPr>
          </w:rPrChange>
        </w:rPr>
        <w:t>Opuscula Historiae Artium</w:t>
      </w:r>
      <w:r w:rsidRPr="00B23429">
        <w:rPr>
          <w:rFonts w:ascii="Times New Roman" w:hAnsi="Times New Roman"/>
          <w:sz w:val="24"/>
          <w:szCs w:val="24"/>
          <w:lang w:val="cs-CZ"/>
          <w:rPrChange w:id="449" w:author="Jakubec" w:date="2015-06-23T16:33:00Z">
            <w:rPr>
              <w:rFonts w:ascii="Times New Roman" w:hAnsi="Times New Roman"/>
              <w:sz w:val="24"/>
              <w:szCs w:val="24"/>
            </w:rPr>
          </w:rPrChange>
        </w:rPr>
        <w:t>, roč. 60, 2011, č. 1, s. 50–73</w:t>
      </w:r>
    </w:p>
    <w:p w14:paraId="33D97BD9" w14:textId="77777777" w:rsidR="00135DA3" w:rsidRPr="00B23429" w:rsidRDefault="00135DA3" w:rsidP="00E36046">
      <w:pPr>
        <w:rPr>
          <w:rFonts w:ascii="Times New Roman" w:hAnsi="Times New Roman"/>
          <w:sz w:val="24"/>
          <w:szCs w:val="24"/>
          <w:lang w:val="cs-CZ"/>
          <w:rPrChange w:id="450" w:author="Jakubec" w:date="2015-06-23T16:33:00Z">
            <w:rPr>
              <w:rFonts w:ascii="Times New Roman" w:hAnsi="Times New Roman"/>
              <w:sz w:val="24"/>
              <w:szCs w:val="24"/>
            </w:rPr>
          </w:rPrChange>
        </w:rPr>
      </w:pPr>
      <w:r w:rsidRPr="00B23429">
        <w:rPr>
          <w:rFonts w:ascii="Times New Roman" w:hAnsi="Times New Roman"/>
          <w:sz w:val="24"/>
          <w:szCs w:val="24"/>
          <w:lang w:val="cs-CZ"/>
          <w:rPrChange w:id="451" w:author="Jakubec" w:date="2015-06-23T16:33:00Z">
            <w:rPr>
              <w:rFonts w:ascii="Times New Roman" w:hAnsi="Times New Roman"/>
              <w:sz w:val="24"/>
              <w:szCs w:val="24"/>
            </w:rPr>
          </w:rPrChange>
        </w:rPr>
        <w:t>Václav Bůžek, Sebeprezentace křesťanského rytíře ve výzdobě císařského sálu v Bučovicích, in: Hana Ambrožová, Tomáš Dvořák, Bronislav Chocholáč, Libor Jan, Pavel Pumpr (ed.),</w:t>
      </w:r>
    </w:p>
    <w:p w14:paraId="3970FC5D" w14:textId="77777777" w:rsidR="00135DA3" w:rsidRPr="00B23429" w:rsidRDefault="00135DA3" w:rsidP="00E36046">
      <w:pPr>
        <w:rPr>
          <w:rFonts w:ascii="Times New Roman" w:hAnsi="Times New Roman"/>
          <w:sz w:val="24"/>
          <w:szCs w:val="24"/>
          <w:lang w:val="cs-CZ"/>
          <w:rPrChange w:id="452" w:author="Jakubec" w:date="2015-06-23T16:33:00Z">
            <w:rPr>
              <w:rFonts w:ascii="Times New Roman" w:hAnsi="Times New Roman"/>
              <w:sz w:val="24"/>
              <w:szCs w:val="24"/>
            </w:rPr>
          </w:rPrChange>
        </w:rPr>
      </w:pPr>
      <w:r w:rsidRPr="00B23429">
        <w:rPr>
          <w:rFonts w:ascii="Times New Roman" w:hAnsi="Times New Roman"/>
          <w:i/>
          <w:iCs/>
          <w:sz w:val="24"/>
          <w:szCs w:val="24"/>
          <w:lang w:val="cs-CZ"/>
          <w:rPrChange w:id="453" w:author="Jakubec" w:date="2015-06-23T16:33:00Z">
            <w:rPr>
              <w:rFonts w:ascii="Times New Roman" w:hAnsi="Times New Roman"/>
              <w:i/>
              <w:iCs/>
              <w:sz w:val="24"/>
              <w:szCs w:val="24"/>
            </w:rPr>
          </w:rPrChange>
        </w:rPr>
        <w:t>Historik na Moravě: profesoru Jiřímu Malířovi, předsedovi Matice moravské a vedoucímu Historického ústavu FF MU, věnují jeho kolegové, přátelé a žáci k šedesátinám</w:t>
      </w:r>
      <w:r w:rsidRPr="00B23429">
        <w:rPr>
          <w:rFonts w:ascii="Times New Roman" w:hAnsi="Times New Roman"/>
          <w:sz w:val="24"/>
          <w:szCs w:val="24"/>
          <w:lang w:val="cs-CZ"/>
          <w:rPrChange w:id="454" w:author="Jakubec" w:date="2015-06-23T16:33:00Z">
            <w:rPr>
              <w:rFonts w:ascii="Times New Roman" w:hAnsi="Times New Roman"/>
              <w:sz w:val="24"/>
              <w:szCs w:val="24"/>
            </w:rPr>
          </w:rPrChange>
        </w:rPr>
        <w:t>, Brno 2009, s. 311–322</w:t>
      </w:r>
    </w:p>
    <w:p w14:paraId="3E8E4F08" w14:textId="77777777" w:rsidR="00135DA3" w:rsidRPr="00B23429" w:rsidRDefault="00135DA3" w:rsidP="00E36046">
      <w:pPr>
        <w:rPr>
          <w:rFonts w:ascii="Times New Roman" w:hAnsi="Times New Roman"/>
          <w:sz w:val="24"/>
          <w:szCs w:val="24"/>
          <w:lang w:val="cs-CZ"/>
          <w:rPrChange w:id="455" w:author="Jakubec" w:date="2015-06-23T16:33:00Z">
            <w:rPr>
              <w:rFonts w:ascii="Times New Roman" w:hAnsi="Times New Roman"/>
              <w:sz w:val="24"/>
              <w:szCs w:val="24"/>
            </w:rPr>
          </w:rPrChange>
        </w:rPr>
      </w:pPr>
      <w:r w:rsidRPr="00B23429">
        <w:rPr>
          <w:rFonts w:ascii="Times New Roman" w:hAnsi="Times New Roman"/>
          <w:sz w:val="24"/>
          <w:szCs w:val="24"/>
          <w:lang w:val="cs-CZ"/>
          <w:rPrChange w:id="456" w:author="Jakubec" w:date="2015-06-23T16:33:00Z">
            <w:rPr>
              <w:rFonts w:ascii="Times New Roman" w:hAnsi="Times New Roman"/>
              <w:sz w:val="24"/>
              <w:szCs w:val="24"/>
            </w:rPr>
          </w:rPrChange>
        </w:rPr>
        <w:t xml:space="preserve">Václav Texl, </w:t>
      </w:r>
      <w:r w:rsidRPr="00B23429">
        <w:rPr>
          <w:rFonts w:ascii="Times New Roman" w:hAnsi="Times New Roman"/>
          <w:i/>
          <w:iCs/>
          <w:sz w:val="24"/>
          <w:szCs w:val="24"/>
          <w:lang w:val="cs-CZ"/>
          <w:rPrChange w:id="457" w:author="Jakubec" w:date="2015-06-23T16:33:00Z">
            <w:rPr>
              <w:rFonts w:ascii="Times New Roman" w:hAnsi="Times New Roman"/>
              <w:i/>
              <w:iCs/>
              <w:sz w:val="24"/>
              <w:szCs w:val="24"/>
            </w:rPr>
          </w:rPrChange>
        </w:rPr>
        <w:t>Jihomoravské hospodářství pánů z Liechtensteinu</w:t>
      </w:r>
      <w:r w:rsidRPr="00B23429">
        <w:rPr>
          <w:rFonts w:ascii="Times New Roman" w:hAnsi="Times New Roman"/>
          <w:sz w:val="24"/>
          <w:szCs w:val="24"/>
          <w:lang w:val="cs-CZ"/>
          <w:rPrChange w:id="458" w:author="Jakubec" w:date="2015-06-23T16:33:00Z">
            <w:rPr>
              <w:rFonts w:ascii="Times New Roman" w:hAnsi="Times New Roman"/>
              <w:sz w:val="24"/>
              <w:szCs w:val="24"/>
            </w:rPr>
          </w:rPrChange>
        </w:rPr>
        <w:t>, Historický ústav FF MU, Vranov nad Dyjí 2004</w:t>
      </w:r>
    </w:p>
    <w:p w14:paraId="747AB82D" w14:textId="77777777" w:rsidR="00135DA3" w:rsidRPr="00B23429" w:rsidRDefault="00135DA3" w:rsidP="00E36046">
      <w:pPr>
        <w:rPr>
          <w:rFonts w:ascii="Times New Roman" w:hAnsi="Times New Roman"/>
          <w:i/>
          <w:iCs/>
          <w:sz w:val="24"/>
          <w:szCs w:val="24"/>
          <w:lang w:val="cs-CZ"/>
          <w:rPrChange w:id="459" w:author="Jakubec" w:date="2015-06-23T16:33:00Z">
            <w:rPr>
              <w:rFonts w:ascii="Times New Roman" w:hAnsi="Times New Roman"/>
              <w:i/>
              <w:iCs/>
              <w:sz w:val="24"/>
              <w:szCs w:val="24"/>
            </w:rPr>
          </w:rPrChange>
        </w:rPr>
      </w:pPr>
      <w:r w:rsidRPr="00B23429">
        <w:rPr>
          <w:rFonts w:ascii="Times New Roman" w:hAnsi="Times New Roman"/>
          <w:sz w:val="24"/>
          <w:szCs w:val="24"/>
          <w:lang w:val="cs-CZ"/>
          <w:rPrChange w:id="460" w:author="Jakubec" w:date="2015-06-23T16:33:00Z">
            <w:rPr>
              <w:rFonts w:ascii="Times New Roman" w:hAnsi="Times New Roman"/>
              <w:sz w:val="24"/>
              <w:szCs w:val="24"/>
            </w:rPr>
          </w:rPrChange>
        </w:rPr>
        <w:t xml:space="preserve">Vaughan Hart, Peter Hicks (eds.), </w:t>
      </w:r>
      <w:r w:rsidRPr="00B23429">
        <w:rPr>
          <w:rFonts w:ascii="Times New Roman" w:hAnsi="Times New Roman"/>
          <w:i/>
          <w:iCs/>
          <w:sz w:val="24"/>
          <w:szCs w:val="24"/>
          <w:lang w:val="cs-CZ"/>
          <w:rPrChange w:id="461" w:author="Jakubec" w:date="2015-06-23T16:33:00Z">
            <w:rPr>
              <w:rFonts w:ascii="Times New Roman" w:hAnsi="Times New Roman"/>
              <w:i/>
              <w:iCs/>
              <w:sz w:val="24"/>
              <w:szCs w:val="24"/>
            </w:rPr>
          </w:rPrChange>
        </w:rPr>
        <w:t>Sebastiano Serlio on Architecture Volume Two: Books VI and VII of ‘Tutte L’Opere D’Architettura et Prospetiva’, with ‘Castrametation of the Romans’ and ‘The Extraordinary Book of Doors’</w:t>
      </w:r>
      <w:r w:rsidRPr="00B23429">
        <w:rPr>
          <w:rFonts w:ascii="Times New Roman" w:hAnsi="Times New Roman"/>
          <w:sz w:val="24"/>
          <w:szCs w:val="24"/>
          <w:lang w:val="cs-CZ"/>
          <w:rPrChange w:id="462" w:author="Jakubec" w:date="2015-06-23T16:33:00Z">
            <w:rPr>
              <w:rFonts w:ascii="Times New Roman" w:hAnsi="Times New Roman"/>
              <w:sz w:val="24"/>
              <w:szCs w:val="24"/>
            </w:rPr>
          </w:rPrChange>
        </w:rPr>
        <w:t>, New Haven / London 2001</w:t>
      </w:r>
    </w:p>
    <w:sectPr w:rsidR="00135DA3" w:rsidRPr="00B23429" w:rsidSect="00DC622B">
      <w:footerReference w:type="even" r:id="rId8"/>
      <w:footerReference w:type="default" r:id="rId9"/>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 w:author="Jakubec" w:date="2015-06-23T16:26:00Z" w:initials="J">
    <w:p w14:paraId="26E7FFC1" w14:textId="77777777" w:rsidR="00B23429" w:rsidRDefault="00B23429">
      <w:pPr>
        <w:pStyle w:val="Textkomente"/>
      </w:pPr>
      <w:r>
        <w:rPr>
          <w:rStyle w:val="Odkaznakoment"/>
        </w:rPr>
        <w:annotationRef/>
      </w:r>
      <w:r>
        <w:t>Název projektu by měl být atraktivnější a nejlépe v podtitulu  vyjádřit speciální zaměření...</w:t>
      </w:r>
    </w:p>
  </w:comment>
  <w:comment w:id="72" w:author="Jakubec" w:date="2015-06-23T16:27:00Z" w:initials="J">
    <w:p w14:paraId="2D4B5087" w14:textId="77777777" w:rsidR="00B23429" w:rsidRDefault="00B23429">
      <w:pPr>
        <w:pStyle w:val="Textkomente"/>
      </w:pPr>
      <w:r>
        <w:rPr>
          <w:rStyle w:val="Odkaznakoment"/>
        </w:rPr>
        <w:annotationRef/>
      </w:r>
      <w:r>
        <w:t>Je dopré stavět na dosavadních poznatcích, ale projekt musí přiášet vždy něco nového – a to vyžaduje jisté vymezení či explicitní obohacení stávajících přístupů.</w:t>
      </w:r>
    </w:p>
  </w:comment>
  <w:comment w:id="96" w:author="Jakubec" w:date="2015-06-23T16:29:00Z" w:initials="J">
    <w:p w14:paraId="3D5D1479" w14:textId="77777777" w:rsidR="00B23429" w:rsidRDefault="00B23429">
      <w:pPr>
        <w:pStyle w:val="Textkomente"/>
      </w:pPr>
      <w:r>
        <w:rPr>
          <w:rStyle w:val="Odkaznakoment"/>
        </w:rPr>
        <w:annotationRef/>
      </w:r>
      <w:r>
        <w:t>Vyhnout se kondicionálu. Práse se odvede, ne by měla odvést</w:t>
      </w:r>
      <w:r>
        <w:sym w:font="Wingdings" w:char="F04A"/>
      </w:r>
      <w:r>
        <w:t xml:space="preserve"> Působí to vždy trochu rozpačitě.</w:t>
      </w:r>
    </w:p>
  </w:comment>
  <w:comment w:id="100" w:author="Jakubec" w:date="2015-06-23T16:30:00Z" w:initials="J">
    <w:p w14:paraId="36E74019" w14:textId="77777777" w:rsidR="00B23429" w:rsidRDefault="00B23429">
      <w:pPr>
        <w:pStyle w:val="Textkomente"/>
      </w:pPr>
      <w:r>
        <w:rPr>
          <w:rStyle w:val="Odkaznakoment"/>
        </w:rPr>
        <w:annotationRef/>
      </w:r>
      <w:r>
        <w:t>Je ideální strukturu nihy představit konkrétněji, jakkoliv provizorně...</w:t>
      </w:r>
    </w:p>
  </w:comment>
  <w:comment w:id="120" w:author="Jakubec" w:date="2015-06-23T16:32:00Z" w:initials="J">
    <w:p w14:paraId="6092C643" w14:textId="77777777" w:rsidR="00B23429" w:rsidRDefault="00B23429">
      <w:pPr>
        <w:pStyle w:val="Textkomente"/>
      </w:pPr>
      <w:r>
        <w:rPr>
          <w:rStyle w:val="Odkaznakoment"/>
        </w:rPr>
        <w:annotationRef/>
      </w:r>
      <w:r>
        <w:t>Navrhovaným/zvažovaným/předpokládaným</w:t>
      </w:r>
    </w:p>
  </w:comment>
  <w:comment w:id="124" w:author="Jakubec" w:date="2015-06-23T16:32:00Z" w:initials="J">
    <w:p w14:paraId="79CCE79B" w14:textId="77777777" w:rsidR="00B23429" w:rsidRDefault="00B23429">
      <w:pPr>
        <w:pStyle w:val="Textkomente"/>
      </w:pPr>
      <w:r>
        <w:rPr>
          <w:rStyle w:val="Odkaznakoment"/>
        </w:rPr>
        <w:annotationRef/>
      </w:r>
      <w:r>
        <w:t>Další zpřesnňování/analýzy... polemika (pře) je nevhodné slovo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E7FFC1" w15:done="0"/>
  <w15:commentEx w15:paraId="2D4B5087" w15:done="0"/>
  <w15:commentEx w15:paraId="3D5D1479" w15:done="0"/>
  <w15:commentEx w15:paraId="36E74019" w15:done="0"/>
  <w15:commentEx w15:paraId="6092C643" w15:done="0"/>
  <w15:commentEx w15:paraId="79CCE79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AD9AE9" w14:textId="77777777" w:rsidR="00135DA3" w:rsidRDefault="00135DA3">
      <w:r>
        <w:separator/>
      </w:r>
    </w:p>
  </w:endnote>
  <w:endnote w:type="continuationSeparator" w:id="0">
    <w:p w14:paraId="34FB5D68" w14:textId="77777777" w:rsidR="00135DA3" w:rsidRDefault="00135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Carlito-Bold">
    <w:panose1 w:val="00000000000000000000"/>
    <w:charset w:val="EE"/>
    <w:family w:val="auto"/>
    <w:notTrueType/>
    <w:pitch w:val="default"/>
    <w:sig w:usb0="00000005" w:usb1="00000000" w:usb2="00000000" w:usb3="00000000" w:csb0="00000002" w:csb1="00000000"/>
  </w:font>
  <w:font w:name="Carlito">
    <w:panose1 w:val="00000000000000000000"/>
    <w:charset w:val="EE"/>
    <w:family w:val="auto"/>
    <w:notTrueType/>
    <w:pitch w:val="default"/>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20E9AA" w14:textId="77777777" w:rsidR="00135DA3" w:rsidRDefault="00135DA3" w:rsidP="00B43FD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EB0EE1B" w14:textId="77777777" w:rsidR="00135DA3" w:rsidRDefault="00135DA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5C94F" w14:textId="77777777" w:rsidR="00135DA3" w:rsidRDefault="00135DA3" w:rsidP="00B43FD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903076">
      <w:rPr>
        <w:rStyle w:val="slostrnky"/>
        <w:noProof/>
      </w:rPr>
      <w:t>7</w:t>
    </w:r>
    <w:r>
      <w:rPr>
        <w:rStyle w:val="slostrnky"/>
      </w:rPr>
      <w:fldChar w:fldCharType="end"/>
    </w:r>
  </w:p>
  <w:p w14:paraId="1638C234" w14:textId="77777777" w:rsidR="00135DA3" w:rsidRDefault="00135DA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CDD5B9" w14:textId="77777777" w:rsidR="00135DA3" w:rsidRDefault="00135DA3">
      <w:r>
        <w:separator/>
      </w:r>
    </w:p>
  </w:footnote>
  <w:footnote w:type="continuationSeparator" w:id="0">
    <w:p w14:paraId="0D8D03CA" w14:textId="77777777" w:rsidR="00135DA3" w:rsidRDefault="00135DA3">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kubec">
    <w15:presenceInfo w15:providerId="None" w15:userId="Jakub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trackRevision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6CC"/>
    <w:rsid w:val="00006385"/>
    <w:rsid w:val="00072BF3"/>
    <w:rsid w:val="000914AD"/>
    <w:rsid w:val="000A4AA8"/>
    <w:rsid w:val="000A4D24"/>
    <w:rsid w:val="000D385D"/>
    <w:rsid w:val="000E795C"/>
    <w:rsid w:val="000F47B2"/>
    <w:rsid w:val="00135DA3"/>
    <w:rsid w:val="00164E8F"/>
    <w:rsid w:val="00182FA3"/>
    <w:rsid w:val="001C23F5"/>
    <w:rsid w:val="001C6DAD"/>
    <w:rsid w:val="001F0B26"/>
    <w:rsid w:val="001F6EF8"/>
    <w:rsid w:val="00296678"/>
    <w:rsid w:val="002A0F18"/>
    <w:rsid w:val="002B3AEA"/>
    <w:rsid w:val="002D5ED0"/>
    <w:rsid w:val="00306517"/>
    <w:rsid w:val="00306E7D"/>
    <w:rsid w:val="00310A94"/>
    <w:rsid w:val="00323F5C"/>
    <w:rsid w:val="00335A8E"/>
    <w:rsid w:val="00367DC2"/>
    <w:rsid w:val="003C0CFB"/>
    <w:rsid w:val="003C509B"/>
    <w:rsid w:val="003E3A99"/>
    <w:rsid w:val="003F02A1"/>
    <w:rsid w:val="0040312F"/>
    <w:rsid w:val="004158D4"/>
    <w:rsid w:val="00450A16"/>
    <w:rsid w:val="00460070"/>
    <w:rsid w:val="004826E2"/>
    <w:rsid w:val="004C5550"/>
    <w:rsid w:val="00512D3D"/>
    <w:rsid w:val="00547069"/>
    <w:rsid w:val="00567039"/>
    <w:rsid w:val="005820BE"/>
    <w:rsid w:val="005A1A32"/>
    <w:rsid w:val="005D1B38"/>
    <w:rsid w:val="00607AED"/>
    <w:rsid w:val="00614E83"/>
    <w:rsid w:val="00672A9C"/>
    <w:rsid w:val="006E604D"/>
    <w:rsid w:val="00726384"/>
    <w:rsid w:val="00733977"/>
    <w:rsid w:val="00737D9D"/>
    <w:rsid w:val="00745BCB"/>
    <w:rsid w:val="00774DA5"/>
    <w:rsid w:val="00776DE4"/>
    <w:rsid w:val="007B3C31"/>
    <w:rsid w:val="007B5784"/>
    <w:rsid w:val="007D4B08"/>
    <w:rsid w:val="007D7639"/>
    <w:rsid w:val="00800406"/>
    <w:rsid w:val="00823DE8"/>
    <w:rsid w:val="0082427E"/>
    <w:rsid w:val="00835482"/>
    <w:rsid w:val="008566BA"/>
    <w:rsid w:val="00871E7A"/>
    <w:rsid w:val="008D4364"/>
    <w:rsid w:val="008D7B6A"/>
    <w:rsid w:val="00903076"/>
    <w:rsid w:val="00906166"/>
    <w:rsid w:val="009512EB"/>
    <w:rsid w:val="009742B7"/>
    <w:rsid w:val="00976B12"/>
    <w:rsid w:val="00990F4D"/>
    <w:rsid w:val="009A6234"/>
    <w:rsid w:val="009D7471"/>
    <w:rsid w:val="009F349E"/>
    <w:rsid w:val="00A05EE0"/>
    <w:rsid w:val="00A476DD"/>
    <w:rsid w:val="00A855CB"/>
    <w:rsid w:val="00A97F2E"/>
    <w:rsid w:val="00AC4F1F"/>
    <w:rsid w:val="00AF587A"/>
    <w:rsid w:val="00B23429"/>
    <w:rsid w:val="00B43FD5"/>
    <w:rsid w:val="00B810F1"/>
    <w:rsid w:val="00B83704"/>
    <w:rsid w:val="00BA1FAA"/>
    <w:rsid w:val="00BC44C5"/>
    <w:rsid w:val="00BF06AD"/>
    <w:rsid w:val="00BF69B1"/>
    <w:rsid w:val="00C42A19"/>
    <w:rsid w:val="00C50E5E"/>
    <w:rsid w:val="00C74772"/>
    <w:rsid w:val="00CD1360"/>
    <w:rsid w:val="00CE286E"/>
    <w:rsid w:val="00CE56B3"/>
    <w:rsid w:val="00CF21E7"/>
    <w:rsid w:val="00D008A5"/>
    <w:rsid w:val="00D0206A"/>
    <w:rsid w:val="00D1274B"/>
    <w:rsid w:val="00D27A35"/>
    <w:rsid w:val="00D3706E"/>
    <w:rsid w:val="00D413EE"/>
    <w:rsid w:val="00D70035"/>
    <w:rsid w:val="00DC622B"/>
    <w:rsid w:val="00E36046"/>
    <w:rsid w:val="00E44ADC"/>
    <w:rsid w:val="00E53D41"/>
    <w:rsid w:val="00E72B71"/>
    <w:rsid w:val="00F716CC"/>
    <w:rsid w:val="00FC17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52ED1D"/>
  <w15:docId w15:val="{A0C48B7E-7916-448E-8648-A69B3F11B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9B1"/>
    <w:pPr>
      <w:spacing w:after="200" w:line="276" w:lineRule="auto"/>
    </w:pPr>
    <w:rPr>
      <w:lang w:val="sk-SK" w:eastAsia="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99"/>
    <w:qFormat/>
    <w:rsid w:val="00E36046"/>
    <w:rPr>
      <w:lang w:val="sk-SK" w:eastAsia="sk-SK"/>
    </w:rPr>
  </w:style>
  <w:style w:type="character" w:customStyle="1" w:styleId="5yl5">
    <w:name w:val="_5yl5"/>
    <w:basedOn w:val="Standardnpsmoodstavce"/>
    <w:uiPriority w:val="99"/>
    <w:rsid w:val="009F349E"/>
    <w:rPr>
      <w:rFonts w:cs="Times New Roman"/>
    </w:rPr>
  </w:style>
  <w:style w:type="paragraph" w:styleId="Zpat">
    <w:name w:val="footer"/>
    <w:basedOn w:val="Normln"/>
    <w:link w:val="ZpatChar"/>
    <w:uiPriority w:val="99"/>
    <w:rsid w:val="006E604D"/>
    <w:pPr>
      <w:tabs>
        <w:tab w:val="center" w:pos="4536"/>
        <w:tab w:val="right" w:pos="9072"/>
      </w:tabs>
    </w:pPr>
  </w:style>
  <w:style w:type="character" w:customStyle="1" w:styleId="ZpatChar">
    <w:name w:val="Zápatí Char"/>
    <w:basedOn w:val="Standardnpsmoodstavce"/>
    <w:link w:val="Zpat"/>
    <w:uiPriority w:val="99"/>
    <w:semiHidden/>
    <w:rsid w:val="00154FD2"/>
    <w:rPr>
      <w:lang w:val="sk-SK" w:eastAsia="sk-SK"/>
    </w:rPr>
  </w:style>
  <w:style w:type="character" w:styleId="slostrnky">
    <w:name w:val="page number"/>
    <w:basedOn w:val="Standardnpsmoodstavce"/>
    <w:uiPriority w:val="99"/>
    <w:rsid w:val="006E604D"/>
    <w:rPr>
      <w:rFonts w:cs="Times New Roman"/>
    </w:rPr>
  </w:style>
  <w:style w:type="character" w:styleId="Odkaznakoment">
    <w:name w:val="annotation reference"/>
    <w:basedOn w:val="Standardnpsmoodstavce"/>
    <w:uiPriority w:val="99"/>
    <w:semiHidden/>
    <w:unhideWhenUsed/>
    <w:rsid w:val="00B23429"/>
    <w:rPr>
      <w:sz w:val="16"/>
      <w:szCs w:val="16"/>
    </w:rPr>
  </w:style>
  <w:style w:type="paragraph" w:styleId="Textkomente">
    <w:name w:val="annotation text"/>
    <w:basedOn w:val="Normln"/>
    <w:link w:val="TextkomenteChar"/>
    <w:uiPriority w:val="99"/>
    <w:semiHidden/>
    <w:unhideWhenUsed/>
    <w:rsid w:val="00B23429"/>
    <w:rPr>
      <w:sz w:val="20"/>
      <w:szCs w:val="20"/>
    </w:rPr>
  </w:style>
  <w:style w:type="character" w:customStyle="1" w:styleId="TextkomenteChar">
    <w:name w:val="Text komentáře Char"/>
    <w:basedOn w:val="Standardnpsmoodstavce"/>
    <w:link w:val="Textkomente"/>
    <w:uiPriority w:val="99"/>
    <w:semiHidden/>
    <w:rsid w:val="00B23429"/>
    <w:rPr>
      <w:sz w:val="20"/>
      <w:szCs w:val="20"/>
      <w:lang w:val="sk-SK" w:eastAsia="sk-SK"/>
    </w:rPr>
  </w:style>
  <w:style w:type="paragraph" w:styleId="Pedmtkomente">
    <w:name w:val="annotation subject"/>
    <w:basedOn w:val="Textkomente"/>
    <w:next w:val="Textkomente"/>
    <w:link w:val="PedmtkomenteChar"/>
    <w:uiPriority w:val="99"/>
    <w:semiHidden/>
    <w:unhideWhenUsed/>
    <w:rsid w:val="00B23429"/>
    <w:rPr>
      <w:b/>
      <w:bCs/>
    </w:rPr>
  </w:style>
  <w:style w:type="character" w:customStyle="1" w:styleId="PedmtkomenteChar">
    <w:name w:val="Předmět komentáře Char"/>
    <w:basedOn w:val="TextkomenteChar"/>
    <w:link w:val="Pedmtkomente"/>
    <w:uiPriority w:val="99"/>
    <w:semiHidden/>
    <w:rsid w:val="00B23429"/>
    <w:rPr>
      <w:b/>
      <w:bCs/>
      <w:sz w:val="20"/>
      <w:szCs w:val="20"/>
      <w:lang w:val="sk-SK" w:eastAsia="sk-SK"/>
    </w:rPr>
  </w:style>
  <w:style w:type="paragraph" w:styleId="Textbubliny">
    <w:name w:val="Balloon Text"/>
    <w:basedOn w:val="Normln"/>
    <w:link w:val="TextbublinyChar"/>
    <w:uiPriority w:val="99"/>
    <w:semiHidden/>
    <w:unhideWhenUsed/>
    <w:rsid w:val="00B2342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23429"/>
    <w:rPr>
      <w:rFonts w:ascii="Segoe UI" w:hAnsi="Segoe UI" w:cs="Segoe UI"/>
      <w:sz w:val="18"/>
      <w:szCs w:val="18"/>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9119846">
      <w:marLeft w:val="0"/>
      <w:marRight w:val="0"/>
      <w:marTop w:val="0"/>
      <w:marBottom w:val="0"/>
      <w:divBdr>
        <w:top w:val="none" w:sz="0" w:space="0" w:color="auto"/>
        <w:left w:val="none" w:sz="0" w:space="0" w:color="auto"/>
        <w:bottom w:val="none" w:sz="0" w:space="0" w:color="auto"/>
        <w:right w:val="none" w:sz="0" w:space="0" w:color="auto"/>
      </w:divBdr>
      <w:divsChild>
        <w:div w:id="1929119648">
          <w:marLeft w:val="0"/>
          <w:marRight w:val="0"/>
          <w:marTop w:val="0"/>
          <w:marBottom w:val="0"/>
          <w:divBdr>
            <w:top w:val="none" w:sz="0" w:space="0" w:color="auto"/>
            <w:left w:val="none" w:sz="0" w:space="0" w:color="auto"/>
            <w:bottom w:val="none" w:sz="0" w:space="0" w:color="auto"/>
            <w:right w:val="none" w:sz="0" w:space="0" w:color="auto"/>
          </w:divBdr>
        </w:div>
        <w:div w:id="1929119746">
          <w:marLeft w:val="0"/>
          <w:marRight w:val="0"/>
          <w:marTop w:val="0"/>
          <w:marBottom w:val="0"/>
          <w:divBdr>
            <w:top w:val="none" w:sz="0" w:space="0" w:color="auto"/>
            <w:left w:val="none" w:sz="0" w:space="0" w:color="auto"/>
            <w:bottom w:val="none" w:sz="0" w:space="0" w:color="auto"/>
            <w:right w:val="none" w:sz="0" w:space="0" w:color="auto"/>
          </w:divBdr>
        </w:div>
        <w:div w:id="1929119788">
          <w:marLeft w:val="0"/>
          <w:marRight w:val="0"/>
          <w:marTop w:val="0"/>
          <w:marBottom w:val="0"/>
          <w:divBdr>
            <w:top w:val="none" w:sz="0" w:space="0" w:color="auto"/>
            <w:left w:val="none" w:sz="0" w:space="0" w:color="auto"/>
            <w:bottom w:val="none" w:sz="0" w:space="0" w:color="auto"/>
            <w:right w:val="none" w:sz="0" w:space="0" w:color="auto"/>
          </w:divBdr>
        </w:div>
        <w:div w:id="1929119833">
          <w:marLeft w:val="0"/>
          <w:marRight w:val="0"/>
          <w:marTop w:val="0"/>
          <w:marBottom w:val="0"/>
          <w:divBdr>
            <w:top w:val="none" w:sz="0" w:space="0" w:color="auto"/>
            <w:left w:val="none" w:sz="0" w:space="0" w:color="auto"/>
            <w:bottom w:val="none" w:sz="0" w:space="0" w:color="auto"/>
            <w:right w:val="none" w:sz="0" w:space="0" w:color="auto"/>
          </w:divBdr>
        </w:div>
        <w:div w:id="1929119845">
          <w:marLeft w:val="0"/>
          <w:marRight w:val="0"/>
          <w:marTop w:val="0"/>
          <w:marBottom w:val="0"/>
          <w:divBdr>
            <w:top w:val="none" w:sz="0" w:space="0" w:color="auto"/>
            <w:left w:val="none" w:sz="0" w:space="0" w:color="auto"/>
            <w:bottom w:val="none" w:sz="0" w:space="0" w:color="auto"/>
            <w:right w:val="none" w:sz="0" w:space="0" w:color="auto"/>
          </w:divBdr>
        </w:div>
      </w:divsChild>
    </w:div>
    <w:div w:id="1929119886">
      <w:marLeft w:val="0"/>
      <w:marRight w:val="0"/>
      <w:marTop w:val="0"/>
      <w:marBottom w:val="0"/>
      <w:divBdr>
        <w:top w:val="none" w:sz="0" w:space="0" w:color="auto"/>
        <w:left w:val="none" w:sz="0" w:space="0" w:color="auto"/>
        <w:bottom w:val="none" w:sz="0" w:space="0" w:color="auto"/>
        <w:right w:val="none" w:sz="0" w:space="0" w:color="auto"/>
      </w:divBdr>
      <w:divsChild>
        <w:div w:id="1929119673">
          <w:marLeft w:val="0"/>
          <w:marRight w:val="0"/>
          <w:marTop w:val="0"/>
          <w:marBottom w:val="0"/>
          <w:divBdr>
            <w:top w:val="none" w:sz="0" w:space="0" w:color="auto"/>
            <w:left w:val="none" w:sz="0" w:space="0" w:color="auto"/>
            <w:bottom w:val="none" w:sz="0" w:space="0" w:color="auto"/>
            <w:right w:val="none" w:sz="0" w:space="0" w:color="auto"/>
          </w:divBdr>
        </w:div>
        <w:div w:id="1929119679">
          <w:marLeft w:val="0"/>
          <w:marRight w:val="0"/>
          <w:marTop w:val="0"/>
          <w:marBottom w:val="0"/>
          <w:divBdr>
            <w:top w:val="none" w:sz="0" w:space="0" w:color="auto"/>
            <w:left w:val="none" w:sz="0" w:space="0" w:color="auto"/>
            <w:bottom w:val="none" w:sz="0" w:space="0" w:color="auto"/>
            <w:right w:val="none" w:sz="0" w:space="0" w:color="auto"/>
          </w:divBdr>
        </w:div>
        <w:div w:id="1929119680">
          <w:marLeft w:val="0"/>
          <w:marRight w:val="0"/>
          <w:marTop w:val="0"/>
          <w:marBottom w:val="0"/>
          <w:divBdr>
            <w:top w:val="none" w:sz="0" w:space="0" w:color="auto"/>
            <w:left w:val="none" w:sz="0" w:space="0" w:color="auto"/>
            <w:bottom w:val="none" w:sz="0" w:space="0" w:color="auto"/>
            <w:right w:val="none" w:sz="0" w:space="0" w:color="auto"/>
          </w:divBdr>
          <w:divsChild>
            <w:div w:id="1929119693">
              <w:marLeft w:val="0"/>
              <w:marRight w:val="0"/>
              <w:marTop w:val="0"/>
              <w:marBottom w:val="0"/>
              <w:divBdr>
                <w:top w:val="none" w:sz="0" w:space="0" w:color="auto"/>
                <w:left w:val="none" w:sz="0" w:space="0" w:color="auto"/>
                <w:bottom w:val="none" w:sz="0" w:space="0" w:color="auto"/>
                <w:right w:val="none" w:sz="0" w:space="0" w:color="auto"/>
              </w:divBdr>
              <w:divsChild>
                <w:div w:id="1929119645">
                  <w:marLeft w:val="0"/>
                  <w:marRight w:val="0"/>
                  <w:marTop w:val="0"/>
                  <w:marBottom w:val="0"/>
                  <w:divBdr>
                    <w:top w:val="none" w:sz="0" w:space="0" w:color="auto"/>
                    <w:left w:val="none" w:sz="0" w:space="0" w:color="auto"/>
                    <w:bottom w:val="none" w:sz="0" w:space="0" w:color="auto"/>
                    <w:right w:val="none" w:sz="0" w:space="0" w:color="auto"/>
                  </w:divBdr>
                </w:div>
                <w:div w:id="1929119646">
                  <w:marLeft w:val="0"/>
                  <w:marRight w:val="0"/>
                  <w:marTop w:val="0"/>
                  <w:marBottom w:val="0"/>
                  <w:divBdr>
                    <w:top w:val="none" w:sz="0" w:space="0" w:color="auto"/>
                    <w:left w:val="none" w:sz="0" w:space="0" w:color="auto"/>
                    <w:bottom w:val="none" w:sz="0" w:space="0" w:color="auto"/>
                    <w:right w:val="none" w:sz="0" w:space="0" w:color="auto"/>
                  </w:divBdr>
                </w:div>
                <w:div w:id="1929119649">
                  <w:marLeft w:val="0"/>
                  <w:marRight w:val="0"/>
                  <w:marTop w:val="0"/>
                  <w:marBottom w:val="0"/>
                  <w:divBdr>
                    <w:top w:val="none" w:sz="0" w:space="0" w:color="auto"/>
                    <w:left w:val="none" w:sz="0" w:space="0" w:color="auto"/>
                    <w:bottom w:val="none" w:sz="0" w:space="0" w:color="auto"/>
                    <w:right w:val="none" w:sz="0" w:space="0" w:color="auto"/>
                  </w:divBdr>
                </w:div>
                <w:div w:id="1929119650">
                  <w:marLeft w:val="0"/>
                  <w:marRight w:val="0"/>
                  <w:marTop w:val="0"/>
                  <w:marBottom w:val="0"/>
                  <w:divBdr>
                    <w:top w:val="none" w:sz="0" w:space="0" w:color="auto"/>
                    <w:left w:val="none" w:sz="0" w:space="0" w:color="auto"/>
                    <w:bottom w:val="none" w:sz="0" w:space="0" w:color="auto"/>
                    <w:right w:val="none" w:sz="0" w:space="0" w:color="auto"/>
                  </w:divBdr>
                </w:div>
                <w:div w:id="1929119652">
                  <w:marLeft w:val="0"/>
                  <w:marRight w:val="0"/>
                  <w:marTop w:val="0"/>
                  <w:marBottom w:val="0"/>
                  <w:divBdr>
                    <w:top w:val="none" w:sz="0" w:space="0" w:color="auto"/>
                    <w:left w:val="none" w:sz="0" w:space="0" w:color="auto"/>
                    <w:bottom w:val="none" w:sz="0" w:space="0" w:color="auto"/>
                    <w:right w:val="none" w:sz="0" w:space="0" w:color="auto"/>
                  </w:divBdr>
                </w:div>
                <w:div w:id="1929119657">
                  <w:marLeft w:val="0"/>
                  <w:marRight w:val="0"/>
                  <w:marTop w:val="0"/>
                  <w:marBottom w:val="0"/>
                  <w:divBdr>
                    <w:top w:val="none" w:sz="0" w:space="0" w:color="auto"/>
                    <w:left w:val="none" w:sz="0" w:space="0" w:color="auto"/>
                    <w:bottom w:val="none" w:sz="0" w:space="0" w:color="auto"/>
                    <w:right w:val="none" w:sz="0" w:space="0" w:color="auto"/>
                  </w:divBdr>
                </w:div>
                <w:div w:id="1929119658">
                  <w:marLeft w:val="0"/>
                  <w:marRight w:val="0"/>
                  <w:marTop w:val="0"/>
                  <w:marBottom w:val="0"/>
                  <w:divBdr>
                    <w:top w:val="none" w:sz="0" w:space="0" w:color="auto"/>
                    <w:left w:val="none" w:sz="0" w:space="0" w:color="auto"/>
                    <w:bottom w:val="none" w:sz="0" w:space="0" w:color="auto"/>
                    <w:right w:val="none" w:sz="0" w:space="0" w:color="auto"/>
                  </w:divBdr>
                </w:div>
                <w:div w:id="1929119659">
                  <w:marLeft w:val="0"/>
                  <w:marRight w:val="0"/>
                  <w:marTop w:val="0"/>
                  <w:marBottom w:val="0"/>
                  <w:divBdr>
                    <w:top w:val="none" w:sz="0" w:space="0" w:color="auto"/>
                    <w:left w:val="none" w:sz="0" w:space="0" w:color="auto"/>
                    <w:bottom w:val="none" w:sz="0" w:space="0" w:color="auto"/>
                    <w:right w:val="none" w:sz="0" w:space="0" w:color="auto"/>
                  </w:divBdr>
                </w:div>
                <w:div w:id="1929119663">
                  <w:marLeft w:val="0"/>
                  <w:marRight w:val="0"/>
                  <w:marTop w:val="0"/>
                  <w:marBottom w:val="0"/>
                  <w:divBdr>
                    <w:top w:val="none" w:sz="0" w:space="0" w:color="auto"/>
                    <w:left w:val="none" w:sz="0" w:space="0" w:color="auto"/>
                    <w:bottom w:val="none" w:sz="0" w:space="0" w:color="auto"/>
                    <w:right w:val="none" w:sz="0" w:space="0" w:color="auto"/>
                  </w:divBdr>
                </w:div>
                <w:div w:id="1929119664">
                  <w:marLeft w:val="0"/>
                  <w:marRight w:val="0"/>
                  <w:marTop w:val="0"/>
                  <w:marBottom w:val="0"/>
                  <w:divBdr>
                    <w:top w:val="none" w:sz="0" w:space="0" w:color="auto"/>
                    <w:left w:val="none" w:sz="0" w:space="0" w:color="auto"/>
                    <w:bottom w:val="none" w:sz="0" w:space="0" w:color="auto"/>
                    <w:right w:val="none" w:sz="0" w:space="0" w:color="auto"/>
                  </w:divBdr>
                </w:div>
                <w:div w:id="1929119666">
                  <w:marLeft w:val="0"/>
                  <w:marRight w:val="0"/>
                  <w:marTop w:val="0"/>
                  <w:marBottom w:val="0"/>
                  <w:divBdr>
                    <w:top w:val="none" w:sz="0" w:space="0" w:color="auto"/>
                    <w:left w:val="none" w:sz="0" w:space="0" w:color="auto"/>
                    <w:bottom w:val="none" w:sz="0" w:space="0" w:color="auto"/>
                    <w:right w:val="none" w:sz="0" w:space="0" w:color="auto"/>
                  </w:divBdr>
                </w:div>
                <w:div w:id="1929119667">
                  <w:marLeft w:val="0"/>
                  <w:marRight w:val="0"/>
                  <w:marTop w:val="0"/>
                  <w:marBottom w:val="0"/>
                  <w:divBdr>
                    <w:top w:val="none" w:sz="0" w:space="0" w:color="auto"/>
                    <w:left w:val="none" w:sz="0" w:space="0" w:color="auto"/>
                    <w:bottom w:val="none" w:sz="0" w:space="0" w:color="auto"/>
                    <w:right w:val="none" w:sz="0" w:space="0" w:color="auto"/>
                  </w:divBdr>
                </w:div>
                <w:div w:id="1929119669">
                  <w:marLeft w:val="0"/>
                  <w:marRight w:val="0"/>
                  <w:marTop w:val="0"/>
                  <w:marBottom w:val="0"/>
                  <w:divBdr>
                    <w:top w:val="none" w:sz="0" w:space="0" w:color="auto"/>
                    <w:left w:val="none" w:sz="0" w:space="0" w:color="auto"/>
                    <w:bottom w:val="none" w:sz="0" w:space="0" w:color="auto"/>
                    <w:right w:val="none" w:sz="0" w:space="0" w:color="auto"/>
                  </w:divBdr>
                </w:div>
                <w:div w:id="1929119674">
                  <w:marLeft w:val="0"/>
                  <w:marRight w:val="0"/>
                  <w:marTop w:val="0"/>
                  <w:marBottom w:val="0"/>
                  <w:divBdr>
                    <w:top w:val="none" w:sz="0" w:space="0" w:color="auto"/>
                    <w:left w:val="none" w:sz="0" w:space="0" w:color="auto"/>
                    <w:bottom w:val="none" w:sz="0" w:space="0" w:color="auto"/>
                    <w:right w:val="none" w:sz="0" w:space="0" w:color="auto"/>
                  </w:divBdr>
                </w:div>
                <w:div w:id="1929119676">
                  <w:marLeft w:val="0"/>
                  <w:marRight w:val="0"/>
                  <w:marTop w:val="0"/>
                  <w:marBottom w:val="0"/>
                  <w:divBdr>
                    <w:top w:val="none" w:sz="0" w:space="0" w:color="auto"/>
                    <w:left w:val="none" w:sz="0" w:space="0" w:color="auto"/>
                    <w:bottom w:val="none" w:sz="0" w:space="0" w:color="auto"/>
                    <w:right w:val="none" w:sz="0" w:space="0" w:color="auto"/>
                  </w:divBdr>
                </w:div>
                <w:div w:id="1929119687">
                  <w:marLeft w:val="0"/>
                  <w:marRight w:val="0"/>
                  <w:marTop w:val="0"/>
                  <w:marBottom w:val="0"/>
                  <w:divBdr>
                    <w:top w:val="none" w:sz="0" w:space="0" w:color="auto"/>
                    <w:left w:val="none" w:sz="0" w:space="0" w:color="auto"/>
                    <w:bottom w:val="none" w:sz="0" w:space="0" w:color="auto"/>
                    <w:right w:val="none" w:sz="0" w:space="0" w:color="auto"/>
                  </w:divBdr>
                </w:div>
                <w:div w:id="1929119689">
                  <w:marLeft w:val="0"/>
                  <w:marRight w:val="0"/>
                  <w:marTop w:val="0"/>
                  <w:marBottom w:val="0"/>
                  <w:divBdr>
                    <w:top w:val="none" w:sz="0" w:space="0" w:color="auto"/>
                    <w:left w:val="none" w:sz="0" w:space="0" w:color="auto"/>
                    <w:bottom w:val="none" w:sz="0" w:space="0" w:color="auto"/>
                    <w:right w:val="none" w:sz="0" w:space="0" w:color="auto"/>
                  </w:divBdr>
                </w:div>
                <w:div w:id="1929119690">
                  <w:marLeft w:val="0"/>
                  <w:marRight w:val="0"/>
                  <w:marTop w:val="0"/>
                  <w:marBottom w:val="0"/>
                  <w:divBdr>
                    <w:top w:val="none" w:sz="0" w:space="0" w:color="auto"/>
                    <w:left w:val="none" w:sz="0" w:space="0" w:color="auto"/>
                    <w:bottom w:val="none" w:sz="0" w:space="0" w:color="auto"/>
                    <w:right w:val="none" w:sz="0" w:space="0" w:color="auto"/>
                  </w:divBdr>
                </w:div>
                <w:div w:id="1929119691">
                  <w:marLeft w:val="0"/>
                  <w:marRight w:val="0"/>
                  <w:marTop w:val="0"/>
                  <w:marBottom w:val="0"/>
                  <w:divBdr>
                    <w:top w:val="none" w:sz="0" w:space="0" w:color="auto"/>
                    <w:left w:val="none" w:sz="0" w:space="0" w:color="auto"/>
                    <w:bottom w:val="none" w:sz="0" w:space="0" w:color="auto"/>
                    <w:right w:val="none" w:sz="0" w:space="0" w:color="auto"/>
                  </w:divBdr>
                </w:div>
                <w:div w:id="1929119695">
                  <w:marLeft w:val="0"/>
                  <w:marRight w:val="0"/>
                  <w:marTop w:val="0"/>
                  <w:marBottom w:val="0"/>
                  <w:divBdr>
                    <w:top w:val="none" w:sz="0" w:space="0" w:color="auto"/>
                    <w:left w:val="none" w:sz="0" w:space="0" w:color="auto"/>
                    <w:bottom w:val="none" w:sz="0" w:space="0" w:color="auto"/>
                    <w:right w:val="none" w:sz="0" w:space="0" w:color="auto"/>
                  </w:divBdr>
                </w:div>
                <w:div w:id="1929119696">
                  <w:marLeft w:val="0"/>
                  <w:marRight w:val="0"/>
                  <w:marTop w:val="0"/>
                  <w:marBottom w:val="0"/>
                  <w:divBdr>
                    <w:top w:val="none" w:sz="0" w:space="0" w:color="auto"/>
                    <w:left w:val="none" w:sz="0" w:space="0" w:color="auto"/>
                    <w:bottom w:val="none" w:sz="0" w:space="0" w:color="auto"/>
                    <w:right w:val="none" w:sz="0" w:space="0" w:color="auto"/>
                  </w:divBdr>
                </w:div>
                <w:div w:id="1929119698">
                  <w:marLeft w:val="0"/>
                  <w:marRight w:val="0"/>
                  <w:marTop w:val="0"/>
                  <w:marBottom w:val="0"/>
                  <w:divBdr>
                    <w:top w:val="none" w:sz="0" w:space="0" w:color="auto"/>
                    <w:left w:val="none" w:sz="0" w:space="0" w:color="auto"/>
                    <w:bottom w:val="none" w:sz="0" w:space="0" w:color="auto"/>
                    <w:right w:val="none" w:sz="0" w:space="0" w:color="auto"/>
                  </w:divBdr>
                </w:div>
                <w:div w:id="1929119700">
                  <w:marLeft w:val="0"/>
                  <w:marRight w:val="0"/>
                  <w:marTop w:val="0"/>
                  <w:marBottom w:val="0"/>
                  <w:divBdr>
                    <w:top w:val="none" w:sz="0" w:space="0" w:color="auto"/>
                    <w:left w:val="none" w:sz="0" w:space="0" w:color="auto"/>
                    <w:bottom w:val="none" w:sz="0" w:space="0" w:color="auto"/>
                    <w:right w:val="none" w:sz="0" w:space="0" w:color="auto"/>
                  </w:divBdr>
                </w:div>
                <w:div w:id="1929119701">
                  <w:marLeft w:val="0"/>
                  <w:marRight w:val="0"/>
                  <w:marTop w:val="0"/>
                  <w:marBottom w:val="0"/>
                  <w:divBdr>
                    <w:top w:val="none" w:sz="0" w:space="0" w:color="auto"/>
                    <w:left w:val="none" w:sz="0" w:space="0" w:color="auto"/>
                    <w:bottom w:val="none" w:sz="0" w:space="0" w:color="auto"/>
                    <w:right w:val="none" w:sz="0" w:space="0" w:color="auto"/>
                  </w:divBdr>
                </w:div>
                <w:div w:id="1929119704">
                  <w:marLeft w:val="0"/>
                  <w:marRight w:val="0"/>
                  <w:marTop w:val="0"/>
                  <w:marBottom w:val="0"/>
                  <w:divBdr>
                    <w:top w:val="none" w:sz="0" w:space="0" w:color="auto"/>
                    <w:left w:val="none" w:sz="0" w:space="0" w:color="auto"/>
                    <w:bottom w:val="none" w:sz="0" w:space="0" w:color="auto"/>
                    <w:right w:val="none" w:sz="0" w:space="0" w:color="auto"/>
                  </w:divBdr>
                </w:div>
                <w:div w:id="1929119706">
                  <w:marLeft w:val="0"/>
                  <w:marRight w:val="0"/>
                  <w:marTop w:val="0"/>
                  <w:marBottom w:val="0"/>
                  <w:divBdr>
                    <w:top w:val="none" w:sz="0" w:space="0" w:color="auto"/>
                    <w:left w:val="none" w:sz="0" w:space="0" w:color="auto"/>
                    <w:bottom w:val="none" w:sz="0" w:space="0" w:color="auto"/>
                    <w:right w:val="none" w:sz="0" w:space="0" w:color="auto"/>
                  </w:divBdr>
                </w:div>
                <w:div w:id="1929119710">
                  <w:marLeft w:val="0"/>
                  <w:marRight w:val="0"/>
                  <w:marTop w:val="0"/>
                  <w:marBottom w:val="0"/>
                  <w:divBdr>
                    <w:top w:val="none" w:sz="0" w:space="0" w:color="auto"/>
                    <w:left w:val="none" w:sz="0" w:space="0" w:color="auto"/>
                    <w:bottom w:val="none" w:sz="0" w:space="0" w:color="auto"/>
                    <w:right w:val="none" w:sz="0" w:space="0" w:color="auto"/>
                  </w:divBdr>
                </w:div>
                <w:div w:id="1929119712">
                  <w:marLeft w:val="0"/>
                  <w:marRight w:val="0"/>
                  <w:marTop w:val="0"/>
                  <w:marBottom w:val="0"/>
                  <w:divBdr>
                    <w:top w:val="none" w:sz="0" w:space="0" w:color="auto"/>
                    <w:left w:val="none" w:sz="0" w:space="0" w:color="auto"/>
                    <w:bottom w:val="none" w:sz="0" w:space="0" w:color="auto"/>
                    <w:right w:val="none" w:sz="0" w:space="0" w:color="auto"/>
                  </w:divBdr>
                </w:div>
                <w:div w:id="1929119713">
                  <w:marLeft w:val="0"/>
                  <w:marRight w:val="0"/>
                  <w:marTop w:val="0"/>
                  <w:marBottom w:val="0"/>
                  <w:divBdr>
                    <w:top w:val="none" w:sz="0" w:space="0" w:color="auto"/>
                    <w:left w:val="none" w:sz="0" w:space="0" w:color="auto"/>
                    <w:bottom w:val="none" w:sz="0" w:space="0" w:color="auto"/>
                    <w:right w:val="none" w:sz="0" w:space="0" w:color="auto"/>
                  </w:divBdr>
                </w:div>
                <w:div w:id="1929119715">
                  <w:marLeft w:val="0"/>
                  <w:marRight w:val="0"/>
                  <w:marTop w:val="0"/>
                  <w:marBottom w:val="0"/>
                  <w:divBdr>
                    <w:top w:val="none" w:sz="0" w:space="0" w:color="auto"/>
                    <w:left w:val="none" w:sz="0" w:space="0" w:color="auto"/>
                    <w:bottom w:val="none" w:sz="0" w:space="0" w:color="auto"/>
                    <w:right w:val="none" w:sz="0" w:space="0" w:color="auto"/>
                  </w:divBdr>
                </w:div>
                <w:div w:id="1929119717">
                  <w:marLeft w:val="0"/>
                  <w:marRight w:val="0"/>
                  <w:marTop w:val="0"/>
                  <w:marBottom w:val="0"/>
                  <w:divBdr>
                    <w:top w:val="none" w:sz="0" w:space="0" w:color="auto"/>
                    <w:left w:val="none" w:sz="0" w:space="0" w:color="auto"/>
                    <w:bottom w:val="none" w:sz="0" w:space="0" w:color="auto"/>
                    <w:right w:val="none" w:sz="0" w:space="0" w:color="auto"/>
                  </w:divBdr>
                </w:div>
                <w:div w:id="1929119722">
                  <w:marLeft w:val="0"/>
                  <w:marRight w:val="0"/>
                  <w:marTop w:val="0"/>
                  <w:marBottom w:val="0"/>
                  <w:divBdr>
                    <w:top w:val="none" w:sz="0" w:space="0" w:color="auto"/>
                    <w:left w:val="none" w:sz="0" w:space="0" w:color="auto"/>
                    <w:bottom w:val="none" w:sz="0" w:space="0" w:color="auto"/>
                    <w:right w:val="none" w:sz="0" w:space="0" w:color="auto"/>
                  </w:divBdr>
                </w:div>
                <w:div w:id="1929119723">
                  <w:marLeft w:val="0"/>
                  <w:marRight w:val="0"/>
                  <w:marTop w:val="0"/>
                  <w:marBottom w:val="0"/>
                  <w:divBdr>
                    <w:top w:val="none" w:sz="0" w:space="0" w:color="auto"/>
                    <w:left w:val="none" w:sz="0" w:space="0" w:color="auto"/>
                    <w:bottom w:val="none" w:sz="0" w:space="0" w:color="auto"/>
                    <w:right w:val="none" w:sz="0" w:space="0" w:color="auto"/>
                  </w:divBdr>
                </w:div>
                <w:div w:id="1929119724">
                  <w:marLeft w:val="0"/>
                  <w:marRight w:val="0"/>
                  <w:marTop w:val="0"/>
                  <w:marBottom w:val="0"/>
                  <w:divBdr>
                    <w:top w:val="none" w:sz="0" w:space="0" w:color="auto"/>
                    <w:left w:val="none" w:sz="0" w:space="0" w:color="auto"/>
                    <w:bottom w:val="none" w:sz="0" w:space="0" w:color="auto"/>
                    <w:right w:val="none" w:sz="0" w:space="0" w:color="auto"/>
                  </w:divBdr>
                </w:div>
                <w:div w:id="1929119725">
                  <w:marLeft w:val="0"/>
                  <w:marRight w:val="0"/>
                  <w:marTop w:val="0"/>
                  <w:marBottom w:val="0"/>
                  <w:divBdr>
                    <w:top w:val="none" w:sz="0" w:space="0" w:color="auto"/>
                    <w:left w:val="none" w:sz="0" w:space="0" w:color="auto"/>
                    <w:bottom w:val="none" w:sz="0" w:space="0" w:color="auto"/>
                    <w:right w:val="none" w:sz="0" w:space="0" w:color="auto"/>
                  </w:divBdr>
                </w:div>
                <w:div w:id="1929119726">
                  <w:marLeft w:val="0"/>
                  <w:marRight w:val="0"/>
                  <w:marTop w:val="0"/>
                  <w:marBottom w:val="0"/>
                  <w:divBdr>
                    <w:top w:val="none" w:sz="0" w:space="0" w:color="auto"/>
                    <w:left w:val="none" w:sz="0" w:space="0" w:color="auto"/>
                    <w:bottom w:val="none" w:sz="0" w:space="0" w:color="auto"/>
                    <w:right w:val="none" w:sz="0" w:space="0" w:color="auto"/>
                  </w:divBdr>
                </w:div>
                <w:div w:id="1929119731">
                  <w:marLeft w:val="0"/>
                  <w:marRight w:val="0"/>
                  <w:marTop w:val="0"/>
                  <w:marBottom w:val="0"/>
                  <w:divBdr>
                    <w:top w:val="none" w:sz="0" w:space="0" w:color="auto"/>
                    <w:left w:val="none" w:sz="0" w:space="0" w:color="auto"/>
                    <w:bottom w:val="none" w:sz="0" w:space="0" w:color="auto"/>
                    <w:right w:val="none" w:sz="0" w:space="0" w:color="auto"/>
                  </w:divBdr>
                </w:div>
                <w:div w:id="1929119732">
                  <w:marLeft w:val="0"/>
                  <w:marRight w:val="0"/>
                  <w:marTop w:val="0"/>
                  <w:marBottom w:val="0"/>
                  <w:divBdr>
                    <w:top w:val="none" w:sz="0" w:space="0" w:color="auto"/>
                    <w:left w:val="none" w:sz="0" w:space="0" w:color="auto"/>
                    <w:bottom w:val="none" w:sz="0" w:space="0" w:color="auto"/>
                    <w:right w:val="none" w:sz="0" w:space="0" w:color="auto"/>
                  </w:divBdr>
                </w:div>
                <w:div w:id="1929119733">
                  <w:marLeft w:val="0"/>
                  <w:marRight w:val="0"/>
                  <w:marTop w:val="0"/>
                  <w:marBottom w:val="0"/>
                  <w:divBdr>
                    <w:top w:val="none" w:sz="0" w:space="0" w:color="auto"/>
                    <w:left w:val="none" w:sz="0" w:space="0" w:color="auto"/>
                    <w:bottom w:val="none" w:sz="0" w:space="0" w:color="auto"/>
                    <w:right w:val="none" w:sz="0" w:space="0" w:color="auto"/>
                  </w:divBdr>
                </w:div>
                <w:div w:id="1929119737">
                  <w:marLeft w:val="0"/>
                  <w:marRight w:val="0"/>
                  <w:marTop w:val="0"/>
                  <w:marBottom w:val="0"/>
                  <w:divBdr>
                    <w:top w:val="none" w:sz="0" w:space="0" w:color="auto"/>
                    <w:left w:val="none" w:sz="0" w:space="0" w:color="auto"/>
                    <w:bottom w:val="none" w:sz="0" w:space="0" w:color="auto"/>
                    <w:right w:val="none" w:sz="0" w:space="0" w:color="auto"/>
                  </w:divBdr>
                </w:div>
                <w:div w:id="1929119738">
                  <w:marLeft w:val="0"/>
                  <w:marRight w:val="0"/>
                  <w:marTop w:val="0"/>
                  <w:marBottom w:val="0"/>
                  <w:divBdr>
                    <w:top w:val="none" w:sz="0" w:space="0" w:color="auto"/>
                    <w:left w:val="none" w:sz="0" w:space="0" w:color="auto"/>
                    <w:bottom w:val="none" w:sz="0" w:space="0" w:color="auto"/>
                    <w:right w:val="none" w:sz="0" w:space="0" w:color="auto"/>
                  </w:divBdr>
                </w:div>
                <w:div w:id="1929119740">
                  <w:marLeft w:val="0"/>
                  <w:marRight w:val="0"/>
                  <w:marTop w:val="0"/>
                  <w:marBottom w:val="0"/>
                  <w:divBdr>
                    <w:top w:val="none" w:sz="0" w:space="0" w:color="auto"/>
                    <w:left w:val="none" w:sz="0" w:space="0" w:color="auto"/>
                    <w:bottom w:val="none" w:sz="0" w:space="0" w:color="auto"/>
                    <w:right w:val="none" w:sz="0" w:space="0" w:color="auto"/>
                  </w:divBdr>
                </w:div>
                <w:div w:id="1929119741">
                  <w:marLeft w:val="0"/>
                  <w:marRight w:val="0"/>
                  <w:marTop w:val="0"/>
                  <w:marBottom w:val="0"/>
                  <w:divBdr>
                    <w:top w:val="none" w:sz="0" w:space="0" w:color="auto"/>
                    <w:left w:val="none" w:sz="0" w:space="0" w:color="auto"/>
                    <w:bottom w:val="none" w:sz="0" w:space="0" w:color="auto"/>
                    <w:right w:val="none" w:sz="0" w:space="0" w:color="auto"/>
                  </w:divBdr>
                </w:div>
                <w:div w:id="1929119742">
                  <w:marLeft w:val="0"/>
                  <w:marRight w:val="0"/>
                  <w:marTop w:val="0"/>
                  <w:marBottom w:val="0"/>
                  <w:divBdr>
                    <w:top w:val="none" w:sz="0" w:space="0" w:color="auto"/>
                    <w:left w:val="none" w:sz="0" w:space="0" w:color="auto"/>
                    <w:bottom w:val="none" w:sz="0" w:space="0" w:color="auto"/>
                    <w:right w:val="none" w:sz="0" w:space="0" w:color="auto"/>
                  </w:divBdr>
                </w:div>
                <w:div w:id="1929119743">
                  <w:marLeft w:val="0"/>
                  <w:marRight w:val="0"/>
                  <w:marTop w:val="0"/>
                  <w:marBottom w:val="0"/>
                  <w:divBdr>
                    <w:top w:val="none" w:sz="0" w:space="0" w:color="auto"/>
                    <w:left w:val="none" w:sz="0" w:space="0" w:color="auto"/>
                    <w:bottom w:val="none" w:sz="0" w:space="0" w:color="auto"/>
                    <w:right w:val="none" w:sz="0" w:space="0" w:color="auto"/>
                  </w:divBdr>
                </w:div>
                <w:div w:id="1929119745">
                  <w:marLeft w:val="0"/>
                  <w:marRight w:val="0"/>
                  <w:marTop w:val="0"/>
                  <w:marBottom w:val="0"/>
                  <w:divBdr>
                    <w:top w:val="none" w:sz="0" w:space="0" w:color="auto"/>
                    <w:left w:val="none" w:sz="0" w:space="0" w:color="auto"/>
                    <w:bottom w:val="none" w:sz="0" w:space="0" w:color="auto"/>
                    <w:right w:val="none" w:sz="0" w:space="0" w:color="auto"/>
                  </w:divBdr>
                </w:div>
                <w:div w:id="1929119747">
                  <w:marLeft w:val="0"/>
                  <w:marRight w:val="0"/>
                  <w:marTop w:val="0"/>
                  <w:marBottom w:val="0"/>
                  <w:divBdr>
                    <w:top w:val="none" w:sz="0" w:space="0" w:color="auto"/>
                    <w:left w:val="none" w:sz="0" w:space="0" w:color="auto"/>
                    <w:bottom w:val="none" w:sz="0" w:space="0" w:color="auto"/>
                    <w:right w:val="none" w:sz="0" w:space="0" w:color="auto"/>
                  </w:divBdr>
                </w:div>
                <w:div w:id="1929119750">
                  <w:marLeft w:val="0"/>
                  <w:marRight w:val="0"/>
                  <w:marTop w:val="0"/>
                  <w:marBottom w:val="0"/>
                  <w:divBdr>
                    <w:top w:val="none" w:sz="0" w:space="0" w:color="auto"/>
                    <w:left w:val="none" w:sz="0" w:space="0" w:color="auto"/>
                    <w:bottom w:val="none" w:sz="0" w:space="0" w:color="auto"/>
                    <w:right w:val="none" w:sz="0" w:space="0" w:color="auto"/>
                  </w:divBdr>
                </w:div>
                <w:div w:id="1929119751">
                  <w:marLeft w:val="0"/>
                  <w:marRight w:val="0"/>
                  <w:marTop w:val="0"/>
                  <w:marBottom w:val="0"/>
                  <w:divBdr>
                    <w:top w:val="none" w:sz="0" w:space="0" w:color="auto"/>
                    <w:left w:val="none" w:sz="0" w:space="0" w:color="auto"/>
                    <w:bottom w:val="none" w:sz="0" w:space="0" w:color="auto"/>
                    <w:right w:val="none" w:sz="0" w:space="0" w:color="auto"/>
                  </w:divBdr>
                </w:div>
                <w:div w:id="1929119753">
                  <w:marLeft w:val="0"/>
                  <w:marRight w:val="0"/>
                  <w:marTop w:val="0"/>
                  <w:marBottom w:val="0"/>
                  <w:divBdr>
                    <w:top w:val="none" w:sz="0" w:space="0" w:color="auto"/>
                    <w:left w:val="none" w:sz="0" w:space="0" w:color="auto"/>
                    <w:bottom w:val="none" w:sz="0" w:space="0" w:color="auto"/>
                    <w:right w:val="none" w:sz="0" w:space="0" w:color="auto"/>
                  </w:divBdr>
                </w:div>
                <w:div w:id="1929119754">
                  <w:marLeft w:val="0"/>
                  <w:marRight w:val="0"/>
                  <w:marTop w:val="0"/>
                  <w:marBottom w:val="0"/>
                  <w:divBdr>
                    <w:top w:val="none" w:sz="0" w:space="0" w:color="auto"/>
                    <w:left w:val="none" w:sz="0" w:space="0" w:color="auto"/>
                    <w:bottom w:val="none" w:sz="0" w:space="0" w:color="auto"/>
                    <w:right w:val="none" w:sz="0" w:space="0" w:color="auto"/>
                  </w:divBdr>
                </w:div>
                <w:div w:id="1929119758">
                  <w:marLeft w:val="0"/>
                  <w:marRight w:val="0"/>
                  <w:marTop w:val="0"/>
                  <w:marBottom w:val="0"/>
                  <w:divBdr>
                    <w:top w:val="none" w:sz="0" w:space="0" w:color="auto"/>
                    <w:left w:val="none" w:sz="0" w:space="0" w:color="auto"/>
                    <w:bottom w:val="none" w:sz="0" w:space="0" w:color="auto"/>
                    <w:right w:val="none" w:sz="0" w:space="0" w:color="auto"/>
                  </w:divBdr>
                </w:div>
                <w:div w:id="1929119761">
                  <w:marLeft w:val="0"/>
                  <w:marRight w:val="0"/>
                  <w:marTop w:val="0"/>
                  <w:marBottom w:val="0"/>
                  <w:divBdr>
                    <w:top w:val="none" w:sz="0" w:space="0" w:color="auto"/>
                    <w:left w:val="none" w:sz="0" w:space="0" w:color="auto"/>
                    <w:bottom w:val="none" w:sz="0" w:space="0" w:color="auto"/>
                    <w:right w:val="none" w:sz="0" w:space="0" w:color="auto"/>
                  </w:divBdr>
                </w:div>
                <w:div w:id="1929119763">
                  <w:marLeft w:val="0"/>
                  <w:marRight w:val="0"/>
                  <w:marTop w:val="0"/>
                  <w:marBottom w:val="0"/>
                  <w:divBdr>
                    <w:top w:val="none" w:sz="0" w:space="0" w:color="auto"/>
                    <w:left w:val="none" w:sz="0" w:space="0" w:color="auto"/>
                    <w:bottom w:val="none" w:sz="0" w:space="0" w:color="auto"/>
                    <w:right w:val="none" w:sz="0" w:space="0" w:color="auto"/>
                  </w:divBdr>
                </w:div>
                <w:div w:id="1929119765">
                  <w:marLeft w:val="0"/>
                  <w:marRight w:val="0"/>
                  <w:marTop w:val="0"/>
                  <w:marBottom w:val="0"/>
                  <w:divBdr>
                    <w:top w:val="none" w:sz="0" w:space="0" w:color="auto"/>
                    <w:left w:val="none" w:sz="0" w:space="0" w:color="auto"/>
                    <w:bottom w:val="none" w:sz="0" w:space="0" w:color="auto"/>
                    <w:right w:val="none" w:sz="0" w:space="0" w:color="auto"/>
                  </w:divBdr>
                </w:div>
                <w:div w:id="1929119768">
                  <w:marLeft w:val="0"/>
                  <w:marRight w:val="0"/>
                  <w:marTop w:val="0"/>
                  <w:marBottom w:val="0"/>
                  <w:divBdr>
                    <w:top w:val="none" w:sz="0" w:space="0" w:color="auto"/>
                    <w:left w:val="none" w:sz="0" w:space="0" w:color="auto"/>
                    <w:bottom w:val="none" w:sz="0" w:space="0" w:color="auto"/>
                    <w:right w:val="none" w:sz="0" w:space="0" w:color="auto"/>
                  </w:divBdr>
                </w:div>
                <w:div w:id="1929119769">
                  <w:marLeft w:val="0"/>
                  <w:marRight w:val="0"/>
                  <w:marTop w:val="0"/>
                  <w:marBottom w:val="0"/>
                  <w:divBdr>
                    <w:top w:val="none" w:sz="0" w:space="0" w:color="auto"/>
                    <w:left w:val="none" w:sz="0" w:space="0" w:color="auto"/>
                    <w:bottom w:val="none" w:sz="0" w:space="0" w:color="auto"/>
                    <w:right w:val="none" w:sz="0" w:space="0" w:color="auto"/>
                  </w:divBdr>
                </w:div>
                <w:div w:id="1929119771">
                  <w:marLeft w:val="0"/>
                  <w:marRight w:val="0"/>
                  <w:marTop w:val="0"/>
                  <w:marBottom w:val="0"/>
                  <w:divBdr>
                    <w:top w:val="none" w:sz="0" w:space="0" w:color="auto"/>
                    <w:left w:val="none" w:sz="0" w:space="0" w:color="auto"/>
                    <w:bottom w:val="none" w:sz="0" w:space="0" w:color="auto"/>
                    <w:right w:val="none" w:sz="0" w:space="0" w:color="auto"/>
                  </w:divBdr>
                </w:div>
                <w:div w:id="1929119778">
                  <w:marLeft w:val="0"/>
                  <w:marRight w:val="0"/>
                  <w:marTop w:val="0"/>
                  <w:marBottom w:val="0"/>
                  <w:divBdr>
                    <w:top w:val="none" w:sz="0" w:space="0" w:color="auto"/>
                    <w:left w:val="none" w:sz="0" w:space="0" w:color="auto"/>
                    <w:bottom w:val="none" w:sz="0" w:space="0" w:color="auto"/>
                    <w:right w:val="none" w:sz="0" w:space="0" w:color="auto"/>
                  </w:divBdr>
                </w:div>
                <w:div w:id="1929119779">
                  <w:marLeft w:val="0"/>
                  <w:marRight w:val="0"/>
                  <w:marTop w:val="0"/>
                  <w:marBottom w:val="0"/>
                  <w:divBdr>
                    <w:top w:val="none" w:sz="0" w:space="0" w:color="auto"/>
                    <w:left w:val="none" w:sz="0" w:space="0" w:color="auto"/>
                    <w:bottom w:val="none" w:sz="0" w:space="0" w:color="auto"/>
                    <w:right w:val="none" w:sz="0" w:space="0" w:color="auto"/>
                  </w:divBdr>
                </w:div>
                <w:div w:id="1929119782">
                  <w:marLeft w:val="0"/>
                  <w:marRight w:val="0"/>
                  <w:marTop w:val="0"/>
                  <w:marBottom w:val="0"/>
                  <w:divBdr>
                    <w:top w:val="none" w:sz="0" w:space="0" w:color="auto"/>
                    <w:left w:val="none" w:sz="0" w:space="0" w:color="auto"/>
                    <w:bottom w:val="none" w:sz="0" w:space="0" w:color="auto"/>
                    <w:right w:val="none" w:sz="0" w:space="0" w:color="auto"/>
                  </w:divBdr>
                </w:div>
                <w:div w:id="1929119785">
                  <w:marLeft w:val="0"/>
                  <w:marRight w:val="0"/>
                  <w:marTop w:val="0"/>
                  <w:marBottom w:val="0"/>
                  <w:divBdr>
                    <w:top w:val="none" w:sz="0" w:space="0" w:color="auto"/>
                    <w:left w:val="none" w:sz="0" w:space="0" w:color="auto"/>
                    <w:bottom w:val="none" w:sz="0" w:space="0" w:color="auto"/>
                    <w:right w:val="none" w:sz="0" w:space="0" w:color="auto"/>
                  </w:divBdr>
                </w:div>
                <w:div w:id="1929119786">
                  <w:marLeft w:val="0"/>
                  <w:marRight w:val="0"/>
                  <w:marTop w:val="0"/>
                  <w:marBottom w:val="0"/>
                  <w:divBdr>
                    <w:top w:val="none" w:sz="0" w:space="0" w:color="auto"/>
                    <w:left w:val="none" w:sz="0" w:space="0" w:color="auto"/>
                    <w:bottom w:val="none" w:sz="0" w:space="0" w:color="auto"/>
                    <w:right w:val="none" w:sz="0" w:space="0" w:color="auto"/>
                  </w:divBdr>
                </w:div>
                <w:div w:id="1929119792">
                  <w:marLeft w:val="0"/>
                  <w:marRight w:val="0"/>
                  <w:marTop w:val="0"/>
                  <w:marBottom w:val="0"/>
                  <w:divBdr>
                    <w:top w:val="none" w:sz="0" w:space="0" w:color="auto"/>
                    <w:left w:val="none" w:sz="0" w:space="0" w:color="auto"/>
                    <w:bottom w:val="none" w:sz="0" w:space="0" w:color="auto"/>
                    <w:right w:val="none" w:sz="0" w:space="0" w:color="auto"/>
                  </w:divBdr>
                </w:div>
                <w:div w:id="1929119794">
                  <w:marLeft w:val="0"/>
                  <w:marRight w:val="0"/>
                  <w:marTop w:val="0"/>
                  <w:marBottom w:val="0"/>
                  <w:divBdr>
                    <w:top w:val="none" w:sz="0" w:space="0" w:color="auto"/>
                    <w:left w:val="none" w:sz="0" w:space="0" w:color="auto"/>
                    <w:bottom w:val="none" w:sz="0" w:space="0" w:color="auto"/>
                    <w:right w:val="none" w:sz="0" w:space="0" w:color="auto"/>
                  </w:divBdr>
                </w:div>
                <w:div w:id="1929119795">
                  <w:marLeft w:val="0"/>
                  <w:marRight w:val="0"/>
                  <w:marTop w:val="0"/>
                  <w:marBottom w:val="0"/>
                  <w:divBdr>
                    <w:top w:val="none" w:sz="0" w:space="0" w:color="auto"/>
                    <w:left w:val="none" w:sz="0" w:space="0" w:color="auto"/>
                    <w:bottom w:val="none" w:sz="0" w:space="0" w:color="auto"/>
                    <w:right w:val="none" w:sz="0" w:space="0" w:color="auto"/>
                  </w:divBdr>
                </w:div>
                <w:div w:id="1929119796">
                  <w:marLeft w:val="0"/>
                  <w:marRight w:val="0"/>
                  <w:marTop w:val="0"/>
                  <w:marBottom w:val="0"/>
                  <w:divBdr>
                    <w:top w:val="none" w:sz="0" w:space="0" w:color="auto"/>
                    <w:left w:val="none" w:sz="0" w:space="0" w:color="auto"/>
                    <w:bottom w:val="none" w:sz="0" w:space="0" w:color="auto"/>
                    <w:right w:val="none" w:sz="0" w:space="0" w:color="auto"/>
                  </w:divBdr>
                </w:div>
                <w:div w:id="1929119800">
                  <w:marLeft w:val="0"/>
                  <w:marRight w:val="0"/>
                  <w:marTop w:val="0"/>
                  <w:marBottom w:val="0"/>
                  <w:divBdr>
                    <w:top w:val="none" w:sz="0" w:space="0" w:color="auto"/>
                    <w:left w:val="none" w:sz="0" w:space="0" w:color="auto"/>
                    <w:bottom w:val="none" w:sz="0" w:space="0" w:color="auto"/>
                    <w:right w:val="none" w:sz="0" w:space="0" w:color="auto"/>
                  </w:divBdr>
                </w:div>
                <w:div w:id="1929119802">
                  <w:marLeft w:val="0"/>
                  <w:marRight w:val="0"/>
                  <w:marTop w:val="0"/>
                  <w:marBottom w:val="0"/>
                  <w:divBdr>
                    <w:top w:val="none" w:sz="0" w:space="0" w:color="auto"/>
                    <w:left w:val="none" w:sz="0" w:space="0" w:color="auto"/>
                    <w:bottom w:val="none" w:sz="0" w:space="0" w:color="auto"/>
                    <w:right w:val="none" w:sz="0" w:space="0" w:color="auto"/>
                  </w:divBdr>
                </w:div>
                <w:div w:id="1929119809">
                  <w:marLeft w:val="0"/>
                  <w:marRight w:val="0"/>
                  <w:marTop w:val="0"/>
                  <w:marBottom w:val="0"/>
                  <w:divBdr>
                    <w:top w:val="none" w:sz="0" w:space="0" w:color="auto"/>
                    <w:left w:val="none" w:sz="0" w:space="0" w:color="auto"/>
                    <w:bottom w:val="none" w:sz="0" w:space="0" w:color="auto"/>
                    <w:right w:val="none" w:sz="0" w:space="0" w:color="auto"/>
                  </w:divBdr>
                </w:div>
                <w:div w:id="1929119811">
                  <w:marLeft w:val="0"/>
                  <w:marRight w:val="0"/>
                  <w:marTop w:val="0"/>
                  <w:marBottom w:val="0"/>
                  <w:divBdr>
                    <w:top w:val="none" w:sz="0" w:space="0" w:color="auto"/>
                    <w:left w:val="none" w:sz="0" w:space="0" w:color="auto"/>
                    <w:bottom w:val="none" w:sz="0" w:space="0" w:color="auto"/>
                    <w:right w:val="none" w:sz="0" w:space="0" w:color="auto"/>
                  </w:divBdr>
                </w:div>
                <w:div w:id="1929119813">
                  <w:marLeft w:val="0"/>
                  <w:marRight w:val="0"/>
                  <w:marTop w:val="0"/>
                  <w:marBottom w:val="0"/>
                  <w:divBdr>
                    <w:top w:val="none" w:sz="0" w:space="0" w:color="auto"/>
                    <w:left w:val="none" w:sz="0" w:space="0" w:color="auto"/>
                    <w:bottom w:val="none" w:sz="0" w:space="0" w:color="auto"/>
                    <w:right w:val="none" w:sz="0" w:space="0" w:color="auto"/>
                  </w:divBdr>
                </w:div>
                <w:div w:id="1929119814">
                  <w:marLeft w:val="0"/>
                  <w:marRight w:val="0"/>
                  <w:marTop w:val="0"/>
                  <w:marBottom w:val="0"/>
                  <w:divBdr>
                    <w:top w:val="none" w:sz="0" w:space="0" w:color="auto"/>
                    <w:left w:val="none" w:sz="0" w:space="0" w:color="auto"/>
                    <w:bottom w:val="none" w:sz="0" w:space="0" w:color="auto"/>
                    <w:right w:val="none" w:sz="0" w:space="0" w:color="auto"/>
                  </w:divBdr>
                </w:div>
                <w:div w:id="1929119818">
                  <w:marLeft w:val="0"/>
                  <w:marRight w:val="0"/>
                  <w:marTop w:val="0"/>
                  <w:marBottom w:val="0"/>
                  <w:divBdr>
                    <w:top w:val="none" w:sz="0" w:space="0" w:color="auto"/>
                    <w:left w:val="none" w:sz="0" w:space="0" w:color="auto"/>
                    <w:bottom w:val="none" w:sz="0" w:space="0" w:color="auto"/>
                    <w:right w:val="none" w:sz="0" w:space="0" w:color="auto"/>
                  </w:divBdr>
                </w:div>
                <w:div w:id="1929119820">
                  <w:marLeft w:val="0"/>
                  <w:marRight w:val="0"/>
                  <w:marTop w:val="0"/>
                  <w:marBottom w:val="0"/>
                  <w:divBdr>
                    <w:top w:val="none" w:sz="0" w:space="0" w:color="auto"/>
                    <w:left w:val="none" w:sz="0" w:space="0" w:color="auto"/>
                    <w:bottom w:val="none" w:sz="0" w:space="0" w:color="auto"/>
                    <w:right w:val="none" w:sz="0" w:space="0" w:color="auto"/>
                  </w:divBdr>
                </w:div>
                <w:div w:id="1929119823">
                  <w:marLeft w:val="0"/>
                  <w:marRight w:val="0"/>
                  <w:marTop w:val="0"/>
                  <w:marBottom w:val="0"/>
                  <w:divBdr>
                    <w:top w:val="none" w:sz="0" w:space="0" w:color="auto"/>
                    <w:left w:val="none" w:sz="0" w:space="0" w:color="auto"/>
                    <w:bottom w:val="none" w:sz="0" w:space="0" w:color="auto"/>
                    <w:right w:val="none" w:sz="0" w:space="0" w:color="auto"/>
                  </w:divBdr>
                </w:div>
                <w:div w:id="1929119825">
                  <w:marLeft w:val="0"/>
                  <w:marRight w:val="0"/>
                  <w:marTop w:val="0"/>
                  <w:marBottom w:val="0"/>
                  <w:divBdr>
                    <w:top w:val="none" w:sz="0" w:space="0" w:color="auto"/>
                    <w:left w:val="none" w:sz="0" w:space="0" w:color="auto"/>
                    <w:bottom w:val="none" w:sz="0" w:space="0" w:color="auto"/>
                    <w:right w:val="none" w:sz="0" w:space="0" w:color="auto"/>
                  </w:divBdr>
                </w:div>
                <w:div w:id="1929119826">
                  <w:marLeft w:val="0"/>
                  <w:marRight w:val="0"/>
                  <w:marTop w:val="0"/>
                  <w:marBottom w:val="0"/>
                  <w:divBdr>
                    <w:top w:val="none" w:sz="0" w:space="0" w:color="auto"/>
                    <w:left w:val="none" w:sz="0" w:space="0" w:color="auto"/>
                    <w:bottom w:val="none" w:sz="0" w:space="0" w:color="auto"/>
                    <w:right w:val="none" w:sz="0" w:space="0" w:color="auto"/>
                  </w:divBdr>
                </w:div>
                <w:div w:id="1929119827">
                  <w:marLeft w:val="0"/>
                  <w:marRight w:val="0"/>
                  <w:marTop w:val="0"/>
                  <w:marBottom w:val="0"/>
                  <w:divBdr>
                    <w:top w:val="none" w:sz="0" w:space="0" w:color="auto"/>
                    <w:left w:val="none" w:sz="0" w:space="0" w:color="auto"/>
                    <w:bottom w:val="none" w:sz="0" w:space="0" w:color="auto"/>
                    <w:right w:val="none" w:sz="0" w:space="0" w:color="auto"/>
                  </w:divBdr>
                </w:div>
                <w:div w:id="1929119836">
                  <w:marLeft w:val="0"/>
                  <w:marRight w:val="0"/>
                  <w:marTop w:val="0"/>
                  <w:marBottom w:val="0"/>
                  <w:divBdr>
                    <w:top w:val="none" w:sz="0" w:space="0" w:color="auto"/>
                    <w:left w:val="none" w:sz="0" w:space="0" w:color="auto"/>
                    <w:bottom w:val="none" w:sz="0" w:space="0" w:color="auto"/>
                    <w:right w:val="none" w:sz="0" w:space="0" w:color="auto"/>
                  </w:divBdr>
                </w:div>
                <w:div w:id="1929119837">
                  <w:marLeft w:val="0"/>
                  <w:marRight w:val="0"/>
                  <w:marTop w:val="0"/>
                  <w:marBottom w:val="0"/>
                  <w:divBdr>
                    <w:top w:val="none" w:sz="0" w:space="0" w:color="auto"/>
                    <w:left w:val="none" w:sz="0" w:space="0" w:color="auto"/>
                    <w:bottom w:val="none" w:sz="0" w:space="0" w:color="auto"/>
                    <w:right w:val="none" w:sz="0" w:space="0" w:color="auto"/>
                  </w:divBdr>
                </w:div>
                <w:div w:id="1929119839">
                  <w:marLeft w:val="0"/>
                  <w:marRight w:val="0"/>
                  <w:marTop w:val="0"/>
                  <w:marBottom w:val="0"/>
                  <w:divBdr>
                    <w:top w:val="none" w:sz="0" w:space="0" w:color="auto"/>
                    <w:left w:val="none" w:sz="0" w:space="0" w:color="auto"/>
                    <w:bottom w:val="none" w:sz="0" w:space="0" w:color="auto"/>
                    <w:right w:val="none" w:sz="0" w:space="0" w:color="auto"/>
                  </w:divBdr>
                </w:div>
                <w:div w:id="1929119840">
                  <w:marLeft w:val="0"/>
                  <w:marRight w:val="0"/>
                  <w:marTop w:val="0"/>
                  <w:marBottom w:val="0"/>
                  <w:divBdr>
                    <w:top w:val="none" w:sz="0" w:space="0" w:color="auto"/>
                    <w:left w:val="none" w:sz="0" w:space="0" w:color="auto"/>
                    <w:bottom w:val="none" w:sz="0" w:space="0" w:color="auto"/>
                    <w:right w:val="none" w:sz="0" w:space="0" w:color="auto"/>
                  </w:divBdr>
                </w:div>
                <w:div w:id="1929119848">
                  <w:marLeft w:val="0"/>
                  <w:marRight w:val="0"/>
                  <w:marTop w:val="0"/>
                  <w:marBottom w:val="0"/>
                  <w:divBdr>
                    <w:top w:val="none" w:sz="0" w:space="0" w:color="auto"/>
                    <w:left w:val="none" w:sz="0" w:space="0" w:color="auto"/>
                    <w:bottom w:val="none" w:sz="0" w:space="0" w:color="auto"/>
                    <w:right w:val="none" w:sz="0" w:space="0" w:color="auto"/>
                  </w:divBdr>
                </w:div>
                <w:div w:id="1929119851">
                  <w:marLeft w:val="0"/>
                  <w:marRight w:val="0"/>
                  <w:marTop w:val="0"/>
                  <w:marBottom w:val="0"/>
                  <w:divBdr>
                    <w:top w:val="none" w:sz="0" w:space="0" w:color="auto"/>
                    <w:left w:val="none" w:sz="0" w:space="0" w:color="auto"/>
                    <w:bottom w:val="none" w:sz="0" w:space="0" w:color="auto"/>
                    <w:right w:val="none" w:sz="0" w:space="0" w:color="auto"/>
                  </w:divBdr>
                </w:div>
                <w:div w:id="1929119857">
                  <w:marLeft w:val="0"/>
                  <w:marRight w:val="0"/>
                  <w:marTop w:val="0"/>
                  <w:marBottom w:val="0"/>
                  <w:divBdr>
                    <w:top w:val="none" w:sz="0" w:space="0" w:color="auto"/>
                    <w:left w:val="none" w:sz="0" w:space="0" w:color="auto"/>
                    <w:bottom w:val="none" w:sz="0" w:space="0" w:color="auto"/>
                    <w:right w:val="none" w:sz="0" w:space="0" w:color="auto"/>
                  </w:divBdr>
                </w:div>
                <w:div w:id="1929119858">
                  <w:marLeft w:val="0"/>
                  <w:marRight w:val="0"/>
                  <w:marTop w:val="0"/>
                  <w:marBottom w:val="0"/>
                  <w:divBdr>
                    <w:top w:val="none" w:sz="0" w:space="0" w:color="auto"/>
                    <w:left w:val="none" w:sz="0" w:space="0" w:color="auto"/>
                    <w:bottom w:val="none" w:sz="0" w:space="0" w:color="auto"/>
                    <w:right w:val="none" w:sz="0" w:space="0" w:color="auto"/>
                  </w:divBdr>
                </w:div>
                <w:div w:id="1929119860">
                  <w:marLeft w:val="0"/>
                  <w:marRight w:val="0"/>
                  <w:marTop w:val="0"/>
                  <w:marBottom w:val="0"/>
                  <w:divBdr>
                    <w:top w:val="none" w:sz="0" w:space="0" w:color="auto"/>
                    <w:left w:val="none" w:sz="0" w:space="0" w:color="auto"/>
                    <w:bottom w:val="none" w:sz="0" w:space="0" w:color="auto"/>
                    <w:right w:val="none" w:sz="0" w:space="0" w:color="auto"/>
                  </w:divBdr>
                </w:div>
                <w:div w:id="1929119862">
                  <w:marLeft w:val="0"/>
                  <w:marRight w:val="0"/>
                  <w:marTop w:val="0"/>
                  <w:marBottom w:val="0"/>
                  <w:divBdr>
                    <w:top w:val="none" w:sz="0" w:space="0" w:color="auto"/>
                    <w:left w:val="none" w:sz="0" w:space="0" w:color="auto"/>
                    <w:bottom w:val="none" w:sz="0" w:space="0" w:color="auto"/>
                    <w:right w:val="none" w:sz="0" w:space="0" w:color="auto"/>
                  </w:divBdr>
                </w:div>
                <w:div w:id="1929119865">
                  <w:marLeft w:val="0"/>
                  <w:marRight w:val="0"/>
                  <w:marTop w:val="0"/>
                  <w:marBottom w:val="0"/>
                  <w:divBdr>
                    <w:top w:val="none" w:sz="0" w:space="0" w:color="auto"/>
                    <w:left w:val="none" w:sz="0" w:space="0" w:color="auto"/>
                    <w:bottom w:val="none" w:sz="0" w:space="0" w:color="auto"/>
                    <w:right w:val="none" w:sz="0" w:space="0" w:color="auto"/>
                  </w:divBdr>
                </w:div>
                <w:div w:id="1929119868">
                  <w:marLeft w:val="0"/>
                  <w:marRight w:val="0"/>
                  <w:marTop w:val="0"/>
                  <w:marBottom w:val="0"/>
                  <w:divBdr>
                    <w:top w:val="none" w:sz="0" w:space="0" w:color="auto"/>
                    <w:left w:val="none" w:sz="0" w:space="0" w:color="auto"/>
                    <w:bottom w:val="none" w:sz="0" w:space="0" w:color="auto"/>
                    <w:right w:val="none" w:sz="0" w:space="0" w:color="auto"/>
                  </w:divBdr>
                </w:div>
                <w:div w:id="1929119873">
                  <w:marLeft w:val="0"/>
                  <w:marRight w:val="0"/>
                  <w:marTop w:val="0"/>
                  <w:marBottom w:val="0"/>
                  <w:divBdr>
                    <w:top w:val="none" w:sz="0" w:space="0" w:color="auto"/>
                    <w:left w:val="none" w:sz="0" w:space="0" w:color="auto"/>
                    <w:bottom w:val="none" w:sz="0" w:space="0" w:color="auto"/>
                    <w:right w:val="none" w:sz="0" w:space="0" w:color="auto"/>
                  </w:divBdr>
                </w:div>
                <w:div w:id="1929119875">
                  <w:marLeft w:val="0"/>
                  <w:marRight w:val="0"/>
                  <w:marTop w:val="0"/>
                  <w:marBottom w:val="0"/>
                  <w:divBdr>
                    <w:top w:val="none" w:sz="0" w:space="0" w:color="auto"/>
                    <w:left w:val="none" w:sz="0" w:space="0" w:color="auto"/>
                    <w:bottom w:val="none" w:sz="0" w:space="0" w:color="auto"/>
                    <w:right w:val="none" w:sz="0" w:space="0" w:color="auto"/>
                  </w:divBdr>
                </w:div>
                <w:div w:id="1929119876">
                  <w:marLeft w:val="0"/>
                  <w:marRight w:val="0"/>
                  <w:marTop w:val="0"/>
                  <w:marBottom w:val="0"/>
                  <w:divBdr>
                    <w:top w:val="none" w:sz="0" w:space="0" w:color="auto"/>
                    <w:left w:val="none" w:sz="0" w:space="0" w:color="auto"/>
                    <w:bottom w:val="none" w:sz="0" w:space="0" w:color="auto"/>
                    <w:right w:val="none" w:sz="0" w:space="0" w:color="auto"/>
                  </w:divBdr>
                </w:div>
                <w:div w:id="1929119877">
                  <w:marLeft w:val="0"/>
                  <w:marRight w:val="0"/>
                  <w:marTop w:val="0"/>
                  <w:marBottom w:val="0"/>
                  <w:divBdr>
                    <w:top w:val="none" w:sz="0" w:space="0" w:color="auto"/>
                    <w:left w:val="none" w:sz="0" w:space="0" w:color="auto"/>
                    <w:bottom w:val="none" w:sz="0" w:space="0" w:color="auto"/>
                    <w:right w:val="none" w:sz="0" w:space="0" w:color="auto"/>
                  </w:divBdr>
                </w:div>
                <w:div w:id="1929119880">
                  <w:marLeft w:val="0"/>
                  <w:marRight w:val="0"/>
                  <w:marTop w:val="0"/>
                  <w:marBottom w:val="0"/>
                  <w:divBdr>
                    <w:top w:val="none" w:sz="0" w:space="0" w:color="auto"/>
                    <w:left w:val="none" w:sz="0" w:space="0" w:color="auto"/>
                    <w:bottom w:val="none" w:sz="0" w:space="0" w:color="auto"/>
                    <w:right w:val="none" w:sz="0" w:space="0" w:color="auto"/>
                  </w:divBdr>
                </w:div>
                <w:div w:id="1929119883">
                  <w:marLeft w:val="0"/>
                  <w:marRight w:val="0"/>
                  <w:marTop w:val="0"/>
                  <w:marBottom w:val="0"/>
                  <w:divBdr>
                    <w:top w:val="none" w:sz="0" w:space="0" w:color="auto"/>
                    <w:left w:val="none" w:sz="0" w:space="0" w:color="auto"/>
                    <w:bottom w:val="none" w:sz="0" w:space="0" w:color="auto"/>
                    <w:right w:val="none" w:sz="0" w:space="0" w:color="auto"/>
                  </w:divBdr>
                </w:div>
                <w:div w:id="1929119884">
                  <w:marLeft w:val="0"/>
                  <w:marRight w:val="0"/>
                  <w:marTop w:val="0"/>
                  <w:marBottom w:val="0"/>
                  <w:divBdr>
                    <w:top w:val="none" w:sz="0" w:space="0" w:color="auto"/>
                    <w:left w:val="none" w:sz="0" w:space="0" w:color="auto"/>
                    <w:bottom w:val="none" w:sz="0" w:space="0" w:color="auto"/>
                    <w:right w:val="none" w:sz="0" w:space="0" w:color="auto"/>
                  </w:divBdr>
                </w:div>
                <w:div w:id="1929119885">
                  <w:marLeft w:val="0"/>
                  <w:marRight w:val="0"/>
                  <w:marTop w:val="0"/>
                  <w:marBottom w:val="0"/>
                  <w:divBdr>
                    <w:top w:val="none" w:sz="0" w:space="0" w:color="auto"/>
                    <w:left w:val="none" w:sz="0" w:space="0" w:color="auto"/>
                    <w:bottom w:val="none" w:sz="0" w:space="0" w:color="auto"/>
                    <w:right w:val="none" w:sz="0" w:space="0" w:color="auto"/>
                  </w:divBdr>
                </w:div>
                <w:div w:id="1929119888">
                  <w:marLeft w:val="0"/>
                  <w:marRight w:val="0"/>
                  <w:marTop w:val="0"/>
                  <w:marBottom w:val="0"/>
                  <w:divBdr>
                    <w:top w:val="none" w:sz="0" w:space="0" w:color="auto"/>
                    <w:left w:val="none" w:sz="0" w:space="0" w:color="auto"/>
                    <w:bottom w:val="none" w:sz="0" w:space="0" w:color="auto"/>
                    <w:right w:val="none" w:sz="0" w:space="0" w:color="auto"/>
                  </w:divBdr>
                </w:div>
                <w:div w:id="1929119889">
                  <w:marLeft w:val="0"/>
                  <w:marRight w:val="0"/>
                  <w:marTop w:val="0"/>
                  <w:marBottom w:val="0"/>
                  <w:divBdr>
                    <w:top w:val="none" w:sz="0" w:space="0" w:color="auto"/>
                    <w:left w:val="none" w:sz="0" w:space="0" w:color="auto"/>
                    <w:bottom w:val="none" w:sz="0" w:space="0" w:color="auto"/>
                    <w:right w:val="none" w:sz="0" w:space="0" w:color="auto"/>
                  </w:divBdr>
                </w:div>
                <w:div w:id="1929119891">
                  <w:marLeft w:val="0"/>
                  <w:marRight w:val="0"/>
                  <w:marTop w:val="0"/>
                  <w:marBottom w:val="0"/>
                  <w:divBdr>
                    <w:top w:val="none" w:sz="0" w:space="0" w:color="auto"/>
                    <w:left w:val="none" w:sz="0" w:space="0" w:color="auto"/>
                    <w:bottom w:val="none" w:sz="0" w:space="0" w:color="auto"/>
                    <w:right w:val="none" w:sz="0" w:space="0" w:color="auto"/>
                  </w:divBdr>
                </w:div>
                <w:div w:id="1929119895">
                  <w:marLeft w:val="0"/>
                  <w:marRight w:val="0"/>
                  <w:marTop w:val="0"/>
                  <w:marBottom w:val="0"/>
                  <w:divBdr>
                    <w:top w:val="none" w:sz="0" w:space="0" w:color="auto"/>
                    <w:left w:val="none" w:sz="0" w:space="0" w:color="auto"/>
                    <w:bottom w:val="none" w:sz="0" w:space="0" w:color="auto"/>
                    <w:right w:val="none" w:sz="0" w:space="0" w:color="auto"/>
                  </w:divBdr>
                </w:div>
                <w:div w:id="1929119899">
                  <w:marLeft w:val="0"/>
                  <w:marRight w:val="0"/>
                  <w:marTop w:val="0"/>
                  <w:marBottom w:val="0"/>
                  <w:divBdr>
                    <w:top w:val="none" w:sz="0" w:space="0" w:color="auto"/>
                    <w:left w:val="none" w:sz="0" w:space="0" w:color="auto"/>
                    <w:bottom w:val="none" w:sz="0" w:space="0" w:color="auto"/>
                    <w:right w:val="none" w:sz="0" w:space="0" w:color="auto"/>
                  </w:divBdr>
                </w:div>
                <w:div w:id="1929119900">
                  <w:marLeft w:val="0"/>
                  <w:marRight w:val="0"/>
                  <w:marTop w:val="0"/>
                  <w:marBottom w:val="0"/>
                  <w:divBdr>
                    <w:top w:val="none" w:sz="0" w:space="0" w:color="auto"/>
                    <w:left w:val="none" w:sz="0" w:space="0" w:color="auto"/>
                    <w:bottom w:val="none" w:sz="0" w:space="0" w:color="auto"/>
                    <w:right w:val="none" w:sz="0" w:space="0" w:color="auto"/>
                  </w:divBdr>
                </w:div>
                <w:div w:id="1929119901">
                  <w:marLeft w:val="0"/>
                  <w:marRight w:val="0"/>
                  <w:marTop w:val="0"/>
                  <w:marBottom w:val="0"/>
                  <w:divBdr>
                    <w:top w:val="none" w:sz="0" w:space="0" w:color="auto"/>
                    <w:left w:val="none" w:sz="0" w:space="0" w:color="auto"/>
                    <w:bottom w:val="none" w:sz="0" w:space="0" w:color="auto"/>
                    <w:right w:val="none" w:sz="0" w:space="0" w:color="auto"/>
                  </w:divBdr>
                </w:div>
                <w:div w:id="192911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19682">
          <w:marLeft w:val="0"/>
          <w:marRight w:val="0"/>
          <w:marTop w:val="0"/>
          <w:marBottom w:val="0"/>
          <w:divBdr>
            <w:top w:val="none" w:sz="0" w:space="0" w:color="auto"/>
            <w:left w:val="none" w:sz="0" w:space="0" w:color="auto"/>
            <w:bottom w:val="none" w:sz="0" w:space="0" w:color="auto"/>
            <w:right w:val="none" w:sz="0" w:space="0" w:color="auto"/>
          </w:divBdr>
        </w:div>
        <w:div w:id="1929119683">
          <w:marLeft w:val="0"/>
          <w:marRight w:val="0"/>
          <w:marTop w:val="0"/>
          <w:marBottom w:val="0"/>
          <w:divBdr>
            <w:top w:val="none" w:sz="0" w:space="0" w:color="auto"/>
            <w:left w:val="none" w:sz="0" w:space="0" w:color="auto"/>
            <w:bottom w:val="none" w:sz="0" w:space="0" w:color="auto"/>
            <w:right w:val="none" w:sz="0" w:space="0" w:color="auto"/>
          </w:divBdr>
        </w:div>
        <w:div w:id="1929119694">
          <w:marLeft w:val="0"/>
          <w:marRight w:val="0"/>
          <w:marTop w:val="0"/>
          <w:marBottom w:val="0"/>
          <w:divBdr>
            <w:top w:val="none" w:sz="0" w:space="0" w:color="auto"/>
            <w:left w:val="none" w:sz="0" w:space="0" w:color="auto"/>
            <w:bottom w:val="none" w:sz="0" w:space="0" w:color="auto"/>
            <w:right w:val="none" w:sz="0" w:space="0" w:color="auto"/>
          </w:divBdr>
        </w:div>
        <w:div w:id="1929119697">
          <w:marLeft w:val="0"/>
          <w:marRight w:val="0"/>
          <w:marTop w:val="0"/>
          <w:marBottom w:val="0"/>
          <w:divBdr>
            <w:top w:val="none" w:sz="0" w:space="0" w:color="auto"/>
            <w:left w:val="none" w:sz="0" w:space="0" w:color="auto"/>
            <w:bottom w:val="none" w:sz="0" w:space="0" w:color="auto"/>
            <w:right w:val="none" w:sz="0" w:space="0" w:color="auto"/>
          </w:divBdr>
        </w:div>
        <w:div w:id="1929119702">
          <w:marLeft w:val="0"/>
          <w:marRight w:val="0"/>
          <w:marTop w:val="0"/>
          <w:marBottom w:val="0"/>
          <w:divBdr>
            <w:top w:val="none" w:sz="0" w:space="0" w:color="auto"/>
            <w:left w:val="none" w:sz="0" w:space="0" w:color="auto"/>
            <w:bottom w:val="none" w:sz="0" w:space="0" w:color="auto"/>
            <w:right w:val="none" w:sz="0" w:space="0" w:color="auto"/>
          </w:divBdr>
        </w:div>
        <w:div w:id="1929119705">
          <w:marLeft w:val="0"/>
          <w:marRight w:val="0"/>
          <w:marTop w:val="0"/>
          <w:marBottom w:val="0"/>
          <w:divBdr>
            <w:top w:val="none" w:sz="0" w:space="0" w:color="auto"/>
            <w:left w:val="none" w:sz="0" w:space="0" w:color="auto"/>
            <w:bottom w:val="none" w:sz="0" w:space="0" w:color="auto"/>
            <w:right w:val="none" w:sz="0" w:space="0" w:color="auto"/>
          </w:divBdr>
        </w:div>
        <w:div w:id="1929119708">
          <w:marLeft w:val="0"/>
          <w:marRight w:val="0"/>
          <w:marTop w:val="0"/>
          <w:marBottom w:val="0"/>
          <w:divBdr>
            <w:top w:val="none" w:sz="0" w:space="0" w:color="auto"/>
            <w:left w:val="none" w:sz="0" w:space="0" w:color="auto"/>
            <w:bottom w:val="none" w:sz="0" w:space="0" w:color="auto"/>
            <w:right w:val="none" w:sz="0" w:space="0" w:color="auto"/>
          </w:divBdr>
        </w:div>
        <w:div w:id="1929119709">
          <w:marLeft w:val="0"/>
          <w:marRight w:val="0"/>
          <w:marTop w:val="0"/>
          <w:marBottom w:val="0"/>
          <w:divBdr>
            <w:top w:val="none" w:sz="0" w:space="0" w:color="auto"/>
            <w:left w:val="none" w:sz="0" w:space="0" w:color="auto"/>
            <w:bottom w:val="none" w:sz="0" w:space="0" w:color="auto"/>
            <w:right w:val="none" w:sz="0" w:space="0" w:color="auto"/>
          </w:divBdr>
        </w:div>
        <w:div w:id="1929119721">
          <w:marLeft w:val="0"/>
          <w:marRight w:val="0"/>
          <w:marTop w:val="0"/>
          <w:marBottom w:val="0"/>
          <w:divBdr>
            <w:top w:val="none" w:sz="0" w:space="0" w:color="auto"/>
            <w:left w:val="none" w:sz="0" w:space="0" w:color="auto"/>
            <w:bottom w:val="none" w:sz="0" w:space="0" w:color="auto"/>
            <w:right w:val="none" w:sz="0" w:space="0" w:color="auto"/>
          </w:divBdr>
        </w:div>
        <w:div w:id="1929119727">
          <w:marLeft w:val="0"/>
          <w:marRight w:val="0"/>
          <w:marTop w:val="0"/>
          <w:marBottom w:val="0"/>
          <w:divBdr>
            <w:top w:val="none" w:sz="0" w:space="0" w:color="auto"/>
            <w:left w:val="none" w:sz="0" w:space="0" w:color="auto"/>
            <w:bottom w:val="none" w:sz="0" w:space="0" w:color="auto"/>
            <w:right w:val="none" w:sz="0" w:space="0" w:color="auto"/>
          </w:divBdr>
        </w:div>
        <w:div w:id="1929119734">
          <w:marLeft w:val="0"/>
          <w:marRight w:val="0"/>
          <w:marTop w:val="0"/>
          <w:marBottom w:val="0"/>
          <w:divBdr>
            <w:top w:val="none" w:sz="0" w:space="0" w:color="auto"/>
            <w:left w:val="none" w:sz="0" w:space="0" w:color="auto"/>
            <w:bottom w:val="none" w:sz="0" w:space="0" w:color="auto"/>
            <w:right w:val="none" w:sz="0" w:space="0" w:color="auto"/>
          </w:divBdr>
        </w:div>
        <w:div w:id="1929119748">
          <w:marLeft w:val="0"/>
          <w:marRight w:val="0"/>
          <w:marTop w:val="0"/>
          <w:marBottom w:val="0"/>
          <w:divBdr>
            <w:top w:val="none" w:sz="0" w:space="0" w:color="auto"/>
            <w:left w:val="none" w:sz="0" w:space="0" w:color="auto"/>
            <w:bottom w:val="none" w:sz="0" w:space="0" w:color="auto"/>
            <w:right w:val="none" w:sz="0" w:space="0" w:color="auto"/>
          </w:divBdr>
        </w:div>
        <w:div w:id="1929119756">
          <w:marLeft w:val="0"/>
          <w:marRight w:val="0"/>
          <w:marTop w:val="0"/>
          <w:marBottom w:val="0"/>
          <w:divBdr>
            <w:top w:val="none" w:sz="0" w:space="0" w:color="auto"/>
            <w:left w:val="none" w:sz="0" w:space="0" w:color="auto"/>
            <w:bottom w:val="none" w:sz="0" w:space="0" w:color="auto"/>
            <w:right w:val="none" w:sz="0" w:space="0" w:color="auto"/>
          </w:divBdr>
        </w:div>
        <w:div w:id="1929119757">
          <w:marLeft w:val="0"/>
          <w:marRight w:val="0"/>
          <w:marTop w:val="0"/>
          <w:marBottom w:val="0"/>
          <w:divBdr>
            <w:top w:val="none" w:sz="0" w:space="0" w:color="auto"/>
            <w:left w:val="none" w:sz="0" w:space="0" w:color="auto"/>
            <w:bottom w:val="none" w:sz="0" w:space="0" w:color="auto"/>
            <w:right w:val="none" w:sz="0" w:space="0" w:color="auto"/>
          </w:divBdr>
        </w:div>
        <w:div w:id="1929119759">
          <w:marLeft w:val="0"/>
          <w:marRight w:val="0"/>
          <w:marTop w:val="0"/>
          <w:marBottom w:val="0"/>
          <w:divBdr>
            <w:top w:val="none" w:sz="0" w:space="0" w:color="auto"/>
            <w:left w:val="none" w:sz="0" w:space="0" w:color="auto"/>
            <w:bottom w:val="none" w:sz="0" w:space="0" w:color="auto"/>
            <w:right w:val="none" w:sz="0" w:space="0" w:color="auto"/>
          </w:divBdr>
        </w:div>
        <w:div w:id="1929119762">
          <w:marLeft w:val="0"/>
          <w:marRight w:val="0"/>
          <w:marTop w:val="0"/>
          <w:marBottom w:val="0"/>
          <w:divBdr>
            <w:top w:val="none" w:sz="0" w:space="0" w:color="auto"/>
            <w:left w:val="none" w:sz="0" w:space="0" w:color="auto"/>
            <w:bottom w:val="none" w:sz="0" w:space="0" w:color="auto"/>
            <w:right w:val="none" w:sz="0" w:space="0" w:color="auto"/>
          </w:divBdr>
        </w:div>
        <w:div w:id="1929119772">
          <w:marLeft w:val="0"/>
          <w:marRight w:val="0"/>
          <w:marTop w:val="0"/>
          <w:marBottom w:val="0"/>
          <w:divBdr>
            <w:top w:val="none" w:sz="0" w:space="0" w:color="auto"/>
            <w:left w:val="none" w:sz="0" w:space="0" w:color="auto"/>
            <w:bottom w:val="none" w:sz="0" w:space="0" w:color="auto"/>
            <w:right w:val="none" w:sz="0" w:space="0" w:color="auto"/>
          </w:divBdr>
        </w:div>
        <w:div w:id="1929119773">
          <w:marLeft w:val="0"/>
          <w:marRight w:val="0"/>
          <w:marTop w:val="0"/>
          <w:marBottom w:val="0"/>
          <w:divBdr>
            <w:top w:val="none" w:sz="0" w:space="0" w:color="auto"/>
            <w:left w:val="none" w:sz="0" w:space="0" w:color="auto"/>
            <w:bottom w:val="none" w:sz="0" w:space="0" w:color="auto"/>
            <w:right w:val="none" w:sz="0" w:space="0" w:color="auto"/>
          </w:divBdr>
        </w:div>
        <w:div w:id="1929119784">
          <w:marLeft w:val="0"/>
          <w:marRight w:val="0"/>
          <w:marTop w:val="0"/>
          <w:marBottom w:val="0"/>
          <w:divBdr>
            <w:top w:val="none" w:sz="0" w:space="0" w:color="auto"/>
            <w:left w:val="none" w:sz="0" w:space="0" w:color="auto"/>
            <w:bottom w:val="none" w:sz="0" w:space="0" w:color="auto"/>
            <w:right w:val="none" w:sz="0" w:space="0" w:color="auto"/>
          </w:divBdr>
        </w:div>
        <w:div w:id="1929119797">
          <w:marLeft w:val="0"/>
          <w:marRight w:val="0"/>
          <w:marTop w:val="0"/>
          <w:marBottom w:val="0"/>
          <w:divBdr>
            <w:top w:val="none" w:sz="0" w:space="0" w:color="auto"/>
            <w:left w:val="none" w:sz="0" w:space="0" w:color="auto"/>
            <w:bottom w:val="none" w:sz="0" w:space="0" w:color="auto"/>
            <w:right w:val="none" w:sz="0" w:space="0" w:color="auto"/>
          </w:divBdr>
        </w:div>
        <w:div w:id="1929119798">
          <w:marLeft w:val="0"/>
          <w:marRight w:val="0"/>
          <w:marTop w:val="0"/>
          <w:marBottom w:val="0"/>
          <w:divBdr>
            <w:top w:val="none" w:sz="0" w:space="0" w:color="auto"/>
            <w:left w:val="none" w:sz="0" w:space="0" w:color="auto"/>
            <w:bottom w:val="none" w:sz="0" w:space="0" w:color="auto"/>
            <w:right w:val="none" w:sz="0" w:space="0" w:color="auto"/>
          </w:divBdr>
        </w:div>
        <w:div w:id="1929119799">
          <w:marLeft w:val="0"/>
          <w:marRight w:val="0"/>
          <w:marTop w:val="0"/>
          <w:marBottom w:val="0"/>
          <w:divBdr>
            <w:top w:val="none" w:sz="0" w:space="0" w:color="auto"/>
            <w:left w:val="none" w:sz="0" w:space="0" w:color="auto"/>
            <w:bottom w:val="none" w:sz="0" w:space="0" w:color="auto"/>
            <w:right w:val="none" w:sz="0" w:space="0" w:color="auto"/>
          </w:divBdr>
        </w:div>
        <w:div w:id="1929119805">
          <w:marLeft w:val="0"/>
          <w:marRight w:val="0"/>
          <w:marTop w:val="0"/>
          <w:marBottom w:val="0"/>
          <w:divBdr>
            <w:top w:val="none" w:sz="0" w:space="0" w:color="auto"/>
            <w:left w:val="none" w:sz="0" w:space="0" w:color="auto"/>
            <w:bottom w:val="none" w:sz="0" w:space="0" w:color="auto"/>
            <w:right w:val="none" w:sz="0" w:space="0" w:color="auto"/>
          </w:divBdr>
        </w:div>
        <w:div w:id="1929119819">
          <w:marLeft w:val="0"/>
          <w:marRight w:val="0"/>
          <w:marTop w:val="0"/>
          <w:marBottom w:val="0"/>
          <w:divBdr>
            <w:top w:val="none" w:sz="0" w:space="0" w:color="auto"/>
            <w:left w:val="none" w:sz="0" w:space="0" w:color="auto"/>
            <w:bottom w:val="none" w:sz="0" w:space="0" w:color="auto"/>
            <w:right w:val="none" w:sz="0" w:space="0" w:color="auto"/>
          </w:divBdr>
        </w:div>
        <w:div w:id="1929119821">
          <w:marLeft w:val="0"/>
          <w:marRight w:val="0"/>
          <w:marTop w:val="0"/>
          <w:marBottom w:val="0"/>
          <w:divBdr>
            <w:top w:val="none" w:sz="0" w:space="0" w:color="auto"/>
            <w:left w:val="none" w:sz="0" w:space="0" w:color="auto"/>
            <w:bottom w:val="none" w:sz="0" w:space="0" w:color="auto"/>
            <w:right w:val="none" w:sz="0" w:space="0" w:color="auto"/>
          </w:divBdr>
        </w:div>
        <w:div w:id="1929119824">
          <w:marLeft w:val="0"/>
          <w:marRight w:val="0"/>
          <w:marTop w:val="0"/>
          <w:marBottom w:val="0"/>
          <w:divBdr>
            <w:top w:val="none" w:sz="0" w:space="0" w:color="auto"/>
            <w:left w:val="none" w:sz="0" w:space="0" w:color="auto"/>
            <w:bottom w:val="none" w:sz="0" w:space="0" w:color="auto"/>
            <w:right w:val="none" w:sz="0" w:space="0" w:color="auto"/>
          </w:divBdr>
        </w:div>
        <w:div w:id="1929119828">
          <w:marLeft w:val="0"/>
          <w:marRight w:val="0"/>
          <w:marTop w:val="0"/>
          <w:marBottom w:val="0"/>
          <w:divBdr>
            <w:top w:val="none" w:sz="0" w:space="0" w:color="auto"/>
            <w:left w:val="none" w:sz="0" w:space="0" w:color="auto"/>
            <w:bottom w:val="none" w:sz="0" w:space="0" w:color="auto"/>
            <w:right w:val="none" w:sz="0" w:space="0" w:color="auto"/>
          </w:divBdr>
        </w:div>
        <w:div w:id="1929119832">
          <w:marLeft w:val="0"/>
          <w:marRight w:val="0"/>
          <w:marTop w:val="0"/>
          <w:marBottom w:val="0"/>
          <w:divBdr>
            <w:top w:val="none" w:sz="0" w:space="0" w:color="auto"/>
            <w:left w:val="none" w:sz="0" w:space="0" w:color="auto"/>
            <w:bottom w:val="none" w:sz="0" w:space="0" w:color="auto"/>
            <w:right w:val="none" w:sz="0" w:space="0" w:color="auto"/>
          </w:divBdr>
        </w:div>
        <w:div w:id="1929119843">
          <w:marLeft w:val="0"/>
          <w:marRight w:val="0"/>
          <w:marTop w:val="0"/>
          <w:marBottom w:val="0"/>
          <w:divBdr>
            <w:top w:val="none" w:sz="0" w:space="0" w:color="auto"/>
            <w:left w:val="none" w:sz="0" w:space="0" w:color="auto"/>
            <w:bottom w:val="none" w:sz="0" w:space="0" w:color="auto"/>
            <w:right w:val="none" w:sz="0" w:space="0" w:color="auto"/>
          </w:divBdr>
        </w:div>
        <w:div w:id="1929119847">
          <w:marLeft w:val="0"/>
          <w:marRight w:val="0"/>
          <w:marTop w:val="0"/>
          <w:marBottom w:val="0"/>
          <w:divBdr>
            <w:top w:val="none" w:sz="0" w:space="0" w:color="auto"/>
            <w:left w:val="none" w:sz="0" w:space="0" w:color="auto"/>
            <w:bottom w:val="none" w:sz="0" w:space="0" w:color="auto"/>
            <w:right w:val="none" w:sz="0" w:space="0" w:color="auto"/>
          </w:divBdr>
          <w:divsChild>
            <w:div w:id="1929119767">
              <w:marLeft w:val="0"/>
              <w:marRight w:val="0"/>
              <w:marTop w:val="0"/>
              <w:marBottom w:val="0"/>
              <w:divBdr>
                <w:top w:val="none" w:sz="0" w:space="0" w:color="auto"/>
                <w:left w:val="none" w:sz="0" w:space="0" w:color="auto"/>
                <w:bottom w:val="none" w:sz="0" w:space="0" w:color="auto"/>
                <w:right w:val="none" w:sz="0" w:space="0" w:color="auto"/>
              </w:divBdr>
              <w:divsChild>
                <w:div w:id="1929119644">
                  <w:marLeft w:val="0"/>
                  <w:marRight w:val="0"/>
                  <w:marTop w:val="0"/>
                  <w:marBottom w:val="0"/>
                  <w:divBdr>
                    <w:top w:val="none" w:sz="0" w:space="0" w:color="auto"/>
                    <w:left w:val="none" w:sz="0" w:space="0" w:color="auto"/>
                    <w:bottom w:val="none" w:sz="0" w:space="0" w:color="auto"/>
                    <w:right w:val="none" w:sz="0" w:space="0" w:color="auto"/>
                  </w:divBdr>
                </w:div>
                <w:div w:id="1929119647">
                  <w:marLeft w:val="0"/>
                  <w:marRight w:val="0"/>
                  <w:marTop w:val="0"/>
                  <w:marBottom w:val="0"/>
                  <w:divBdr>
                    <w:top w:val="none" w:sz="0" w:space="0" w:color="auto"/>
                    <w:left w:val="none" w:sz="0" w:space="0" w:color="auto"/>
                    <w:bottom w:val="none" w:sz="0" w:space="0" w:color="auto"/>
                    <w:right w:val="none" w:sz="0" w:space="0" w:color="auto"/>
                  </w:divBdr>
                </w:div>
                <w:div w:id="1929119651">
                  <w:marLeft w:val="0"/>
                  <w:marRight w:val="0"/>
                  <w:marTop w:val="0"/>
                  <w:marBottom w:val="0"/>
                  <w:divBdr>
                    <w:top w:val="none" w:sz="0" w:space="0" w:color="auto"/>
                    <w:left w:val="none" w:sz="0" w:space="0" w:color="auto"/>
                    <w:bottom w:val="none" w:sz="0" w:space="0" w:color="auto"/>
                    <w:right w:val="none" w:sz="0" w:space="0" w:color="auto"/>
                  </w:divBdr>
                </w:div>
                <w:div w:id="1929119653">
                  <w:marLeft w:val="0"/>
                  <w:marRight w:val="0"/>
                  <w:marTop w:val="0"/>
                  <w:marBottom w:val="0"/>
                  <w:divBdr>
                    <w:top w:val="none" w:sz="0" w:space="0" w:color="auto"/>
                    <w:left w:val="none" w:sz="0" w:space="0" w:color="auto"/>
                    <w:bottom w:val="none" w:sz="0" w:space="0" w:color="auto"/>
                    <w:right w:val="none" w:sz="0" w:space="0" w:color="auto"/>
                  </w:divBdr>
                </w:div>
                <w:div w:id="1929119654">
                  <w:marLeft w:val="0"/>
                  <w:marRight w:val="0"/>
                  <w:marTop w:val="0"/>
                  <w:marBottom w:val="0"/>
                  <w:divBdr>
                    <w:top w:val="none" w:sz="0" w:space="0" w:color="auto"/>
                    <w:left w:val="none" w:sz="0" w:space="0" w:color="auto"/>
                    <w:bottom w:val="none" w:sz="0" w:space="0" w:color="auto"/>
                    <w:right w:val="none" w:sz="0" w:space="0" w:color="auto"/>
                  </w:divBdr>
                </w:div>
                <w:div w:id="1929119655">
                  <w:marLeft w:val="0"/>
                  <w:marRight w:val="0"/>
                  <w:marTop w:val="0"/>
                  <w:marBottom w:val="0"/>
                  <w:divBdr>
                    <w:top w:val="none" w:sz="0" w:space="0" w:color="auto"/>
                    <w:left w:val="none" w:sz="0" w:space="0" w:color="auto"/>
                    <w:bottom w:val="none" w:sz="0" w:space="0" w:color="auto"/>
                    <w:right w:val="none" w:sz="0" w:space="0" w:color="auto"/>
                  </w:divBdr>
                </w:div>
                <w:div w:id="1929119656">
                  <w:marLeft w:val="0"/>
                  <w:marRight w:val="0"/>
                  <w:marTop w:val="0"/>
                  <w:marBottom w:val="0"/>
                  <w:divBdr>
                    <w:top w:val="none" w:sz="0" w:space="0" w:color="auto"/>
                    <w:left w:val="none" w:sz="0" w:space="0" w:color="auto"/>
                    <w:bottom w:val="none" w:sz="0" w:space="0" w:color="auto"/>
                    <w:right w:val="none" w:sz="0" w:space="0" w:color="auto"/>
                  </w:divBdr>
                </w:div>
                <w:div w:id="1929119660">
                  <w:marLeft w:val="0"/>
                  <w:marRight w:val="0"/>
                  <w:marTop w:val="0"/>
                  <w:marBottom w:val="0"/>
                  <w:divBdr>
                    <w:top w:val="none" w:sz="0" w:space="0" w:color="auto"/>
                    <w:left w:val="none" w:sz="0" w:space="0" w:color="auto"/>
                    <w:bottom w:val="none" w:sz="0" w:space="0" w:color="auto"/>
                    <w:right w:val="none" w:sz="0" w:space="0" w:color="auto"/>
                  </w:divBdr>
                </w:div>
                <w:div w:id="1929119661">
                  <w:marLeft w:val="0"/>
                  <w:marRight w:val="0"/>
                  <w:marTop w:val="0"/>
                  <w:marBottom w:val="0"/>
                  <w:divBdr>
                    <w:top w:val="none" w:sz="0" w:space="0" w:color="auto"/>
                    <w:left w:val="none" w:sz="0" w:space="0" w:color="auto"/>
                    <w:bottom w:val="none" w:sz="0" w:space="0" w:color="auto"/>
                    <w:right w:val="none" w:sz="0" w:space="0" w:color="auto"/>
                  </w:divBdr>
                </w:div>
                <w:div w:id="1929119662">
                  <w:marLeft w:val="0"/>
                  <w:marRight w:val="0"/>
                  <w:marTop w:val="0"/>
                  <w:marBottom w:val="0"/>
                  <w:divBdr>
                    <w:top w:val="none" w:sz="0" w:space="0" w:color="auto"/>
                    <w:left w:val="none" w:sz="0" w:space="0" w:color="auto"/>
                    <w:bottom w:val="none" w:sz="0" w:space="0" w:color="auto"/>
                    <w:right w:val="none" w:sz="0" w:space="0" w:color="auto"/>
                  </w:divBdr>
                </w:div>
                <w:div w:id="1929119665">
                  <w:marLeft w:val="0"/>
                  <w:marRight w:val="0"/>
                  <w:marTop w:val="0"/>
                  <w:marBottom w:val="0"/>
                  <w:divBdr>
                    <w:top w:val="none" w:sz="0" w:space="0" w:color="auto"/>
                    <w:left w:val="none" w:sz="0" w:space="0" w:color="auto"/>
                    <w:bottom w:val="none" w:sz="0" w:space="0" w:color="auto"/>
                    <w:right w:val="none" w:sz="0" w:space="0" w:color="auto"/>
                  </w:divBdr>
                </w:div>
                <w:div w:id="1929119668">
                  <w:marLeft w:val="0"/>
                  <w:marRight w:val="0"/>
                  <w:marTop w:val="0"/>
                  <w:marBottom w:val="0"/>
                  <w:divBdr>
                    <w:top w:val="none" w:sz="0" w:space="0" w:color="auto"/>
                    <w:left w:val="none" w:sz="0" w:space="0" w:color="auto"/>
                    <w:bottom w:val="none" w:sz="0" w:space="0" w:color="auto"/>
                    <w:right w:val="none" w:sz="0" w:space="0" w:color="auto"/>
                  </w:divBdr>
                </w:div>
                <w:div w:id="1929119670">
                  <w:marLeft w:val="0"/>
                  <w:marRight w:val="0"/>
                  <w:marTop w:val="0"/>
                  <w:marBottom w:val="0"/>
                  <w:divBdr>
                    <w:top w:val="none" w:sz="0" w:space="0" w:color="auto"/>
                    <w:left w:val="none" w:sz="0" w:space="0" w:color="auto"/>
                    <w:bottom w:val="none" w:sz="0" w:space="0" w:color="auto"/>
                    <w:right w:val="none" w:sz="0" w:space="0" w:color="auto"/>
                  </w:divBdr>
                </w:div>
                <w:div w:id="1929119671">
                  <w:marLeft w:val="0"/>
                  <w:marRight w:val="0"/>
                  <w:marTop w:val="0"/>
                  <w:marBottom w:val="0"/>
                  <w:divBdr>
                    <w:top w:val="none" w:sz="0" w:space="0" w:color="auto"/>
                    <w:left w:val="none" w:sz="0" w:space="0" w:color="auto"/>
                    <w:bottom w:val="none" w:sz="0" w:space="0" w:color="auto"/>
                    <w:right w:val="none" w:sz="0" w:space="0" w:color="auto"/>
                  </w:divBdr>
                </w:div>
                <w:div w:id="1929119672">
                  <w:marLeft w:val="0"/>
                  <w:marRight w:val="0"/>
                  <w:marTop w:val="0"/>
                  <w:marBottom w:val="0"/>
                  <w:divBdr>
                    <w:top w:val="none" w:sz="0" w:space="0" w:color="auto"/>
                    <w:left w:val="none" w:sz="0" w:space="0" w:color="auto"/>
                    <w:bottom w:val="none" w:sz="0" w:space="0" w:color="auto"/>
                    <w:right w:val="none" w:sz="0" w:space="0" w:color="auto"/>
                  </w:divBdr>
                </w:div>
                <w:div w:id="1929119675">
                  <w:marLeft w:val="0"/>
                  <w:marRight w:val="0"/>
                  <w:marTop w:val="0"/>
                  <w:marBottom w:val="0"/>
                  <w:divBdr>
                    <w:top w:val="none" w:sz="0" w:space="0" w:color="auto"/>
                    <w:left w:val="none" w:sz="0" w:space="0" w:color="auto"/>
                    <w:bottom w:val="none" w:sz="0" w:space="0" w:color="auto"/>
                    <w:right w:val="none" w:sz="0" w:space="0" w:color="auto"/>
                  </w:divBdr>
                </w:div>
                <w:div w:id="1929119677">
                  <w:marLeft w:val="0"/>
                  <w:marRight w:val="0"/>
                  <w:marTop w:val="0"/>
                  <w:marBottom w:val="0"/>
                  <w:divBdr>
                    <w:top w:val="none" w:sz="0" w:space="0" w:color="auto"/>
                    <w:left w:val="none" w:sz="0" w:space="0" w:color="auto"/>
                    <w:bottom w:val="none" w:sz="0" w:space="0" w:color="auto"/>
                    <w:right w:val="none" w:sz="0" w:space="0" w:color="auto"/>
                  </w:divBdr>
                </w:div>
                <w:div w:id="1929119678">
                  <w:marLeft w:val="0"/>
                  <w:marRight w:val="0"/>
                  <w:marTop w:val="0"/>
                  <w:marBottom w:val="0"/>
                  <w:divBdr>
                    <w:top w:val="none" w:sz="0" w:space="0" w:color="auto"/>
                    <w:left w:val="none" w:sz="0" w:space="0" w:color="auto"/>
                    <w:bottom w:val="none" w:sz="0" w:space="0" w:color="auto"/>
                    <w:right w:val="none" w:sz="0" w:space="0" w:color="auto"/>
                  </w:divBdr>
                </w:div>
                <w:div w:id="1929119681">
                  <w:marLeft w:val="0"/>
                  <w:marRight w:val="0"/>
                  <w:marTop w:val="0"/>
                  <w:marBottom w:val="0"/>
                  <w:divBdr>
                    <w:top w:val="none" w:sz="0" w:space="0" w:color="auto"/>
                    <w:left w:val="none" w:sz="0" w:space="0" w:color="auto"/>
                    <w:bottom w:val="none" w:sz="0" w:space="0" w:color="auto"/>
                    <w:right w:val="none" w:sz="0" w:space="0" w:color="auto"/>
                  </w:divBdr>
                </w:div>
                <w:div w:id="1929119684">
                  <w:marLeft w:val="0"/>
                  <w:marRight w:val="0"/>
                  <w:marTop w:val="0"/>
                  <w:marBottom w:val="0"/>
                  <w:divBdr>
                    <w:top w:val="none" w:sz="0" w:space="0" w:color="auto"/>
                    <w:left w:val="none" w:sz="0" w:space="0" w:color="auto"/>
                    <w:bottom w:val="none" w:sz="0" w:space="0" w:color="auto"/>
                    <w:right w:val="none" w:sz="0" w:space="0" w:color="auto"/>
                  </w:divBdr>
                </w:div>
                <w:div w:id="1929119685">
                  <w:marLeft w:val="0"/>
                  <w:marRight w:val="0"/>
                  <w:marTop w:val="0"/>
                  <w:marBottom w:val="0"/>
                  <w:divBdr>
                    <w:top w:val="none" w:sz="0" w:space="0" w:color="auto"/>
                    <w:left w:val="none" w:sz="0" w:space="0" w:color="auto"/>
                    <w:bottom w:val="none" w:sz="0" w:space="0" w:color="auto"/>
                    <w:right w:val="none" w:sz="0" w:space="0" w:color="auto"/>
                  </w:divBdr>
                </w:div>
                <w:div w:id="1929119686">
                  <w:marLeft w:val="0"/>
                  <w:marRight w:val="0"/>
                  <w:marTop w:val="0"/>
                  <w:marBottom w:val="0"/>
                  <w:divBdr>
                    <w:top w:val="none" w:sz="0" w:space="0" w:color="auto"/>
                    <w:left w:val="none" w:sz="0" w:space="0" w:color="auto"/>
                    <w:bottom w:val="none" w:sz="0" w:space="0" w:color="auto"/>
                    <w:right w:val="none" w:sz="0" w:space="0" w:color="auto"/>
                  </w:divBdr>
                </w:div>
                <w:div w:id="1929119688">
                  <w:marLeft w:val="0"/>
                  <w:marRight w:val="0"/>
                  <w:marTop w:val="0"/>
                  <w:marBottom w:val="0"/>
                  <w:divBdr>
                    <w:top w:val="none" w:sz="0" w:space="0" w:color="auto"/>
                    <w:left w:val="none" w:sz="0" w:space="0" w:color="auto"/>
                    <w:bottom w:val="none" w:sz="0" w:space="0" w:color="auto"/>
                    <w:right w:val="none" w:sz="0" w:space="0" w:color="auto"/>
                  </w:divBdr>
                </w:div>
                <w:div w:id="1929119692">
                  <w:marLeft w:val="0"/>
                  <w:marRight w:val="0"/>
                  <w:marTop w:val="0"/>
                  <w:marBottom w:val="0"/>
                  <w:divBdr>
                    <w:top w:val="none" w:sz="0" w:space="0" w:color="auto"/>
                    <w:left w:val="none" w:sz="0" w:space="0" w:color="auto"/>
                    <w:bottom w:val="none" w:sz="0" w:space="0" w:color="auto"/>
                    <w:right w:val="none" w:sz="0" w:space="0" w:color="auto"/>
                  </w:divBdr>
                </w:div>
                <w:div w:id="1929119699">
                  <w:marLeft w:val="0"/>
                  <w:marRight w:val="0"/>
                  <w:marTop w:val="0"/>
                  <w:marBottom w:val="0"/>
                  <w:divBdr>
                    <w:top w:val="none" w:sz="0" w:space="0" w:color="auto"/>
                    <w:left w:val="none" w:sz="0" w:space="0" w:color="auto"/>
                    <w:bottom w:val="none" w:sz="0" w:space="0" w:color="auto"/>
                    <w:right w:val="none" w:sz="0" w:space="0" w:color="auto"/>
                  </w:divBdr>
                </w:div>
                <w:div w:id="1929119703">
                  <w:marLeft w:val="0"/>
                  <w:marRight w:val="0"/>
                  <w:marTop w:val="0"/>
                  <w:marBottom w:val="0"/>
                  <w:divBdr>
                    <w:top w:val="none" w:sz="0" w:space="0" w:color="auto"/>
                    <w:left w:val="none" w:sz="0" w:space="0" w:color="auto"/>
                    <w:bottom w:val="none" w:sz="0" w:space="0" w:color="auto"/>
                    <w:right w:val="none" w:sz="0" w:space="0" w:color="auto"/>
                  </w:divBdr>
                </w:div>
                <w:div w:id="1929119707">
                  <w:marLeft w:val="0"/>
                  <w:marRight w:val="0"/>
                  <w:marTop w:val="0"/>
                  <w:marBottom w:val="0"/>
                  <w:divBdr>
                    <w:top w:val="none" w:sz="0" w:space="0" w:color="auto"/>
                    <w:left w:val="none" w:sz="0" w:space="0" w:color="auto"/>
                    <w:bottom w:val="none" w:sz="0" w:space="0" w:color="auto"/>
                    <w:right w:val="none" w:sz="0" w:space="0" w:color="auto"/>
                  </w:divBdr>
                </w:div>
                <w:div w:id="1929119711">
                  <w:marLeft w:val="0"/>
                  <w:marRight w:val="0"/>
                  <w:marTop w:val="0"/>
                  <w:marBottom w:val="0"/>
                  <w:divBdr>
                    <w:top w:val="none" w:sz="0" w:space="0" w:color="auto"/>
                    <w:left w:val="none" w:sz="0" w:space="0" w:color="auto"/>
                    <w:bottom w:val="none" w:sz="0" w:space="0" w:color="auto"/>
                    <w:right w:val="none" w:sz="0" w:space="0" w:color="auto"/>
                  </w:divBdr>
                </w:div>
                <w:div w:id="1929119714">
                  <w:marLeft w:val="0"/>
                  <w:marRight w:val="0"/>
                  <w:marTop w:val="0"/>
                  <w:marBottom w:val="0"/>
                  <w:divBdr>
                    <w:top w:val="none" w:sz="0" w:space="0" w:color="auto"/>
                    <w:left w:val="none" w:sz="0" w:space="0" w:color="auto"/>
                    <w:bottom w:val="none" w:sz="0" w:space="0" w:color="auto"/>
                    <w:right w:val="none" w:sz="0" w:space="0" w:color="auto"/>
                  </w:divBdr>
                </w:div>
                <w:div w:id="1929119716">
                  <w:marLeft w:val="0"/>
                  <w:marRight w:val="0"/>
                  <w:marTop w:val="0"/>
                  <w:marBottom w:val="0"/>
                  <w:divBdr>
                    <w:top w:val="none" w:sz="0" w:space="0" w:color="auto"/>
                    <w:left w:val="none" w:sz="0" w:space="0" w:color="auto"/>
                    <w:bottom w:val="none" w:sz="0" w:space="0" w:color="auto"/>
                    <w:right w:val="none" w:sz="0" w:space="0" w:color="auto"/>
                  </w:divBdr>
                </w:div>
                <w:div w:id="1929119718">
                  <w:marLeft w:val="0"/>
                  <w:marRight w:val="0"/>
                  <w:marTop w:val="0"/>
                  <w:marBottom w:val="0"/>
                  <w:divBdr>
                    <w:top w:val="none" w:sz="0" w:space="0" w:color="auto"/>
                    <w:left w:val="none" w:sz="0" w:space="0" w:color="auto"/>
                    <w:bottom w:val="none" w:sz="0" w:space="0" w:color="auto"/>
                    <w:right w:val="none" w:sz="0" w:space="0" w:color="auto"/>
                  </w:divBdr>
                </w:div>
                <w:div w:id="1929119719">
                  <w:marLeft w:val="0"/>
                  <w:marRight w:val="0"/>
                  <w:marTop w:val="0"/>
                  <w:marBottom w:val="0"/>
                  <w:divBdr>
                    <w:top w:val="none" w:sz="0" w:space="0" w:color="auto"/>
                    <w:left w:val="none" w:sz="0" w:space="0" w:color="auto"/>
                    <w:bottom w:val="none" w:sz="0" w:space="0" w:color="auto"/>
                    <w:right w:val="none" w:sz="0" w:space="0" w:color="auto"/>
                  </w:divBdr>
                </w:div>
                <w:div w:id="1929119720">
                  <w:marLeft w:val="0"/>
                  <w:marRight w:val="0"/>
                  <w:marTop w:val="0"/>
                  <w:marBottom w:val="0"/>
                  <w:divBdr>
                    <w:top w:val="none" w:sz="0" w:space="0" w:color="auto"/>
                    <w:left w:val="none" w:sz="0" w:space="0" w:color="auto"/>
                    <w:bottom w:val="none" w:sz="0" w:space="0" w:color="auto"/>
                    <w:right w:val="none" w:sz="0" w:space="0" w:color="auto"/>
                  </w:divBdr>
                </w:div>
                <w:div w:id="1929119728">
                  <w:marLeft w:val="0"/>
                  <w:marRight w:val="0"/>
                  <w:marTop w:val="0"/>
                  <w:marBottom w:val="0"/>
                  <w:divBdr>
                    <w:top w:val="none" w:sz="0" w:space="0" w:color="auto"/>
                    <w:left w:val="none" w:sz="0" w:space="0" w:color="auto"/>
                    <w:bottom w:val="none" w:sz="0" w:space="0" w:color="auto"/>
                    <w:right w:val="none" w:sz="0" w:space="0" w:color="auto"/>
                  </w:divBdr>
                </w:div>
                <w:div w:id="1929119729">
                  <w:marLeft w:val="0"/>
                  <w:marRight w:val="0"/>
                  <w:marTop w:val="0"/>
                  <w:marBottom w:val="0"/>
                  <w:divBdr>
                    <w:top w:val="none" w:sz="0" w:space="0" w:color="auto"/>
                    <w:left w:val="none" w:sz="0" w:space="0" w:color="auto"/>
                    <w:bottom w:val="none" w:sz="0" w:space="0" w:color="auto"/>
                    <w:right w:val="none" w:sz="0" w:space="0" w:color="auto"/>
                  </w:divBdr>
                </w:div>
                <w:div w:id="1929119730">
                  <w:marLeft w:val="0"/>
                  <w:marRight w:val="0"/>
                  <w:marTop w:val="0"/>
                  <w:marBottom w:val="0"/>
                  <w:divBdr>
                    <w:top w:val="none" w:sz="0" w:space="0" w:color="auto"/>
                    <w:left w:val="none" w:sz="0" w:space="0" w:color="auto"/>
                    <w:bottom w:val="none" w:sz="0" w:space="0" w:color="auto"/>
                    <w:right w:val="none" w:sz="0" w:space="0" w:color="auto"/>
                  </w:divBdr>
                </w:div>
                <w:div w:id="1929119735">
                  <w:marLeft w:val="0"/>
                  <w:marRight w:val="0"/>
                  <w:marTop w:val="0"/>
                  <w:marBottom w:val="0"/>
                  <w:divBdr>
                    <w:top w:val="none" w:sz="0" w:space="0" w:color="auto"/>
                    <w:left w:val="none" w:sz="0" w:space="0" w:color="auto"/>
                    <w:bottom w:val="none" w:sz="0" w:space="0" w:color="auto"/>
                    <w:right w:val="none" w:sz="0" w:space="0" w:color="auto"/>
                  </w:divBdr>
                </w:div>
                <w:div w:id="1929119736">
                  <w:marLeft w:val="0"/>
                  <w:marRight w:val="0"/>
                  <w:marTop w:val="0"/>
                  <w:marBottom w:val="0"/>
                  <w:divBdr>
                    <w:top w:val="none" w:sz="0" w:space="0" w:color="auto"/>
                    <w:left w:val="none" w:sz="0" w:space="0" w:color="auto"/>
                    <w:bottom w:val="none" w:sz="0" w:space="0" w:color="auto"/>
                    <w:right w:val="none" w:sz="0" w:space="0" w:color="auto"/>
                  </w:divBdr>
                </w:div>
                <w:div w:id="1929119739">
                  <w:marLeft w:val="0"/>
                  <w:marRight w:val="0"/>
                  <w:marTop w:val="0"/>
                  <w:marBottom w:val="0"/>
                  <w:divBdr>
                    <w:top w:val="none" w:sz="0" w:space="0" w:color="auto"/>
                    <w:left w:val="none" w:sz="0" w:space="0" w:color="auto"/>
                    <w:bottom w:val="none" w:sz="0" w:space="0" w:color="auto"/>
                    <w:right w:val="none" w:sz="0" w:space="0" w:color="auto"/>
                  </w:divBdr>
                </w:div>
                <w:div w:id="1929119744">
                  <w:marLeft w:val="0"/>
                  <w:marRight w:val="0"/>
                  <w:marTop w:val="0"/>
                  <w:marBottom w:val="0"/>
                  <w:divBdr>
                    <w:top w:val="none" w:sz="0" w:space="0" w:color="auto"/>
                    <w:left w:val="none" w:sz="0" w:space="0" w:color="auto"/>
                    <w:bottom w:val="none" w:sz="0" w:space="0" w:color="auto"/>
                    <w:right w:val="none" w:sz="0" w:space="0" w:color="auto"/>
                  </w:divBdr>
                </w:div>
                <w:div w:id="1929119749">
                  <w:marLeft w:val="0"/>
                  <w:marRight w:val="0"/>
                  <w:marTop w:val="0"/>
                  <w:marBottom w:val="0"/>
                  <w:divBdr>
                    <w:top w:val="none" w:sz="0" w:space="0" w:color="auto"/>
                    <w:left w:val="none" w:sz="0" w:space="0" w:color="auto"/>
                    <w:bottom w:val="none" w:sz="0" w:space="0" w:color="auto"/>
                    <w:right w:val="none" w:sz="0" w:space="0" w:color="auto"/>
                  </w:divBdr>
                </w:div>
                <w:div w:id="1929119752">
                  <w:marLeft w:val="0"/>
                  <w:marRight w:val="0"/>
                  <w:marTop w:val="0"/>
                  <w:marBottom w:val="0"/>
                  <w:divBdr>
                    <w:top w:val="none" w:sz="0" w:space="0" w:color="auto"/>
                    <w:left w:val="none" w:sz="0" w:space="0" w:color="auto"/>
                    <w:bottom w:val="none" w:sz="0" w:space="0" w:color="auto"/>
                    <w:right w:val="none" w:sz="0" w:space="0" w:color="auto"/>
                  </w:divBdr>
                </w:div>
                <w:div w:id="1929119755">
                  <w:marLeft w:val="0"/>
                  <w:marRight w:val="0"/>
                  <w:marTop w:val="0"/>
                  <w:marBottom w:val="0"/>
                  <w:divBdr>
                    <w:top w:val="none" w:sz="0" w:space="0" w:color="auto"/>
                    <w:left w:val="none" w:sz="0" w:space="0" w:color="auto"/>
                    <w:bottom w:val="none" w:sz="0" w:space="0" w:color="auto"/>
                    <w:right w:val="none" w:sz="0" w:space="0" w:color="auto"/>
                  </w:divBdr>
                </w:div>
                <w:div w:id="1929119760">
                  <w:marLeft w:val="0"/>
                  <w:marRight w:val="0"/>
                  <w:marTop w:val="0"/>
                  <w:marBottom w:val="0"/>
                  <w:divBdr>
                    <w:top w:val="none" w:sz="0" w:space="0" w:color="auto"/>
                    <w:left w:val="none" w:sz="0" w:space="0" w:color="auto"/>
                    <w:bottom w:val="none" w:sz="0" w:space="0" w:color="auto"/>
                    <w:right w:val="none" w:sz="0" w:space="0" w:color="auto"/>
                  </w:divBdr>
                </w:div>
                <w:div w:id="1929119764">
                  <w:marLeft w:val="0"/>
                  <w:marRight w:val="0"/>
                  <w:marTop w:val="0"/>
                  <w:marBottom w:val="0"/>
                  <w:divBdr>
                    <w:top w:val="none" w:sz="0" w:space="0" w:color="auto"/>
                    <w:left w:val="none" w:sz="0" w:space="0" w:color="auto"/>
                    <w:bottom w:val="none" w:sz="0" w:space="0" w:color="auto"/>
                    <w:right w:val="none" w:sz="0" w:space="0" w:color="auto"/>
                  </w:divBdr>
                </w:div>
                <w:div w:id="1929119766">
                  <w:marLeft w:val="0"/>
                  <w:marRight w:val="0"/>
                  <w:marTop w:val="0"/>
                  <w:marBottom w:val="0"/>
                  <w:divBdr>
                    <w:top w:val="none" w:sz="0" w:space="0" w:color="auto"/>
                    <w:left w:val="none" w:sz="0" w:space="0" w:color="auto"/>
                    <w:bottom w:val="none" w:sz="0" w:space="0" w:color="auto"/>
                    <w:right w:val="none" w:sz="0" w:space="0" w:color="auto"/>
                  </w:divBdr>
                </w:div>
                <w:div w:id="1929119770">
                  <w:marLeft w:val="0"/>
                  <w:marRight w:val="0"/>
                  <w:marTop w:val="0"/>
                  <w:marBottom w:val="0"/>
                  <w:divBdr>
                    <w:top w:val="none" w:sz="0" w:space="0" w:color="auto"/>
                    <w:left w:val="none" w:sz="0" w:space="0" w:color="auto"/>
                    <w:bottom w:val="none" w:sz="0" w:space="0" w:color="auto"/>
                    <w:right w:val="none" w:sz="0" w:space="0" w:color="auto"/>
                  </w:divBdr>
                </w:div>
                <w:div w:id="1929119774">
                  <w:marLeft w:val="0"/>
                  <w:marRight w:val="0"/>
                  <w:marTop w:val="0"/>
                  <w:marBottom w:val="0"/>
                  <w:divBdr>
                    <w:top w:val="none" w:sz="0" w:space="0" w:color="auto"/>
                    <w:left w:val="none" w:sz="0" w:space="0" w:color="auto"/>
                    <w:bottom w:val="none" w:sz="0" w:space="0" w:color="auto"/>
                    <w:right w:val="none" w:sz="0" w:space="0" w:color="auto"/>
                  </w:divBdr>
                </w:div>
                <w:div w:id="1929119775">
                  <w:marLeft w:val="0"/>
                  <w:marRight w:val="0"/>
                  <w:marTop w:val="0"/>
                  <w:marBottom w:val="0"/>
                  <w:divBdr>
                    <w:top w:val="none" w:sz="0" w:space="0" w:color="auto"/>
                    <w:left w:val="none" w:sz="0" w:space="0" w:color="auto"/>
                    <w:bottom w:val="none" w:sz="0" w:space="0" w:color="auto"/>
                    <w:right w:val="none" w:sz="0" w:space="0" w:color="auto"/>
                  </w:divBdr>
                </w:div>
                <w:div w:id="1929119776">
                  <w:marLeft w:val="0"/>
                  <w:marRight w:val="0"/>
                  <w:marTop w:val="0"/>
                  <w:marBottom w:val="0"/>
                  <w:divBdr>
                    <w:top w:val="none" w:sz="0" w:space="0" w:color="auto"/>
                    <w:left w:val="none" w:sz="0" w:space="0" w:color="auto"/>
                    <w:bottom w:val="none" w:sz="0" w:space="0" w:color="auto"/>
                    <w:right w:val="none" w:sz="0" w:space="0" w:color="auto"/>
                  </w:divBdr>
                </w:div>
                <w:div w:id="1929119777">
                  <w:marLeft w:val="0"/>
                  <w:marRight w:val="0"/>
                  <w:marTop w:val="0"/>
                  <w:marBottom w:val="0"/>
                  <w:divBdr>
                    <w:top w:val="none" w:sz="0" w:space="0" w:color="auto"/>
                    <w:left w:val="none" w:sz="0" w:space="0" w:color="auto"/>
                    <w:bottom w:val="none" w:sz="0" w:space="0" w:color="auto"/>
                    <w:right w:val="none" w:sz="0" w:space="0" w:color="auto"/>
                  </w:divBdr>
                </w:div>
                <w:div w:id="1929119780">
                  <w:marLeft w:val="0"/>
                  <w:marRight w:val="0"/>
                  <w:marTop w:val="0"/>
                  <w:marBottom w:val="0"/>
                  <w:divBdr>
                    <w:top w:val="none" w:sz="0" w:space="0" w:color="auto"/>
                    <w:left w:val="none" w:sz="0" w:space="0" w:color="auto"/>
                    <w:bottom w:val="none" w:sz="0" w:space="0" w:color="auto"/>
                    <w:right w:val="none" w:sz="0" w:space="0" w:color="auto"/>
                  </w:divBdr>
                </w:div>
                <w:div w:id="1929119781">
                  <w:marLeft w:val="0"/>
                  <w:marRight w:val="0"/>
                  <w:marTop w:val="0"/>
                  <w:marBottom w:val="0"/>
                  <w:divBdr>
                    <w:top w:val="none" w:sz="0" w:space="0" w:color="auto"/>
                    <w:left w:val="none" w:sz="0" w:space="0" w:color="auto"/>
                    <w:bottom w:val="none" w:sz="0" w:space="0" w:color="auto"/>
                    <w:right w:val="none" w:sz="0" w:space="0" w:color="auto"/>
                  </w:divBdr>
                </w:div>
                <w:div w:id="1929119783">
                  <w:marLeft w:val="0"/>
                  <w:marRight w:val="0"/>
                  <w:marTop w:val="0"/>
                  <w:marBottom w:val="0"/>
                  <w:divBdr>
                    <w:top w:val="none" w:sz="0" w:space="0" w:color="auto"/>
                    <w:left w:val="none" w:sz="0" w:space="0" w:color="auto"/>
                    <w:bottom w:val="none" w:sz="0" w:space="0" w:color="auto"/>
                    <w:right w:val="none" w:sz="0" w:space="0" w:color="auto"/>
                  </w:divBdr>
                </w:div>
                <w:div w:id="1929119787">
                  <w:marLeft w:val="0"/>
                  <w:marRight w:val="0"/>
                  <w:marTop w:val="0"/>
                  <w:marBottom w:val="0"/>
                  <w:divBdr>
                    <w:top w:val="none" w:sz="0" w:space="0" w:color="auto"/>
                    <w:left w:val="none" w:sz="0" w:space="0" w:color="auto"/>
                    <w:bottom w:val="none" w:sz="0" w:space="0" w:color="auto"/>
                    <w:right w:val="none" w:sz="0" w:space="0" w:color="auto"/>
                  </w:divBdr>
                </w:div>
                <w:div w:id="1929119789">
                  <w:marLeft w:val="0"/>
                  <w:marRight w:val="0"/>
                  <w:marTop w:val="0"/>
                  <w:marBottom w:val="0"/>
                  <w:divBdr>
                    <w:top w:val="none" w:sz="0" w:space="0" w:color="auto"/>
                    <w:left w:val="none" w:sz="0" w:space="0" w:color="auto"/>
                    <w:bottom w:val="none" w:sz="0" w:space="0" w:color="auto"/>
                    <w:right w:val="none" w:sz="0" w:space="0" w:color="auto"/>
                  </w:divBdr>
                </w:div>
                <w:div w:id="1929119790">
                  <w:marLeft w:val="0"/>
                  <w:marRight w:val="0"/>
                  <w:marTop w:val="0"/>
                  <w:marBottom w:val="0"/>
                  <w:divBdr>
                    <w:top w:val="none" w:sz="0" w:space="0" w:color="auto"/>
                    <w:left w:val="none" w:sz="0" w:space="0" w:color="auto"/>
                    <w:bottom w:val="none" w:sz="0" w:space="0" w:color="auto"/>
                    <w:right w:val="none" w:sz="0" w:space="0" w:color="auto"/>
                  </w:divBdr>
                </w:div>
                <w:div w:id="1929119791">
                  <w:marLeft w:val="0"/>
                  <w:marRight w:val="0"/>
                  <w:marTop w:val="0"/>
                  <w:marBottom w:val="0"/>
                  <w:divBdr>
                    <w:top w:val="none" w:sz="0" w:space="0" w:color="auto"/>
                    <w:left w:val="none" w:sz="0" w:space="0" w:color="auto"/>
                    <w:bottom w:val="none" w:sz="0" w:space="0" w:color="auto"/>
                    <w:right w:val="none" w:sz="0" w:space="0" w:color="auto"/>
                  </w:divBdr>
                </w:div>
                <w:div w:id="1929119793">
                  <w:marLeft w:val="0"/>
                  <w:marRight w:val="0"/>
                  <w:marTop w:val="0"/>
                  <w:marBottom w:val="0"/>
                  <w:divBdr>
                    <w:top w:val="none" w:sz="0" w:space="0" w:color="auto"/>
                    <w:left w:val="none" w:sz="0" w:space="0" w:color="auto"/>
                    <w:bottom w:val="none" w:sz="0" w:space="0" w:color="auto"/>
                    <w:right w:val="none" w:sz="0" w:space="0" w:color="auto"/>
                  </w:divBdr>
                </w:div>
                <w:div w:id="1929119801">
                  <w:marLeft w:val="0"/>
                  <w:marRight w:val="0"/>
                  <w:marTop w:val="0"/>
                  <w:marBottom w:val="0"/>
                  <w:divBdr>
                    <w:top w:val="none" w:sz="0" w:space="0" w:color="auto"/>
                    <w:left w:val="none" w:sz="0" w:space="0" w:color="auto"/>
                    <w:bottom w:val="none" w:sz="0" w:space="0" w:color="auto"/>
                    <w:right w:val="none" w:sz="0" w:space="0" w:color="auto"/>
                  </w:divBdr>
                </w:div>
                <w:div w:id="1929119803">
                  <w:marLeft w:val="0"/>
                  <w:marRight w:val="0"/>
                  <w:marTop w:val="0"/>
                  <w:marBottom w:val="0"/>
                  <w:divBdr>
                    <w:top w:val="none" w:sz="0" w:space="0" w:color="auto"/>
                    <w:left w:val="none" w:sz="0" w:space="0" w:color="auto"/>
                    <w:bottom w:val="none" w:sz="0" w:space="0" w:color="auto"/>
                    <w:right w:val="none" w:sz="0" w:space="0" w:color="auto"/>
                  </w:divBdr>
                </w:div>
                <w:div w:id="1929119804">
                  <w:marLeft w:val="0"/>
                  <w:marRight w:val="0"/>
                  <w:marTop w:val="0"/>
                  <w:marBottom w:val="0"/>
                  <w:divBdr>
                    <w:top w:val="none" w:sz="0" w:space="0" w:color="auto"/>
                    <w:left w:val="none" w:sz="0" w:space="0" w:color="auto"/>
                    <w:bottom w:val="none" w:sz="0" w:space="0" w:color="auto"/>
                    <w:right w:val="none" w:sz="0" w:space="0" w:color="auto"/>
                  </w:divBdr>
                </w:div>
                <w:div w:id="1929119806">
                  <w:marLeft w:val="0"/>
                  <w:marRight w:val="0"/>
                  <w:marTop w:val="0"/>
                  <w:marBottom w:val="0"/>
                  <w:divBdr>
                    <w:top w:val="none" w:sz="0" w:space="0" w:color="auto"/>
                    <w:left w:val="none" w:sz="0" w:space="0" w:color="auto"/>
                    <w:bottom w:val="none" w:sz="0" w:space="0" w:color="auto"/>
                    <w:right w:val="none" w:sz="0" w:space="0" w:color="auto"/>
                  </w:divBdr>
                </w:div>
                <w:div w:id="1929119807">
                  <w:marLeft w:val="0"/>
                  <w:marRight w:val="0"/>
                  <w:marTop w:val="0"/>
                  <w:marBottom w:val="0"/>
                  <w:divBdr>
                    <w:top w:val="none" w:sz="0" w:space="0" w:color="auto"/>
                    <w:left w:val="none" w:sz="0" w:space="0" w:color="auto"/>
                    <w:bottom w:val="none" w:sz="0" w:space="0" w:color="auto"/>
                    <w:right w:val="none" w:sz="0" w:space="0" w:color="auto"/>
                  </w:divBdr>
                </w:div>
                <w:div w:id="1929119808">
                  <w:marLeft w:val="0"/>
                  <w:marRight w:val="0"/>
                  <w:marTop w:val="0"/>
                  <w:marBottom w:val="0"/>
                  <w:divBdr>
                    <w:top w:val="none" w:sz="0" w:space="0" w:color="auto"/>
                    <w:left w:val="none" w:sz="0" w:space="0" w:color="auto"/>
                    <w:bottom w:val="none" w:sz="0" w:space="0" w:color="auto"/>
                    <w:right w:val="none" w:sz="0" w:space="0" w:color="auto"/>
                  </w:divBdr>
                </w:div>
                <w:div w:id="1929119810">
                  <w:marLeft w:val="0"/>
                  <w:marRight w:val="0"/>
                  <w:marTop w:val="0"/>
                  <w:marBottom w:val="0"/>
                  <w:divBdr>
                    <w:top w:val="none" w:sz="0" w:space="0" w:color="auto"/>
                    <w:left w:val="none" w:sz="0" w:space="0" w:color="auto"/>
                    <w:bottom w:val="none" w:sz="0" w:space="0" w:color="auto"/>
                    <w:right w:val="none" w:sz="0" w:space="0" w:color="auto"/>
                  </w:divBdr>
                </w:div>
                <w:div w:id="1929119812">
                  <w:marLeft w:val="0"/>
                  <w:marRight w:val="0"/>
                  <w:marTop w:val="0"/>
                  <w:marBottom w:val="0"/>
                  <w:divBdr>
                    <w:top w:val="none" w:sz="0" w:space="0" w:color="auto"/>
                    <w:left w:val="none" w:sz="0" w:space="0" w:color="auto"/>
                    <w:bottom w:val="none" w:sz="0" w:space="0" w:color="auto"/>
                    <w:right w:val="none" w:sz="0" w:space="0" w:color="auto"/>
                  </w:divBdr>
                </w:div>
                <w:div w:id="1929119815">
                  <w:marLeft w:val="0"/>
                  <w:marRight w:val="0"/>
                  <w:marTop w:val="0"/>
                  <w:marBottom w:val="0"/>
                  <w:divBdr>
                    <w:top w:val="none" w:sz="0" w:space="0" w:color="auto"/>
                    <w:left w:val="none" w:sz="0" w:space="0" w:color="auto"/>
                    <w:bottom w:val="none" w:sz="0" w:space="0" w:color="auto"/>
                    <w:right w:val="none" w:sz="0" w:space="0" w:color="auto"/>
                  </w:divBdr>
                </w:div>
                <w:div w:id="1929119816">
                  <w:marLeft w:val="0"/>
                  <w:marRight w:val="0"/>
                  <w:marTop w:val="0"/>
                  <w:marBottom w:val="0"/>
                  <w:divBdr>
                    <w:top w:val="none" w:sz="0" w:space="0" w:color="auto"/>
                    <w:left w:val="none" w:sz="0" w:space="0" w:color="auto"/>
                    <w:bottom w:val="none" w:sz="0" w:space="0" w:color="auto"/>
                    <w:right w:val="none" w:sz="0" w:space="0" w:color="auto"/>
                  </w:divBdr>
                </w:div>
                <w:div w:id="1929119817">
                  <w:marLeft w:val="0"/>
                  <w:marRight w:val="0"/>
                  <w:marTop w:val="0"/>
                  <w:marBottom w:val="0"/>
                  <w:divBdr>
                    <w:top w:val="none" w:sz="0" w:space="0" w:color="auto"/>
                    <w:left w:val="none" w:sz="0" w:space="0" w:color="auto"/>
                    <w:bottom w:val="none" w:sz="0" w:space="0" w:color="auto"/>
                    <w:right w:val="none" w:sz="0" w:space="0" w:color="auto"/>
                  </w:divBdr>
                </w:div>
                <w:div w:id="1929119822">
                  <w:marLeft w:val="0"/>
                  <w:marRight w:val="0"/>
                  <w:marTop w:val="0"/>
                  <w:marBottom w:val="0"/>
                  <w:divBdr>
                    <w:top w:val="none" w:sz="0" w:space="0" w:color="auto"/>
                    <w:left w:val="none" w:sz="0" w:space="0" w:color="auto"/>
                    <w:bottom w:val="none" w:sz="0" w:space="0" w:color="auto"/>
                    <w:right w:val="none" w:sz="0" w:space="0" w:color="auto"/>
                  </w:divBdr>
                </w:div>
                <w:div w:id="1929119829">
                  <w:marLeft w:val="0"/>
                  <w:marRight w:val="0"/>
                  <w:marTop w:val="0"/>
                  <w:marBottom w:val="0"/>
                  <w:divBdr>
                    <w:top w:val="none" w:sz="0" w:space="0" w:color="auto"/>
                    <w:left w:val="none" w:sz="0" w:space="0" w:color="auto"/>
                    <w:bottom w:val="none" w:sz="0" w:space="0" w:color="auto"/>
                    <w:right w:val="none" w:sz="0" w:space="0" w:color="auto"/>
                  </w:divBdr>
                </w:div>
                <w:div w:id="1929119830">
                  <w:marLeft w:val="0"/>
                  <w:marRight w:val="0"/>
                  <w:marTop w:val="0"/>
                  <w:marBottom w:val="0"/>
                  <w:divBdr>
                    <w:top w:val="none" w:sz="0" w:space="0" w:color="auto"/>
                    <w:left w:val="none" w:sz="0" w:space="0" w:color="auto"/>
                    <w:bottom w:val="none" w:sz="0" w:space="0" w:color="auto"/>
                    <w:right w:val="none" w:sz="0" w:space="0" w:color="auto"/>
                  </w:divBdr>
                </w:div>
                <w:div w:id="1929119831">
                  <w:marLeft w:val="0"/>
                  <w:marRight w:val="0"/>
                  <w:marTop w:val="0"/>
                  <w:marBottom w:val="0"/>
                  <w:divBdr>
                    <w:top w:val="none" w:sz="0" w:space="0" w:color="auto"/>
                    <w:left w:val="none" w:sz="0" w:space="0" w:color="auto"/>
                    <w:bottom w:val="none" w:sz="0" w:space="0" w:color="auto"/>
                    <w:right w:val="none" w:sz="0" w:space="0" w:color="auto"/>
                  </w:divBdr>
                </w:div>
                <w:div w:id="1929119834">
                  <w:marLeft w:val="0"/>
                  <w:marRight w:val="0"/>
                  <w:marTop w:val="0"/>
                  <w:marBottom w:val="0"/>
                  <w:divBdr>
                    <w:top w:val="none" w:sz="0" w:space="0" w:color="auto"/>
                    <w:left w:val="none" w:sz="0" w:space="0" w:color="auto"/>
                    <w:bottom w:val="none" w:sz="0" w:space="0" w:color="auto"/>
                    <w:right w:val="none" w:sz="0" w:space="0" w:color="auto"/>
                  </w:divBdr>
                </w:div>
                <w:div w:id="1929119835">
                  <w:marLeft w:val="0"/>
                  <w:marRight w:val="0"/>
                  <w:marTop w:val="0"/>
                  <w:marBottom w:val="0"/>
                  <w:divBdr>
                    <w:top w:val="none" w:sz="0" w:space="0" w:color="auto"/>
                    <w:left w:val="none" w:sz="0" w:space="0" w:color="auto"/>
                    <w:bottom w:val="none" w:sz="0" w:space="0" w:color="auto"/>
                    <w:right w:val="none" w:sz="0" w:space="0" w:color="auto"/>
                  </w:divBdr>
                </w:div>
                <w:div w:id="1929119838">
                  <w:marLeft w:val="0"/>
                  <w:marRight w:val="0"/>
                  <w:marTop w:val="0"/>
                  <w:marBottom w:val="0"/>
                  <w:divBdr>
                    <w:top w:val="none" w:sz="0" w:space="0" w:color="auto"/>
                    <w:left w:val="none" w:sz="0" w:space="0" w:color="auto"/>
                    <w:bottom w:val="none" w:sz="0" w:space="0" w:color="auto"/>
                    <w:right w:val="none" w:sz="0" w:space="0" w:color="auto"/>
                  </w:divBdr>
                </w:div>
                <w:div w:id="1929119841">
                  <w:marLeft w:val="0"/>
                  <w:marRight w:val="0"/>
                  <w:marTop w:val="0"/>
                  <w:marBottom w:val="0"/>
                  <w:divBdr>
                    <w:top w:val="none" w:sz="0" w:space="0" w:color="auto"/>
                    <w:left w:val="none" w:sz="0" w:space="0" w:color="auto"/>
                    <w:bottom w:val="none" w:sz="0" w:space="0" w:color="auto"/>
                    <w:right w:val="none" w:sz="0" w:space="0" w:color="auto"/>
                  </w:divBdr>
                </w:div>
                <w:div w:id="1929119842">
                  <w:marLeft w:val="0"/>
                  <w:marRight w:val="0"/>
                  <w:marTop w:val="0"/>
                  <w:marBottom w:val="0"/>
                  <w:divBdr>
                    <w:top w:val="none" w:sz="0" w:space="0" w:color="auto"/>
                    <w:left w:val="none" w:sz="0" w:space="0" w:color="auto"/>
                    <w:bottom w:val="none" w:sz="0" w:space="0" w:color="auto"/>
                    <w:right w:val="none" w:sz="0" w:space="0" w:color="auto"/>
                  </w:divBdr>
                </w:div>
                <w:div w:id="1929119844">
                  <w:marLeft w:val="0"/>
                  <w:marRight w:val="0"/>
                  <w:marTop w:val="0"/>
                  <w:marBottom w:val="0"/>
                  <w:divBdr>
                    <w:top w:val="none" w:sz="0" w:space="0" w:color="auto"/>
                    <w:left w:val="none" w:sz="0" w:space="0" w:color="auto"/>
                    <w:bottom w:val="none" w:sz="0" w:space="0" w:color="auto"/>
                    <w:right w:val="none" w:sz="0" w:space="0" w:color="auto"/>
                  </w:divBdr>
                </w:div>
                <w:div w:id="1929119849">
                  <w:marLeft w:val="0"/>
                  <w:marRight w:val="0"/>
                  <w:marTop w:val="0"/>
                  <w:marBottom w:val="0"/>
                  <w:divBdr>
                    <w:top w:val="none" w:sz="0" w:space="0" w:color="auto"/>
                    <w:left w:val="none" w:sz="0" w:space="0" w:color="auto"/>
                    <w:bottom w:val="none" w:sz="0" w:space="0" w:color="auto"/>
                    <w:right w:val="none" w:sz="0" w:space="0" w:color="auto"/>
                  </w:divBdr>
                </w:div>
                <w:div w:id="1929119850">
                  <w:marLeft w:val="0"/>
                  <w:marRight w:val="0"/>
                  <w:marTop w:val="0"/>
                  <w:marBottom w:val="0"/>
                  <w:divBdr>
                    <w:top w:val="none" w:sz="0" w:space="0" w:color="auto"/>
                    <w:left w:val="none" w:sz="0" w:space="0" w:color="auto"/>
                    <w:bottom w:val="none" w:sz="0" w:space="0" w:color="auto"/>
                    <w:right w:val="none" w:sz="0" w:space="0" w:color="auto"/>
                  </w:divBdr>
                </w:div>
                <w:div w:id="1929119852">
                  <w:marLeft w:val="0"/>
                  <w:marRight w:val="0"/>
                  <w:marTop w:val="0"/>
                  <w:marBottom w:val="0"/>
                  <w:divBdr>
                    <w:top w:val="none" w:sz="0" w:space="0" w:color="auto"/>
                    <w:left w:val="none" w:sz="0" w:space="0" w:color="auto"/>
                    <w:bottom w:val="none" w:sz="0" w:space="0" w:color="auto"/>
                    <w:right w:val="none" w:sz="0" w:space="0" w:color="auto"/>
                  </w:divBdr>
                </w:div>
                <w:div w:id="1929119853">
                  <w:marLeft w:val="0"/>
                  <w:marRight w:val="0"/>
                  <w:marTop w:val="0"/>
                  <w:marBottom w:val="0"/>
                  <w:divBdr>
                    <w:top w:val="none" w:sz="0" w:space="0" w:color="auto"/>
                    <w:left w:val="none" w:sz="0" w:space="0" w:color="auto"/>
                    <w:bottom w:val="none" w:sz="0" w:space="0" w:color="auto"/>
                    <w:right w:val="none" w:sz="0" w:space="0" w:color="auto"/>
                  </w:divBdr>
                </w:div>
                <w:div w:id="1929119854">
                  <w:marLeft w:val="0"/>
                  <w:marRight w:val="0"/>
                  <w:marTop w:val="0"/>
                  <w:marBottom w:val="0"/>
                  <w:divBdr>
                    <w:top w:val="none" w:sz="0" w:space="0" w:color="auto"/>
                    <w:left w:val="none" w:sz="0" w:space="0" w:color="auto"/>
                    <w:bottom w:val="none" w:sz="0" w:space="0" w:color="auto"/>
                    <w:right w:val="none" w:sz="0" w:space="0" w:color="auto"/>
                  </w:divBdr>
                </w:div>
                <w:div w:id="1929119855">
                  <w:marLeft w:val="0"/>
                  <w:marRight w:val="0"/>
                  <w:marTop w:val="0"/>
                  <w:marBottom w:val="0"/>
                  <w:divBdr>
                    <w:top w:val="none" w:sz="0" w:space="0" w:color="auto"/>
                    <w:left w:val="none" w:sz="0" w:space="0" w:color="auto"/>
                    <w:bottom w:val="none" w:sz="0" w:space="0" w:color="auto"/>
                    <w:right w:val="none" w:sz="0" w:space="0" w:color="auto"/>
                  </w:divBdr>
                </w:div>
                <w:div w:id="1929119856">
                  <w:marLeft w:val="0"/>
                  <w:marRight w:val="0"/>
                  <w:marTop w:val="0"/>
                  <w:marBottom w:val="0"/>
                  <w:divBdr>
                    <w:top w:val="none" w:sz="0" w:space="0" w:color="auto"/>
                    <w:left w:val="none" w:sz="0" w:space="0" w:color="auto"/>
                    <w:bottom w:val="none" w:sz="0" w:space="0" w:color="auto"/>
                    <w:right w:val="none" w:sz="0" w:space="0" w:color="auto"/>
                  </w:divBdr>
                </w:div>
                <w:div w:id="1929119859">
                  <w:marLeft w:val="0"/>
                  <w:marRight w:val="0"/>
                  <w:marTop w:val="0"/>
                  <w:marBottom w:val="0"/>
                  <w:divBdr>
                    <w:top w:val="none" w:sz="0" w:space="0" w:color="auto"/>
                    <w:left w:val="none" w:sz="0" w:space="0" w:color="auto"/>
                    <w:bottom w:val="none" w:sz="0" w:space="0" w:color="auto"/>
                    <w:right w:val="none" w:sz="0" w:space="0" w:color="auto"/>
                  </w:divBdr>
                </w:div>
                <w:div w:id="1929119861">
                  <w:marLeft w:val="0"/>
                  <w:marRight w:val="0"/>
                  <w:marTop w:val="0"/>
                  <w:marBottom w:val="0"/>
                  <w:divBdr>
                    <w:top w:val="none" w:sz="0" w:space="0" w:color="auto"/>
                    <w:left w:val="none" w:sz="0" w:space="0" w:color="auto"/>
                    <w:bottom w:val="none" w:sz="0" w:space="0" w:color="auto"/>
                    <w:right w:val="none" w:sz="0" w:space="0" w:color="auto"/>
                  </w:divBdr>
                </w:div>
                <w:div w:id="1929119863">
                  <w:marLeft w:val="0"/>
                  <w:marRight w:val="0"/>
                  <w:marTop w:val="0"/>
                  <w:marBottom w:val="0"/>
                  <w:divBdr>
                    <w:top w:val="none" w:sz="0" w:space="0" w:color="auto"/>
                    <w:left w:val="none" w:sz="0" w:space="0" w:color="auto"/>
                    <w:bottom w:val="none" w:sz="0" w:space="0" w:color="auto"/>
                    <w:right w:val="none" w:sz="0" w:space="0" w:color="auto"/>
                  </w:divBdr>
                </w:div>
                <w:div w:id="1929119867">
                  <w:marLeft w:val="0"/>
                  <w:marRight w:val="0"/>
                  <w:marTop w:val="0"/>
                  <w:marBottom w:val="0"/>
                  <w:divBdr>
                    <w:top w:val="none" w:sz="0" w:space="0" w:color="auto"/>
                    <w:left w:val="none" w:sz="0" w:space="0" w:color="auto"/>
                    <w:bottom w:val="none" w:sz="0" w:space="0" w:color="auto"/>
                    <w:right w:val="none" w:sz="0" w:space="0" w:color="auto"/>
                  </w:divBdr>
                </w:div>
                <w:div w:id="1929119870">
                  <w:marLeft w:val="0"/>
                  <w:marRight w:val="0"/>
                  <w:marTop w:val="0"/>
                  <w:marBottom w:val="0"/>
                  <w:divBdr>
                    <w:top w:val="none" w:sz="0" w:space="0" w:color="auto"/>
                    <w:left w:val="none" w:sz="0" w:space="0" w:color="auto"/>
                    <w:bottom w:val="none" w:sz="0" w:space="0" w:color="auto"/>
                    <w:right w:val="none" w:sz="0" w:space="0" w:color="auto"/>
                  </w:divBdr>
                </w:div>
                <w:div w:id="1929119871">
                  <w:marLeft w:val="0"/>
                  <w:marRight w:val="0"/>
                  <w:marTop w:val="0"/>
                  <w:marBottom w:val="0"/>
                  <w:divBdr>
                    <w:top w:val="none" w:sz="0" w:space="0" w:color="auto"/>
                    <w:left w:val="none" w:sz="0" w:space="0" w:color="auto"/>
                    <w:bottom w:val="none" w:sz="0" w:space="0" w:color="auto"/>
                    <w:right w:val="none" w:sz="0" w:space="0" w:color="auto"/>
                  </w:divBdr>
                </w:div>
                <w:div w:id="1929119874">
                  <w:marLeft w:val="0"/>
                  <w:marRight w:val="0"/>
                  <w:marTop w:val="0"/>
                  <w:marBottom w:val="0"/>
                  <w:divBdr>
                    <w:top w:val="none" w:sz="0" w:space="0" w:color="auto"/>
                    <w:left w:val="none" w:sz="0" w:space="0" w:color="auto"/>
                    <w:bottom w:val="none" w:sz="0" w:space="0" w:color="auto"/>
                    <w:right w:val="none" w:sz="0" w:space="0" w:color="auto"/>
                  </w:divBdr>
                </w:div>
                <w:div w:id="1929119881">
                  <w:marLeft w:val="0"/>
                  <w:marRight w:val="0"/>
                  <w:marTop w:val="0"/>
                  <w:marBottom w:val="0"/>
                  <w:divBdr>
                    <w:top w:val="none" w:sz="0" w:space="0" w:color="auto"/>
                    <w:left w:val="none" w:sz="0" w:space="0" w:color="auto"/>
                    <w:bottom w:val="none" w:sz="0" w:space="0" w:color="auto"/>
                    <w:right w:val="none" w:sz="0" w:space="0" w:color="auto"/>
                  </w:divBdr>
                </w:div>
                <w:div w:id="1929119882">
                  <w:marLeft w:val="0"/>
                  <w:marRight w:val="0"/>
                  <w:marTop w:val="0"/>
                  <w:marBottom w:val="0"/>
                  <w:divBdr>
                    <w:top w:val="none" w:sz="0" w:space="0" w:color="auto"/>
                    <w:left w:val="none" w:sz="0" w:space="0" w:color="auto"/>
                    <w:bottom w:val="none" w:sz="0" w:space="0" w:color="auto"/>
                    <w:right w:val="none" w:sz="0" w:space="0" w:color="auto"/>
                  </w:divBdr>
                </w:div>
                <w:div w:id="1929119887">
                  <w:marLeft w:val="0"/>
                  <w:marRight w:val="0"/>
                  <w:marTop w:val="0"/>
                  <w:marBottom w:val="0"/>
                  <w:divBdr>
                    <w:top w:val="none" w:sz="0" w:space="0" w:color="auto"/>
                    <w:left w:val="none" w:sz="0" w:space="0" w:color="auto"/>
                    <w:bottom w:val="none" w:sz="0" w:space="0" w:color="auto"/>
                    <w:right w:val="none" w:sz="0" w:space="0" w:color="auto"/>
                  </w:divBdr>
                </w:div>
                <w:div w:id="1929119890">
                  <w:marLeft w:val="0"/>
                  <w:marRight w:val="0"/>
                  <w:marTop w:val="0"/>
                  <w:marBottom w:val="0"/>
                  <w:divBdr>
                    <w:top w:val="none" w:sz="0" w:space="0" w:color="auto"/>
                    <w:left w:val="none" w:sz="0" w:space="0" w:color="auto"/>
                    <w:bottom w:val="none" w:sz="0" w:space="0" w:color="auto"/>
                    <w:right w:val="none" w:sz="0" w:space="0" w:color="auto"/>
                  </w:divBdr>
                </w:div>
                <w:div w:id="1929119892">
                  <w:marLeft w:val="0"/>
                  <w:marRight w:val="0"/>
                  <w:marTop w:val="0"/>
                  <w:marBottom w:val="0"/>
                  <w:divBdr>
                    <w:top w:val="none" w:sz="0" w:space="0" w:color="auto"/>
                    <w:left w:val="none" w:sz="0" w:space="0" w:color="auto"/>
                    <w:bottom w:val="none" w:sz="0" w:space="0" w:color="auto"/>
                    <w:right w:val="none" w:sz="0" w:space="0" w:color="auto"/>
                  </w:divBdr>
                </w:div>
                <w:div w:id="1929119893">
                  <w:marLeft w:val="0"/>
                  <w:marRight w:val="0"/>
                  <w:marTop w:val="0"/>
                  <w:marBottom w:val="0"/>
                  <w:divBdr>
                    <w:top w:val="none" w:sz="0" w:space="0" w:color="auto"/>
                    <w:left w:val="none" w:sz="0" w:space="0" w:color="auto"/>
                    <w:bottom w:val="none" w:sz="0" w:space="0" w:color="auto"/>
                    <w:right w:val="none" w:sz="0" w:space="0" w:color="auto"/>
                  </w:divBdr>
                </w:div>
                <w:div w:id="1929119894">
                  <w:marLeft w:val="0"/>
                  <w:marRight w:val="0"/>
                  <w:marTop w:val="0"/>
                  <w:marBottom w:val="0"/>
                  <w:divBdr>
                    <w:top w:val="none" w:sz="0" w:space="0" w:color="auto"/>
                    <w:left w:val="none" w:sz="0" w:space="0" w:color="auto"/>
                    <w:bottom w:val="none" w:sz="0" w:space="0" w:color="auto"/>
                    <w:right w:val="none" w:sz="0" w:space="0" w:color="auto"/>
                  </w:divBdr>
                </w:div>
                <w:div w:id="1929119896">
                  <w:marLeft w:val="0"/>
                  <w:marRight w:val="0"/>
                  <w:marTop w:val="0"/>
                  <w:marBottom w:val="0"/>
                  <w:divBdr>
                    <w:top w:val="none" w:sz="0" w:space="0" w:color="auto"/>
                    <w:left w:val="none" w:sz="0" w:space="0" w:color="auto"/>
                    <w:bottom w:val="none" w:sz="0" w:space="0" w:color="auto"/>
                    <w:right w:val="none" w:sz="0" w:space="0" w:color="auto"/>
                  </w:divBdr>
                </w:div>
                <w:div w:id="192911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19864">
          <w:marLeft w:val="0"/>
          <w:marRight w:val="0"/>
          <w:marTop w:val="0"/>
          <w:marBottom w:val="0"/>
          <w:divBdr>
            <w:top w:val="none" w:sz="0" w:space="0" w:color="auto"/>
            <w:left w:val="none" w:sz="0" w:space="0" w:color="auto"/>
            <w:bottom w:val="none" w:sz="0" w:space="0" w:color="auto"/>
            <w:right w:val="none" w:sz="0" w:space="0" w:color="auto"/>
          </w:divBdr>
        </w:div>
        <w:div w:id="1929119866">
          <w:marLeft w:val="0"/>
          <w:marRight w:val="0"/>
          <w:marTop w:val="0"/>
          <w:marBottom w:val="0"/>
          <w:divBdr>
            <w:top w:val="none" w:sz="0" w:space="0" w:color="auto"/>
            <w:left w:val="none" w:sz="0" w:space="0" w:color="auto"/>
            <w:bottom w:val="none" w:sz="0" w:space="0" w:color="auto"/>
            <w:right w:val="none" w:sz="0" w:space="0" w:color="auto"/>
          </w:divBdr>
        </w:div>
        <w:div w:id="1929119869">
          <w:marLeft w:val="0"/>
          <w:marRight w:val="0"/>
          <w:marTop w:val="0"/>
          <w:marBottom w:val="0"/>
          <w:divBdr>
            <w:top w:val="none" w:sz="0" w:space="0" w:color="auto"/>
            <w:left w:val="none" w:sz="0" w:space="0" w:color="auto"/>
            <w:bottom w:val="none" w:sz="0" w:space="0" w:color="auto"/>
            <w:right w:val="none" w:sz="0" w:space="0" w:color="auto"/>
          </w:divBdr>
        </w:div>
        <w:div w:id="1929119872">
          <w:marLeft w:val="0"/>
          <w:marRight w:val="0"/>
          <w:marTop w:val="0"/>
          <w:marBottom w:val="0"/>
          <w:divBdr>
            <w:top w:val="none" w:sz="0" w:space="0" w:color="auto"/>
            <w:left w:val="none" w:sz="0" w:space="0" w:color="auto"/>
            <w:bottom w:val="none" w:sz="0" w:space="0" w:color="auto"/>
            <w:right w:val="none" w:sz="0" w:space="0" w:color="auto"/>
          </w:divBdr>
        </w:div>
        <w:div w:id="1929119878">
          <w:marLeft w:val="0"/>
          <w:marRight w:val="0"/>
          <w:marTop w:val="0"/>
          <w:marBottom w:val="0"/>
          <w:divBdr>
            <w:top w:val="none" w:sz="0" w:space="0" w:color="auto"/>
            <w:left w:val="none" w:sz="0" w:space="0" w:color="auto"/>
            <w:bottom w:val="none" w:sz="0" w:space="0" w:color="auto"/>
            <w:right w:val="none" w:sz="0" w:space="0" w:color="auto"/>
          </w:divBdr>
        </w:div>
        <w:div w:id="1929119879">
          <w:marLeft w:val="0"/>
          <w:marRight w:val="0"/>
          <w:marTop w:val="0"/>
          <w:marBottom w:val="0"/>
          <w:divBdr>
            <w:top w:val="none" w:sz="0" w:space="0" w:color="auto"/>
            <w:left w:val="none" w:sz="0" w:space="0" w:color="auto"/>
            <w:bottom w:val="none" w:sz="0" w:space="0" w:color="auto"/>
            <w:right w:val="none" w:sz="0" w:space="0" w:color="auto"/>
          </w:divBdr>
        </w:div>
        <w:div w:id="1929119897">
          <w:marLeft w:val="0"/>
          <w:marRight w:val="0"/>
          <w:marTop w:val="0"/>
          <w:marBottom w:val="0"/>
          <w:divBdr>
            <w:top w:val="none" w:sz="0" w:space="0" w:color="auto"/>
            <w:left w:val="none" w:sz="0" w:space="0" w:color="auto"/>
            <w:bottom w:val="none" w:sz="0" w:space="0" w:color="auto"/>
            <w:right w:val="none" w:sz="0" w:space="0" w:color="auto"/>
          </w:divBdr>
        </w:div>
        <w:div w:id="19291198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10</Pages>
  <Words>5773</Words>
  <Characters>34062</Characters>
  <Application>Microsoft Office Word</Application>
  <DocSecurity>0</DocSecurity>
  <Lines>283</Lines>
  <Paragraphs>79</Paragraphs>
  <ScaleCrop>false</ScaleCrop>
  <HeadingPairs>
    <vt:vector size="2" baseType="variant">
      <vt:variant>
        <vt:lpstr>Název</vt:lpstr>
      </vt:variant>
      <vt:variant>
        <vt:i4>1</vt:i4>
      </vt:variant>
    </vt:vector>
  </HeadingPairs>
  <TitlesOfParts>
    <vt:vector size="1" baseType="lpstr">
      <vt:lpstr>Návrh projektu do veřejné soutěže ve výzkumu, experimentálním vývoji a inovacích na podporu grantových projektů základního výzkumu pro Standardní projekty na rok 2016 </vt:lpstr>
    </vt:vector>
  </TitlesOfParts>
  <Company/>
  <LinksUpToDate>false</LinksUpToDate>
  <CharactersWithSpaces>39756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Návrh projektu do veřejné soutěže ve výzkumu, experimentálním vývoji a inovacích na podporu grantových projektů základního výzkumu pro Standardní projekty na rok 2016 </dc:title>
  <dc:subject/>
  <dc:creator>okay</dc:creator>
  <cp:keywords/>
  <dc:description/>
  <cp:lastModifiedBy>Jakubec</cp:lastModifiedBy>
  <cp:revision>4</cp:revision>
  <dcterms:created xsi:type="dcterms:W3CDTF">2015-06-20T19:13:00Z</dcterms:created>
  <dcterms:modified xsi:type="dcterms:W3CDTF">2015-06-23T14:56:00Z</dcterms:modified>
</cp:coreProperties>
</file>