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232C12" w14:textId="77777777" w:rsidR="00B708BF" w:rsidRPr="00FA32EF" w:rsidRDefault="000225B9" w:rsidP="00FA32EF">
      <w:pPr>
        <w:spacing w:line="240" w:lineRule="auto"/>
        <w:rPr>
          <w:b/>
          <w:sz w:val="22"/>
        </w:rPr>
      </w:pPr>
      <w:r w:rsidRPr="00FA32EF">
        <w:rPr>
          <w:b/>
          <w:sz w:val="22"/>
        </w:rPr>
        <w:t xml:space="preserve">Část C1 – Zdůvodnění podání </w:t>
      </w:r>
      <w:commentRangeStart w:id="0"/>
      <w:r w:rsidRPr="00FA32EF">
        <w:rPr>
          <w:b/>
          <w:sz w:val="22"/>
        </w:rPr>
        <w:t>projektu</w:t>
      </w:r>
      <w:commentRangeEnd w:id="0"/>
      <w:r w:rsidR="0005390F">
        <w:rPr>
          <w:rStyle w:val="Odkaznakoment"/>
        </w:rPr>
        <w:commentReference w:id="0"/>
      </w:r>
    </w:p>
    <w:p w14:paraId="285EA274" w14:textId="77777777" w:rsidR="000225B9" w:rsidRPr="00FA32EF" w:rsidRDefault="000225B9" w:rsidP="00FA32EF">
      <w:pPr>
        <w:spacing w:line="240" w:lineRule="auto"/>
        <w:rPr>
          <w:sz w:val="22"/>
        </w:rPr>
      </w:pPr>
      <w:r w:rsidRPr="00FA32EF">
        <w:rPr>
          <w:sz w:val="22"/>
        </w:rPr>
        <w:t>Shrnutí současného stavu poznání dané problematiky</w:t>
      </w:r>
    </w:p>
    <w:p w14:paraId="518B15E7" w14:textId="77777777" w:rsidR="00FA32EF" w:rsidRDefault="000225B9" w:rsidP="00FA32EF">
      <w:pPr>
        <w:spacing w:line="240" w:lineRule="auto"/>
        <w:rPr>
          <w:sz w:val="22"/>
        </w:rPr>
      </w:pPr>
      <w:r w:rsidRPr="00FA32EF">
        <w:rPr>
          <w:sz w:val="22"/>
        </w:rPr>
        <w:t xml:space="preserve">Velkolosinské </w:t>
      </w:r>
      <w:r w:rsidR="00730A5C" w:rsidRPr="00FA32EF">
        <w:rPr>
          <w:sz w:val="22"/>
        </w:rPr>
        <w:t>panství doposud unikalo</w:t>
      </w:r>
      <w:r w:rsidRPr="00FA32EF">
        <w:rPr>
          <w:sz w:val="22"/>
        </w:rPr>
        <w:t xml:space="preserve"> zájmu badatelů z pole </w:t>
      </w:r>
      <w:r w:rsidR="00730A5C" w:rsidRPr="00FA32EF">
        <w:rPr>
          <w:sz w:val="22"/>
        </w:rPr>
        <w:t>dějin umění</w:t>
      </w:r>
      <w:r w:rsidRPr="00FA32EF">
        <w:rPr>
          <w:sz w:val="22"/>
        </w:rPr>
        <w:t>.</w:t>
      </w:r>
      <w:r w:rsidR="00730A5C" w:rsidRPr="00FA32EF">
        <w:rPr>
          <w:sz w:val="22"/>
        </w:rPr>
        <w:t xml:space="preserve"> Ačkoliv bylo rodu Žerotínů věnováno velké množství literatury, většina z ní pojednává o Karlu Starším ze Žerotína</w:t>
      </w:r>
      <w:r w:rsidR="0080033C" w:rsidRPr="00FA32EF">
        <w:rPr>
          <w:sz w:val="22"/>
        </w:rPr>
        <w:t xml:space="preserve"> (například Tomáš Knoz)</w:t>
      </w:r>
      <w:r w:rsidR="00730A5C" w:rsidRPr="00FA32EF">
        <w:rPr>
          <w:sz w:val="22"/>
        </w:rPr>
        <w:t xml:space="preserve">. Téma losinsko-vízmberské větve Žerotínů však zpracovala ve své diplomové práci </w:t>
      </w:r>
      <w:r w:rsidR="0080033C" w:rsidRPr="00FA32EF">
        <w:rPr>
          <w:sz w:val="22"/>
        </w:rPr>
        <w:t>Andrea Ottová Kvapilová, zabývá se celým rodokmenem této větve Žerotínů.</w:t>
      </w:r>
      <w:r w:rsidRPr="00FA32EF">
        <w:rPr>
          <w:sz w:val="22"/>
        </w:rPr>
        <w:t xml:space="preserve"> </w:t>
      </w:r>
      <w:r w:rsidR="00730A5C" w:rsidRPr="00FA32EF">
        <w:rPr>
          <w:sz w:val="22"/>
        </w:rPr>
        <w:t xml:space="preserve">V kompendiu </w:t>
      </w:r>
      <w:r w:rsidR="00730A5C" w:rsidRPr="00FA32EF">
        <w:rPr>
          <w:i/>
          <w:sz w:val="22"/>
        </w:rPr>
        <w:t>Dějin českého výtvarného umění</w:t>
      </w:r>
      <w:r w:rsidR="00730A5C" w:rsidRPr="00FA32EF">
        <w:rPr>
          <w:sz w:val="22"/>
        </w:rPr>
        <w:t xml:space="preserve"> je Velkým Losinám věnován drobný odstavec, pojednávající</w:t>
      </w:r>
      <w:r w:rsidR="00122240">
        <w:rPr>
          <w:sz w:val="22"/>
        </w:rPr>
        <w:t xml:space="preserve"> o architektonickém tvarosloví.</w:t>
      </w:r>
      <w:bookmarkStart w:id="1" w:name="_GoBack"/>
      <w:bookmarkEnd w:id="1"/>
    </w:p>
    <w:p w14:paraId="5FD42FFC" w14:textId="77777777" w:rsidR="00FA32EF" w:rsidRPr="00FA32EF" w:rsidRDefault="0080033C" w:rsidP="00FA32EF">
      <w:pPr>
        <w:spacing w:line="240" w:lineRule="auto"/>
        <w:ind w:firstLine="708"/>
        <w:rPr>
          <w:sz w:val="22"/>
        </w:rPr>
      </w:pPr>
      <w:r w:rsidRPr="00FA32EF">
        <w:rPr>
          <w:sz w:val="22"/>
        </w:rPr>
        <w:t xml:space="preserve">Cílem projektu je ozřejmit komunikaci mezi stavitelem zámku, Janem </w:t>
      </w:r>
      <w:del w:id="2" w:author="Jakubec" w:date="2015-06-23T22:40:00Z">
        <w:r w:rsidRPr="00FA32EF" w:rsidDel="0005390F">
          <w:rPr>
            <w:sz w:val="22"/>
          </w:rPr>
          <w:delText xml:space="preserve">Mladším </w:delText>
        </w:r>
      </w:del>
      <w:ins w:id="3" w:author="Jakubec" w:date="2015-06-23T22:40:00Z">
        <w:r w:rsidR="0005390F">
          <w:rPr>
            <w:sz w:val="22"/>
          </w:rPr>
          <w:t>m</w:t>
        </w:r>
        <w:r w:rsidR="0005390F" w:rsidRPr="00FA32EF">
          <w:rPr>
            <w:sz w:val="22"/>
          </w:rPr>
          <w:t xml:space="preserve">ladším </w:t>
        </w:r>
      </w:ins>
      <w:r w:rsidRPr="00FA32EF">
        <w:rPr>
          <w:sz w:val="22"/>
        </w:rPr>
        <w:t>ze Žerotína a případným stavebníkem, či architektem. Pokusit se dohledat účty a smlouvy vztahující se k architektuře, výzdobě a vybavení rezidence a na základě těchto dat vytvořit obraz o vkusu a způsobech volených k reprezentaci sebe a svého rodu. Bádání v </w:t>
      </w:r>
      <w:commentRangeStart w:id="4"/>
      <w:r w:rsidRPr="00FA32EF">
        <w:rPr>
          <w:sz w:val="22"/>
        </w:rPr>
        <w:t>archivu</w:t>
      </w:r>
      <w:commentRangeEnd w:id="4"/>
      <w:r w:rsidR="0005390F">
        <w:rPr>
          <w:rStyle w:val="Odkaznakoment"/>
        </w:rPr>
        <w:commentReference w:id="4"/>
      </w:r>
      <w:r w:rsidRPr="00FA32EF">
        <w:rPr>
          <w:sz w:val="22"/>
        </w:rPr>
        <w:t xml:space="preserve"> se však zaměří i na osobní </w:t>
      </w:r>
      <w:r w:rsidR="00B65237" w:rsidRPr="00FA32EF">
        <w:rPr>
          <w:sz w:val="22"/>
        </w:rPr>
        <w:t>korespondenci, inventáře, kroniky, matriky a další primární prameny. V první části projektu se tedy jedná o heuristiku, jejímž výsledkem by měl být seznam primárních pramenů a také další literatury a především pak data potřebná k sestavení knihy o rezidenci ve Velkých Losinách a naznačení směru a předběžné vymezení okruhů postav a událostí pro tvorbu příběhů</w:t>
      </w:r>
      <w:r w:rsidR="00950A35">
        <w:rPr>
          <w:sz w:val="22"/>
        </w:rPr>
        <w:t xml:space="preserve"> z denního chodu zámku</w:t>
      </w:r>
      <w:r w:rsidR="00B65237" w:rsidRPr="00FA32EF">
        <w:rPr>
          <w:sz w:val="22"/>
        </w:rPr>
        <w:t xml:space="preserve">. </w:t>
      </w:r>
    </w:p>
    <w:p w14:paraId="6A41B40E" w14:textId="77777777" w:rsidR="00B65237" w:rsidRDefault="00B65237" w:rsidP="00FA32EF">
      <w:pPr>
        <w:spacing w:line="240" w:lineRule="auto"/>
        <w:ind w:firstLine="708"/>
        <w:rPr>
          <w:sz w:val="22"/>
        </w:rPr>
      </w:pPr>
      <w:r w:rsidRPr="00FA32EF">
        <w:rPr>
          <w:sz w:val="22"/>
        </w:rPr>
        <w:t>Druhý běh se pak zaměří na</w:t>
      </w:r>
      <w:r w:rsidR="00230608" w:rsidRPr="00FA32EF">
        <w:rPr>
          <w:sz w:val="22"/>
        </w:rPr>
        <w:t xml:space="preserve"> přípravu publikace o rezidenci, podrobnému popisu mobiliáře a vyhodnocování všech hypotéz, odpovídání na otázky vyvstalé z první etapy. </w:t>
      </w:r>
      <w:r w:rsidR="00FA32EF">
        <w:rPr>
          <w:sz w:val="22"/>
        </w:rPr>
        <w:t xml:space="preserve">Ze všech zjištěných informací bude možné rekonstruovat struktury v komunikaci i chodu sídla. </w:t>
      </w:r>
    </w:p>
    <w:p w14:paraId="75A5714C" w14:textId="77777777" w:rsidR="00630D94" w:rsidRPr="00FA32EF" w:rsidRDefault="00630D94" w:rsidP="00FA32EF">
      <w:pPr>
        <w:spacing w:line="240" w:lineRule="auto"/>
        <w:ind w:firstLine="708"/>
        <w:rPr>
          <w:sz w:val="22"/>
        </w:rPr>
      </w:pPr>
      <w:r>
        <w:rPr>
          <w:sz w:val="22"/>
        </w:rPr>
        <w:t>Třetí rok, tedy třetí část projektu bude věnována dokončení publikací, uspořádání konference a následné propagaci výsledků výzkumu. Výstupem třetího běhu by tedy měly být obě publikace připravené k distribuci a konference shrnující nově nabyté poznatky. Pro veřejnost pak přednášky propagující zájem o historii regionu.</w:t>
      </w:r>
    </w:p>
    <w:p w14:paraId="66F8663F" w14:textId="77777777" w:rsidR="00DC7CAC" w:rsidRPr="00FA32EF" w:rsidRDefault="00230608" w:rsidP="00122240">
      <w:pPr>
        <w:spacing w:line="240" w:lineRule="auto"/>
        <w:ind w:firstLine="708"/>
        <w:rPr>
          <w:sz w:val="22"/>
        </w:rPr>
      </w:pPr>
      <w:r w:rsidRPr="00FA32EF">
        <w:rPr>
          <w:sz w:val="22"/>
        </w:rPr>
        <w:t xml:space="preserve">Zámek ve Velkých Losinách je neprobádanou etapou moravských dějin a tak bude jistě přínosem popsání problematiky jeho vzniku a </w:t>
      </w:r>
      <w:r w:rsidR="00FA32EF" w:rsidRPr="00FA32EF">
        <w:rPr>
          <w:sz w:val="22"/>
        </w:rPr>
        <w:t xml:space="preserve">také </w:t>
      </w:r>
      <w:r w:rsidRPr="00FA32EF">
        <w:rPr>
          <w:sz w:val="22"/>
        </w:rPr>
        <w:t xml:space="preserve">„tvorby“ místa jako šlechtické rezidence. </w:t>
      </w:r>
      <w:r w:rsidR="00DC7CAC">
        <w:rPr>
          <w:sz w:val="22"/>
        </w:rPr>
        <w:t xml:space="preserve">Již samotná analýza, utřídění a kritika pramenů a literatury bude pro další badatele užitečná. </w:t>
      </w:r>
      <w:r w:rsidR="00122240">
        <w:rPr>
          <w:sz w:val="22"/>
        </w:rPr>
        <w:t>Publikace o Velkých Losinách by se měla stát základem pro další bádání, měla by utřídit již publikované informace, obohatit je o další poznatky a přinést badatelský přesah v nahlížení na objekt z pohledu historie</w:t>
      </w:r>
      <w:r w:rsidR="003646AA">
        <w:rPr>
          <w:sz w:val="22"/>
        </w:rPr>
        <w:t xml:space="preserve">, dějin umění i </w:t>
      </w:r>
      <w:commentRangeStart w:id="5"/>
      <w:r w:rsidR="003646AA">
        <w:rPr>
          <w:sz w:val="22"/>
        </w:rPr>
        <w:t>sociologického</w:t>
      </w:r>
      <w:commentRangeEnd w:id="5"/>
      <w:r w:rsidR="0005390F">
        <w:rPr>
          <w:rStyle w:val="Odkaznakoment"/>
        </w:rPr>
        <w:commentReference w:id="5"/>
      </w:r>
      <w:r w:rsidR="003646AA">
        <w:rPr>
          <w:sz w:val="22"/>
        </w:rPr>
        <w:t xml:space="preserve"> hlediska</w:t>
      </w:r>
      <w:r w:rsidR="00122240">
        <w:rPr>
          <w:sz w:val="22"/>
        </w:rPr>
        <w:t xml:space="preserve">. </w:t>
      </w:r>
    </w:p>
    <w:p w14:paraId="62775F9E" w14:textId="77777777" w:rsidR="003646AA" w:rsidRDefault="000225B9" w:rsidP="003646AA">
      <w:pPr>
        <w:spacing w:line="240" w:lineRule="auto"/>
        <w:rPr>
          <w:sz w:val="22"/>
        </w:rPr>
      </w:pPr>
      <w:r w:rsidRPr="00FA32EF">
        <w:rPr>
          <w:sz w:val="22"/>
        </w:rPr>
        <w:t>Použitá literatura</w:t>
      </w:r>
      <w:r w:rsidR="003646AA">
        <w:rPr>
          <w:sz w:val="22"/>
        </w:rPr>
        <w:t>:</w:t>
      </w:r>
    </w:p>
    <w:p w14:paraId="189C1D59" w14:textId="77777777" w:rsidR="003646AA" w:rsidRPr="00FA32EF" w:rsidRDefault="003646AA" w:rsidP="003646AA">
      <w:pPr>
        <w:spacing w:line="240" w:lineRule="auto"/>
        <w:rPr>
          <w:sz w:val="22"/>
        </w:rPr>
      </w:pPr>
      <w:r>
        <w:rPr>
          <w:sz w:val="22"/>
        </w:rPr>
        <w:t>BARTUŠEK</w:t>
      </w:r>
      <w:r w:rsidRPr="00FA32EF">
        <w:rPr>
          <w:sz w:val="22"/>
        </w:rPr>
        <w:t xml:space="preserve">, </w:t>
      </w:r>
      <w:r>
        <w:rPr>
          <w:sz w:val="22"/>
        </w:rPr>
        <w:t xml:space="preserve">Antonín. </w:t>
      </w:r>
      <w:r w:rsidRPr="003646AA">
        <w:rPr>
          <w:i/>
          <w:sz w:val="22"/>
        </w:rPr>
        <w:t>Velké Losiny: Státní zámek, město a okolí</w:t>
      </w:r>
      <w:r>
        <w:rPr>
          <w:sz w:val="22"/>
        </w:rPr>
        <w:t>, Praha 1954</w:t>
      </w:r>
      <w:r w:rsidRPr="00FA32EF">
        <w:rPr>
          <w:sz w:val="22"/>
        </w:rPr>
        <w:t>.</w:t>
      </w:r>
    </w:p>
    <w:p w14:paraId="381E96DB" w14:textId="77777777" w:rsidR="003646AA" w:rsidRPr="00FA32EF" w:rsidRDefault="003646AA" w:rsidP="003646AA">
      <w:pPr>
        <w:spacing w:line="240" w:lineRule="auto"/>
        <w:rPr>
          <w:sz w:val="22"/>
        </w:rPr>
      </w:pPr>
      <w:r>
        <w:rPr>
          <w:sz w:val="22"/>
        </w:rPr>
        <w:t>BLAŽKOVÁ,</w:t>
      </w:r>
      <w:r w:rsidRPr="003646AA">
        <w:rPr>
          <w:sz w:val="22"/>
        </w:rPr>
        <w:t xml:space="preserve"> </w:t>
      </w:r>
      <w:r w:rsidRPr="00FA32EF">
        <w:rPr>
          <w:sz w:val="22"/>
        </w:rPr>
        <w:t>Jarmila</w:t>
      </w:r>
      <w:r>
        <w:rPr>
          <w:sz w:val="22"/>
        </w:rPr>
        <w:t>.</w:t>
      </w:r>
      <w:r w:rsidRPr="00FA32EF">
        <w:rPr>
          <w:sz w:val="22"/>
        </w:rPr>
        <w:t xml:space="preserve"> </w:t>
      </w:r>
      <w:r w:rsidRPr="003646AA">
        <w:rPr>
          <w:i/>
          <w:sz w:val="22"/>
        </w:rPr>
        <w:t>Tapiserie na zámku Velké Losiny</w:t>
      </w:r>
      <w:r>
        <w:rPr>
          <w:sz w:val="22"/>
        </w:rPr>
        <w:t>, Šumperk 1977</w:t>
      </w:r>
      <w:r w:rsidRPr="00FA32EF">
        <w:rPr>
          <w:sz w:val="22"/>
        </w:rPr>
        <w:t>.</w:t>
      </w:r>
    </w:p>
    <w:p w14:paraId="088E19E4" w14:textId="77777777" w:rsidR="003646AA" w:rsidRPr="00FA32EF" w:rsidRDefault="003646AA" w:rsidP="003646AA">
      <w:pPr>
        <w:spacing w:line="240" w:lineRule="auto"/>
        <w:rPr>
          <w:sz w:val="22"/>
        </w:rPr>
      </w:pPr>
      <w:r>
        <w:rPr>
          <w:sz w:val="22"/>
        </w:rPr>
        <w:t>BRYCH,</w:t>
      </w:r>
      <w:r w:rsidRPr="003646AA">
        <w:rPr>
          <w:sz w:val="22"/>
        </w:rPr>
        <w:t xml:space="preserve"> </w:t>
      </w:r>
      <w:r w:rsidRPr="00FA32EF">
        <w:rPr>
          <w:sz w:val="22"/>
        </w:rPr>
        <w:t>Vladimír</w:t>
      </w:r>
      <w:r>
        <w:rPr>
          <w:sz w:val="22"/>
        </w:rPr>
        <w:t>.</w:t>
      </w:r>
      <w:r w:rsidRPr="00FA32EF">
        <w:rPr>
          <w:sz w:val="22"/>
        </w:rPr>
        <w:t xml:space="preserve"> </w:t>
      </w:r>
      <w:r w:rsidRPr="003646AA">
        <w:rPr>
          <w:i/>
          <w:sz w:val="22"/>
        </w:rPr>
        <w:t>Hrady, zámky a tvrze na Moravě a ve Slezsku</w:t>
      </w:r>
      <w:r>
        <w:rPr>
          <w:sz w:val="22"/>
        </w:rPr>
        <w:t>, Praha 2008</w:t>
      </w:r>
      <w:r w:rsidRPr="00FA32EF">
        <w:rPr>
          <w:sz w:val="22"/>
        </w:rPr>
        <w:t>.</w:t>
      </w:r>
    </w:p>
    <w:p w14:paraId="4E83FA7F" w14:textId="77777777" w:rsidR="003646AA" w:rsidRPr="00FA32EF" w:rsidRDefault="003646AA" w:rsidP="003646AA">
      <w:pPr>
        <w:spacing w:line="240" w:lineRule="auto"/>
        <w:rPr>
          <w:sz w:val="22"/>
        </w:rPr>
      </w:pPr>
      <w:r>
        <w:rPr>
          <w:sz w:val="22"/>
        </w:rPr>
        <w:t>JANKŮ</w:t>
      </w:r>
      <w:r w:rsidRPr="00FA32EF">
        <w:rPr>
          <w:sz w:val="22"/>
        </w:rPr>
        <w:t xml:space="preserve">, Alena. </w:t>
      </w:r>
      <w:r w:rsidRPr="003646AA">
        <w:rPr>
          <w:i/>
          <w:sz w:val="22"/>
        </w:rPr>
        <w:t>Drobné zámecké objekty na Šumpersku a jejich sbírky</w:t>
      </w:r>
      <w:r w:rsidRPr="00FA32EF">
        <w:rPr>
          <w:sz w:val="22"/>
        </w:rPr>
        <w:t>.</w:t>
      </w:r>
      <w:r>
        <w:rPr>
          <w:sz w:val="22"/>
        </w:rPr>
        <w:t xml:space="preserve"> Bakalářská diplomová práce. Ved. Práce: PhDr. Irena Loskotová, Ph.D. Brno 2013. </w:t>
      </w:r>
    </w:p>
    <w:p w14:paraId="382DBC98" w14:textId="77777777" w:rsidR="007A582E" w:rsidRPr="003646AA" w:rsidRDefault="003646AA" w:rsidP="003646AA">
      <w:pPr>
        <w:spacing w:line="240" w:lineRule="auto"/>
        <w:rPr>
          <w:sz w:val="22"/>
        </w:rPr>
      </w:pPr>
      <w:r>
        <w:rPr>
          <w:rFonts w:cs="Tahoma"/>
          <w:sz w:val="22"/>
        </w:rPr>
        <w:t>OTTOVÁ KVAPILÍKOVÁ,</w:t>
      </w:r>
      <w:r w:rsidRPr="003646AA">
        <w:rPr>
          <w:rFonts w:cs="Tahoma"/>
          <w:sz w:val="22"/>
        </w:rPr>
        <w:t xml:space="preserve"> </w:t>
      </w:r>
      <w:r w:rsidRPr="00FA32EF">
        <w:rPr>
          <w:rFonts w:cs="Tahoma"/>
          <w:sz w:val="22"/>
        </w:rPr>
        <w:t>Andrea</w:t>
      </w:r>
      <w:r w:rsidR="007A582E" w:rsidRPr="00FA32EF">
        <w:rPr>
          <w:rFonts w:cs="Tahoma"/>
          <w:sz w:val="22"/>
        </w:rPr>
        <w:t xml:space="preserve">. </w:t>
      </w:r>
      <w:r w:rsidR="007A582E" w:rsidRPr="003646AA">
        <w:rPr>
          <w:rFonts w:cs="Tahoma"/>
          <w:i/>
          <w:sz w:val="22"/>
        </w:rPr>
        <w:t>Losinsko-vízmberská větev rodů Žerotínů na Šumpersku v 16. – 20. století</w:t>
      </w:r>
      <w:r w:rsidR="007A582E" w:rsidRPr="00FA32EF">
        <w:rPr>
          <w:rFonts w:cs="Tahoma"/>
          <w:sz w:val="22"/>
        </w:rPr>
        <w:t xml:space="preserve">. Bakalářská diplomová práce. </w:t>
      </w:r>
      <w:r>
        <w:rPr>
          <w:rFonts w:cs="Tahoma"/>
          <w:sz w:val="22"/>
        </w:rPr>
        <w:t>Ved.</w:t>
      </w:r>
      <w:r w:rsidR="007A582E" w:rsidRPr="00FA32EF">
        <w:rPr>
          <w:rFonts w:cs="Tahoma"/>
          <w:sz w:val="22"/>
        </w:rPr>
        <w:t xml:space="preserve"> práce: PhDr. Karel Maráz, Ph.D. Brno 2010</w:t>
      </w:r>
      <w:r>
        <w:rPr>
          <w:rFonts w:cs="Tahoma"/>
          <w:sz w:val="22"/>
        </w:rPr>
        <w:t>.</w:t>
      </w:r>
    </w:p>
    <w:p w14:paraId="4DA8E09F" w14:textId="77777777" w:rsidR="003646AA" w:rsidRDefault="003646AA" w:rsidP="003646AA">
      <w:pPr>
        <w:spacing w:line="240" w:lineRule="auto"/>
        <w:rPr>
          <w:sz w:val="22"/>
        </w:rPr>
      </w:pPr>
      <w:r>
        <w:rPr>
          <w:sz w:val="22"/>
        </w:rPr>
        <w:t xml:space="preserve">KNOZ, Tomáš. </w:t>
      </w:r>
      <w:r w:rsidRPr="003646AA">
        <w:rPr>
          <w:i/>
          <w:sz w:val="22"/>
        </w:rPr>
        <w:t>Karel Starší ze Žerotína: Don Quijote v labyrintu světa</w:t>
      </w:r>
      <w:r>
        <w:rPr>
          <w:sz w:val="22"/>
        </w:rPr>
        <w:t>. Praha 2008.</w:t>
      </w:r>
    </w:p>
    <w:p w14:paraId="62BDFF96" w14:textId="77777777" w:rsidR="008610FF" w:rsidRDefault="008610FF" w:rsidP="003646AA">
      <w:pPr>
        <w:spacing w:line="240" w:lineRule="auto"/>
        <w:rPr>
          <w:sz w:val="22"/>
        </w:rPr>
      </w:pPr>
      <w:r>
        <w:rPr>
          <w:sz w:val="22"/>
        </w:rPr>
        <w:t xml:space="preserve">KNOZ, Tomáš. </w:t>
      </w:r>
      <w:r w:rsidRPr="008610FF">
        <w:rPr>
          <w:i/>
          <w:sz w:val="22"/>
        </w:rPr>
        <w:t>Renesance a manýrismus na zámku v Rosicích</w:t>
      </w:r>
      <w:r>
        <w:rPr>
          <w:sz w:val="22"/>
        </w:rPr>
        <w:t>. Rosice 1996.</w:t>
      </w:r>
    </w:p>
    <w:p w14:paraId="2E0316CD" w14:textId="77777777" w:rsidR="008610FF" w:rsidRPr="00FA32EF" w:rsidRDefault="008610FF" w:rsidP="003646AA">
      <w:pPr>
        <w:spacing w:line="240" w:lineRule="auto"/>
        <w:rPr>
          <w:sz w:val="22"/>
        </w:rPr>
      </w:pPr>
      <w:r>
        <w:rPr>
          <w:sz w:val="22"/>
        </w:rPr>
        <w:t xml:space="preserve">KOLDINSKÁ, Marie. </w:t>
      </w:r>
      <w:r w:rsidRPr="008610FF">
        <w:rPr>
          <w:i/>
          <w:sz w:val="22"/>
        </w:rPr>
        <w:t>Každodennost renesančního aristokrata</w:t>
      </w:r>
      <w:r>
        <w:rPr>
          <w:sz w:val="22"/>
        </w:rPr>
        <w:t>. Praha, Litomyšl 2004.</w:t>
      </w:r>
    </w:p>
    <w:p w14:paraId="478E933C" w14:textId="77777777" w:rsidR="000225B9" w:rsidRPr="00FA32EF" w:rsidRDefault="003646AA" w:rsidP="00FA32EF">
      <w:pPr>
        <w:spacing w:line="240" w:lineRule="auto"/>
        <w:rPr>
          <w:sz w:val="22"/>
        </w:rPr>
      </w:pPr>
      <w:r>
        <w:rPr>
          <w:sz w:val="22"/>
        </w:rPr>
        <w:t>KRČÁLOVÁ,</w:t>
      </w:r>
      <w:r w:rsidRPr="003646AA">
        <w:rPr>
          <w:sz w:val="22"/>
        </w:rPr>
        <w:t xml:space="preserve"> </w:t>
      </w:r>
      <w:r w:rsidRPr="00FA32EF">
        <w:rPr>
          <w:sz w:val="22"/>
        </w:rPr>
        <w:t>Jarmila</w:t>
      </w:r>
      <w:r>
        <w:rPr>
          <w:sz w:val="22"/>
        </w:rPr>
        <w:t>.</w:t>
      </w:r>
      <w:r w:rsidR="00730A5C" w:rsidRPr="00FA32EF">
        <w:rPr>
          <w:sz w:val="22"/>
        </w:rPr>
        <w:t xml:space="preserve"> </w:t>
      </w:r>
      <w:r w:rsidR="00730A5C" w:rsidRPr="003646AA">
        <w:rPr>
          <w:i/>
          <w:sz w:val="22"/>
        </w:rPr>
        <w:t>Renesanční architektura v Čechách a na Moravě</w:t>
      </w:r>
      <w:r w:rsidR="00730A5C" w:rsidRPr="00FA32EF">
        <w:rPr>
          <w:sz w:val="22"/>
        </w:rPr>
        <w:t>, in:</w:t>
      </w:r>
      <w:r>
        <w:rPr>
          <w:sz w:val="22"/>
        </w:rPr>
        <w:t xml:space="preserve"> Blažíček - Dvorský - </w:t>
      </w:r>
      <w:r w:rsidR="00730A5C" w:rsidRPr="00FA32EF">
        <w:rPr>
          <w:sz w:val="22"/>
        </w:rPr>
        <w:t>Chadraba et al., Dějiny českého výtvarného umění II, Praha 1989, s. 6-40.</w:t>
      </w:r>
    </w:p>
    <w:p w14:paraId="43B339B1" w14:textId="77777777" w:rsidR="00730A5C" w:rsidRPr="00FA32EF" w:rsidRDefault="003646AA" w:rsidP="00FA32EF">
      <w:pPr>
        <w:spacing w:line="240" w:lineRule="auto"/>
        <w:rPr>
          <w:sz w:val="22"/>
        </w:rPr>
      </w:pPr>
      <w:r>
        <w:rPr>
          <w:sz w:val="22"/>
        </w:rPr>
        <w:t>ŠAMÁNKOVÁ,</w:t>
      </w:r>
      <w:r w:rsidRPr="003646AA">
        <w:rPr>
          <w:sz w:val="22"/>
        </w:rPr>
        <w:t xml:space="preserve"> </w:t>
      </w:r>
      <w:r w:rsidRPr="00FA32EF">
        <w:rPr>
          <w:sz w:val="22"/>
        </w:rPr>
        <w:t>Eva</w:t>
      </w:r>
      <w:r>
        <w:rPr>
          <w:sz w:val="22"/>
        </w:rPr>
        <w:t>.</w:t>
      </w:r>
      <w:r w:rsidR="00730A5C" w:rsidRPr="00FA32EF">
        <w:rPr>
          <w:sz w:val="22"/>
        </w:rPr>
        <w:t xml:space="preserve"> </w:t>
      </w:r>
      <w:r w:rsidR="00730A5C" w:rsidRPr="003646AA">
        <w:rPr>
          <w:i/>
          <w:sz w:val="22"/>
        </w:rPr>
        <w:t>Architektura české renesance</w:t>
      </w:r>
      <w:r w:rsidR="00730A5C" w:rsidRPr="00FA32EF">
        <w:rPr>
          <w:sz w:val="22"/>
        </w:rPr>
        <w:t>, Praha 1961, s. 41-46, 78-90</w:t>
      </w:r>
      <w:r>
        <w:rPr>
          <w:sz w:val="22"/>
        </w:rPr>
        <w:t>.</w:t>
      </w:r>
    </w:p>
    <w:p w14:paraId="4DB90D6C" w14:textId="77777777" w:rsidR="003646AA" w:rsidRDefault="003646AA" w:rsidP="00FA32EF">
      <w:pPr>
        <w:spacing w:line="240" w:lineRule="auto"/>
        <w:rPr>
          <w:sz w:val="22"/>
        </w:rPr>
      </w:pPr>
      <w:r>
        <w:rPr>
          <w:sz w:val="22"/>
        </w:rPr>
        <w:lastRenderedPageBreak/>
        <w:t>VOJKOVSKÝ,</w:t>
      </w:r>
      <w:r w:rsidRPr="003646AA">
        <w:rPr>
          <w:sz w:val="22"/>
        </w:rPr>
        <w:t xml:space="preserve"> </w:t>
      </w:r>
      <w:r w:rsidRPr="00FA32EF">
        <w:rPr>
          <w:sz w:val="22"/>
        </w:rPr>
        <w:t>Rostislav</w:t>
      </w:r>
      <w:r>
        <w:rPr>
          <w:sz w:val="22"/>
        </w:rPr>
        <w:t>.</w:t>
      </w:r>
      <w:r w:rsidR="00730A5C" w:rsidRPr="00FA32EF">
        <w:rPr>
          <w:sz w:val="22"/>
        </w:rPr>
        <w:t xml:space="preserve"> </w:t>
      </w:r>
      <w:r w:rsidR="00730A5C" w:rsidRPr="003646AA">
        <w:rPr>
          <w:i/>
          <w:sz w:val="22"/>
        </w:rPr>
        <w:t>Velké Losiny: Zámek severně od Šumperka</w:t>
      </w:r>
      <w:r w:rsidR="00730A5C" w:rsidRPr="00FA32EF">
        <w:rPr>
          <w:sz w:val="22"/>
        </w:rPr>
        <w:t>, Dobrá</w:t>
      </w:r>
      <w:r>
        <w:rPr>
          <w:sz w:val="22"/>
        </w:rPr>
        <w:t xml:space="preserve"> 2005</w:t>
      </w:r>
      <w:r w:rsidR="00730A5C" w:rsidRPr="00FA32EF">
        <w:rPr>
          <w:sz w:val="22"/>
        </w:rPr>
        <w:t>.</w:t>
      </w:r>
    </w:p>
    <w:p w14:paraId="4F44C512" w14:textId="77777777" w:rsidR="00730A5C" w:rsidRDefault="003646AA" w:rsidP="00FA32EF">
      <w:pPr>
        <w:spacing w:line="240" w:lineRule="auto"/>
        <w:rPr>
          <w:sz w:val="22"/>
        </w:rPr>
      </w:pPr>
      <w:r>
        <w:rPr>
          <w:sz w:val="22"/>
        </w:rPr>
        <w:t>VAŇKOVÁ</w:t>
      </w:r>
      <w:r w:rsidR="00730A5C" w:rsidRPr="00FA32EF">
        <w:rPr>
          <w:sz w:val="22"/>
        </w:rPr>
        <w:t xml:space="preserve">, Lenka. </w:t>
      </w:r>
      <w:r w:rsidR="00730A5C" w:rsidRPr="003646AA">
        <w:rPr>
          <w:i/>
          <w:sz w:val="22"/>
        </w:rPr>
        <w:t>Soubor posmrtných portrétů ze 17. století na zámku Velké Losiny</w:t>
      </w:r>
      <w:r>
        <w:rPr>
          <w:i/>
          <w:sz w:val="22"/>
        </w:rPr>
        <w:t>,</w:t>
      </w:r>
      <w:r w:rsidR="00730A5C" w:rsidRPr="00FA32EF">
        <w:rPr>
          <w:sz w:val="22"/>
        </w:rPr>
        <w:t xml:space="preserve"> in. </w:t>
      </w:r>
      <w:r w:rsidR="00730A5C" w:rsidRPr="00FA32EF">
        <w:rPr>
          <w:rStyle w:val="sourcedocument"/>
          <w:sz w:val="22"/>
        </w:rPr>
        <w:t>Sborník Národního památkového ústavu,</w:t>
      </w:r>
      <w:r>
        <w:rPr>
          <w:rStyle w:val="sourcedocument"/>
          <w:sz w:val="22"/>
        </w:rPr>
        <w:t xml:space="preserve"> územního odborného pracoviště. Olomouc</w:t>
      </w:r>
      <w:r>
        <w:rPr>
          <w:sz w:val="22"/>
        </w:rPr>
        <w:t xml:space="preserve"> 2007. </w:t>
      </w:r>
    </w:p>
    <w:p w14:paraId="1C491F67" w14:textId="77777777" w:rsidR="003646AA" w:rsidRPr="00FA32EF" w:rsidRDefault="003646AA">
      <w:pPr>
        <w:spacing w:line="240" w:lineRule="auto"/>
        <w:rPr>
          <w:sz w:val="22"/>
        </w:rPr>
      </w:pPr>
    </w:p>
    <w:sectPr w:rsidR="003646AA" w:rsidRPr="00FA3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akubec" w:date="2015-06-23T22:45:00Z" w:initials="J">
    <w:p w14:paraId="77B96614" w14:textId="77777777" w:rsidR="0005390F" w:rsidRDefault="0005390F">
      <w:pPr>
        <w:pStyle w:val="Textkomente"/>
      </w:pPr>
      <w:r>
        <w:rPr>
          <w:rStyle w:val="Odkaznakoment"/>
        </w:rPr>
        <w:annotationRef/>
      </w:r>
      <w:r>
        <w:t>Je to docela krátké zdůvodnění, není moc nastíněn postup prací</w:t>
      </w:r>
      <w:r w:rsidR="004E071A">
        <w:t>,</w:t>
      </w:r>
      <w:r>
        <w:t xml:space="preserve"> resp. metoda.</w:t>
      </w:r>
      <w:r w:rsidR="004E071A">
        <w:t xml:space="preserve"> Jinak je to v základu </w:t>
      </w:r>
      <w:proofErr w:type="gramStart"/>
      <w:r w:rsidR="004E071A">
        <w:t>dobře  natavené</w:t>
      </w:r>
      <w:proofErr w:type="gramEnd"/>
      <w:r w:rsidR="004E071A">
        <w:t>.</w:t>
      </w:r>
    </w:p>
  </w:comment>
  <w:comment w:id="4" w:author="Jakubec" w:date="2015-06-23T22:41:00Z" w:initials="J">
    <w:p w14:paraId="1E8E0BF9" w14:textId="77777777" w:rsidR="0005390F" w:rsidRDefault="0005390F">
      <w:pPr>
        <w:pStyle w:val="Textkomente"/>
      </w:pPr>
      <w:r>
        <w:rPr>
          <w:rStyle w:val="Odkaznakoment"/>
        </w:rPr>
        <w:annotationRef/>
      </w:r>
      <w:r>
        <w:t>Specifikovat, v jakém asi archivu, resp. archivech…</w:t>
      </w:r>
    </w:p>
  </w:comment>
  <w:comment w:id="5" w:author="Jakubec" w:date="2015-06-23T22:45:00Z" w:initials="J">
    <w:p w14:paraId="4A6E08ED" w14:textId="77777777" w:rsidR="0005390F" w:rsidRDefault="0005390F">
      <w:pPr>
        <w:pStyle w:val="Textkomente"/>
      </w:pPr>
      <w:r>
        <w:rPr>
          <w:rStyle w:val="Odkaznakoment"/>
        </w:rPr>
        <w:annotationRef/>
      </w:r>
      <w:r>
        <w:t>To je trochu na pováženou. V jakém smyslu sociologické?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B96614" w15:done="0"/>
  <w15:commentEx w15:paraId="1E8E0BF9" w15:done="0"/>
  <w15:commentEx w15:paraId="4A6E08E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ec">
    <w15:presenceInfo w15:providerId="None" w15:userId="Jakub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5B9"/>
    <w:rsid w:val="000225B9"/>
    <w:rsid w:val="0005390F"/>
    <w:rsid w:val="000F359F"/>
    <w:rsid w:val="00122240"/>
    <w:rsid w:val="00230608"/>
    <w:rsid w:val="003646AA"/>
    <w:rsid w:val="004E071A"/>
    <w:rsid w:val="00630D94"/>
    <w:rsid w:val="00730A5C"/>
    <w:rsid w:val="007A582E"/>
    <w:rsid w:val="0080033C"/>
    <w:rsid w:val="008610FF"/>
    <w:rsid w:val="00950A35"/>
    <w:rsid w:val="009A3813"/>
    <w:rsid w:val="00B65237"/>
    <w:rsid w:val="00B708BF"/>
    <w:rsid w:val="00DC7CAC"/>
    <w:rsid w:val="00FA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41290"/>
  <w15:chartTrackingRefBased/>
  <w15:docId w15:val="{DB298AFF-A6D5-4371-B13A-2DA4FF7F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ourcedocument">
    <w:name w:val="sourcedocument"/>
    <w:basedOn w:val="Standardnpsmoodstavce"/>
    <w:rsid w:val="00730A5C"/>
  </w:style>
  <w:style w:type="character" w:styleId="Odkaznakoment">
    <w:name w:val="annotation reference"/>
    <w:basedOn w:val="Standardnpsmoodstavce"/>
    <w:uiPriority w:val="99"/>
    <w:semiHidden/>
    <w:unhideWhenUsed/>
    <w:rsid w:val="000539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39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39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39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39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3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539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Karolína Mazálková</dc:creator>
  <cp:keywords/>
  <dc:description/>
  <cp:lastModifiedBy>Jakubec</cp:lastModifiedBy>
  <cp:revision>8</cp:revision>
  <dcterms:created xsi:type="dcterms:W3CDTF">2015-06-15T12:41:00Z</dcterms:created>
  <dcterms:modified xsi:type="dcterms:W3CDTF">2015-06-23T21:10:00Z</dcterms:modified>
</cp:coreProperties>
</file>