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DE0" w:rsidRDefault="00AE7AB4">
      <w:r>
        <w:t>Návrh</w:t>
      </w:r>
    </w:p>
    <w:p w:rsidR="008D1AE5" w:rsidRDefault="008D1AE5">
      <w:r>
        <w:t>Část A – základní identifikační údaje</w:t>
      </w:r>
    </w:p>
    <w:p w:rsidR="008D1AE5" w:rsidRDefault="008D1AE5" w:rsidP="008D1AE5">
      <w:pPr>
        <w:pStyle w:val="Odstavecseseznamem"/>
        <w:numPr>
          <w:ilvl w:val="0"/>
          <w:numId w:val="2"/>
        </w:numPr>
      </w:pPr>
      <w:r>
        <w:t>Datum podání projektu</w:t>
      </w:r>
    </w:p>
    <w:p w:rsidR="009E0B84" w:rsidRDefault="008D1AE5" w:rsidP="007832AE">
      <w:pPr>
        <w:pStyle w:val="Odstavecseseznamem"/>
        <w:numPr>
          <w:ilvl w:val="0"/>
          <w:numId w:val="2"/>
        </w:numPr>
      </w:pPr>
      <w:bookmarkStart w:id="0" w:name="_GoBack"/>
      <w:bookmarkEnd w:id="0"/>
      <w:r>
        <w:t>P409 Estetika, hudební vědy a vědy o umění</w:t>
      </w:r>
    </w:p>
    <w:p w:rsidR="008D1AE5" w:rsidRDefault="008D1AE5" w:rsidP="007832AE">
      <w:pPr>
        <w:pStyle w:val="Odstavecseseznamem"/>
        <w:numPr>
          <w:ilvl w:val="0"/>
          <w:numId w:val="2"/>
        </w:numPr>
      </w:pPr>
      <w:r>
        <w:t xml:space="preserve">Uchazeč = Navrhovatel </w:t>
      </w:r>
    </w:p>
    <w:p w:rsidR="008D1AE5" w:rsidRDefault="008D1AE5" w:rsidP="008D1AE5">
      <w:pPr>
        <w:ind w:left="360"/>
      </w:pPr>
      <w:r>
        <w:t>Karolína Mazálková 25/08/1990</w:t>
      </w:r>
    </w:p>
    <w:p w:rsidR="008D1AE5" w:rsidRDefault="008D1AE5" w:rsidP="008D1AE5">
      <w:pPr>
        <w:ind w:left="360"/>
      </w:pPr>
      <w:r>
        <w:t>+420 723 560 552</w:t>
      </w:r>
    </w:p>
    <w:p w:rsidR="008D1AE5" w:rsidRDefault="008D1AE5" w:rsidP="008D1AE5">
      <w:pPr>
        <w:ind w:left="360"/>
      </w:pPr>
      <w:r>
        <w:t>Česká republika, 905825/4018</w:t>
      </w:r>
    </w:p>
    <w:p w:rsidR="008D1AE5" w:rsidRDefault="008D1AE5" w:rsidP="008D1AE5">
      <w:pPr>
        <w:pStyle w:val="Odstavecseseznamem"/>
        <w:numPr>
          <w:ilvl w:val="0"/>
          <w:numId w:val="2"/>
        </w:numPr>
      </w:pPr>
      <w:r>
        <w:t xml:space="preserve">Rezidence Jana Mladšího ze Žerotína – Velké Losiny / </w:t>
      </w:r>
      <w:proofErr w:type="spellStart"/>
      <w:r>
        <w:t>The</w:t>
      </w:r>
      <w:proofErr w:type="spellEnd"/>
      <w:r>
        <w:t xml:space="preserve"> Residence </w:t>
      </w:r>
      <w:proofErr w:type="spellStart"/>
      <w:r>
        <w:t>of</w:t>
      </w:r>
      <w:proofErr w:type="spellEnd"/>
      <w:r>
        <w:t xml:space="preserve"> Jan Žerotín – Velké Losiny</w:t>
      </w:r>
    </w:p>
    <w:p w:rsidR="008D1AE5" w:rsidRDefault="008D1AE5" w:rsidP="008D1AE5">
      <w:pPr>
        <w:pStyle w:val="Odstavecseseznamem"/>
        <w:numPr>
          <w:ilvl w:val="0"/>
          <w:numId w:val="2"/>
        </w:numPr>
      </w:pPr>
      <w:r>
        <w:t>3 roky, datum zahájení</w:t>
      </w:r>
      <w:r w:rsidR="004D5AC5">
        <w:t xml:space="preserve"> …</w:t>
      </w:r>
    </w:p>
    <w:p w:rsidR="008D1AE5" w:rsidRDefault="008D1AE5" w:rsidP="008D1AE5">
      <w:pPr>
        <w:pStyle w:val="Odstavecseseznamem"/>
        <w:numPr>
          <w:ilvl w:val="0"/>
          <w:numId w:val="2"/>
        </w:numPr>
      </w:pPr>
      <w:r>
        <w:t>AL</w:t>
      </w:r>
    </w:p>
    <w:p w:rsidR="00212600" w:rsidRDefault="005C7DA2" w:rsidP="00212600">
      <w:pPr>
        <w:pStyle w:val="Odstavecseseznamem"/>
        <w:numPr>
          <w:ilvl w:val="0"/>
          <w:numId w:val="2"/>
        </w:numPr>
      </w:pPr>
      <w:r>
        <w:t>Jan Mladší ze Žerotína, Velké Losiny,</w:t>
      </w:r>
      <w:r w:rsidRPr="005C7DA2">
        <w:t xml:space="preserve"> </w:t>
      </w:r>
      <w:r>
        <w:t>architektura, renesance, rezidence</w:t>
      </w:r>
      <w:r w:rsidR="00212600">
        <w:t xml:space="preserve">, reprezentace </w:t>
      </w:r>
      <w:r>
        <w:t xml:space="preserve"> </w:t>
      </w:r>
    </w:p>
    <w:p w:rsidR="00212600" w:rsidRDefault="00212600" w:rsidP="00212600">
      <w:pPr>
        <w:pStyle w:val="Odstavecseseznamem"/>
        <w:numPr>
          <w:ilvl w:val="0"/>
          <w:numId w:val="2"/>
        </w:numPr>
      </w:pPr>
      <w:r>
        <w:t>Jan</w:t>
      </w:r>
      <w:r w:rsidR="005C7DA2">
        <w:t xml:space="preserve"> </w:t>
      </w:r>
      <w:proofErr w:type="spellStart"/>
      <w:r w:rsidR="005C7DA2">
        <w:t>of</w:t>
      </w:r>
      <w:proofErr w:type="spellEnd"/>
      <w:r w:rsidR="005C7DA2">
        <w:t xml:space="preserve"> Žerotín, Velké Losiny, </w:t>
      </w:r>
      <w:proofErr w:type="spellStart"/>
      <w:r w:rsidR="005C7DA2">
        <w:t>Architecture</w:t>
      </w:r>
      <w:proofErr w:type="spellEnd"/>
      <w:r w:rsidR="005C7DA2">
        <w:t xml:space="preserve">, </w:t>
      </w:r>
      <w:proofErr w:type="spellStart"/>
      <w:r w:rsidR="005C7DA2">
        <w:t>Renaissance</w:t>
      </w:r>
      <w:proofErr w:type="spellEnd"/>
      <w:r w:rsidR="005C7DA2">
        <w:t xml:space="preserve">, Residence, </w:t>
      </w:r>
      <w:proofErr w:type="spellStart"/>
      <w:r w:rsidR="005C7DA2">
        <w:t>Representation</w:t>
      </w:r>
      <w:proofErr w:type="spellEnd"/>
      <w:r w:rsidR="005C7DA2">
        <w:t xml:space="preserve"> </w:t>
      </w:r>
    </w:p>
    <w:p w:rsidR="00212600" w:rsidRDefault="00212600" w:rsidP="00212600">
      <w:pPr>
        <w:pStyle w:val="Odstavecseseznamem"/>
        <w:numPr>
          <w:ilvl w:val="0"/>
          <w:numId w:val="2"/>
        </w:numPr>
      </w:pPr>
      <w:r>
        <w:t>–</w:t>
      </w:r>
    </w:p>
    <w:p w:rsidR="00212600" w:rsidRDefault="00212600" w:rsidP="00212600">
      <w:r>
        <w:t>Část A – abstrakt a cíle projektu</w:t>
      </w:r>
    </w:p>
    <w:p w:rsidR="00212600" w:rsidRDefault="00212600" w:rsidP="00212600">
      <w:pPr>
        <w:pStyle w:val="Odstavecseseznamem"/>
        <w:numPr>
          <w:ilvl w:val="0"/>
          <w:numId w:val="4"/>
        </w:numPr>
      </w:pPr>
      <w:r>
        <w:t xml:space="preserve">Anotace </w:t>
      </w:r>
    </w:p>
    <w:p w:rsidR="00783ADC" w:rsidRDefault="00AD06FF" w:rsidP="002F2E7A">
      <w:pPr>
        <w:ind w:left="360"/>
      </w:pPr>
      <w:r>
        <w:t xml:space="preserve">Projekt </w:t>
      </w:r>
      <w:r w:rsidRPr="002834A5">
        <w:rPr>
          <w:i/>
        </w:rPr>
        <w:t>Rezi</w:t>
      </w:r>
      <w:r w:rsidR="00D25706">
        <w:rPr>
          <w:i/>
        </w:rPr>
        <w:t xml:space="preserve">dence Jana Mladšího ze Žerotína - </w:t>
      </w:r>
      <w:r w:rsidRPr="002834A5">
        <w:rPr>
          <w:i/>
        </w:rPr>
        <w:t>Velké Losiny</w:t>
      </w:r>
      <w:r>
        <w:t xml:space="preserve"> </w:t>
      </w:r>
      <w:r w:rsidR="002834A5">
        <w:t xml:space="preserve">si klade za cíl zmapovat prostředky </w:t>
      </w:r>
      <w:r w:rsidR="00783ADC">
        <w:t>sebe-</w:t>
      </w:r>
      <w:r w:rsidR="002834A5">
        <w:t xml:space="preserve">reprezentace osobnosti Jana Mladšího ze Žerotína, jako představitele moravské šlechty šestnáctého století. Na příkladu </w:t>
      </w:r>
      <w:r w:rsidR="00783ADC">
        <w:t>losinské rezidence, která se</w:t>
      </w:r>
      <w:r w:rsidR="002834A5">
        <w:t xml:space="preserve"> dochovala ve výjimečném </w:t>
      </w:r>
      <w:r w:rsidR="00A00B55">
        <w:t>celku architektury a</w:t>
      </w:r>
      <w:r w:rsidR="002834A5">
        <w:t xml:space="preserve"> mobiliáře, můžeme sledovat konkrétní </w:t>
      </w:r>
      <w:r w:rsidR="008001CC">
        <w:t xml:space="preserve">dobové </w:t>
      </w:r>
      <w:r w:rsidR="002834A5">
        <w:t xml:space="preserve">způsoby sebe-reprezentace moravského šlechtice a </w:t>
      </w:r>
      <w:r w:rsidR="00E35E74">
        <w:t xml:space="preserve">jeho </w:t>
      </w:r>
      <w:r w:rsidR="002834A5">
        <w:t xml:space="preserve">rodu. </w:t>
      </w:r>
      <w:r w:rsidR="004A4AB0">
        <w:t>Nadstavbou výzkumu je v další fázi projektu snaha</w:t>
      </w:r>
      <w:r w:rsidR="00E35E74">
        <w:t xml:space="preserve"> </w:t>
      </w:r>
      <w:r w:rsidR="004A4AB0">
        <w:t xml:space="preserve">o </w:t>
      </w:r>
      <w:r w:rsidR="00E35E74">
        <w:t>re</w:t>
      </w:r>
      <w:r w:rsidR="004A4AB0">
        <w:t>konstrukci konkrétních příběhů</w:t>
      </w:r>
      <w:r w:rsidR="00E35E74">
        <w:t> každodenního života rezidence a jejích obyvatel</w:t>
      </w:r>
      <w:r w:rsidR="008001CC">
        <w:t xml:space="preserve">. Příběhy </w:t>
      </w:r>
      <w:r w:rsidR="004A4AB0">
        <w:t xml:space="preserve">budou </w:t>
      </w:r>
      <w:r w:rsidR="00A00B55">
        <w:t>vhodným</w:t>
      </w:r>
      <w:r w:rsidR="00E35E74">
        <w:t xml:space="preserve"> prostředkem k</w:t>
      </w:r>
      <w:r w:rsidR="008001CC">
        <w:t>e</w:t>
      </w:r>
      <w:r w:rsidR="00E35E74">
        <w:t> </w:t>
      </w:r>
      <w:r w:rsidR="004A4AB0">
        <w:t>srozumitelné</w:t>
      </w:r>
      <w:r w:rsidR="008001CC">
        <w:t xml:space="preserve"> </w:t>
      </w:r>
      <w:r w:rsidR="00E35E74">
        <w:t xml:space="preserve">prezentaci závěrů </w:t>
      </w:r>
      <w:r w:rsidR="00A00B55">
        <w:t xml:space="preserve">výzkumu </w:t>
      </w:r>
      <w:r w:rsidR="00E35E74">
        <w:t>veřejnosti</w:t>
      </w:r>
      <w:r w:rsidR="003C6FA8">
        <w:t>, který</w:t>
      </w:r>
      <w:r w:rsidR="00A00B55">
        <w:t xml:space="preserve"> návštěvníkům a čtenářům umožní ztotožnit se s postavami historie</w:t>
      </w:r>
      <w:r w:rsidR="003C6FA8">
        <w:t>,</w:t>
      </w:r>
      <w:r w:rsidR="004A4AB0">
        <w:t xml:space="preserve"> nebo</w:t>
      </w:r>
      <w:r w:rsidR="00783ADC">
        <w:t xml:space="preserve"> </w:t>
      </w:r>
      <w:r w:rsidR="00A00B55">
        <w:t>přispěje k</w:t>
      </w:r>
      <w:r w:rsidR="004A4AB0">
        <w:t xml:space="preserve"> lepšímu prožití dějin místa</w:t>
      </w:r>
      <w:r w:rsidR="002F2E7A">
        <w:t>.</w:t>
      </w:r>
      <w:r w:rsidR="003C6FA8">
        <w:t xml:space="preserve"> Výsledkem projektu bude </w:t>
      </w:r>
      <w:r w:rsidR="004A4AB0">
        <w:t xml:space="preserve">odborná </w:t>
      </w:r>
      <w:r w:rsidR="003C6FA8">
        <w:t xml:space="preserve">publikace s názvem </w:t>
      </w:r>
      <w:r w:rsidR="003C6FA8" w:rsidRPr="002834A5">
        <w:rPr>
          <w:i/>
        </w:rPr>
        <w:t>Rezidence Jana Mladšího ze Žerotína – Velké Losiny</w:t>
      </w:r>
      <w:r w:rsidR="00D25706">
        <w:rPr>
          <w:i/>
        </w:rPr>
        <w:t xml:space="preserve">, </w:t>
      </w:r>
      <w:r w:rsidR="00D25706" w:rsidRPr="00D25706">
        <w:t>konference</w:t>
      </w:r>
      <w:r w:rsidR="003C6FA8">
        <w:rPr>
          <w:i/>
        </w:rPr>
        <w:t xml:space="preserve"> </w:t>
      </w:r>
      <w:r w:rsidR="00D25706">
        <w:t xml:space="preserve">a publikace </w:t>
      </w:r>
      <w:r w:rsidR="002F2E7A">
        <w:t>populárně naučných příběhů z Velkých Losin.</w:t>
      </w:r>
    </w:p>
    <w:p w:rsidR="004D5AC5" w:rsidRPr="00EA388C" w:rsidRDefault="004D5AC5" w:rsidP="002F2E7A">
      <w:pPr>
        <w:ind w:left="360"/>
      </w:pPr>
      <w:proofErr w:type="spellStart"/>
      <w:r>
        <w:t>The</w:t>
      </w:r>
      <w:proofErr w:type="spellEnd"/>
      <w:r>
        <w:t xml:space="preserve"> </w:t>
      </w:r>
      <w:proofErr w:type="spellStart"/>
      <w:r>
        <w:t>goal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Residence </w:t>
      </w:r>
      <w:proofErr w:type="spellStart"/>
      <w:r>
        <w:t>of</w:t>
      </w:r>
      <w:proofErr w:type="spellEnd"/>
      <w:r>
        <w:t xml:space="preserve"> Jan Žerotín – Velké Losiny </w:t>
      </w:r>
      <w:proofErr w:type="spellStart"/>
      <w:r>
        <w:t>is</w:t>
      </w:r>
      <w:proofErr w:type="spellEnd"/>
      <w:r>
        <w:t xml:space="preserve"> to analyse </w:t>
      </w:r>
      <w:proofErr w:type="spellStart"/>
      <w:r>
        <w:t>ways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r w:rsidR="00EA388C">
        <w:t xml:space="preserve">a </w:t>
      </w:r>
      <w:proofErr w:type="spellStart"/>
      <w:r>
        <w:t>personal</w:t>
      </w:r>
      <w:proofErr w:type="spellEnd"/>
      <w:r>
        <w:t xml:space="preserve"> </w:t>
      </w:r>
      <w:proofErr w:type="spellStart"/>
      <w:r>
        <w:t>self-representation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Jan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Younger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Žerotín, as a </w:t>
      </w:r>
      <w:proofErr w:type="spellStart"/>
      <w:r>
        <w:t>renaissance</w:t>
      </w:r>
      <w:proofErr w:type="spellEnd"/>
      <w:r>
        <w:t xml:space="preserve"> </w:t>
      </w:r>
      <w:proofErr w:type="spellStart"/>
      <w:r>
        <w:t>mo</w:t>
      </w:r>
      <w:r w:rsidR="00EA388C">
        <w:t>r</w:t>
      </w:r>
      <w:r>
        <w:t>avian</w:t>
      </w:r>
      <w:proofErr w:type="spellEnd"/>
      <w:r>
        <w:t xml:space="preserve"> </w:t>
      </w:r>
      <w:proofErr w:type="spellStart"/>
      <w:r>
        <w:t>aristocrat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residence Velké Losiny </w:t>
      </w:r>
      <w:proofErr w:type="spellStart"/>
      <w:r>
        <w:t>is</w:t>
      </w:r>
      <w:proofErr w:type="spellEnd"/>
      <w:r>
        <w:t xml:space="preserve"> </w:t>
      </w:r>
      <w:proofErr w:type="spellStart"/>
      <w:r>
        <w:t>unique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 w:rsidR="00A52819">
        <w:t>the</w:t>
      </w:r>
      <w:proofErr w:type="spellEnd"/>
      <w:r w:rsidR="00A52819">
        <w:t xml:space="preserve"> </w:t>
      </w:r>
      <w:proofErr w:type="spellStart"/>
      <w:r w:rsidR="00A52819">
        <w:t>complex</w:t>
      </w:r>
      <w:proofErr w:type="spellEnd"/>
      <w:r w:rsidR="00A52819">
        <w:t xml:space="preserve"> </w:t>
      </w:r>
      <w:proofErr w:type="spellStart"/>
      <w:r w:rsidR="00A52819">
        <w:t>of</w:t>
      </w:r>
      <w:proofErr w:type="spellEnd"/>
      <w:r w:rsidR="00A52819">
        <w:t xml:space="preserve"> </w:t>
      </w:r>
      <w:proofErr w:type="spellStart"/>
      <w:r>
        <w:t>architecture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original</w:t>
      </w:r>
      <w:proofErr w:type="spellEnd"/>
      <w:r>
        <w:t xml:space="preserve"> </w:t>
      </w:r>
      <w:proofErr w:type="spellStart"/>
      <w:r>
        <w:t>stuff</w:t>
      </w:r>
      <w:proofErr w:type="spellEnd"/>
      <w:r>
        <w:t xml:space="preserve"> and </w:t>
      </w:r>
      <w:proofErr w:type="spellStart"/>
      <w:r>
        <w:t>we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r w:rsidR="004A4AB0">
        <w:t xml:space="preserve">study </w:t>
      </w:r>
      <w:proofErr w:type="spellStart"/>
      <w:r w:rsidR="004A4AB0">
        <w:t>here</w:t>
      </w:r>
      <w:proofErr w:type="spellEnd"/>
      <w:r w:rsidR="004A4AB0">
        <w:t xml:space="preserve"> </w:t>
      </w:r>
      <w:proofErr w:type="spellStart"/>
      <w:r w:rsidR="004A4AB0">
        <w:t>the</w:t>
      </w:r>
      <w:proofErr w:type="spellEnd"/>
      <w:r w:rsidR="004A4AB0">
        <w:t xml:space="preserve"> </w:t>
      </w:r>
      <w:proofErr w:type="spellStart"/>
      <w:r w:rsidR="004A4AB0">
        <w:t>specific</w:t>
      </w:r>
      <w:proofErr w:type="spellEnd"/>
      <w:r w:rsidR="004A4AB0">
        <w:t xml:space="preserve"> </w:t>
      </w:r>
      <w:proofErr w:type="spellStart"/>
      <w:r w:rsidR="004A4AB0">
        <w:t>means</w:t>
      </w:r>
      <w:proofErr w:type="spellEnd"/>
      <w:r w:rsidR="004A4AB0">
        <w:t xml:space="preserve"> </w:t>
      </w:r>
      <w:proofErr w:type="spellStart"/>
      <w:r w:rsidR="004A4AB0">
        <w:t>of</w:t>
      </w:r>
      <w:proofErr w:type="spellEnd"/>
      <w:r w:rsidR="004A4AB0">
        <w:t xml:space="preserve"> </w:t>
      </w:r>
      <w:proofErr w:type="spellStart"/>
      <w:r w:rsidR="004A4AB0">
        <w:t>self-representation</w:t>
      </w:r>
      <w:proofErr w:type="spellEnd"/>
      <w:r w:rsidR="004A4AB0">
        <w:t xml:space="preserve"> </w:t>
      </w:r>
      <w:proofErr w:type="spellStart"/>
      <w:r w:rsidR="004A4AB0">
        <w:t>of</w:t>
      </w:r>
      <w:proofErr w:type="spellEnd"/>
      <w:r w:rsidR="004A4AB0">
        <w:t xml:space="preserve"> </w:t>
      </w:r>
      <w:proofErr w:type="spellStart"/>
      <w:r w:rsidR="004A4AB0">
        <w:t>an</w:t>
      </w:r>
      <w:proofErr w:type="spellEnd"/>
      <w:r w:rsidR="004A4AB0">
        <w:t xml:space="preserve"> </w:t>
      </w:r>
      <w:proofErr w:type="spellStart"/>
      <w:r w:rsidR="004A4AB0">
        <w:t>aristocrat</w:t>
      </w:r>
      <w:proofErr w:type="spellEnd"/>
      <w:r w:rsidR="004A4AB0">
        <w:t xml:space="preserve"> and his </w:t>
      </w:r>
      <w:proofErr w:type="spellStart"/>
      <w:r w:rsidR="004A4AB0">
        <w:t>family</w:t>
      </w:r>
      <w:proofErr w:type="spellEnd"/>
      <w:r w:rsidR="004A4AB0">
        <w:t xml:space="preserve">. </w:t>
      </w:r>
      <w:proofErr w:type="spellStart"/>
      <w:r w:rsidR="00A52819">
        <w:t>An</w:t>
      </w:r>
      <w:proofErr w:type="spellEnd"/>
      <w:r w:rsidR="00A52819">
        <w:t xml:space="preserve"> </w:t>
      </w:r>
      <w:proofErr w:type="spellStart"/>
      <w:r w:rsidR="00A52819">
        <w:t>extension</w:t>
      </w:r>
      <w:proofErr w:type="spellEnd"/>
      <w:r w:rsidR="00A52819">
        <w:t xml:space="preserve"> </w:t>
      </w:r>
      <w:proofErr w:type="spellStart"/>
      <w:r w:rsidR="00A52819">
        <w:t>o</w:t>
      </w:r>
      <w:r w:rsidR="00EA388C">
        <w:t>f</w:t>
      </w:r>
      <w:proofErr w:type="spellEnd"/>
      <w:r w:rsidR="00EA388C">
        <w:t xml:space="preserve"> </w:t>
      </w:r>
      <w:proofErr w:type="spellStart"/>
      <w:r w:rsidR="00EA388C">
        <w:t>this</w:t>
      </w:r>
      <w:proofErr w:type="spellEnd"/>
      <w:r w:rsidR="00EA388C">
        <w:t xml:space="preserve"> </w:t>
      </w:r>
      <w:proofErr w:type="spellStart"/>
      <w:r w:rsidR="00EA388C">
        <w:t>research</w:t>
      </w:r>
      <w:proofErr w:type="spellEnd"/>
      <w:r w:rsidR="00EA388C">
        <w:t xml:space="preserve"> </w:t>
      </w:r>
      <w:proofErr w:type="spellStart"/>
      <w:r w:rsidR="00EA388C">
        <w:t>is</w:t>
      </w:r>
      <w:proofErr w:type="spellEnd"/>
      <w:r w:rsidR="00EA388C">
        <w:t xml:space="preserve"> a</w:t>
      </w:r>
      <w:r w:rsidR="00A52819">
        <w:t xml:space="preserve"> </w:t>
      </w:r>
      <w:proofErr w:type="spellStart"/>
      <w:r w:rsidR="00A52819">
        <w:t>reconstruction</w:t>
      </w:r>
      <w:proofErr w:type="spellEnd"/>
      <w:r w:rsidR="00A52819">
        <w:t xml:space="preserve"> </w:t>
      </w:r>
      <w:proofErr w:type="spellStart"/>
      <w:r w:rsidR="00A52819">
        <w:t>of</w:t>
      </w:r>
      <w:proofErr w:type="spellEnd"/>
      <w:r w:rsidR="00A52819">
        <w:t xml:space="preserve"> </w:t>
      </w:r>
      <w:proofErr w:type="spellStart"/>
      <w:r w:rsidR="00A52819">
        <w:t>an</w:t>
      </w:r>
      <w:proofErr w:type="spellEnd"/>
      <w:r w:rsidR="00A52819">
        <w:t xml:space="preserve"> </w:t>
      </w:r>
      <w:proofErr w:type="spellStart"/>
      <w:r w:rsidR="00A52819">
        <w:t>everyday</w:t>
      </w:r>
      <w:proofErr w:type="spellEnd"/>
      <w:r w:rsidR="00A52819">
        <w:t xml:space="preserve"> </w:t>
      </w:r>
      <w:proofErr w:type="spellStart"/>
      <w:r w:rsidR="00A52819">
        <w:t>life</w:t>
      </w:r>
      <w:proofErr w:type="spellEnd"/>
      <w:r w:rsidR="00A52819">
        <w:t xml:space="preserve"> </w:t>
      </w:r>
      <w:proofErr w:type="spellStart"/>
      <w:r w:rsidR="00A52819">
        <w:t>stories</w:t>
      </w:r>
      <w:proofErr w:type="spellEnd"/>
      <w:r w:rsidR="00A52819">
        <w:t xml:space="preserve"> </w:t>
      </w:r>
      <w:proofErr w:type="spellStart"/>
      <w:r w:rsidR="00A52819">
        <w:t>of</w:t>
      </w:r>
      <w:proofErr w:type="spellEnd"/>
      <w:r w:rsidR="00A52819">
        <w:t xml:space="preserve"> </w:t>
      </w:r>
      <w:proofErr w:type="spellStart"/>
      <w:r w:rsidR="00A52819">
        <w:t>the</w:t>
      </w:r>
      <w:proofErr w:type="spellEnd"/>
      <w:r w:rsidR="00A52819">
        <w:t xml:space="preserve"> residence and </w:t>
      </w:r>
      <w:proofErr w:type="spellStart"/>
      <w:r w:rsidR="00A52819">
        <w:t>its</w:t>
      </w:r>
      <w:proofErr w:type="spellEnd"/>
      <w:r w:rsidR="00A52819">
        <w:t xml:space="preserve"> </w:t>
      </w:r>
      <w:proofErr w:type="spellStart"/>
      <w:r w:rsidR="00A52819">
        <w:t>inhabitants</w:t>
      </w:r>
      <w:proofErr w:type="spellEnd"/>
      <w:r w:rsidR="00A52819">
        <w:t xml:space="preserve">. </w:t>
      </w:r>
      <w:proofErr w:type="spellStart"/>
      <w:r w:rsidR="00A52819">
        <w:t>This</w:t>
      </w:r>
      <w:proofErr w:type="spellEnd"/>
      <w:r w:rsidR="00A52819">
        <w:t xml:space="preserve"> </w:t>
      </w:r>
      <w:proofErr w:type="spellStart"/>
      <w:r w:rsidR="00A52819">
        <w:t>stories</w:t>
      </w:r>
      <w:proofErr w:type="spellEnd"/>
      <w:r w:rsidR="00A52819">
        <w:t xml:space="preserve"> </w:t>
      </w:r>
      <w:proofErr w:type="spellStart"/>
      <w:r w:rsidR="00A52819">
        <w:t>will</w:t>
      </w:r>
      <w:proofErr w:type="spellEnd"/>
      <w:r w:rsidR="00A52819">
        <w:t xml:space="preserve"> </w:t>
      </w:r>
      <w:proofErr w:type="spellStart"/>
      <w:r w:rsidR="00A52819">
        <w:t>be</w:t>
      </w:r>
      <w:proofErr w:type="spellEnd"/>
      <w:r w:rsidR="00A52819">
        <w:t xml:space="preserve"> </w:t>
      </w:r>
      <w:proofErr w:type="spellStart"/>
      <w:r w:rsidR="00A52819">
        <w:t>published</w:t>
      </w:r>
      <w:proofErr w:type="spellEnd"/>
      <w:r w:rsidR="00A52819">
        <w:t xml:space="preserve"> as a </w:t>
      </w:r>
      <w:proofErr w:type="spellStart"/>
      <w:r w:rsidR="00A52819">
        <w:t>small</w:t>
      </w:r>
      <w:proofErr w:type="spellEnd"/>
      <w:r w:rsidR="00A52819">
        <w:t xml:space="preserve"> </w:t>
      </w:r>
      <w:proofErr w:type="spellStart"/>
      <w:r w:rsidR="00A52819">
        <w:t>nonfiction</w:t>
      </w:r>
      <w:proofErr w:type="spellEnd"/>
      <w:r w:rsidR="00A52819">
        <w:t xml:space="preserve"> booklet. </w:t>
      </w:r>
      <w:proofErr w:type="spellStart"/>
      <w:r w:rsidR="00A52819">
        <w:t>This</w:t>
      </w:r>
      <w:proofErr w:type="spellEnd"/>
      <w:r w:rsidR="00A52819">
        <w:t xml:space="preserve"> </w:t>
      </w:r>
      <w:proofErr w:type="spellStart"/>
      <w:r w:rsidR="00A52819">
        <w:t>way</w:t>
      </w:r>
      <w:proofErr w:type="spellEnd"/>
      <w:r w:rsidR="00A52819">
        <w:t xml:space="preserve"> </w:t>
      </w:r>
      <w:proofErr w:type="spellStart"/>
      <w:r w:rsidR="00A52819">
        <w:t>might</w:t>
      </w:r>
      <w:proofErr w:type="spellEnd"/>
      <w:r w:rsidR="00A52819">
        <w:t xml:space="preserve"> </w:t>
      </w:r>
      <w:proofErr w:type="spellStart"/>
      <w:r w:rsidR="00A52819">
        <w:t>lead</w:t>
      </w:r>
      <w:proofErr w:type="spellEnd"/>
      <w:r w:rsidR="00A52819">
        <w:t xml:space="preserve"> to </w:t>
      </w:r>
      <w:proofErr w:type="spellStart"/>
      <w:r w:rsidR="00A52819">
        <w:t>deeper</w:t>
      </w:r>
      <w:proofErr w:type="spellEnd"/>
      <w:r w:rsidR="00A52819">
        <w:t xml:space="preserve"> </w:t>
      </w:r>
      <w:proofErr w:type="spellStart"/>
      <w:r w:rsidR="00A52819">
        <w:t>identification</w:t>
      </w:r>
      <w:proofErr w:type="spellEnd"/>
      <w:r w:rsidR="00A52819">
        <w:t xml:space="preserve"> </w:t>
      </w:r>
      <w:proofErr w:type="spellStart"/>
      <w:r w:rsidR="00A52819">
        <w:t>of</w:t>
      </w:r>
      <w:proofErr w:type="spellEnd"/>
      <w:r w:rsidR="00A52819">
        <w:t xml:space="preserve"> </w:t>
      </w:r>
      <w:proofErr w:type="spellStart"/>
      <w:r w:rsidR="00EA388C">
        <w:t>visitors</w:t>
      </w:r>
      <w:proofErr w:type="spellEnd"/>
      <w:r w:rsidR="00A52819">
        <w:t xml:space="preserve"> </w:t>
      </w:r>
      <w:proofErr w:type="spellStart"/>
      <w:r w:rsidR="00A52819">
        <w:t>with</w:t>
      </w:r>
      <w:proofErr w:type="spellEnd"/>
      <w:r w:rsidR="00A52819">
        <w:t xml:space="preserve"> </w:t>
      </w:r>
      <w:proofErr w:type="spellStart"/>
      <w:r w:rsidR="00A52819">
        <w:t>the</w:t>
      </w:r>
      <w:proofErr w:type="spellEnd"/>
      <w:r w:rsidR="00A52819">
        <w:t xml:space="preserve"> </w:t>
      </w:r>
      <w:proofErr w:type="spellStart"/>
      <w:r w:rsidR="00A52819">
        <w:t>persons</w:t>
      </w:r>
      <w:proofErr w:type="spellEnd"/>
      <w:r w:rsidR="00A52819">
        <w:t xml:space="preserve"> </w:t>
      </w:r>
      <w:proofErr w:type="spellStart"/>
      <w:r w:rsidR="00A52819">
        <w:t>of</w:t>
      </w:r>
      <w:proofErr w:type="spellEnd"/>
      <w:r w:rsidR="00A52819">
        <w:t xml:space="preserve"> </w:t>
      </w:r>
      <w:proofErr w:type="spellStart"/>
      <w:r w:rsidR="00A52819">
        <w:t>history</w:t>
      </w:r>
      <w:proofErr w:type="spellEnd"/>
      <w:r w:rsidR="00EA388C">
        <w:t xml:space="preserve">, </w:t>
      </w:r>
      <w:proofErr w:type="spellStart"/>
      <w:r w:rsidR="00EA388C">
        <w:t>history</w:t>
      </w:r>
      <w:proofErr w:type="spellEnd"/>
      <w:r w:rsidR="00EA388C">
        <w:t xml:space="preserve"> </w:t>
      </w:r>
      <w:proofErr w:type="spellStart"/>
      <w:r w:rsidR="00EA388C">
        <w:t>of</w:t>
      </w:r>
      <w:proofErr w:type="spellEnd"/>
      <w:r w:rsidR="00EA388C">
        <w:t xml:space="preserve"> place and </w:t>
      </w:r>
      <w:proofErr w:type="spellStart"/>
      <w:r w:rsidR="00EA388C">
        <w:t>pleasurable</w:t>
      </w:r>
      <w:proofErr w:type="spellEnd"/>
      <w:r w:rsidR="00A52819">
        <w:t xml:space="preserve"> </w:t>
      </w:r>
      <w:proofErr w:type="spellStart"/>
      <w:r w:rsidR="00A52819">
        <w:t>aknowledgement</w:t>
      </w:r>
      <w:proofErr w:type="spellEnd"/>
      <w:r w:rsidR="00EA388C">
        <w:t xml:space="preserve"> </w:t>
      </w:r>
      <w:proofErr w:type="spellStart"/>
      <w:r w:rsidR="00EA388C">
        <w:t>with</w:t>
      </w:r>
      <w:proofErr w:type="spellEnd"/>
      <w:r w:rsidR="00EA388C">
        <w:t xml:space="preserve"> </w:t>
      </w:r>
      <w:proofErr w:type="spellStart"/>
      <w:r w:rsidR="00EA388C">
        <w:t>the</w:t>
      </w:r>
      <w:proofErr w:type="spellEnd"/>
      <w:r w:rsidR="00EA388C">
        <w:t xml:space="preserve"> </w:t>
      </w:r>
      <w:proofErr w:type="spellStart"/>
      <w:r w:rsidR="00EA388C">
        <w:t>resuts</w:t>
      </w:r>
      <w:proofErr w:type="spellEnd"/>
      <w:r w:rsidR="00EA388C">
        <w:t xml:space="preserve"> </w:t>
      </w:r>
      <w:proofErr w:type="spellStart"/>
      <w:r w:rsidR="00EA388C">
        <w:t>of</w:t>
      </w:r>
      <w:proofErr w:type="spellEnd"/>
      <w:r w:rsidR="00EA388C">
        <w:t xml:space="preserve"> </w:t>
      </w:r>
      <w:proofErr w:type="spellStart"/>
      <w:r w:rsidR="00EA388C">
        <w:t>the</w:t>
      </w:r>
      <w:proofErr w:type="spellEnd"/>
      <w:r w:rsidR="00EA388C">
        <w:t xml:space="preserve"> </w:t>
      </w:r>
      <w:proofErr w:type="spellStart"/>
      <w:r w:rsidR="00EA388C">
        <w:t>research</w:t>
      </w:r>
      <w:proofErr w:type="spellEnd"/>
      <w:r w:rsidR="00A52819">
        <w:t>.</w:t>
      </w:r>
      <w:r w:rsidR="00EA388C">
        <w:t xml:space="preserve"> </w:t>
      </w:r>
      <w:proofErr w:type="spellStart"/>
      <w:r w:rsidR="00EA388C">
        <w:t>Result</w:t>
      </w:r>
      <w:proofErr w:type="spellEnd"/>
      <w:r w:rsidR="00EA388C">
        <w:t xml:space="preserve"> </w:t>
      </w:r>
      <w:proofErr w:type="spellStart"/>
      <w:r w:rsidR="00EA388C">
        <w:t>of</w:t>
      </w:r>
      <w:proofErr w:type="spellEnd"/>
      <w:r w:rsidR="00EA388C">
        <w:t xml:space="preserve"> </w:t>
      </w:r>
      <w:proofErr w:type="spellStart"/>
      <w:r w:rsidR="00EA388C">
        <w:t>this</w:t>
      </w:r>
      <w:proofErr w:type="spellEnd"/>
      <w:r w:rsidR="00EA388C">
        <w:t xml:space="preserve"> </w:t>
      </w:r>
      <w:proofErr w:type="spellStart"/>
      <w:r w:rsidR="00EA388C">
        <w:t>research</w:t>
      </w:r>
      <w:proofErr w:type="spellEnd"/>
      <w:r w:rsidR="00EA388C">
        <w:t xml:space="preserve"> </w:t>
      </w:r>
      <w:proofErr w:type="spellStart"/>
      <w:r w:rsidR="00EA388C">
        <w:t>will</w:t>
      </w:r>
      <w:proofErr w:type="spellEnd"/>
      <w:r w:rsidR="00EA388C">
        <w:t xml:space="preserve"> </w:t>
      </w:r>
      <w:proofErr w:type="spellStart"/>
      <w:r w:rsidR="00EA388C">
        <w:t>be</w:t>
      </w:r>
      <w:proofErr w:type="spellEnd"/>
      <w:r w:rsidR="00EA388C">
        <w:t xml:space="preserve"> </w:t>
      </w:r>
      <w:proofErr w:type="spellStart"/>
      <w:r w:rsidR="00EA388C">
        <w:t>the</w:t>
      </w:r>
      <w:proofErr w:type="spellEnd"/>
      <w:r w:rsidR="00EA388C">
        <w:t xml:space="preserve"> </w:t>
      </w:r>
      <w:proofErr w:type="spellStart"/>
      <w:r w:rsidR="00EA388C">
        <w:t>publication</w:t>
      </w:r>
      <w:proofErr w:type="spellEnd"/>
      <w:r w:rsidR="00EA388C">
        <w:t xml:space="preserve"> </w:t>
      </w:r>
      <w:proofErr w:type="spellStart"/>
      <w:r w:rsidR="00EA388C">
        <w:t>named</w:t>
      </w:r>
      <w:proofErr w:type="spellEnd"/>
      <w:r w:rsidR="00EA388C">
        <w:t xml:space="preserve"> </w:t>
      </w:r>
      <w:r w:rsidR="00EA388C" w:rsidRPr="002834A5">
        <w:rPr>
          <w:i/>
        </w:rPr>
        <w:t>Rezi</w:t>
      </w:r>
      <w:r w:rsidR="00EA388C">
        <w:rPr>
          <w:i/>
        </w:rPr>
        <w:t xml:space="preserve">dence Jana Mladšího ze Žerotína - </w:t>
      </w:r>
      <w:r w:rsidR="00EA388C" w:rsidRPr="002834A5">
        <w:rPr>
          <w:i/>
        </w:rPr>
        <w:t>Velké Losiny</w:t>
      </w:r>
      <w:r w:rsidR="00EA388C">
        <w:t xml:space="preserve">, a konference and a </w:t>
      </w:r>
      <w:proofErr w:type="spellStart"/>
      <w:r w:rsidR="00EA388C">
        <w:t>nonfiction</w:t>
      </w:r>
      <w:proofErr w:type="spellEnd"/>
      <w:r w:rsidR="00EA388C">
        <w:t xml:space="preserve"> booklet </w:t>
      </w:r>
      <w:proofErr w:type="spellStart"/>
      <w:r w:rsidR="00EA388C">
        <w:t>of</w:t>
      </w:r>
      <w:proofErr w:type="spellEnd"/>
      <w:r w:rsidR="00EA388C">
        <w:t xml:space="preserve"> </w:t>
      </w:r>
      <w:proofErr w:type="spellStart"/>
      <w:r w:rsidR="00EA388C">
        <w:t>stories</w:t>
      </w:r>
      <w:proofErr w:type="spellEnd"/>
      <w:r w:rsidR="00EA388C">
        <w:t xml:space="preserve"> </w:t>
      </w:r>
      <w:proofErr w:type="spellStart"/>
      <w:r w:rsidR="00EA388C">
        <w:t>from</w:t>
      </w:r>
      <w:proofErr w:type="spellEnd"/>
      <w:r w:rsidR="00EA388C">
        <w:t xml:space="preserve"> Velké Losiny </w:t>
      </w:r>
      <w:proofErr w:type="spellStart"/>
      <w:r w:rsidR="00EA388C">
        <w:t>manor</w:t>
      </w:r>
      <w:proofErr w:type="spellEnd"/>
      <w:r w:rsidR="00EA388C">
        <w:t>.</w:t>
      </w:r>
    </w:p>
    <w:p w:rsidR="00212600" w:rsidRDefault="00212600" w:rsidP="00783ADC">
      <w:pPr>
        <w:pStyle w:val="Odstavecseseznamem"/>
        <w:numPr>
          <w:ilvl w:val="0"/>
          <w:numId w:val="4"/>
        </w:numPr>
      </w:pPr>
      <w:r>
        <w:t>Cíle projektu</w:t>
      </w:r>
    </w:p>
    <w:p w:rsidR="002F2E7A" w:rsidRPr="00D25706" w:rsidRDefault="002F2E7A" w:rsidP="002F2E7A">
      <w:pPr>
        <w:ind w:left="360"/>
      </w:pPr>
      <w:r>
        <w:lastRenderedPageBreak/>
        <w:t>Projekt se pokusí popsat komplexní strukturu losinské rezidence a zmapovat prostředky, jež volil její stavitel pro reprezentaci sebe a svého rodu. Závěry představí v</w:t>
      </w:r>
      <w:r w:rsidR="00D25706">
        <w:t xml:space="preserve"> odborné </w:t>
      </w:r>
      <w:r>
        <w:t>publikaci</w:t>
      </w:r>
      <w:r>
        <w:rPr>
          <w:i/>
        </w:rPr>
        <w:t xml:space="preserve">, </w:t>
      </w:r>
      <w:r w:rsidR="00D25706">
        <w:t>prostřednictvím konference a také populárně naučným souborem příběhů v brožované publikaci.</w:t>
      </w:r>
    </w:p>
    <w:p w:rsidR="00212600" w:rsidRDefault="00212600" w:rsidP="00212600">
      <w:r>
        <w:t>Část B – finanční prostředky celkem</w:t>
      </w:r>
    </w:p>
    <w:p w:rsidR="00A25CA4" w:rsidRDefault="00212600" w:rsidP="00A25CA4">
      <w:pPr>
        <w:pStyle w:val="Odstavecseseznamem"/>
        <w:numPr>
          <w:ilvl w:val="0"/>
          <w:numId w:val="7"/>
        </w:numPr>
      </w:pPr>
      <w:r>
        <w:t>1.</w:t>
      </w:r>
      <w:r w:rsidR="00A25CA4">
        <w:t xml:space="preserve"> rok</w:t>
      </w:r>
      <w:r w:rsidR="00F70FFC">
        <w:t xml:space="preserve"> 200 </w:t>
      </w:r>
      <w:r w:rsidR="007D2EFE">
        <w:t>tis.</w:t>
      </w:r>
    </w:p>
    <w:p w:rsidR="00A25CA4" w:rsidRDefault="00212600" w:rsidP="00A25CA4">
      <w:pPr>
        <w:pStyle w:val="Odstavecseseznamem"/>
        <w:ind w:left="1080"/>
      </w:pPr>
      <w:r>
        <w:t>2.</w:t>
      </w:r>
      <w:r w:rsidR="00A25CA4">
        <w:t xml:space="preserve"> rok</w:t>
      </w:r>
      <w:r w:rsidR="00F70FFC">
        <w:t xml:space="preserve"> 200 </w:t>
      </w:r>
      <w:r w:rsidR="007D2EFE">
        <w:t>tis.</w:t>
      </w:r>
    </w:p>
    <w:p w:rsidR="00AE7AB4" w:rsidRDefault="00212600" w:rsidP="00A25CA4">
      <w:pPr>
        <w:pStyle w:val="Odstavecseseznamem"/>
        <w:ind w:left="1080"/>
      </w:pPr>
      <w:r>
        <w:t>3.</w:t>
      </w:r>
      <w:r w:rsidR="00F70FFC">
        <w:t xml:space="preserve"> </w:t>
      </w:r>
      <w:r w:rsidR="00A25CA4">
        <w:t xml:space="preserve">rok </w:t>
      </w:r>
      <w:r w:rsidR="00F70FFC">
        <w:t>610 </w:t>
      </w:r>
      <w:r w:rsidR="007D2EFE">
        <w:t>tis.</w:t>
      </w:r>
    </w:p>
    <w:p w:rsidR="00A25CA4" w:rsidRDefault="00A25CA4" w:rsidP="00D25706">
      <w:pPr>
        <w:pStyle w:val="Odstavecseseznamem"/>
      </w:pPr>
    </w:p>
    <w:p w:rsidR="00F70FFC" w:rsidRDefault="00F70FFC" w:rsidP="00D25706">
      <w:pPr>
        <w:pStyle w:val="Odstavecseseznamem"/>
      </w:pPr>
      <w:r>
        <w:t>Celkem: 1 010 000,-</w:t>
      </w:r>
    </w:p>
    <w:p w:rsidR="008D2530" w:rsidRDefault="008D2530" w:rsidP="00D25706">
      <w:pPr>
        <w:pStyle w:val="Odstavecseseznamem"/>
      </w:pPr>
    </w:p>
    <w:p w:rsidR="00F70FFC" w:rsidRDefault="00F70FFC" w:rsidP="00D25706">
      <w:pPr>
        <w:pStyle w:val="Odstavecseseznamem"/>
      </w:pPr>
      <w:r>
        <w:t>Část B – rozpis finančních položek</w:t>
      </w:r>
    </w:p>
    <w:p w:rsidR="00F70FFC" w:rsidRDefault="007D2EFE" w:rsidP="00F70FFC">
      <w:pPr>
        <w:pStyle w:val="Odstavecseseznamem"/>
        <w:numPr>
          <w:ilvl w:val="0"/>
          <w:numId w:val="6"/>
        </w:numPr>
      </w:pPr>
      <w:r>
        <w:t xml:space="preserve">Mzda: </w:t>
      </w:r>
      <w:r w:rsidR="00F70FFC">
        <w:t>Karolína Mazálková, student, 600 000,-</w:t>
      </w:r>
    </w:p>
    <w:p w:rsidR="00F70FFC" w:rsidRDefault="00F70FFC" w:rsidP="00F70FFC">
      <w:pPr>
        <w:pStyle w:val="Odstavecseseznamem"/>
        <w:numPr>
          <w:ilvl w:val="0"/>
          <w:numId w:val="6"/>
        </w:numPr>
      </w:pPr>
      <w:r>
        <w:t>Plný úvazek</w:t>
      </w:r>
    </w:p>
    <w:p w:rsidR="007D2EFE" w:rsidRDefault="007D2EFE" w:rsidP="00D25706">
      <w:pPr>
        <w:pStyle w:val="Odstavecseseznamem"/>
      </w:pPr>
      <w:r>
        <w:t>Materiálové náklady</w:t>
      </w:r>
    </w:p>
    <w:p w:rsidR="008D2530" w:rsidRDefault="008D2530" w:rsidP="00D25706">
      <w:pPr>
        <w:pStyle w:val="Odstavecseseznamem"/>
      </w:pPr>
      <w:r>
        <w:t xml:space="preserve">Kniha pevná vazba 120 stran, formát </w:t>
      </w:r>
      <w:r w:rsidR="007D2EFE">
        <w:t>B5, náklad 2000 ks – 300 tis.</w:t>
      </w:r>
      <w:r>
        <w:t xml:space="preserve"> korun</w:t>
      </w:r>
    </w:p>
    <w:p w:rsidR="008D2530" w:rsidRDefault="008D2530" w:rsidP="00D25706">
      <w:pPr>
        <w:pStyle w:val="Odstavecseseznamem"/>
      </w:pPr>
      <w:r>
        <w:t>Kniha brož 80 str</w:t>
      </w:r>
      <w:r w:rsidR="007D2EFE">
        <w:t>an, A5, náklad 2000 ks – 100 tis.</w:t>
      </w:r>
      <w:r>
        <w:t xml:space="preserve"> korun</w:t>
      </w:r>
    </w:p>
    <w:p w:rsidR="00F70FFC" w:rsidRDefault="007D2EFE" w:rsidP="00D25706">
      <w:pPr>
        <w:pStyle w:val="Odstavecseseznamem"/>
      </w:pPr>
      <w:r>
        <w:t>Konference 10 tis.</w:t>
      </w:r>
      <w:r w:rsidR="00F70FFC">
        <w:t xml:space="preserve"> korun</w:t>
      </w:r>
    </w:p>
    <w:p w:rsidR="00F70FFC" w:rsidRDefault="00F70FFC" w:rsidP="00D25706">
      <w:pPr>
        <w:pStyle w:val="Odstavecseseznamem"/>
      </w:pPr>
    </w:p>
    <w:p w:rsidR="00F70FFC" w:rsidRDefault="00F70FFC" w:rsidP="00D25706">
      <w:pPr>
        <w:pStyle w:val="Odstavecseseznamem"/>
      </w:pPr>
      <w:r>
        <w:t>Část B – odůvodnění finančních nákladů</w:t>
      </w:r>
    </w:p>
    <w:p w:rsidR="00F70FFC" w:rsidRDefault="00A25CA4" w:rsidP="00A25CA4">
      <w:pPr>
        <w:pStyle w:val="Odstavecseseznamem"/>
        <w:numPr>
          <w:ilvl w:val="0"/>
          <w:numId w:val="8"/>
        </w:numPr>
      </w:pPr>
      <w:r>
        <w:t>Rok: 200 </w:t>
      </w:r>
      <w:r w:rsidR="00F756CE">
        <w:t>tis.</w:t>
      </w:r>
      <w:r>
        <w:t xml:space="preserve"> – badatelská činnost, práce v archivech</w:t>
      </w:r>
    </w:p>
    <w:p w:rsidR="00A25CA4" w:rsidRDefault="00A25CA4" w:rsidP="00A25CA4">
      <w:pPr>
        <w:pStyle w:val="Odstavecseseznamem"/>
        <w:numPr>
          <w:ilvl w:val="0"/>
          <w:numId w:val="8"/>
        </w:numPr>
      </w:pPr>
      <w:r>
        <w:t>Rok: 200 </w:t>
      </w:r>
      <w:r w:rsidR="00F756CE">
        <w:t>tis.</w:t>
      </w:r>
      <w:r>
        <w:t xml:space="preserve"> – badatelská činnost, práce v archivech</w:t>
      </w:r>
    </w:p>
    <w:p w:rsidR="00A25CA4" w:rsidRDefault="00A25CA4" w:rsidP="00A25CA4">
      <w:pPr>
        <w:pStyle w:val="Odstavecseseznamem"/>
        <w:numPr>
          <w:ilvl w:val="0"/>
          <w:numId w:val="8"/>
        </w:numPr>
      </w:pPr>
      <w:r>
        <w:t>Rok: 610 </w:t>
      </w:r>
      <w:r w:rsidR="00F756CE">
        <w:t>tis.</w:t>
      </w:r>
    </w:p>
    <w:p w:rsidR="000C2585" w:rsidRDefault="00A25CA4" w:rsidP="000C2585">
      <w:pPr>
        <w:pStyle w:val="Odstavecseseznamem"/>
        <w:numPr>
          <w:ilvl w:val="3"/>
          <w:numId w:val="8"/>
        </w:numPr>
      </w:pPr>
      <w:r>
        <w:t>200 </w:t>
      </w:r>
      <w:r w:rsidR="00F756CE">
        <w:t>tis.</w:t>
      </w:r>
      <w:r>
        <w:t xml:space="preserve"> badatelská činnost, práce v archivech, </w:t>
      </w:r>
    </w:p>
    <w:p w:rsidR="000C2585" w:rsidRDefault="00A25CA4" w:rsidP="000C2585">
      <w:pPr>
        <w:pStyle w:val="Odstavecseseznamem"/>
        <w:numPr>
          <w:ilvl w:val="3"/>
          <w:numId w:val="8"/>
        </w:numPr>
      </w:pPr>
      <w:r>
        <w:t>300 </w:t>
      </w:r>
      <w:r w:rsidR="00F756CE">
        <w:t>tis.</w:t>
      </w:r>
      <w:r>
        <w:t xml:space="preserve"> publikace, </w:t>
      </w:r>
    </w:p>
    <w:p w:rsidR="000C2585" w:rsidRDefault="00A25CA4" w:rsidP="000C2585">
      <w:pPr>
        <w:pStyle w:val="Odstavecseseznamem"/>
        <w:numPr>
          <w:ilvl w:val="3"/>
          <w:numId w:val="8"/>
        </w:numPr>
      </w:pPr>
      <w:r>
        <w:t>100 </w:t>
      </w:r>
      <w:r w:rsidR="00F756CE">
        <w:t>tis.</w:t>
      </w:r>
      <w:r>
        <w:t xml:space="preserve"> publikace, </w:t>
      </w:r>
    </w:p>
    <w:p w:rsidR="00A25CA4" w:rsidRDefault="00A25CA4" w:rsidP="000C2585">
      <w:pPr>
        <w:pStyle w:val="Odstavecseseznamem"/>
        <w:numPr>
          <w:ilvl w:val="3"/>
          <w:numId w:val="8"/>
        </w:numPr>
      </w:pPr>
      <w:r>
        <w:t>10 </w:t>
      </w:r>
      <w:r w:rsidR="00F756CE">
        <w:t>tis.</w:t>
      </w:r>
      <w:r>
        <w:t xml:space="preserve"> uspořádání konference</w:t>
      </w:r>
    </w:p>
    <w:p w:rsidR="000C2585" w:rsidRDefault="000C2585" w:rsidP="000C2585"/>
    <w:sectPr w:rsidR="000C2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0063A"/>
    <w:multiLevelType w:val="hybridMultilevel"/>
    <w:tmpl w:val="91641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E124D"/>
    <w:multiLevelType w:val="hybridMultilevel"/>
    <w:tmpl w:val="A69AE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A2E95"/>
    <w:multiLevelType w:val="hybridMultilevel"/>
    <w:tmpl w:val="FFAE853A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E274B24"/>
    <w:multiLevelType w:val="hybridMultilevel"/>
    <w:tmpl w:val="51AA7F1C"/>
    <w:lvl w:ilvl="0" w:tplc="85A0CC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FCA4C490">
      <w:start w:val="10"/>
      <w:numFmt w:val="bullet"/>
      <w:lvlText w:val="-"/>
      <w:lvlJc w:val="left"/>
      <w:pPr>
        <w:ind w:left="3240" w:hanging="360"/>
      </w:pPr>
      <w:rPr>
        <w:rFonts w:ascii="Times New Roman" w:eastAsiaTheme="minorHAnsi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8D6E76"/>
    <w:multiLevelType w:val="hybridMultilevel"/>
    <w:tmpl w:val="4516CFB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FA568E"/>
    <w:multiLevelType w:val="hybridMultilevel"/>
    <w:tmpl w:val="E3607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52680"/>
    <w:multiLevelType w:val="hybridMultilevel"/>
    <w:tmpl w:val="4E5A614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0855CC5"/>
    <w:multiLevelType w:val="hybridMultilevel"/>
    <w:tmpl w:val="0E7CFA6E"/>
    <w:lvl w:ilvl="0" w:tplc="DF4E39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5A1779C"/>
    <w:multiLevelType w:val="hybridMultilevel"/>
    <w:tmpl w:val="10F87D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242736"/>
    <w:multiLevelType w:val="hybridMultilevel"/>
    <w:tmpl w:val="9026AA18"/>
    <w:lvl w:ilvl="0" w:tplc="612AE9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1C9"/>
    <w:rsid w:val="000531C9"/>
    <w:rsid w:val="000C2585"/>
    <w:rsid w:val="00212600"/>
    <w:rsid w:val="002834A5"/>
    <w:rsid w:val="002F2E7A"/>
    <w:rsid w:val="003C6FA8"/>
    <w:rsid w:val="004A4AB0"/>
    <w:rsid w:val="004D5AC5"/>
    <w:rsid w:val="005C7DA2"/>
    <w:rsid w:val="005D4359"/>
    <w:rsid w:val="006B1DE0"/>
    <w:rsid w:val="007431A0"/>
    <w:rsid w:val="007533A5"/>
    <w:rsid w:val="00783ADC"/>
    <w:rsid w:val="007A164C"/>
    <w:rsid w:val="007D2EFE"/>
    <w:rsid w:val="008001CC"/>
    <w:rsid w:val="00884CD7"/>
    <w:rsid w:val="008D1AE5"/>
    <w:rsid w:val="008D2530"/>
    <w:rsid w:val="008F4D27"/>
    <w:rsid w:val="009E0B84"/>
    <w:rsid w:val="00A00B55"/>
    <w:rsid w:val="00A25CA4"/>
    <w:rsid w:val="00A52819"/>
    <w:rsid w:val="00AD06FF"/>
    <w:rsid w:val="00AE7AB4"/>
    <w:rsid w:val="00B05C43"/>
    <w:rsid w:val="00B708BF"/>
    <w:rsid w:val="00B726F5"/>
    <w:rsid w:val="00BF7258"/>
    <w:rsid w:val="00D25706"/>
    <w:rsid w:val="00D6783C"/>
    <w:rsid w:val="00E35E74"/>
    <w:rsid w:val="00EA388C"/>
    <w:rsid w:val="00EE34C2"/>
    <w:rsid w:val="00F2580B"/>
    <w:rsid w:val="00F70FFC"/>
    <w:rsid w:val="00F756CE"/>
    <w:rsid w:val="00FE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0D424C-ABAB-4BF8-AC42-E8683193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B1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2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7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1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0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1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4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6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03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1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9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3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5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9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67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3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2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2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6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9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7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35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9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9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5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5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8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90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64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34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8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36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0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9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7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0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63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3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5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3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2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3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480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Karolína Mazálková</dc:creator>
  <cp:keywords/>
  <dc:description/>
  <cp:lastModifiedBy>Karolína Mazálková</cp:lastModifiedBy>
  <cp:revision>8</cp:revision>
  <dcterms:created xsi:type="dcterms:W3CDTF">2015-04-26T19:44:00Z</dcterms:created>
  <dcterms:modified xsi:type="dcterms:W3CDTF">2015-06-20T16:27:00Z</dcterms:modified>
</cp:coreProperties>
</file>