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E22EC" w14:textId="77777777" w:rsidR="000A1DFC" w:rsidRPr="00353167" w:rsidRDefault="00353167" w:rsidP="002913D0">
      <w:pPr>
        <w:pStyle w:val="Ttulo2"/>
        <w:spacing w:line="360" w:lineRule="auto"/>
        <w:jc w:val="both"/>
        <w:rPr>
          <w:rFonts w:ascii="Times New Roman" w:hAnsi="Times New Roman" w:cs="Times New Roman"/>
          <w:color w:val="auto"/>
          <w:lang w:val="es-ES_tradnl"/>
        </w:rPr>
      </w:pPr>
      <w:r w:rsidRPr="00353167">
        <w:rPr>
          <w:rFonts w:ascii="Times New Roman" w:hAnsi="Times New Roman" w:cs="Times New Roman"/>
          <w:color w:val="auto"/>
          <w:lang w:val="es-ES_tradnl"/>
        </w:rPr>
        <w:t>Tereza Šandová, UČO: 437808</w:t>
      </w:r>
    </w:p>
    <w:p w14:paraId="7B9E75FF" w14:textId="77777777" w:rsidR="00353167" w:rsidRPr="00353167" w:rsidRDefault="00353167" w:rsidP="002913D0">
      <w:pPr>
        <w:pStyle w:val="Ttulo2"/>
        <w:spacing w:line="360" w:lineRule="auto"/>
        <w:jc w:val="both"/>
        <w:rPr>
          <w:rFonts w:ascii="Times New Roman" w:hAnsi="Times New Roman" w:cs="Times New Roman"/>
          <w:color w:val="auto"/>
          <w:lang w:val="es-ES_tradnl"/>
        </w:rPr>
      </w:pPr>
      <w:r w:rsidRPr="00353167">
        <w:rPr>
          <w:rFonts w:ascii="Times New Roman" w:hAnsi="Times New Roman" w:cs="Times New Roman"/>
          <w:color w:val="auto"/>
          <w:lang w:val="es-ES_tradnl"/>
        </w:rPr>
        <w:t>SJIIA117: Historia de la literatura espa</w:t>
      </w:r>
      <w:r w:rsidRPr="00353167">
        <w:rPr>
          <w:rFonts w:ascii="Times New Roman" w:hAnsi="Times New Roman" w:cs="Times New Roman"/>
          <w:color w:val="auto"/>
        </w:rPr>
        <w:t>ñ</w:t>
      </w:r>
      <w:r w:rsidRPr="00353167">
        <w:rPr>
          <w:rFonts w:ascii="Times New Roman" w:hAnsi="Times New Roman" w:cs="Times New Roman"/>
          <w:color w:val="auto"/>
          <w:lang w:val="es-ES_tradnl"/>
        </w:rPr>
        <w:t>ola del siglo XX II</w:t>
      </w:r>
    </w:p>
    <w:p w14:paraId="0921B5AB" w14:textId="77777777" w:rsidR="00353167" w:rsidRDefault="00353167" w:rsidP="002913D0">
      <w:pPr>
        <w:spacing w:line="360" w:lineRule="auto"/>
        <w:jc w:val="both"/>
        <w:rPr>
          <w:lang w:val="cs-CZ"/>
        </w:rPr>
      </w:pPr>
    </w:p>
    <w:p w14:paraId="6D4328AD" w14:textId="77777777" w:rsidR="00353167" w:rsidRDefault="00353167" w:rsidP="000E4B48">
      <w:pPr>
        <w:pStyle w:val="Ttulo1"/>
        <w:spacing w:line="360" w:lineRule="auto"/>
        <w:jc w:val="both"/>
        <w:rPr>
          <w:rFonts w:ascii="Times New Roman" w:hAnsi="Times New Roman" w:cs="Times New Roman"/>
          <w:b/>
          <w:bCs/>
          <w:color w:val="auto"/>
          <w:lang w:val="es-ES_tradnl"/>
        </w:rPr>
      </w:pPr>
      <w:r w:rsidRPr="00353167">
        <w:rPr>
          <w:rFonts w:ascii="Times New Roman" w:hAnsi="Times New Roman" w:cs="Times New Roman"/>
          <w:b/>
          <w:bCs/>
          <w:i/>
          <w:iCs/>
          <w:color w:val="auto"/>
          <w:lang w:val="es-ES_tradnl"/>
        </w:rPr>
        <w:t>Made in Spain</w:t>
      </w:r>
      <w:r w:rsidRPr="00353167">
        <w:rPr>
          <w:rFonts w:ascii="Times New Roman" w:hAnsi="Times New Roman" w:cs="Times New Roman"/>
          <w:b/>
          <w:bCs/>
          <w:color w:val="auto"/>
          <w:lang w:val="es-ES_tradnl"/>
        </w:rPr>
        <w:t xml:space="preserve"> de Javier Mestre</w:t>
      </w:r>
    </w:p>
    <w:p w14:paraId="447C6098" w14:textId="77777777" w:rsidR="00353167" w:rsidRDefault="00353167" w:rsidP="000E4B48">
      <w:pPr>
        <w:spacing w:line="360" w:lineRule="auto"/>
        <w:jc w:val="both"/>
        <w:rPr>
          <w:lang w:val="es-ES_tradnl"/>
        </w:rPr>
      </w:pPr>
    </w:p>
    <w:p w14:paraId="729288D9" w14:textId="77777777" w:rsidR="00936C18" w:rsidRDefault="00353167" w:rsidP="007003C1">
      <w:pPr>
        <w:spacing w:line="360" w:lineRule="auto"/>
        <w:jc w:val="both"/>
        <w:rPr>
          <w:rFonts w:ascii="Times New Roman" w:hAnsi="Times New Roman" w:cs="Times New Roman"/>
        </w:rPr>
      </w:pPr>
      <w:r>
        <w:rPr>
          <w:lang w:val="es-ES_tradnl"/>
        </w:rPr>
        <w:tab/>
      </w:r>
      <w:r w:rsidRPr="00020CF0">
        <w:rPr>
          <w:rFonts w:ascii="Times New Roman" w:hAnsi="Times New Roman" w:cs="Times New Roman"/>
          <w:i/>
          <w:iCs/>
          <w:lang w:val="es-ES_tradnl"/>
        </w:rPr>
        <w:t xml:space="preserve">Made in Spain </w:t>
      </w:r>
      <w:r w:rsidRPr="00020CF0">
        <w:rPr>
          <w:rFonts w:ascii="Times New Roman" w:hAnsi="Times New Roman" w:cs="Times New Roman"/>
          <w:lang w:val="es-ES_tradnl"/>
        </w:rPr>
        <w:t>de Javier Mestre</w:t>
      </w:r>
      <w:r w:rsidR="00020CF0" w:rsidRPr="00020CF0">
        <w:rPr>
          <w:rFonts w:ascii="Times New Roman" w:hAnsi="Times New Roman" w:cs="Times New Roman"/>
          <w:lang w:val="es-ES_tradnl"/>
        </w:rPr>
        <w:t>, es</w:t>
      </w:r>
      <w:r w:rsidR="003F4D99">
        <w:rPr>
          <w:rFonts w:ascii="Times New Roman" w:hAnsi="Times New Roman" w:cs="Times New Roman"/>
          <w:lang w:val="es-ES_tradnl"/>
        </w:rPr>
        <w:t xml:space="preserve"> un</w:t>
      </w:r>
      <w:r w:rsidR="000E4B48">
        <w:rPr>
          <w:rFonts w:ascii="Times New Roman" w:hAnsi="Times New Roman" w:cs="Times New Roman"/>
          <w:lang w:val="es-ES_tradnl"/>
        </w:rPr>
        <w:t xml:space="preserve">a novela </w:t>
      </w:r>
      <w:r w:rsidR="007E1CC9">
        <w:rPr>
          <w:rFonts w:ascii="Times New Roman" w:hAnsi="Times New Roman" w:cs="Times New Roman"/>
          <w:lang w:val="es-ES_tradnl"/>
        </w:rPr>
        <w:t xml:space="preserve">social </w:t>
      </w:r>
      <w:r w:rsidR="000E4B48">
        <w:rPr>
          <w:rFonts w:ascii="Times New Roman" w:hAnsi="Times New Roman" w:cs="Times New Roman"/>
          <w:lang w:val="es-ES_tradnl"/>
        </w:rPr>
        <w:t>contemporánea</w:t>
      </w:r>
      <w:r w:rsidR="0093006D">
        <w:rPr>
          <w:rFonts w:ascii="Times New Roman" w:hAnsi="Times New Roman" w:cs="Times New Roman"/>
          <w:lang w:val="es-ES_tradnl"/>
        </w:rPr>
        <w:t xml:space="preserve">, </w:t>
      </w:r>
      <w:r w:rsidR="003F4D99">
        <w:rPr>
          <w:rFonts w:ascii="Times New Roman" w:hAnsi="Times New Roman" w:cs="Times New Roman"/>
          <w:lang w:val="es-ES_tradnl"/>
        </w:rPr>
        <w:t>publicad</w:t>
      </w:r>
      <w:r w:rsidR="000E4B48">
        <w:rPr>
          <w:rFonts w:ascii="Times New Roman" w:hAnsi="Times New Roman" w:cs="Times New Roman"/>
          <w:lang w:val="es-ES_tradnl"/>
        </w:rPr>
        <w:t>a</w:t>
      </w:r>
      <w:r w:rsidR="003F4D99">
        <w:rPr>
          <w:rFonts w:ascii="Times New Roman" w:hAnsi="Times New Roman" w:cs="Times New Roman"/>
          <w:lang w:val="es-ES_tradnl"/>
        </w:rPr>
        <w:t xml:space="preserve"> en 2014 por</w:t>
      </w:r>
      <w:r w:rsidR="00375DCA">
        <w:rPr>
          <w:rFonts w:ascii="Times New Roman" w:hAnsi="Times New Roman" w:cs="Times New Roman"/>
          <w:lang w:val="es-ES_tradnl"/>
        </w:rPr>
        <w:t xml:space="preserve"> la editorial</w:t>
      </w:r>
      <w:r w:rsidR="003F4D99">
        <w:rPr>
          <w:rFonts w:ascii="Times New Roman" w:hAnsi="Times New Roman" w:cs="Times New Roman"/>
          <w:lang w:val="es-ES_tradnl"/>
        </w:rPr>
        <w:t xml:space="preserve"> Caballo de Troya</w:t>
      </w:r>
      <w:r w:rsidR="002913D0">
        <w:rPr>
          <w:rFonts w:ascii="Times New Roman" w:hAnsi="Times New Roman" w:cs="Times New Roman"/>
          <w:lang w:val="es-ES_tradnl"/>
        </w:rPr>
        <w:t>, Madrid.</w:t>
      </w:r>
      <w:r w:rsidR="003F4D99">
        <w:rPr>
          <w:rFonts w:ascii="Times New Roman" w:hAnsi="Times New Roman" w:cs="Times New Roman"/>
          <w:lang w:val="es-ES_tradnl"/>
        </w:rPr>
        <w:t xml:space="preserve"> </w:t>
      </w:r>
      <w:r w:rsidR="000E4B48">
        <w:rPr>
          <w:rFonts w:ascii="Times New Roman" w:hAnsi="Times New Roman" w:cs="Times New Roman"/>
          <w:lang w:val="es-ES_tradnl"/>
        </w:rPr>
        <w:t xml:space="preserve">El tema principal de la obra gira en torno a </w:t>
      </w:r>
      <w:r w:rsidR="007E1CC9">
        <w:rPr>
          <w:rFonts w:ascii="Times New Roman" w:hAnsi="Times New Roman" w:cs="Times New Roman"/>
          <w:lang w:val="es-ES_tradnl"/>
        </w:rPr>
        <w:t>una crítica de</w:t>
      </w:r>
      <w:r w:rsidR="00D2628A">
        <w:rPr>
          <w:rFonts w:ascii="Times New Roman" w:hAnsi="Times New Roman" w:cs="Times New Roman"/>
          <w:lang w:val="es-ES_tradnl"/>
        </w:rPr>
        <w:t xml:space="preserve"> la ideología de la sociedad capitalista</w:t>
      </w:r>
      <w:r w:rsidR="00993634">
        <w:rPr>
          <w:rFonts w:ascii="Times New Roman" w:hAnsi="Times New Roman" w:cs="Times New Roman"/>
          <w:lang w:val="es-ES_tradnl"/>
        </w:rPr>
        <w:t xml:space="preserve"> actual </w:t>
      </w:r>
      <w:r w:rsidR="00D2628A" w:rsidRPr="00D2628A">
        <w:rPr>
          <w:rFonts w:ascii="Times New Roman" w:hAnsi="Times New Roman" w:cs="Times New Roman"/>
        </w:rPr>
        <w:t>en España</w:t>
      </w:r>
      <w:r w:rsidR="00993634">
        <w:rPr>
          <w:rFonts w:ascii="Times New Roman" w:hAnsi="Times New Roman" w:cs="Times New Roman"/>
        </w:rPr>
        <w:t xml:space="preserve"> </w:t>
      </w:r>
      <w:proofErr w:type="gramStart"/>
      <w:r w:rsidR="00993634">
        <w:rPr>
          <w:rFonts w:ascii="Times New Roman" w:hAnsi="Times New Roman" w:cs="Times New Roman"/>
        </w:rPr>
        <w:t>en relación a</w:t>
      </w:r>
      <w:proofErr w:type="gramEnd"/>
      <w:r w:rsidR="00993634">
        <w:rPr>
          <w:rFonts w:ascii="Times New Roman" w:hAnsi="Times New Roman" w:cs="Times New Roman"/>
        </w:rPr>
        <w:t xml:space="preserve"> la explotación o incluso a la servidumbre abierta de los trabajadores </w:t>
      </w:r>
      <w:r w:rsidR="005142D1">
        <w:rPr>
          <w:rFonts w:ascii="Times New Roman" w:hAnsi="Times New Roman" w:cs="Times New Roman"/>
        </w:rPr>
        <w:t>en el mercado laboral.</w:t>
      </w:r>
      <w:r w:rsidR="00682955">
        <w:rPr>
          <w:rFonts w:ascii="Times New Roman" w:hAnsi="Times New Roman" w:cs="Times New Roman"/>
        </w:rPr>
        <w:t xml:space="preserve"> El autor divide</w:t>
      </w:r>
      <w:r w:rsidR="00222267" w:rsidRPr="00222267">
        <w:rPr>
          <w:rFonts w:ascii="Times New Roman" w:hAnsi="Times New Roman" w:cs="Times New Roman"/>
        </w:rPr>
        <w:t xml:space="preserve"> </w:t>
      </w:r>
      <w:r w:rsidR="00682955">
        <w:rPr>
          <w:rFonts w:ascii="Times New Roman" w:hAnsi="Times New Roman" w:cs="Times New Roman"/>
        </w:rPr>
        <w:t>la novela en cuat</w:t>
      </w:r>
      <w:r w:rsidR="00710B1D">
        <w:rPr>
          <w:rFonts w:ascii="Times New Roman" w:hAnsi="Times New Roman" w:cs="Times New Roman"/>
        </w:rPr>
        <w:t>ro capítulos</w:t>
      </w:r>
      <w:r w:rsidR="00222267" w:rsidRPr="00222267">
        <w:rPr>
          <w:rFonts w:ascii="Times New Roman" w:hAnsi="Times New Roman" w:cs="Times New Roman"/>
        </w:rPr>
        <w:t xml:space="preserve">: </w:t>
      </w:r>
      <w:r w:rsidR="00222267" w:rsidRPr="00222267">
        <w:rPr>
          <w:rFonts w:ascii="Times New Roman" w:hAnsi="Times New Roman" w:cs="Times New Roman"/>
          <w:i/>
          <w:iCs/>
        </w:rPr>
        <w:t>Plusvalía absoluta</w:t>
      </w:r>
      <w:r w:rsidR="00222267" w:rsidRPr="00222267">
        <w:rPr>
          <w:rFonts w:ascii="Times New Roman" w:hAnsi="Times New Roman" w:cs="Times New Roman"/>
        </w:rPr>
        <w:t xml:space="preserve">, </w:t>
      </w:r>
      <w:r w:rsidR="00222267" w:rsidRPr="00222267">
        <w:rPr>
          <w:rFonts w:ascii="Times New Roman" w:hAnsi="Times New Roman" w:cs="Times New Roman"/>
          <w:i/>
          <w:iCs/>
        </w:rPr>
        <w:t>Plusvalía relativa</w:t>
      </w:r>
      <w:r w:rsidR="00222267" w:rsidRPr="00222267">
        <w:rPr>
          <w:rFonts w:ascii="Times New Roman" w:hAnsi="Times New Roman" w:cs="Times New Roman"/>
        </w:rPr>
        <w:t xml:space="preserve">, </w:t>
      </w:r>
      <w:r w:rsidR="00222267" w:rsidRPr="00222267">
        <w:rPr>
          <w:rFonts w:ascii="Times New Roman" w:hAnsi="Times New Roman" w:cs="Times New Roman"/>
          <w:i/>
          <w:iCs/>
        </w:rPr>
        <w:t>Acumulación originaria</w:t>
      </w:r>
      <w:r w:rsidR="00222267" w:rsidRPr="00222267">
        <w:rPr>
          <w:rFonts w:ascii="Times New Roman" w:hAnsi="Times New Roman" w:cs="Times New Roman"/>
        </w:rPr>
        <w:t xml:space="preserve">, </w:t>
      </w:r>
      <w:r w:rsidR="00222267" w:rsidRPr="00222267">
        <w:rPr>
          <w:rFonts w:ascii="Times New Roman" w:hAnsi="Times New Roman" w:cs="Times New Roman"/>
          <w:i/>
          <w:iCs/>
        </w:rPr>
        <w:t>D-M</w:t>
      </w:r>
      <w:proofErr w:type="gramStart"/>
      <w:r w:rsidR="00222267" w:rsidRPr="00222267">
        <w:rPr>
          <w:rFonts w:ascii="Times New Roman" w:hAnsi="Times New Roman" w:cs="Times New Roman"/>
          <w:i/>
          <w:iCs/>
        </w:rPr>
        <w:t>-</w:t>
      </w:r>
      <w:bookmarkStart w:id="0" w:name="_Hlk39770751"/>
      <w:r w:rsidR="00222267" w:rsidRPr="00222267">
        <w:rPr>
          <w:rFonts w:ascii="Times New Roman" w:hAnsi="Times New Roman" w:cs="Times New Roman"/>
          <w:i/>
          <w:iCs/>
        </w:rPr>
        <w:t>¿</w:t>
      </w:r>
      <w:bookmarkEnd w:id="0"/>
      <w:proofErr w:type="gramEnd"/>
      <w:r w:rsidR="00222267" w:rsidRPr="00222267">
        <w:rPr>
          <w:rFonts w:ascii="Times New Roman" w:hAnsi="Times New Roman" w:cs="Times New Roman"/>
          <w:i/>
          <w:iCs/>
        </w:rPr>
        <w:t>D’?</w:t>
      </w:r>
      <w:r w:rsidR="00682955">
        <w:rPr>
          <w:rFonts w:ascii="Times New Roman" w:hAnsi="Times New Roman" w:cs="Times New Roman"/>
        </w:rPr>
        <w:t xml:space="preserve">, </w:t>
      </w:r>
      <w:r w:rsidR="00222267" w:rsidRPr="00222267">
        <w:rPr>
          <w:rFonts w:ascii="Times New Roman" w:hAnsi="Times New Roman" w:cs="Times New Roman"/>
        </w:rPr>
        <w:t>más el preludio y el epílogo</w:t>
      </w:r>
      <w:r w:rsidR="006028C1">
        <w:rPr>
          <w:rFonts w:ascii="Times New Roman" w:hAnsi="Times New Roman" w:cs="Times New Roman"/>
        </w:rPr>
        <w:t>.</w:t>
      </w:r>
      <w:r w:rsidR="00682955">
        <w:rPr>
          <w:rFonts w:ascii="Times New Roman" w:hAnsi="Times New Roman" w:cs="Times New Roman"/>
        </w:rPr>
        <w:t xml:space="preserve"> </w:t>
      </w:r>
      <w:r w:rsidR="006028C1">
        <w:rPr>
          <w:rFonts w:ascii="Times New Roman" w:hAnsi="Times New Roman" w:cs="Times New Roman"/>
        </w:rPr>
        <w:t>E</w:t>
      </w:r>
      <w:r w:rsidR="00682955">
        <w:rPr>
          <w:rFonts w:ascii="Times New Roman" w:hAnsi="Times New Roman" w:cs="Times New Roman"/>
        </w:rPr>
        <w:t xml:space="preserve">sto confirma el hecho que </w:t>
      </w:r>
      <w:r w:rsidR="006028C1">
        <w:rPr>
          <w:rFonts w:ascii="Times New Roman" w:hAnsi="Times New Roman" w:cs="Times New Roman"/>
        </w:rPr>
        <w:t xml:space="preserve">el concepto de </w:t>
      </w:r>
      <w:commentRangeStart w:id="1"/>
      <w:r w:rsidR="006028C1" w:rsidRPr="006028C1">
        <w:rPr>
          <w:rFonts w:ascii="Times New Roman" w:hAnsi="Times New Roman" w:cs="Times New Roman"/>
          <w:i/>
          <w:iCs/>
        </w:rPr>
        <w:t>plusvalía</w:t>
      </w:r>
      <w:r w:rsidR="008529A5">
        <w:rPr>
          <w:rStyle w:val="Refdenotaalpie"/>
          <w:rFonts w:ascii="Times New Roman" w:hAnsi="Times New Roman" w:cs="Times New Roman"/>
        </w:rPr>
        <w:footnoteReference w:id="1"/>
      </w:r>
      <w:commentRangeEnd w:id="1"/>
      <w:r w:rsidR="002D0D98">
        <w:rPr>
          <w:rStyle w:val="Refdecomentario"/>
        </w:rPr>
        <w:commentReference w:id="1"/>
      </w:r>
      <w:r w:rsidR="006028C1">
        <w:rPr>
          <w:rFonts w:ascii="Times New Roman" w:hAnsi="Times New Roman" w:cs="Times New Roman"/>
        </w:rPr>
        <w:t xml:space="preserve">, desarrollado por Karl Marx a finales del siglo </w:t>
      </w:r>
      <w:proofErr w:type="gramStart"/>
      <w:r w:rsidR="006028C1">
        <w:rPr>
          <w:rFonts w:ascii="Times New Roman" w:hAnsi="Times New Roman" w:cs="Times New Roman"/>
        </w:rPr>
        <w:t xml:space="preserve">XIX, </w:t>
      </w:r>
      <w:r w:rsidR="006028C1" w:rsidRPr="006028C1">
        <w:rPr>
          <w:rFonts w:ascii="Times New Roman" w:hAnsi="Times New Roman" w:cs="Times New Roman"/>
        </w:rPr>
        <w:t> desempeña</w:t>
      </w:r>
      <w:proofErr w:type="gramEnd"/>
      <w:r w:rsidR="006028C1">
        <w:rPr>
          <w:rFonts w:ascii="Times New Roman" w:hAnsi="Times New Roman" w:cs="Times New Roman"/>
        </w:rPr>
        <w:t xml:space="preserve"> en la idea</w:t>
      </w:r>
      <w:r w:rsidR="00F60215">
        <w:rPr>
          <w:rFonts w:ascii="Times New Roman" w:hAnsi="Times New Roman" w:cs="Times New Roman"/>
        </w:rPr>
        <w:t xml:space="preserve"> central </w:t>
      </w:r>
      <w:r w:rsidR="006028C1">
        <w:rPr>
          <w:rFonts w:ascii="Times New Roman" w:hAnsi="Times New Roman" w:cs="Times New Roman"/>
        </w:rPr>
        <w:t>de la obra un papel significativo</w:t>
      </w:r>
      <w:r w:rsidR="00B93A77">
        <w:rPr>
          <w:rFonts w:ascii="Times New Roman" w:hAnsi="Times New Roman" w:cs="Times New Roman"/>
        </w:rPr>
        <w:t>.</w:t>
      </w:r>
      <w:r w:rsidR="00936C18">
        <w:rPr>
          <w:rFonts w:ascii="Times New Roman" w:hAnsi="Times New Roman" w:cs="Times New Roman"/>
        </w:rPr>
        <w:t xml:space="preserve"> </w:t>
      </w:r>
      <w:r w:rsidR="00B93A77">
        <w:rPr>
          <w:rFonts w:ascii="Times New Roman" w:hAnsi="Times New Roman" w:cs="Times New Roman"/>
        </w:rPr>
        <w:t>E</w:t>
      </w:r>
      <w:r w:rsidR="0091320E">
        <w:rPr>
          <w:rFonts w:ascii="Times New Roman" w:hAnsi="Times New Roman" w:cs="Times New Roman"/>
        </w:rPr>
        <w:t xml:space="preserve"> incluso </w:t>
      </w:r>
      <w:r w:rsidR="00CE1B4D">
        <w:rPr>
          <w:rFonts w:ascii="Times New Roman" w:hAnsi="Times New Roman" w:cs="Times New Roman"/>
        </w:rPr>
        <w:t xml:space="preserve">Mestre enriquece la </w:t>
      </w:r>
      <w:r w:rsidR="00936C18">
        <w:rPr>
          <w:rFonts w:ascii="Times New Roman" w:hAnsi="Times New Roman" w:cs="Times New Roman"/>
        </w:rPr>
        <w:t xml:space="preserve">historia mediante los fragmentos, bien citados literalmente, del libro </w:t>
      </w:r>
      <w:r w:rsidR="00936C18" w:rsidRPr="00936C18">
        <w:rPr>
          <w:rFonts w:ascii="Times New Roman" w:hAnsi="Times New Roman" w:cs="Times New Roman"/>
          <w:i/>
          <w:iCs/>
        </w:rPr>
        <w:t>El capital</w:t>
      </w:r>
      <w:r w:rsidR="00936C18">
        <w:rPr>
          <w:rFonts w:ascii="Times New Roman" w:hAnsi="Times New Roman" w:cs="Times New Roman"/>
        </w:rPr>
        <w:t xml:space="preserve"> de Marx.</w:t>
      </w:r>
      <w:r w:rsidR="00AC12C2">
        <w:rPr>
          <w:rFonts w:ascii="Times New Roman" w:hAnsi="Times New Roman" w:cs="Times New Roman"/>
        </w:rPr>
        <w:t xml:space="preserve"> </w:t>
      </w:r>
      <w:r w:rsidR="00936C18">
        <w:rPr>
          <w:rFonts w:ascii="Times New Roman" w:hAnsi="Times New Roman" w:cs="Times New Roman"/>
        </w:rPr>
        <w:t xml:space="preserve">Podemos poner como ejemplo el comienzo del capítulo </w:t>
      </w:r>
      <w:r w:rsidR="00074121">
        <w:rPr>
          <w:rFonts w:ascii="Times New Roman" w:hAnsi="Times New Roman" w:cs="Times New Roman"/>
        </w:rPr>
        <w:t>denominado</w:t>
      </w:r>
      <w:r w:rsidR="00936C18">
        <w:rPr>
          <w:rFonts w:ascii="Times New Roman" w:hAnsi="Times New Roman" w:cs="Times New Roman"/>
        </w:rPr>
        <w:t xml:space="preserve"> </w:t>
      </w:r>
      <w:r w:rsidR="00936C18" w:rsidRPr="00936C18">
        <w:rPr>
          <w:rFonts w:ascii="Times New Roman" w:hAnsi="Times New Roman" w:cs="Times New Roman"/>
          <w:i/>
          <w:iCs/>
        </w:rPr>
        <w:t>Plusvalía relativa</w:t>
      </w:r>
      <w:r w:rsidR="00936C18">
        <w:rPr>
          <w:rFonts w:ascii="Times New Roman" w:hAnsi="Times New Roman" w:cs="Times New Roman"/>
        </w:rPr>
        <w:t xml:space="preserve">: </w:t>
      </w:r>
    </w:p>
    <w:p w14:paraId="7A98E0AB" w14:textId="77777777" w:rsidR="00EF5AD7" w:rsidRDefault="00936C18" w:rsidP="00EF5AD7">
      <w:pPr>
        <w:spacing w:line="360" w:lineRule="auto"/>
        <w:ind w:left="1413"/>
        <w:jc w:val="both"/>
        <w:rPr>
          <w:rFonts w:ascii="Times New Roman" w:hAnsi="Times New Roman" w:cs="Times New Roman"/>
          <w:sz w:val="20"/>
          <w:szCs w:val="20"/>
        </w:rPr>
      </w:pPr>
      <w:r w:rsidRPr="00624B80">
        <w:rPr>
          <w:rFonts w:ascii="Times New Roman" w:hAnsi="Times New Roman" w:cs="Times New Roman"/>
          <w:sz w:val="20"/>
          <w:szCs w:val="20"/>
        </w:rPr>
        <w:t>Así, pues en la producción capitalista a economía del trabajo mediante el desarrollo</w:t>
      </w:r>
      <w:r w:rsidR="00624B80" w:rsidRPr="00624B80">
        <w:rPr>
          <w:rFonts w:ascii="Times New Roman" w:hAnsi="Times New Roman" w:cs="Times New Roman"/>
          <w:sz w:val="20"/>
          <w:szCs w:val="20"/>
        </w:rPr>
        <w:t xml:space="preserve"> de la fuerza productiva del mismo no persigue el fin de acortar la jornada de trabajo. Solo persigue la reducción del tiempo de trabajo necesario para la producción de una cantidad determinada de mercancías.</w:t>
      </w:r>
      <w:r w:rsidR="00226AC8">
        <w:rPr>
          <w:rFonts w:ascii="Arial" w:hAnsi="Arial" w:cs="Arial"/>
          <w:color w:val="4D5156"/>
          <w:sz w:val="21"/>
          <w:szCs w:val="21"/>
          <w:shd w:val="clear" w:color="auto" w:fill="FFFFFF"/>
        </w:rPr>
        <w:t xml:space="preserve"> </w:t>
      </w:r>
      <w:r w:rsidR="00EF5AD7" w:rsidRPr="00EF5AD7">
        <w:rPr>
          <w:rFonts w:ascii="Times New Roman" w:hAnsi="Times New Roman" w:cs="Times New Roman"/>
          <w:sz w:val="20"/>
          <w:szCs w:val="20"/>
        </w:rPr>
        <w:t>[</w:t>
      </w:r>
      <w:r w:rsidR="00EF5AD7">
        <w:rPr>
          <w:rFonts w:ascii="Times New Roman" w:hAnsi="Times New Roman" w:cs="Times New Roman"/>
          <w:sz w:val="20"/>
          <w:szCs w:val="20"/>
        </w:rPr>
        <w:t>...</w:t>
      </w:r>
      <w:r w:rsidR="00EF5AD7" w:rsidRPr="00EF5AD7">
        <w:rPr>
          <w:rFonts w:ascii="Times New Roman" w:hAnsi="Times New Roman" w:cs="Times New Roman"/>
          <w:sz w:val="20"/>
          <w:szCs w:val="20"/>
        </w:rPr>
        <w:t>]</w:t>
      </w:r>
      <w:r w:rsidR="00EF5AD7">
        <w:rPr>
          <w:rFonts w:ascii="Times New Roman" w:hAnsi="Times New Roman" w:cs="Times New Roman"/>
          <w:sz w:val="20"/>
          <w:szCs w:val="20"/>
        </w:rPr>
        <w:t xml:space="preserve"> (KARL MARX, </w:t>
      </w:r>
      <w:r w:rsidR="00EF5AD7" w:rsidRPr="00EF5AD7">
        <w:rPr>
          <w:rFonts w:ascii="Times New Roman" w:hAnsi="Times New Roman" w:cs="Times New Roman"/>
          <w:i/>
          <w:iCs/>
          <w:sz w:val="20"/>
          <w:szCs w:val="20"/>
        </w:rPr>
        <w:t>El capital</w:t>
      </w:r>
      <w:r w:rsidR="00EF5AD7">
        <w:rPr>
          <w:rFonts w:ascii="Times New Roman" w:hAnsi="Times New Roman" w:cs="Times New Roman"/>
          <w:sz w:val="20"/>
          <w:szCs w:val="20"/>
        </w:rPr>
        <w:t>, libro I, sección cuarta, traducción de Vicente Romano)</w:t>
      </w:r>
    </w:p>
    <w:p w14:paraId="55EFF96E" w14:textId="246CAC42" w:rsidR="00955FC7" w:rsidRDefault="00857095" w:rsidP="00955FC7">
      <w:pPr>
        <w:spacing w:line="360" w:lineRule="auto"/>
        <w:jc w:val="both"/>
        <w:rPr>
          <w:rFonts w:ascii="Times New Roman" w:hAnsi="Times New Roman" w:cs="Times New Roman"/>
        </w:rPr>
      </w:pPr>
      <w:r w:rsidRPr="00857095">
        <w:rPr>
          <w:rFonts w:ascii="Times New Roman" w:hAnsi="Times New Roman" w:cs="Times New Roman"/>
        </w:rPr>
        <w:tab/>
      </w:r>
      <w:r w:rsidR="001230DC">
        <w:rPr>
          <w:rFonts w:ascii="Times New Roman" w:hAnsi="Times New Roman" w:cs="Times New Roman"/>
        </w:rPr>
        <w:t>El argumento</w:t>
      </w:r>
      <w:r w:rsidR="00404250">
        <w:rPr>
          <w:rFonts w:ascii="Times New Roman" w:hAnsi="Times New Roman" w:cs="Times New Roman"/>
        </w:rPr>
        <w:t xml:space="preserve"> </w:t>
      </w:r>
      <w:r w:rsidR="00C634E3">
        <w:rPr>
          <w:rFonts w:ascii="Times New Roman" w:hAnsi="Times New Roman" w:cs="Times New Roman"/>
        </w:rPr>
        <w:t>naturalmente narra y desarrolla la dicha idea</w:t>
      </w:r>
      <w:r w:rsidR="00263F58">
        <w:rPr>
          <w:rFonts w:ascii="Times New Roman" w:hAnsi="Times New Roman" w:cs="Times New Roman"/>
        </w:rPr>
        <w:t xml:space="preserve">: </w:t>
      </w:r>
      <w:r w:rsidR="00B67611">
        <w:rPr>
          <w:rFonts w:ascii="Times New Roman" w:hAnsi="Times New Roman" w:cs="Times New Roman"/>
        </w:rPr>
        <w:t>a lo largo de la novela el lector observa la his</w:t>
      </w:r>
      <w:r w:rsidR="00277541">
        <w:rPr>
          <w:rFonts w:ascii="Times New Roman" w:hAnsi="Times New Roman" w:cs="Times New Roman"/>
        </w:rPr>
        <w:t>t</w:t>
      </w:r>
      <w:r w:rsidR="00B67611">
        <w:rPr>
          <w:rFonts w:ascii="Times New Roman" w:hAnsi="Times New Roman" w:cs="Times New Roman"/>
        </w:rPr>
        <w:t>oria y la evolución existencial</w:t>
      </w:r>
      <w:r w:rsidR="00277541">
        <w:rPr>
          <w:rFonts w:ascii="Times New Roman" w:hAnsi="Times New Roman" w:cs="Times New Roman"/>
        </w:rPr>
        <w:t xml:space="preserve"> del protagonista</w:t>
      </w:r>
      <w:r w:rsidR="00263F58">
        <w:rPr>
          <w:rFonts w:ascii="Times New Roman" w:hAnsi="Times New Roman" w:cs="Times New Roman"/>
        </w:rPr>
        <w:t xml:space="preserve">, </w:t>
      </w:r>
      <w:r w:rsidR="00277541">
        <w:rPr>
          <w:rFonts w:ascii="Times New Roman" w:hAnsi="Times New Roman" w:cs="Times New Roman"/>
        </w:rPr>
        <w:t>el jov</w:t>
      </w:r>
      <w:r w:rsidR="00277541" w:rsidRPr="008203D2">
        <w:rPr>
          <w:rFonts w:ascii="Times New Roman" w:hAnsi="Times New Roman" w:cs="Times New Roman"/>
        </w:rPr>
        <w:t>en</w:t>
      </w:r>
      <w:r w:rsidR="008203D2">
        <w:rPr>
          <w:rFonts w:ascii="Times New Roman" w:hAnsi="Times New Roman" w:cs="Times New Roman"/>
        </w:rPr>
        <w:t xml:space="preserve"> </w:t>
      </w:r>
      <w:r w:rsidR="008203D2" w:rsidRPr="008203D2">
        <w:rPr>
          <w:rFonts w:ascii="Times New Roman" w:hAnsi="Times New Roman" w:cs="Times New Roman"/>
        </w:rPr>
        <w:t>español</w:t>
      </w:r>
      <w:r w:rsidR="00277541" w:rsidRPr="008203D2">
        <w:rPr>
          <w:rFonts w:ascii="Times New Roman" w:hAnsi="Times New Roman" w:cs="Times New Roman"/>
        </w:rPr>
        <w:t> </w:t>
      </w:r>
      <w:r w:rsidR="00277541" w:rsidRPr="00277541">
        <w:rPr>
          <w:rFonts w:ascii="Times New Roman" w:hAnsi="Times New Roman" w:cs="Times New Roman"/>
        </w:rPr>
        <w:t>Fernando</w:t>
      </w:r>
      <w:r w:rsidR="00404250">
        <w:rPr>
          <w:rFonts w:ascii="Times New Roman" w:hAnsi="Times New Roman" w:cs="Times New Roman"/>
        </w:rPr>
        <w:t xml:space="preserve"> Llorens</w:t>
      </w:r>
      <w:r w:rsidR="00AF0AB2">
        <w:rPr>
          <w:rFonts w:ascii="Times New Roman" w:hAnsi="Times New Roman" w:cs="Times New Roman"/>
        </w:rPr>
        <w:t xml:space="preserve"> Ruiz</w:t>
      </w:r>
      <w:r w:rsidR="00277541">
        <w:rPr>
          <w:rFonts w:ascii="Times New Roman" w:hAnsi="Times New Roman" w:cs="Times New Roman"/>
        </w:rPr>
        <w:t xml:space="preserve"> (llamado también </w:t>
      </w:r>
      <w:r w:rsidR="00277541" w:rsidRPr="00277541">
        <w:rPr>
          <w:rFonts w:ascii="Times New Roman" w:hAnsi="Times New Roman" w:cs="Times New Roman"/>
        </w:rPr>
        <w:t>el Búho o el Estaquirot</w:t>
      </w:r>
      <w:r w:rsidR="00277541">
        <w:rPr>
          <w:rFonts w:ascii="Times New Roman" w:hAnsi="Times New Roman" w:cs="Times New Roman"/>
        </w:rPr>
        <w:t>)</w:t>
      </w:r>
      <w:r w:rsidR="00263F58">
        <w:rPr>
          <w:rFonts w:ascii="Times New Roman" w:hAnsi="Times New Roman" w:cs="Times New Roman"/>
        </w:rPr>
        <w:t xml:space="preserve">, </w:t>
      </w:r>
      <w:r w:rsidR="007C030E">
        <w:rPr>
          <w:rFonts w:ascii="Times New Roman" w:hAnsi="Times New Roman" w:cs="Times New Roman"/>
        </w:rPr>
        <w:t>como consecuencia del conf</w:t>
      </w:r>
      <w:r w:rsidR="00225EE3">
        <w:rPr>
          <w:rFonts w:ascii="Times New Roman" w:hAnsi="Times New Roman" w:cs="Times New Roman"/>
        </w:rPr>
        <w:t>l</w:t>
      </w:r>
      <w:r w:rsidR="007C030E">
        <w:rPr>
          <w:rFonts w:ascii="Times New Roman" w:hAnsi="Times New Roman" w:cs="Times New Roman"/>
        </w:rPr>
        <w:t>icto y de las desiciones que haya tomado.</w:t>
      </w:r>
      <w:r w:rsidR="00AF0AB2">
        <w:rPr>
          <w:rFonts w:ascii="Times New Roman" w:hAnsi="Times New Roman" w:cs="Times New Roman"/>
        </w:rPr>
        <w:t xml:space="preserve"> Fernando</w:t>
      </w:r>
      <w:r w:rsidR="00F70F61">
        <w:rPr>
          <w:rFonts w:ascii="Times New Roman" w:hAnsi="Times New Roman" w:cs="Times New Roman"/>
        </w:rPr>
        <w:t xml:space="preserve">, </w:t>
      </w:r>
      <w:r w:rsidR="00BA02B7" w:rsidRPr="00BA02B7">
        <w:rPr>
          <w:rFonts w:ascii="Times New Roman" w:hAnsi="Times New Roman" w:cs="Times New Roman"/>
        </w:rPr>
        <w:t>«</w:t>
      </w:r>
      <w:r w:rsidR="00F70F61">
        <w:rPr>
          <w:rFonts w:ascii="Times New Roman" w:hAnsi="Times New Roman" w:cs="Times New Roman"/>
        </w:rPr>
        <w:t>un individuo de unos tre</w:t>
      </w:r>
      <w:ins w:id="2" w:author="José Luis Bellón Aguilera" w:date="2020-05-11T15:20:00Z">
        <w:r w:rsidR="002D0D98">
          <w:rPr>
            <w:rFonts w:ascii="Times New Roman" w:hAnsi="Times New Roman" w:cs="Times New Roman"/>
          </w:rPr>
          <w:t>i</w:t>
        </w:r>
      </w:ins>
      <w:r w:rsidR="00F70F61">
        <w:rPr>
          <w:rFonts w:ascii="Times New Roman" w:hAnsi="Times New Roman" w:cs="Times New Roman"/>
        </w:rPr>
        <w:t>nta a</w:t>
      </w:r>
      <w:r w:rsidR="00F70F61" w:rsidRPr="00F70F61">
        <w:rPr>
          <w:rFonts w:ascii="Times New Roman" w:hAnsi="Times New Roman" w:cs="Times New Roman"/>
        </w:rPr>
        <w:t>ñ</w:t>
      </w:r>
      <w:r w:rsidR="00F70F61">
        <w:rPr>
          <w:rFonts w:ascii="Times New Roman" w:hAnsi="Times New Roman" w:cs="Times New Roman"/>
        </w:rPr>
        <w:t>os, gre</w:t>
      </w:r>
      <w:r w:rsidR="00F70F61" w:rsidRPr="00F70F61">
        <w:rPr>
          <w:rFonts w:ascii="Times New Roman" w:hAnsi="Times New Roman" w:cs="Times New Roman"/>
        </w:rPr>
        <w:t>ñ</w:t>
      </w:r>
      <w:r w:rsidR="00F70F61">
        <w:rPr>
          <w:rFonts w:ascii="Times New Roman" w:hAnsi="Times New Roman" w:cs="Times New Roman"/>
        </w:rPr>
        <w:t>udo y descuidado en el vestir</w:t>
      </w:r>
      <w:r w:rsidR="00BA02B7" w:rsidRPr="00BA02B7">
        <w:rPr>
          <w:rFonts w:ascii="Times New Roman" w:hAnsi="Times New Roman" w:cs="Times New Roman"/>
        </w:rPr>
        <w:t xml:space="preserve">» </w:t>
      </w:r>
      <w:r w:rsidR="00F70F61">
        <w:rPr>
          <w:rFonts w:ascii="Times New Roman" w:hAnsi="Times New Roman" w:cs="Times New Roman"/>
        </w:rPr>
        <w:t>(</w:t>
      </w:r>
      <w:r w:rsidR="001B7C80">
        <w:rPr>
          <w:rFonts w:ascii="Times New Roman" w:hAnsi="Times New Roman" w:cs="Times New Roman"/>
        </w:rPr>
        <w:t xml:space="preserve">colocación: </w:t>
      </w:r>
      <w:r w:rsidR="00F70F61">
        <w:rPr>
          <w:rFonts w:ascii="Times New Roman" w:hAnsi="Times New Roman" w:cs="Times New Roman"/>
        </w:rPr>
        <w:t>535</w:t>
      </w:r>
      <w:r w:rsidR="00BA02B7">
        <w:rPr>
          <w:rFonts w:ascii="Times New Roman" w:hAnsi="Times New Roman" w:cs="Times New Roman"/>
        </w:rPr>
        <w:t>)</w:t>
      </w:r>
      <w:r w:rsidR="00C839F2">
        <w:rPr>
          <w:rStyle w:val="Refdenotaalpie"/>
          <w:rFonts w:ascii="Times New Roman" w:hAnsi="Times New Roman" w:cs="Times New Roman"/>
        </w:rPr>
        <w:footnoteReference w:id="2"/>
      </w:r>
      <w:r w:rsidR="00F70F61">
        <w:rPr>
          <w:rFonts w:ascii="Times New Roman" w:hAnsi="Times New Roman" w:cs="Times New Roman"/>
        </w:rPr>
        <w:t>,</w:t>
      </w:r>
      <w:r w:rsidR="00AF0AB2">
        <w:rPr>
          <w:rFonts w:ascii="Times New Roman" w:hAnsi="Times New Roman" w:cs="Times New Roman"/>
        </w:rPr>
        <w:t xml:space="preserve"> vive tranquilamente en el exilio</w:t>
      </w:r>
      <w:r w:rsidR="00D32046">
        <w:rPr>
          <w:rFonts w:ascii="Times New Roman" w:hAnsi="Times New Roman" w:cs="Times New Roman"/>
        </w:rPr>
        <w:t xml:space="preserve"> </w:t>
      </w:r>
      <w:r w:rsidR="00AF0AB2">
        <w:rPr>
          <w:rFonts w:ascii="Times New Roman" w:hAnsi="Times New Roman" w:cs="Times New Roman"/>
        </w:rPr>
        <w:t>en Marruecos fumando drogas</w:t>
      </w:r>
      <w:r w:rsidR="00456365">
        <w:rPr>
          <w:rFonts w:ascii="Times New Roman" w:hAnsi="Times New Roman" w:cs="Times New Roman"/>
        </w:rPr>
        <w:t xml:space="preserve">. </w:t>
      </w:r>
      <w:r w:rsidR="000B288C">
        <w:rPr>
          <w:rFonts w:ascii="Times New Roman" w:hAnsi="Times New Roman" w:cs="Times New Roman"/>
        </w:rPr>
        <w:t>Sin embargo,</w:t>
      </w:r>
      <w:r w:rsidR="004B6F1A">
        <w:rPr>
          <w:rFonts w:ascii="Times New Roman" w:hAnsi="Times New Roman" w:cs="Times New Roman"/>
        </w:rPr>
        <w:t xml:space="preserve"> </w:t>
      </w:r>
      <w:r w:rsidR="006371A3">
        <w:rPr>
          <w:rFonts w:ascii="Times New Roman" w:hAnsi="Times New Roman" w:cs="Times New Roman"/>
        </w:rPr>
        <w:t>su vida cambia bastante c</w:t>
      </w:r>
      <w:r w:rsidR="0079541D">
        <w:rPr>
          <w:rFonts w:ascii="Times New Roman" w:hAnsi="Times New Roman" w:cs="Times New Roman"/>
        </w:rPr>
        <w:t>ua</w:t>
      </w:r>
      <w:r w:rsidR="006371A3">
        <w:rPr>
          <w:rFonts w:ascii="Times New Roman" w:hAnsi="Times New Roman" w:cs="Times New Roman"/>
        </w:rPr>
        <w:t>ndo se entera de</w:t>
      </w:r>
      <w:r w:rsidR="00F43CAE">
        <w:rPr>
          <w:rFonts w:ascii="Times New Roman" w:hAnsi="Times New Roman" w:cs="Times New Roman"/>
        </w:rPr>
        <w:t>l fallecimiento</w:t>
      </w:r>
      <w:r w:rsidR="006371A3">
        <w:rPr>
          <w:rFonts w:ascii="Times New Roman" w:hAnsi="Times New Roman" w:cs="Times New Roman"/>
        </w:rPr>
        <w:t xml:space="preserve"> de sus </w:t>
      </w:r>
      <w:r w:rsidR="009808C8">
        <w:rPr>
          <w:rFonts w:ascii="Times New Roman" w:hAnsi="Times New Roman" w:cs="Times New Roman"/>
        </w:rPr>
        <w:t>padres</w:t>
      </w:r>
      <w:r w:rsidR="00F43CAE">
        <w:rPr>
          <w:rFonts w:ascii="Times New Roman" w:hAnsi="Times New Roman" w:cs="Times New Roman"/>
        </w:rPr>
        <w:t xml:space="preserve"> por</w:t>
      </w:r>
      <w:r w:rsidR="009808C8">
        <w:rPr>
          <w:rFonts w:ascii="Times New Roman" w:hAnsi="Times New Roman" w:cs="Times New Roman"/>
        </w:rPr>
        <w:t xml:space="preserve"> un </w:t>
      </w:r>
      <w:del w:id="3" w:author="José Luis Bellón Aguilera" w:date="2020-05-11T15:20:00Z">
        <w:r w:rsidR="009808C8" w:rsidDel="002D0D98">
          <w:rPr>
            <w:rFonts w:ascii="Times New Roman" w:hAnsi="Times New Roman" w:cs="Times New Roman"/>
          </w:rPr>
          <w:delText xml:space="preserve">confuso </w:delText>
        </w:r>
      </w:del>
      <w:r w:rsidR="009808C8">
        <w:rPr>
          <w:rFonts w:ascii="Times New Roman" w:hAnsi="Times New Roman" w:cs="Times New Roman"/>
        </w:rPr>
        <w:t>accidente de automóvil</w:t>
      </w:r>
      <w:r w:rsidR="006829FD">
        <w:rPr>
          <w:rFonts w:ascii="Times New Roman" w:hAnsi="Times New Roman" w:cs="Times New Roman"/>
        </w:rPr>
        <w:t xml:space="preserve"> </w:t>
      </w:r>
      <w:r w:rsidR="009808C8">
        <w:rPr>
          <w:rFonts w:ascii="Times New Roman" w:hAnsi="Times New Roman" w:cs="Times New Roman"/>
        </w:rPr>
        <w:t xml:space="preserve">y </w:t>
      </w:r>
      <w:r w:rsidR="006829FD">
        <w:rPr>
          <w:rFonts w:ascii="Times New Roman" w:hAnsi="Times New Roman" w:cs="Times New Roman"/>
        </w:rPr>
        <w:t xml:space="preserve">desde este momento, </w:t>
      </w:r>
      <w:r w:rsidR="009808C8">
        <w:rPr>
          <w:rFonts w:ascii="Times New Roman" w:hAnsi="Times New Roman" w:cs="Times New Roman"/>
        </w:rPr>
        <w:t>como el único hijo de la</w:t>
      </w:r>
      <w:r w:rsidR="000E03E8">
        <w:rPr>
          <w:rFonts w:ascii="Times New Roman" w:hAnsi="Times New Roman" w:cs="Times New Roman"/>
        </w:rPr>
        <w:t xml:space="preserve"> pareja</w:t>
      </w:r>
      <w:r w:rsidR="0079541D">
        <w:rPr>
          <w:rFonts w:ascii="Times New Roman" w:hAnsi="Times New Roman" w:cs="Times New Roman"/>
        </w:rPr>
        <w:t xml:space="preserve"> Llorenz Ruiz</w:t>
      </w:r>
      <w:r w:rsidR="009808C8">
        <w:rPr>
          <w:rFonts w:ascii="Times New Roman" w:hAnsi="Times New Roman" w:cs="Times New Roman"/>
        </w:rPr>
        <w:t>, se convierte en</w:t>
      </w:r>
      <w:r w:rsidR="00F43CAE">
        <w:rPr>
          <w:rFonts w:ascii="Times New Roman" w:hAnsi="Times New Roman" w:cs="Times New Roman"/>
        </w:rPr>
        <w:t xml:space="preserve"> el</w:t>
      </w:r>
      <w:r w:rsidR="009808C8">
        <w:rPr>
          <w:rFonts w:ascii="Times New Roman" w:hAnsi="Times New Roman" w:cs="Times New Roman"/>
        </w:rPr>
        <w:t xml:space="preserve"> heredero de su fábrica de zapatos</w:t>
      </w:r>
      <w:r w:rsidR="00F70F61">
        <w:rPr>
          <w:rFonts w:ascii="Times New Roman" w:hAnsi="Times New Roman" w:cs="Times New Roman"/>
        </w:rPr>
        <w:t xml:space="preserve"> Pineda S.</w:t>
      </w:r>
      <w:r w:rsidR="001B0B4D">
        <w:rPr>
          <w:rFonts w:ascii="Times New Roman" w:hAnsi="Times New Roman" w:cs="Times New Roman"/>
        </w:rPr>
        <w:t xml:space="preserve"> </w:t>
      </w:r>
      <w:r w:rsidR="00F43CAE">
        <w:rPr>
          <w:rFonts w:ascii="Times New Roman" w:hAnsi="Times New Roman" w:cs="Times New Roman"/>
        </w:rPr>
        <w:t>en Alicante</w:t>
      </w:r>
      <w:r w:rsidR="009A3B21">
        <w:rPr>
          <w:rFonts w:ascii="Times New Roman" w:hAnsi="Times New Roman" w:cs="Times New Roman"/>
        </w:rPr>
        <w:t xml:space="preserve">, </w:t>
      </w:r>
      <w:r w:rsidR="00F43CAE" w:rsidRPr="00F43CAE">
        <w:rPr>
          <w:rFonts w:ascii="Times New Roman" w:hAnsi="Times New Roman" w:cs="Times New Roman"/>
        </w:rPr>
        <w:t>España</w:t>
      </w:r>
      <w:r w:rsidR="00F43CAE">
        <w:rPr>
          <w:rFonts w:ascii="Times New Roman" w:hAnsi="Times New Roman" w:cs="Times New Roman"/>
        </w:rPr>
        <w:t>.</w:t>
      </w:r>
      <w:r w:rsidR="00F922AD">
        <w:rPr>
          <w:rFonts w:ascii="Times New Roman" w:hAnsi="Times New Roman" w:cs="Times New Roman"/>
        </w:rPr>
        <w:t xml:space="preserve"> Tal y como dice </w:t>
      </w:r>
      <w:r w:rsidR="00A0455E">
        <w:rPr>
          <w:rFonts w:ascii="Times New Roman" w:hAnsi="Times New Roman" w:cs="Times New Roman"/>
        </w:rPr>
        <w:t xml:space="preserve">él mismo </w:t>
      </w:r>
      <w:r w:rsidR="00F922AD">
        <w:rPr>
          <w:rFonts w:ascii="Times New Roman" w:hAnsi="Times New Roman" w:cs="Times New Roman"/>
        </w:rPr>
        <w:t xml:space="preserve">Fernando, hasta </w:t>
      </w:r>
      <w:r w:rsidR="006829FD">
        <w:rPr>
          <w:rFonts w:ascii="Times New Roman" w:hAnsi="Times New Roman" w:cs="Times New Roman"/>
        </w:rPr>
        <w:t>ahora</w:t>
      </w:r>
      <w:r w:rsidR="00F922AD">
        <w:rPr>
          <w:rFonts w:ascii="Times New Roman" w:hAnsi="Times New Roman" w:cs="Times New Roman"/>
        </w:rPr>
        <w:t xml:space="preserve"> no sabía nada del negocio</w:t>
      </w:r>
      <w:r w:rsidR="00E37DC6">
        <w:rPr>
          <w:rFonts w:ascii="Times New Roman" w:hAnsi="Times New Roman" w:cs="Times New Roman"/>
        </w:rPr>
        <w:t>, ya que su padre siempre le mantuvo alejado y no hablaban casi nunca.</w:t>
      </w:r>
      <w:r w:rsidR="00F70F61">
        <w:rPr>
          <w:rFonts w:ascii="Times New Roman" w:hAnsi="Times New Roman" w:cs="Times New Roman"/>
        </w:rPr>
        <w:t xml:space="preserve"> </w:t>
      </w:r>
      <w:r w:rsidR="00763717" w:rsidRPr="00763717">
        <w:rPr>
          <w:rFonts w:ascii="Times New Roman" w:hAnsi="Times New Roman" w:cs="Times New Roman"/>
        </w:rPr>
        <w:t>A pesar de todo,</w:t>
      </w:r>
      <w:r w:rsidR="00B91299">
        <w:rPr>
          <w:rFonts w:ascii="Times New Roman" w:hAnsi="Times New Roman" w:cs="Times New Roman"/>
        </w:rPr>
        <w:t xml:space="preserve"> </w:t>
      </w:r>
      <w:r w:rsidR="00763717" w:rsidRPr="00763717">
        <w:rPr>
          <w:rFonts w:ascii="Times New Roman" w:hAnsi="Times New Roman" w:cs="Times New Roman"/>
        </w:rPr>
        <w:t>decide a regresar a España como el nuevo patrón de la empresa.</w:t>
      </w:r>
    </w:p>
    <w:p w14:paraId="7240CDCB" w14:textId="77777777" w:rsidR="00112419" w:rsidRDefault="00112419" w:rsidP="00955FC7">
      <w:pPr>
        <w:spacing w:line="360" w:lineRule="auto"/>
        <w:jc w:val="both"/>
        <w:rPr>
          <w:rFonts w:ascii="Times New Roman" w:hAnsi="Times New Roman" w:cs="Times New Roman"/>
        </w:rPr>
      </w:pPr>
    </w:p>
    <w:p w14:paraId="3B23E6F9" w14:textId="77777777" w:rsidR="00955FC7" w:rsidRPr="00955FC7" w:rsidRDefault="00955FC7" w:rsidP="00955FC7">
      <w:pPr>
        <w:spacing w:line="360" w:lineRule="auto"/>
        <w:jc w:val="both"/>
        <w:rPr>
          <w:rFonts w:ascii="Times New Roman" w:hAnsi="Times New Roman" w:cs="Times New Roman"/>
        </w:rPr>
      </w:pPr>
    </w:p>
    <w:p w14:paraId="6B60AC9B" w14:textId="77777777" w:rsidR="00332F0B" w:rsidRDefault="00332F0B" w:rsidP="00332F0B">
      <w:pPr>
        <w:pStyle w:val="Prrafodelista"/>
        <w:spacing w:line="360" w:lineRule="auto"/>
        <w:ind w:left="1770"/>
        <w:jc w:val="both"/>
        <w:rPr>
          <w:rFonts w:ascii="Times New Roman" w:hAnsi="Times New Roman" w:cs="Times New Roman"/>
          <w:sz w:val="20"/>
          <w:szCs w:val="20"/>
        </w:rPr>
      </w:pPr>
      <w:proofErr w:type="gramStart"/>
      <w:r>
        <w:rPr>
          <w:rFonts w:ascii="Times New Roman" w:hAnsi="Times New Roman" w:cs="Times New Roman"/>
          <w:sz w:val="20"/>
          <w:szCs w:val="20"/>
        </w:rPr>
        <w:t>-</w:t>
      </w:r>
      <w:r w:rsidRPr="00332F0B">
        <w:rPr>
          <w:rFonts w:ascii="Times New Roman" w:hAnsi="Times New Roman" w:cs="Times New Roman"/>
          <w:sz w:val="20"/>
          <w:szCs w:val="20"/>
        </w:rPr>
        <w:t>¡</w:t>
      </w:r>
      <w:proofErr w:type="gramEnd"/>
      <w:r w:rsidRPr="00332F0B">
        <w:rPr>
          <w:rFonts w:ascii="Times New Roman" w:hAnsi="Times New Roman" w:cs="Times New Roman"/>
          <w:sz w:val="20"/>
          <w:szCs w:val="20"/>
        </w:rPr>
        <w:t>Montse</w:t>
      </w:r>
      <w:r>
        <w:rPr>
          <w:rFonts w:ascii="Times New Roman" w:hAnsi="Times New Roman" w:cs="Times New Roman"/>
          <w:sz w:val="20"/>
          <w:szCs w:val="20"/>
        </w:rPr>
        <w:t>!</w:t>
      </w:r>
    </w:p>
    <w:p w14:paraId="76CAA174" w14:textId="23740053" w:rsidR="004730AC" w:rsidRDefault="003E0941" w:rsidP="00332F0B">
      <w:pPr>
        <w:pStyle w:val="Prrafodelista"/>
        <w:spacing w:line="360" w:lineRule="auto"/>
        <w:ind w:left="1770"/>
        <w:jc w:val="both"/>
        <w:rPr>
          <w:rFonts w:ascii="Times New Roman" w:hAnsi="Times New Roman" w:cs="Times New Roman"/>
          <w:sz w:val="20"/>
          <w:szCs w:val="20"/>
        </w:rPr>
      </w:pPr>
      <w:proofErr w:type="gramStart"/>
      <w:r>
        <w:rPr>
          <w:rFonts w:ascii="Times New Roman" w:hAnsi="Times New Roman" w:cs="Times New Roman"/>
          <w:sz w:val="20"/>
          <w:szCs w:val="20"/>
        </w:rPr>
        <w:t>-</w:t>
      </w:r>
      <w:r w:rsidR="00332F0B" w:rsidRPr="00332F0B">
        <w:rPr>
          <w:rFonts w:ascii="Times New Roman" w:hAnsi="Times New Roman" w:cs="Times New Roman"/>
          <w:sz w:val="20"/>
          <w:szCs w:val="20"/>
        </w:rPr>
        <w:t>¡</w:t>
      </w:r>
      <w:proofErr w:type="gramEnd"/>
      <w:r w:rsidR="00332F0B" w:rsidRPr="00332F0B">
        <w:rPr>
          <w:rFonts w:ascii="Times New Roman" w:hAnsi="Times New Roman" w:cs="Times New Roman"/>
          <w:sz w:val="20"/>
          <w:szCs w:val="20"/>
        </w:rPr>
        <w:t>Albert</w:t>
      </w:r>
      <w:r w:rsidR="00332F0B">
        <w:rPr>
          <w:rFonts w:ascii="Times New Roman" w:hAnsi="Times New Roman" w:cs="Times New Roman"/>
          <w:sz w:val="20"/>
          <w:szCs w:val="20"/>
        </w:rPr>
        <w:t>!</w:t>
      </w:r>
      <w:r w:rsidR="00332F0B">
        <w:t xml:space="preserve"> </w:t>
      </w:r>
      <w:r w:rsidR="00332F0B" w:rsidRPr="00332F0B">
        <w:rPr>
          <w:rFonts w:ascii="Times New Roman" w:hAnsi="Times New Roman" w:cs="Times New Roman"/>
          <w:sz w:val="20"/>
          <w:szCs w:val="20"/>
        </w:rPr>
        <w:t>¡</w:t>
      </w:r>
      <w:r w:rsidR="00B1590B">
        <w:rPr>
          <w:rStyle w:val="Refdenotaalpie"/>
          <w:rFonts w:ascii="Times New Roman" w:hAnsi="Times New Roman" w:cs="Times New Roman"/>
          <w:sz w:val="20"/>
          <w:szCs w:val="20"/>
        </w:rPr>
        <w:footnoteReference w:id="3"/>
      </w:r>
      <w:r w:rsidR="00332F0B" w:rsidRPr="00332F0B">
        <w:rPr>
          <w:rFonts w:ascii="Times New Roman" w:hAnsi="Times New Roman" w:cs="Times New Roman"/>
          <w:sz w:val="20"/>
          <w:szCs w:val="20"/>
        </w:rPr>
        <w:t>Ya está bien</w:t>
      </w:r>
      <w:r w:rsidR="00332F0B">
        <w:rPr>
          <w:rFonts w:ascii="Times New Roman" w:hAnsi="Times New Roman" w:cs="Times New Roman"/>
          <w:sz w:val="20"/>
          <w:szCs w:val="20"/>
        </w:rPr>
        <w:t xml:space="preserve">! </w:t>
      </w:r>
      <w:r w:rsidR="00332F0B" w:rsidRPr="00332F0B">
        <w:rPr>
          <w:rFonts w:ascii="Times New Roman" w:hAnsi="Times New Roman" w:cs="Times New Roman"/>
          <w:sz w:val="20"/>
          <w:szCs w:val="20"/>
        </w:rPr>
        <w:t>¡</w:t>
      </w:r>
      <w:r w:rsidR="00332F0B">
        <w:rPr>
          <w:rFonts w:ascii="Times New Roman" w:hAnsi="Times New Roman" w:cs="Times New Roman"/>
          <w:sz w:val="20"/>
          <w:szCs w:val="20"/>
        </w:rPr>
        <w:t>Yo soy la primera que sintió su muerte</w:t>
      </w:r>
      <w:r w:rsidR="004E66FA">
        <w:rPr>
          <w:rFonts w:ascii="Times New Roman" w:hAnsi="Times New Roman" w:cs="Times New Roman"/>
          <w:sz w:val="20"/>
          <w:szCs w:val="20"/>
        </w:rPr>
        <w:t xml:space="preserve"> como una cuchillada en la barriga! Yo los quería muchísimo, posiblemente a Rosa María mucho más que tú. Pero no puedes negar los hechos de la vida de tu hermano, por no hablar de lo mal que trataron a su hijo, ningueándolo hasta que quedó convertido en un tarado drogadicto exiliado en Marruecos. </w:t>
      </w:r>
      <w:r w:rsidR="004E66FA" w:rsidRPr="004E66FA">
        <w:rPr>
          <w:rFonts w:ascii="Times New Roman" w:hAnsi="Times New Roman" w:cs="Times New Roman"/>
          <w:sz w:val="20"/>
          <w:szCs w:val="20"/>
        </w:rPr>
        <w:t>¡</w:t>
      </w:r>
      <w:r w:rsidR="004E66FA">
        <w:rPr>
          <w:rFonts w:ascii="Times New Roman" w:hAnsi="Times New Roman" w:cs="Times New Roman"/>
          <w:sz w:val="20"/>
          <w:szCs w:val="20"/>
        </w:rPr>
        <w:t>Pr</w:t>
      </w:r>
      <w:ins w:id="4" w:author="José Luis Bellón Aguilera" w:date="2020-05-11T15:21:00Z">
        <w:r w:rsidR="002D0D98">
          <w:rPr>
            <w:rFonts w:ascii="Times New Roman" w:hAnsi="Times New Roman" w:cs="Times New Roman"/>
            <w:sz w:val="20"/>
            <w:szCs w:val="20"/>
          </w:rPr>
          <w:t>e</w:t>
        </w:r>
      </w:ins>
      <w:r w:rsidR="004E66FA">
        <w:rPr>
          <w:rFonts w:ascii="Times New Roman" w:hAnsi="Times New Roman" w:cs="Times New Roman"/>
          <w:sz w:val="20"/>
          <w:szCs w:val="20"/>
        </w:rPr>
        <w:t xml:space="preserve">ocúpate por él ahora, si quieres cumplir con tus obligaciones respecto a Ferran y Rosa María! No sólo has de ocuparte de sus aciertos entre comillas, también, sobre todo, de sus errores. Y el chico parece que resulta que tiene más corazón que su </w:t>
      </w:r>
      <w:proofErr w:type="gramStart"/>
      <w:r w:rsidR="004E66FA">
        <w:rPr>
          <w:rFonts w:ascii="Times New Roman" w:hAnsi="Times New Roman" w:cs="Times New Roman"/>
          <w:sz w:val="20"/>
          <w:szCs w:val="20"/>
        </w:rPr>
        <w:t xml:space="preserve">padre, </w:t>
      </w:r>
      <w:r w:rsidR="00332F0B" w:rsidRPr="00332F0B">
        <w:rPr>
          <w:rFonts w:ascii="Times New Roman" w:hAnsi="Times New Roman" w:cs="Times New Roman"/>
          <w:sz w:val="20"/>
          <w:szCs w:val="20"/>
        </w:rPr>
        <w:t xml:space="preserve"> </w:t>
      </w:r>
      <w:r w:rsidR="004E66FA" w:rsidRPr="004E66FA">
        <w:rPr>
          <w:rFonts w:ascii="Times New Roman" w:hAnsi="Times New Roman" w:cs="Times New Roman"/>
          <w:sz w:val="20"/>
          <w:szCs w:val="20"/>
        </w:rPr>
        <w:t>¡</w:t>
      </w:r>
      <w:proofErr w:type="gramEnd"/>
      <w:r w:rsidR="004E66FA">
        <w:rPr>
          <w:rFonts w:ascii="Times New Roman" w:hAnsi="Times New Roman" w:cs="Times New Roman"/>
          <w:sz w:val="20"/>
          <w:szCs w:val="20"/>
        </w:rPr>
        <w:t>eso debería hacerte sentir bien!</w:t>
      </w:r>
      <w:r w:rsidR="003E1C62">
        <w:rPr>
          <w:rFonts w:ascii="Times New Roman" w:hAnsi="Times New Roman" w:cs="Times New Roman"/>
          <w:sz w:val="20"/>
          <w:szCs w:val="20"/>
        </w:rPr>
        <w:t xml:space="preserve"> (</w:t>
      </w:r>
      <w:r w:rsidR="008102EF">
        <w:rPr>
          <w:rFonts w:ascii="Times New Roman" w:hAnsi="Times New Roman" w:cs="Times New Roman"/>
          <w:sz w:val="20"/>
          <w:szCs w:val="20"/>
        </w:rPr>
        <w:t>colocación</w:t>
      </w:r>
      <w:r w:rsidR="003E1C62">
        <w:rPr>
          <w:rFonts w:ascii="Times New Roman" w:hAnsi="Times New Roman" w:cs="Times New Roman"/>
          <w:sz w:val="20"/>
          <w:szCs w:val="20"/>
        </w:rPr>
        <w:t xml:space="preserve"> 1173).</w:t>
      </w:r>
    </w:p>
    <w:p w14:paraId="56A0D5C0" w14:textId="77777777" w:rsidR="00B1590B" w:rsidRDefault="00B1590B" w:rsidP="00F71838">
      <w:pPr>
        <w:spacing w:line="360" w:lineRule="auto"/>
        <w:jc w:val="both"/>
        <w:rPr>
          <w:rFonts w:ascii="Times New Roman" w:hAnsi="Times New Roman" w:cs="Times New Roman"/>
        </w:rPr>
      </w:pPr>
      <w:r>
        <w:rPr>
          <w:rFonts w:ascii="Times New Roman" w:hAnsi="Times New Roman" w:cs="Times New Roman"/>
        </w:rPr>
        <w:tab/>
      </w:r>
      <w:r w:rsidR="00D55EF7">
        <w:rPr>
          <w:rFonts w:ascii="Times New Roman" w:hAnsi="Times New Roman" w:cs="Times New Roman"/>
        </w:rPr>
        <w:t>A</w:t>
      </w:r>
      <w:r w:rsidR="00930A3E">
        <w:rPr>
          <w:rFonts w:ascii="Times New Roman" w:hAnsi="Times New Roman" w:cs="Times New Roman"/>
        </w:rPr>
        <w:t xml:space="preserve">l llegar a </w:t>
      </w:r>
      <w:r w:rsidR="00BA1B3A">
        <w:rPr>
          <w:rFonts w:ascii="Times New Roman" w:hAnsi="Times New Roman" w:cs="Times New Roman"/>
        </w:rPr>
        <w:t xml:space="preserve">Alicante </w:t>
      </w:r>
      <w:r w:rsidR="00930A3E">
        <w:rPr>
          <w:rFonts w:ascii="Times New Roman" w:hAnsi="Times New Roman" w:cs="Times New Roman"/>
        </w:rPr>
        <w:t xml:space="preserve">y </w:t>
      </w:r>
      <w:r w:rsidR="00E527C5">
        <w:rPr>
          <w:rFonts w:ascii="Times New Roman" w:hAnsi="Times New Roman" w:cs="Times New Roman"/>
        </w:rPr>
        <w:t xml:space="preserve">reconocer las malas condiciones </w:t>
      </w:r>
      <w:r w:rsidR="00112419">
        <w:rPr>
          <w:rFonts w:ascii="Times New Roman" w:hAnsi="Times New Roman" w:cs="Times New Roman"/>
        </w:rPr>
        <w:t xml:space="preserve">de </w:t>
      </w:r>
      <w:r w:rsidR="00E527C5">
        <w:rPr>
          <w:rFonts w:ascii="Times New Roman" w:hAnsi="Times New Roman" w:cs="Times New Roman"/>
        </w:rPr>
        <w:t>la fábrica</w:t>
      </w:r>
      <w:r w:rsidR="00112419">
        <w:rPr>
          <w:rFonts w:ascii="Times New Roman" w:hAnsi="Times New Roman" w:cs="Times New Roman"/>
        </w:rPr>
        <w:t xml:space="preserve"> y de los </w:t>
      </w:r>
      <w:r w:rsidR="00A614A0">
        <w:rPr>
          <w:rFonts w:ascii="Times New Roman" w:hAnsi="Times New Roman" w:cs="Times New Roman"/>
        </w:rPr>
        <w:t>empleados</w:t>
      </w:r>
      <w:r w:rsidR="00F71838">
        <w:rPr>
          <w:rFonts w:ascii="Times New Roman" w:hAnsi="Times New Roman" w:cs="Times New Roman"/>
        </w:rPr>
        <w:t xml:space="preserve"> -pero también </w:t>
      </w:r>
      <w:commentRangeStart w:id="5"/>
      <w:r w:rsidR="00F71838" w:rsidRPr="00F71838">
        <w:rPr>
          <w:rFonts w:ascii="Times New Roman" w:hAnsi="Times New Roman" w:cs="Times New Roman"/>
        </w:rPr>
        <w:t>po</w:t>
      </w:r>
      <w:r w:rsidR="00B46048">
        <w:rPr>
          <w:rFonts w:ascii="Times New Roman" w:hAnsi="Times New Roman" w:cs="Times New Roman"/>
        </w:rPr>
        <w:t xml:space="preserve">r </w:t>
      </w:r>
      <w:r w:rsidR="003E1BB4">
        <w:rPr>
          <w:rFonts w:ascii="Times New Roman" w:hAnsi="Times New Roman" w:cs="Times New Roman"/>
        </w:rPr>
        <w:t>el capitalismo e</w:t>
      </w:r>
      <w:r w:rsidR="00B46048">
        <w:rPr>
          <w:rFonts w:ascii="Times New Roman" w:hAnsi="Times New Roman" w:cs="Times New Roman"/>
        </w:rPr>
        <w:t>spa</w:t>
      </w:r>
      <w:r w:rsidR="00F71838" w:rsidRPr="00F71838">
        <w:rPr>
          <w:rFonts w:ascii="Times New Roman" w:hAnsi="Times New Roman" w:cs="Times New Roman"/>
        </w:rPr>
        <w:t>ñ</w:t>
      </w:r>
      <w:r w:rsidR="003E1BB4">
        <w:rPr>
          <w:rFonts w:ascii="Times New Roman" w:hAnsi="Times New Roman" w:cs="Times New Roman"/>
        </w:rPr>
        <w:t>ol</w:t>
      </w:r>
      <w:r w:rsidR="007355BA">
        <w:rPr>
          <w:rFonts w:ascii="Times New Roman" w:hAnsi="Times New Roman" w:cs="Times New Roman"/>
        </w:rPr>
        <w:t xml:space="preserve"> de la época</w:t>
      </w:r>
      <w:r w:rsidR="003E1BB4">
        <w:rPr>
          <w:rFonts w:ascii="Times New Roman" w:hAnsi="Times New Roman" w:cs="Times New Roman"/>
        </w:rPr>
        <w:t xml:space="preserve"> ya avanzado</w:t>
      </w:r>
      <w:commentRangeEnd w:id="5"/>
      <w:r w:rsidR="002D0D98">
        <w:rPr>
          <w:rStyle w:val="Refdecomentario"/>
        </w:rPr>
        <w:commentReference w:id="5"/>
      </w:r>
      <w:r w:rsidR="00F71838">
        <w:rPr>
          <w:rFonts w:ascii="Times New Roman" w:hAnsi="Times New Roman" w:cs="Times New Roman"/>
        </w:rPr>
        <w:t>-</w:t>
      </w:r>
      <w:r w:rsidR="001B0B4D">
        <w:rPr>
          <w:rFonts w:ascii="Times New Roman" w:hAnsi="Times New Roman" w:cs="Times New Roman"/>
        </w:rPr>
        <w:t xml:space="preserve">, </w:t>
      </w:r>
      <w:r w:rsidR="00447F46">
        <w:rPr>
          <w:rFonts w:ascii="Times New Roman" w:hAnsi="Times New Roman" w:cs="Times New Roman"/>
        </w:rPr>
        <w:t>empieza</w:t>
      </w:r>
      <w:r w:rsidR="00A66C5E">
        <w:rPr>
          <w:rFonts w:ascii="Times New Roman" w:hAnsi="Times New Roman" w:cs="Times New Roman"/>
        </w:rPr>
        <w:t xml:space="preserve"> Fernando</w:t>
      </w:r>
      <w:r w:rsidR="00447F46">
        <w:rPr>
          <w:rFonts w:ascii="Times New Roman" w:hAnsi="Times New Roman" w:cs="Times New Roman"/>
        </w:rPr>
        <w:t xml:space="preserve">, paso a paso, realizar su nuevo escenario económico de </w:t>
      </w:r>
      <w:r w:rsidR="00F74207" w:rsidRPr="00F74207">
        <w:rPr>
          <w:rFonts w:ascii="Times New Roman" w:hAnsi="Times New Roman" w:cs="Times New Roman"/>
        </w:rPr>
        <w:t>«</w:t>
      </w:r>
      <w:r w:rsidR="00447F46">
        <w:rPr>
          <w:rFonts w:ascii="Times New Roman" w:hAnsi="Times New Roman" w:cs="Times New Roman"/>
        </w:rPr>
        <w:t>una empresa humanitaria</w:t>
      </w:r>
      <w:r w:rsidR="00F74207" w:rsidRPr="00F74207">
        <w:rPr>
          <w:rFonts w:ascii="Times New Roman" w:hAnsi="Times New Roman" w:cs="Times New Roman"/>
        </w:rPr>
        <w:t>»</w:t>
      </w:r>
      <w:r w:rsidR="00CF7B97">
        <w:rPr>
          <w:rFonts w:ascii="Times New Roman" w:hAnsi="Times New Roman" w:cs="Times New Roman"/>
        </w:rPr>
        <w:t xml:space="preserve"> con el objetivo de</w:t>
      </w:r>
      <w:r w:rsidR="00B8168E">
        <w:rPr>
          <w:rFonts w:ascii="Times New Roman" w:hAnsi="Times New Roman" w:cs="Times New Roman"/>
        </w:rPr>
        <w:t xml:space="preserve"> acabar con las irregularidades y</w:t>
      </w:r>
      <w:r w:rsidR="00CF7B97">
        <w:rPr>
          <w:rFonts w:ascii="Times New Roman" w:hAnsi="Times New Roman" w:cs="Times New Roman"/>
        </w:rPr>
        <w:t xml:space="preserve"> sacar adelante su propia línea de productos </w:t>
      </w:r>
      <w:r w:rsidR="00CF7B97" w:rsidRPr="00CF7B97">
        <w:rPr>
          <w:rFonts w:ascii="Times New Roman" w:hAnsi="Times New Roman" w:cs="Times New Roman"/>
          <w:i/>
          <w:iCs/>
        </w:rPr>
        <w:t>made in Spain</w:t>
      </w:r>
      <w:r w:rsidR="00CF7B97">
        <w:rPr>
          <w:rFonts w:ascii="Times New Roman" w:hAnsi="Times New Roman" w:cs="Times New Roman"/>
        </w:rPr>
        <w:t xml:space="preserve">. </w:t>
      </w:r>
      <w:r w:rsidR="00F74207" w:rsidRPr="00F74207">
        <w:rPr>
          <w:rFonts w:ascii="Times New Roman" w:hAnsi="Times New Roman" w:cs="Times New Roman"/>
        </w:rPr>
        <w:t>«</w:t>
      </w:r>
      <w:r w:rsidR="00AB58C7">
        <w:rPr>
          <w:rFonts w:ascii="Times New Roman" w:hAnsi="Times New Roman" w:cs="Times New Roman"/>
        </w:rPr>
        <w:t>La fábrica estaba en pleno proceso de revolución interna. Fernando había decidido inventir de verdad para mejorar la capacidad productiva y reducir los costes relativos</w:t>
      </w:r>
      <w:r w:rsidR="00F74207" w:rsidRPr="00F74207">
        <w:rPr>
          <w:rFonts w:ascii="Times New Roman" w:hAnsi="Times New Roman" w:cs="Times New Roman"/>
        </w:rPr>
        <w:t>»</w:t>
      </w:r>
      <w:r w:rsidR="00F74207">
        <w:rPr>
          <w:rFonts w:ascii="Times New Roman" w:hAnsi="Times New Roman" w:cs="Times New Roman"/>
        </w:rPr>
        <w:t xml:space="preserve"> </w:t>
      </w:r>
      <w:r w:rsidR="00AB58C7">
        <w:rPr>
          <w:rFonts w:ascii="Times New Roman" w:hAnsi="Times New Roman" w:cs="Times New Roman"/>
        </w:rPr>
        <w:t>(</w:t>
      </w:r>
      <w:r w:rsidR="00F74207">
        <w:rPr>
          <w:rFonts w:ascii="Times New Roman" w:hAnsi="Times New Roman" w:cs="Times New Roman"/>
        </w:rPr>
        <w:t>colocación</w:t>
      </w:r>
      <w:r w:rsidR="00AB58C7">
        <w:rPr>
          <w:rFonts w:ascii="Times New Roman" w:hAnsi="Times New Roman" w:cs="Times New Roman"/>
        </w:rPr>
        <w:t xml:space="preserve"> 1491)</w:t>
      </w:r>
      <w:r w:rsidR="00F74207">
        <w:rPr>
          <w:rFonts w:ascii="Times New Roman" w:hAnsi="Times New Roman" w:cs="Times New Roman"/>
        </w:rPr>
        <w:t>.</w:t>
      </w:r>
    </w:p>
    <w:p w14:paraId="73351544" w14:textId="77777777" w:rsidR="00B8168E" w:rsidRPr="00B8168E" w:rsidRDefault="00B8168E" w:rsidP="00B8168E">
      <w:pPr>
        <w:spacing w:line="360" w:lineRule="auto"/>
        <w:ind w:left="1416"/>
        <w:jc w:val="both"/>
        <w:rPr>
          <w:rFonts w:ascii="Times New Roman" w:hAnsi="Times New Roman" w:cs="Times New Roman"/>
          <w:sz w:val="20"/>
          <w:szCs w:val="20"/>
        </w:rPr>
      </w:pPr>
      <w:r>
        <w:rPr>
          <w:rFonts w:ascii="Times New Roman" w:hAnsi="Times New Roman" w:cs="Times New Roman"/>
          <w:sz w:val="20"/>
          <w:szCs w:val="20"/>
        </w:rPr>
        <w:t>Además, la empresa invertía en seguridad para cumplir con todas las obligaciones y recomendaciones para evitar accidentes, intoxicaciones, ruidos innecesarios... La fábrica iba a cumplir con los estándares más exigentes, dispuesta a producir calzado con ecoetiqueta europea. Se estaba preparando para eliminar sustancias tóxicas, para recurrir a pegamentos en agua, para reducir consumo de energía y emisiones de CO2 y otros gases de efecto invernadero, para reducir consumo de agua... (</w:t>
      </w:r>
      <w:r w:rsidR="00005B53">
        <w:rPr>
          <w:rFonts w:ascii="Times New Roman" w:hAnsi="Times New Roman" w:cs="Times New Roman"/>
          <w:sz w:val="20"/>
          <w:szCs w:val="20"/>
        </w:rPr>
        <w:t xml:space="preserve">colocación </w:t>
      </w:r>
      <w:r>
        <w:rPr>
          <w:rFonts w:ascii="Times New Roman" w:hAnsi="Times New Roman" w:cs="Times New Roman"/>
          <w:sz w:val="20"/>
          <w:szCs w:val="20"/>
        </w:rPr>
        <w:t>1505)</w:t>
      </w:r>
      <w:r w:rsidR="00005B53">
        <w:rPr>
          <w:rFonts w:ascii="Times New Roman" w:hAnsi="Times New Roman" w:cs="Times New Roman"/>
          <w:sz w:val="20"/>
          <w:szCs w:val="20"/>
        </w:rPr>
        <w:t>.</w:t>
      </w:r>
    </w:p>
    <w:p w14:paraId="567DCED5" w14:textId="42062D97" w:rsidR="001E109F" w:rsidRDefault="00F5406A" w:rsidP="00F71838">
      <w:pPr>
        <w:spacing w:line="360" w:lineRule="auto"/>
        <w:jc w:val="both"/>
        <w:rPr>
          <w:rFonts w:ascii="Times New Roman" w:hAnsi="Times New Roman" w:cs="Times New Roman"/>
        </w:rPr>
      </w:pPr>
      <w:r>
        <w:rPr>
          <w:rFonts w:ascii="Times New Roman" w:hAnsi="Times New Roman" w:cs="Times New Roman"/>
        </w:rPr>
        <w:tab/>
      </w:r>
      <w:r w:rsidR="003E1BB4">
        <w:rPr>
          <w:rFonts w:ascii="Times New Roman" w:hAnsi="Times New Roman" w:cs="Times New Roman"/>
        </w:rPr>
        <w:t>A continuación</w:t>
      </w:r>
      <w:r w:rsidR="00CF7B97">
        <w:rPr>
          <w:rFonts w:ascii="Times New Roman" w:hAnsi="Times New Roman" w:cs="Times New Roman"/>
        </w:rPr>
        <w:t xml:space="preserve">, </w:t>
      </w:r>
      <w:r w:rsidR="003E1BB4">
        <w:rPr>
          <w:rFonts w:ascii="Times New Roman" w:hAnsi="Times New Roman" w:cs="Times New Roman"/>
        </w:rPr>
        <w:t>y a</w:t>
      </w:r>
      <w:r w:rsidR="00763717">
        <w:rPr>
          <w:rFonts w:ascii="Times New Roman" w:hAnsi="Times New Roman" w:cs="Times New Roman"/>
        </w:rPr>
        <w:t xml:space="preserve"> pes</w:t>
      </w:r>
      <w:r w:rsidR="00A66C5E">
        <w:rPr>
          <w:rFonts w:ascii="Times New Roman" w:hAnsi="Times New Roman" w:cs="Times New Roman"/>
        </w:rPr>
        <w:t>ar de las buenas intenciones de</w:t>
      </w:r>
      <w:r w:rsidR="003E1BB4">
        <w:rPr>
          <w:rFonts w:ascii="Times New Roman" w:hAnsi="Times New Roman" w:cs="Times New Roman"/>
        </w:rPr>
        <w:t xml:space="preserve"> Fernando,</w:t>
      </w:r>
      <w:r w:rsidR="00CF7B97">
        <w:rPr>
          <w:rFonts w:ascii="Times New Roman" w:hAnsi="Times New Roman" w:cs="Times New Roman"/>
        </w:rPr>
        <w:t xml:space="preserve"> la fábrica de zapatos</w:t>
      </w:r>
      <w:r w:rsidR="002F165A">
        <w:rPr>
          <w:rFonts w:ascii="Times New Roman" w:hAnsi="Times New Roman" w:cs="Times New Roman"/>
        </w:rPr>
        <w:t xml:space="preserve"> </w:t>
      </w:r>
      <w:r w:rsidR="003E0941">
        <w:rPr>
          <w:rFonts w:ascii="Times New Roman" w:hAnsi="Times New Roman" w:cs="Times New Roman"/>
        </w:rPr>
        <w:t>está destinada a fracasar</w:t>
      </w:r>
      <w:r w:rsidR="000B6B81">
        <w:rPr>
          <w:rFonts w:ascii="Times New Roman" w:hAnsi="Times New Roman" w:cs="Times New Roman"/>
        </w:rPr>
        <w:t>.</w:t>
      </w:r>
      <w:r w:rsidR="006969C1">
        <w:rPr>
          <w:rFonts w:ascii="Times New Roman" w:hAnsi="Times New Roman" w:cs="Times New Roman"/>
        </w:rPr>
        <w:t xml:space="preserve"> La bien organización de la empresa está más allá de su poder y experiencia</w:t>
      </w:r>
      <w:r w:rsidR="00C7322C">
        <w:rPr>
          <w:rFonts w:ascii="Times New Roman" w:hAnsi="Times New Roman" w:cs="Times New Roman"/>
        </w:rPr>
        <w:t>,</w:t>
      </w:r>
      <w:r w:rsidR="00855D87">
        <w:rPr>
          <w:rFonts w:ascii="Times New Roman" w:hAnsi="Times New Roman" w:cs="Times New Roman"/>
        </w:rPr>
        <w:t xml:space="preserve"> pero</w:t>
      </w:r>
      <w:r w:rsidR="00C7322C">
        <w:rPr>
          <w:rFonts w:ascii="Times New Roman" w:hAnsi="Times New Roman" w:cs="Times New Roman"/>
        </w:rPr>
        <w:t xml:space="preserve"> </w:t>
      </w:r>
      <w:r w:rsidR="00855D87">
        <w:rPr>
          <w:rFonts w:ascii="Times New Roman" w:hAnsi="Times New Roman" w:cs="Times New Roman"/>
        </w:rPr>
        <w:t>también</w:t>
      </w:r>
      <w:r w:rsidR="002F165A">
        <w:rPr>
          <w:rFonts w:ascii="Times New Roman" w:hAnsi="Times New Roman" w:cs="Times New Roman"/>
        </w:rPr>
        <w:t xml:space="preserve"> se da cuenta de que su intento de manejar</w:t>
      </w:r>
      <w:r w:rsidR="004C4E57">
        <w:rPr>
          <w:rFonts w:ascii="Times New Roman" w:hAnsi="Times New Roman" w:cs="Times New Roman"/>
        </w:rPr>
        <w:t>la</w:t>
      </w:r>
      <w:r w:rsidR="002F165A">
        <w:rPr>
          <w:rFonts w:ascii="Times New Roman" w:hAnsi="Times New Roman" w:cs="Times New Roman"/>
        </w:rPr>
        <w:t xml:space="preserve"> con</w:t>
      </w:r>
      <w:r w:rsidR="004A794D">
        <w:rPr>
          <w:rFonts w:ascii="Times New Roman" w:hAnsi="Times New Roman" w:cs="Times New Roman"/>
        </w:rPr>
        <w:t xml:space="preserve"> un </w:t>
      </w:r>
      <w:r w:rsidR="002F165A">
        <w:rPr>
          <w:rFonts w:ascii="Times New Roman" w:hAnsi="Times New Roman" w:cs="Times New Roman"/>
        </w:rPr>
        <w:t>enfoque humanista tampoco tiene futuro y es casi imposible.</w:t>
      </w:r>
      <w:r w:rsidR="00C7322C">
        <w:rPr>
          <w:rFonts w:ascii="Times New Roman" w:hAnsi="Times New Roman" w:cs="Times New Roman"/>
        </w:rPr>
        <w:t xml:space="preserve"> </w:t>
      </w:r>
      <w:r w:rsidR="00C7322C" w:rsidRPr="00C7322C">
        <w:rPr>
          <w:rFonts w:ascii="Times New Roman" w:hAnsi="Times New Roman" w:cs="Times New Roman"/>
        </w:rPr>
        <w:t>Debido</w:t>
      </w:r>
      <w:r w:rsidR="00C7322C">
        <w:rPr>
          <w:rFonts w:ascii="Times New Roman" w:hAnsi="Times New Roman" w:cs="Times New Roman"/>
        </w:rPr>
        <w:t xml:space="preserve"> a que </w:t>
      </w:r>
      <w:r w:rsidR="00C7322C" w:rsidRPr="00C7322C">
        <w:rPr>
          <w:rFonts w:ascii="Times New Roman" w:hAnsi="Times New Roman" w:cs="Times New Roman"/>
        </w:rPr>
        <w:t>lo que sucede</w:t>
      </w:r>
      <w:r w:rsidR="00C7322C">
        <w:rPr>
          <w:rFonts w:ascii="Times New Roman" w:hAnsi="Times New Roman" w:cs="Times New Roman"/>
        </w:rPr>
        <w:t xml:space="preserve">, naturalmente, </w:t>
      </w:r>
      <w:r w:rsidR="00C7322C" w:rsidRPr="00C7322C">
        <w:rPr>
          <w:rFonts w:ascii="Times New Roman" w:hAnsi="Times New Roman" w:cs="Times New Roman"/>
        </w:rPr>
        <w:t>impacta más allá de </w:t>
      </w:r>
      <w:r w:rsidR="00C7322C">
        <w:rPr>
          <w:rFonts w:ascii="Times New Roman" w:hAnsi="Times New Roman" w:cs="Times New Roman"/>
        </w:rPr>
        <w:t>la</w:t>
      </w:r>
      <w:r w:rsidR="00FE3268">
        <w:rPr>
          <w:rFonts w:ascii="Times New Roman" w:hAnsi="Times New Roman" w:cs="Times New Roman"/>
        </w:rPr>
        <w:t xml:space="preserve"> </w:t>
      </w:r>
      <w:r w:rsidR="00C7322C">
        <w:rPr>
          <w:rFonts w:ascii="Times New Roman" w:hAnsi="Times New Roman" w:cs="Times New Roman"/>
        </w:rPr>
        <w:t>estabilidad financiera de la fábrica</w:t>
      </w:r>
      <w:r w:rsidR="0012710E">
        <w:rPr>
          <w:rFonts w:ascii="Times New Roman" w:hAnsi="Times New Roman" w:cs="Times New Roman"/>
        </w:rPr>
        <w:t>.</w:t>
      </w:r>
      <w:r w:rsidR="000522BC">
        <w:rPr>
          <w:rFonts w:ascii="Times New Roman" w:hAnsi="Times New Roman" w:cs="Times New Roman"/>
        </w:rPr>
        <w:t xml:space="preserve"> </w:t>
      </w:r>
      <w:r w:rsidR="007F2C08">
        <w:rPr>
          <w:rFonts w:ascii="Times New Roman" w:hAnsi="Times New Roman" w:cs="Times New Roman"/>
        </w:rPr>
        <w:t xml:space="preserve">Fernando se </w:t>
      </w:r>
      <w:r w:rsidR="004B7F2D">
        <w:rPr>
          <w:rFonts w:ascii="Times New Roman" w:hAnsi="Times New Roman" w:cs="Times New Roman"/>
        </w:rPr>
        <w:t>queda</w:t>
      </w:r>
      <w:r w:rsidR="007F2C08">
        <w:rPr>
          <w:rFonts w:ascii="Times New Roman" w:hAnsi="Times New Roman" w:cs="Times New Roman"/>
        </w:rPr>
        <w:t xml:space="preserve"> </w:t>
      </w:r>
      <w:r w:rsidR="009A2289">
        <w:rPr>
          <w:rFonts w:ascii="Times New Roman" w:hAnsi="Times New Roman" w:cs="Times New Roman"/>
        </w:rPr>
        <w:t xml:space="preserve">básicamente sin dinero y además sin </w:t>
      </w:r>
      <w:del w:id="6" w:author="José Luis Bellón Aguilera" w:date="2020-05-11T15:24:00Z">
        <w:r w:rsidR="009A2289" w:rsidDel="00404BF7">
          <w:rPr>
            <w:rFonts w:ascii="Times New Roman" w:hAnsi="Times New Roman" w:cs="Times New Roman"/>
          </w:rPr>
          <w:delText xml:space="preserve">apollo </w:delText>
        </w:r>
      </w:del>
      <w:ins w:id="7" w:author="José Luis Bellón Aguilera" w:date="2020-05-11T15:24:00Z">
        <w:r w:rsidR="00404BF7">
          <w:rPr>
            <w:rFonts w:ascii="Times New Roman" w:hAnsi="Times New Roman" w:cs="Times New Roman"/>
          </w:rPr>
          <w:t>apo</w:t>
        </w:r>
        <w:r w:rsidR="00404BF7">
          <w:rPr>
            <w:rFonts w:ascii="Times New Roman" w:hAnsi="Times New Roman" w:cs="Times New Roman"/>
          </w:rPr>
          <w:t>y</w:t>
        </w:r>
        <w:r w:rsidR="00404BF7">
          <w:rPr>
            <w:rFonts w:ascii="Times New Roman" w:hAnsi="Times New Roman" w:cs="Times New Roman"/>
          </w:rPr>
          <w:t xml:space="preserve">o </w:t>
        </w:r>
      </w:ins>
      <w:r w:rsidR="009A2289">
        <w:rPr>
          <w:rFonts w:ascii="Times New Roman" w:hAnsi="Times New Roman" w:cs="Times New Roman"/>
        </w:rPr>
        <w:t>de los bancos</w:t>
      </w:r>
      <w:r w:rsidR="00CE0523">
        <w:rPr>
          <w:rFonts w:ascii="Times New Roman" w:hAnsi="Times New Roman" w:cs="Times New Roman"/>
        </w:rPr>
        <w:t xml:space="preserve"> que </w:t>
      </w:r>
      <w:r w:rsidR="001D59D6" w:rsidRPr="001D59D6">
        <w:rPr>
          <w:rFonts w:ascii="Times New Roman" w:hAnsi="Times New Roman" w:cs="Times New Roman"/>
        </w:rPr>
        <w:t>«</w:t>
      </w:r>
      <w:r w:rsidR="00CE0523">
        <w:rPr>
          <w:rFonts w:ascii="Times New Roman" w:hAnsi="Times New Roman" w:cs="Times New Roman"/>
        </w:rPr>
        <w:t>no prestaban nada a una empresa tan propensa a las pérdidas y estaba en juego a la supervivencia de todo un experimento de dignidad</w:t>
      </w:r>
      <w:r w:rsidR="001D59D6" w:rsidRPr="001D59D6">
        <w:rPr>
          <w:rFonts w:ascii="Times New Roman" w:hAnsi="Times New Roman" w:cs="Times New Roman"/>
        </w:rPr>
        <w:t>»</w:t>
      </w:r>
      <w:r w:rsidR="00B5593E">
        <w:rPr>
          <w:rFonts w:ascii="Times New Roman" w:hAnsi="Times New Roman" w:cs="Times New Roman"/>
        </w:rPr>
        <w:t xml:space="preserve"> </w:t>
      </w:r>
      <w:r w:rsidR="00CE0523">
        <w:rPr>
          <w:rFonts w:ascii="Times New Roman" w:hAnsi="Times New Roman" w:cs="Times New Roman"/>
        </w:rPr>
        <w:t>(</w:t>
      </w:r>
      <w:r w:rsidR="001D59D6">
        <w:rPr>
          <w:rFonts w:ascii="Times New Roman" w:hAnsi="Times New Roman" w:cs="Times New Roman"/>
        </w:rPr>
        <w:t xml:space="preserve">colocación </w:t>
      </w:r>
      <w:r w:rsidR="00CE0523">
        <w:rPr>
          <w:rFonts w:ascii="Times New Roman" w:hAnsi="Times New Roman" w:cs="Times New Roman"/>
        </w:rPr>
        <w:t>2355)</w:t>
      </w:r>
      <w:r w:rsidR="001D59D6">
        <w:rPr>
          <w:rFonts w:ascii="Times New Roman" w:hAnsi="Times New Roman" w:cs="Times New Roman"/>
        </w:rPr>
        <w:t>.</w:t>
      </w:r>
    </w:p>
    <w:p w14:paraId="3374A868" w14:textId="77777777" w:rsidR="00F5406A" w:rsidRDefault="00B5593E" w:rsidP="00EB076D">
      <w:pPr>
        <w:spacing w:line="360" w:lineRule="auto"/>
        <w:ind w:firstLine="705"/>
        <w:jc w:val="both"/>
        <w:rPr>
          <w:rFonts w:ascii="Times New Roman" w:hAnsi="Times New Roman" w:cs="Times New Roman"/>
        </w:rPr>
      </w:pPr>
      <w:r>
        <w:rPr>
          <w:rFonts w:ascii="Times New Roman" w:hAnsi="Times New Roman" w:cs="Times New Roman"/>
        </w:rPr>
        <w:t xml:space="preserve">No obstante, el joven </w:t>
      </w:r>
      <w:r w:rsidR="00010D60">
        <w:rPr>
          <w:rFonts w:ascii="Times New Roman" w:hAnsi="Times New Roman" w:cs="Times New Roman"/>
        </w:rPr>
        <w:t>empresario</w:t>
      </w:r>
      <w:r>
        <w:rPr>
          <w:rFonts w:ascii="Times New Roman" w:hAnsi="Times New Roman" w:cs="Times New Roman"/>
        </w:rPr>
        <w:t xml:space="preserve"> no se da por vencido </w:t>
      </w:r>
      <w:r w:rsidR="00A13E36">
        <w:rPr>
          <w:rFonts w:ascii="Times New Roman" w:hAnsi="Times New Roman" w:cs="Times New Roman"/>
        </w:rPr>
        <w:t>y busca soluciones</w:t>
      </w:r>
      <w:r w:rsidR="007F2C08">
        <w:rPr>
          <w:rFonts w:ascii="Times New Roman" w:hAnsi="Times New Roman" w:cs="Times New Roman"/>
        </w:rPr>
        <w:t xml:space="preserve"> en Ma</w:t>
      </w:r>
      <w:r w:rsidR="003659BE">
        <w:rPr>
          <w:rFonts w:ascii="Times New Roman" w:hAnsi="Times New Roman" w:cs="Times New Roman"/>
        </w:rPr>
        <w:t>rruecos</w:t>
      </w:r>
      <w:r w:rsidR="00A259D9">
        <w:rPr>
          <w:rFonts w:ascii="Times New Roman" w:hAnsi="Times New Roman" w:cs="Times New Roman"/>
        </w:rPr>
        <w:t xml:space="preserve"> con el </w:t>
      </w:r>
      <w:r w:rsidR="000826EE">
        <w:rPr>
          <w:rFonts w:ascii="Times New Roman" w:hAnsi="Times New Roman" w:cs="Times New Roman"/>
        </w:rPr>
        <w:t>objetivo</w:t>
      </w:r>
      <w:r w:rsidR="00A259D9">
        <w:rPr>
          <w:rFonts w:ascii="Times New Roman" w:hAnsi="Times New Roman" w:cs="Times New Roman"/>
        </w:rPr>
        <w:t xml:space="preserve"> de</w:t>
      </w:r>
      <w:r w:rsidR="000826EE">
        <w:rPr>
          <w:rFonts w:ascii="Times New Roman" w:hAnsi="Times New Roman" w:cs="Times New Roman"/>
        </w:rPr>
        <w:t xml:space="preserve"> hacer</w:t>
      </w:r>
      <w:r w:rsidR="00A259D9">
        <w:rPr>
          <w:rFonts w:ascii="Times New Roman" w:hAnsi="Times New Roman" w:cs="Times New Roman"/>
        </w:rPr>
        <w:t xml:space="preserve"> </w:t>
      </w:r>
      <w:r w:rsidR="000826EE">
        <w:rPr>
          <w:rFonts w:ascii="Times New Roman" w:hAnsi="Times New Roman" w:cs="Times New Roman"/>
        </w:rPr>
        <w:t>negocio de zapatos en la ciudad Tánger.</w:t>
      </w:r>
      <w:r w:rsidR="001E109F">
        <w:rPr>
          <w:rFonts w:ascii="Times New Roman" w:hAnsi="Times New Roman" w:cs="Times New Roman"/>
        </w:rPr>
        <w:t xml:space="preserve"> </w:t>
      </w:r>
      <w:r w:rsidR="00D17DA4" w:rsidRPr="00D17DA4">
        <w:rPr>
          <w:rFonts w:ascii="Times New Roman" w:hAnsi="Times New Roman" w:cs="Times New Roman"/>
        </w:rPr>
        <w:t>«</w:t>
      </w:r>
      <w:r w:rsidR="001E109F">
        <w:rPr>
          <w:rFonts w:ascii="Times New Roman" w:hAnsi="Times New Roman" w:cs="Times New Roman"/>
        </w:rPr>
        <w:t>Y ahora Fernando estaba en Tánger negoci</w:t>
      </w:r>
      <w:r w:rsidR="00EB076D">
        <w:rPr>
          <w:rFonts w:ascii="Times New Roman" w:hAnsi="Times New Roman" w:cs="Times New Roman"/>
        </w:rPr>
        <w:t>a</w:t>
      </w:r>
      <w:r w:rsidR="001E109F">
        <w:rPr>
          <w:rFonts w:ascii="Times New Roman" w:hAnsi="Times New Roman" w:cs="Times New Roman"/>
        </w:rPr>
        <w:t>ndo con sus contactos marroquíes</w:t>
      </w:r>
      <w:r w:rsidR="00D17DA4" w:rsidRPr="00D17DA4">
        <w:rPr>
          <w:rFonts w:ascii="Times New Roman" w:hAnsi="Times New Roman" w:cs="Times New Roman"/>
        </w:rPr>
        <w:t>»</w:t>
      </w:r>
      <w:r w:rsidR="00EB076D">
        <w:rPr>
          <w:rFonts w:ascii="Times New Roman" w:hAnsi="Times New Roman" w:cs="Times New Roman"/>
        </w:rPr>
        <w:t xml:space="preserve"> (</w:t>
      </w:r>
      <w:r w:rsidR="00D17DA4">
        <w:rPr>
          <w:rFonts w:ascii="Times New Roman" w:hAnsi="Times New Roman" w:cs="Times New Roman"/>
        </w:rPr>
        <w:t xml:space="preserve">colocación </w:t>
      </w:r>
      <w:r w:rsidR="00EB076D">
        <w:rPr>
          <w:rFonts w:ascii="Times New Roman" w:hAnsi="Times New Roman" w:cs="Times New Roman"/>
        </w:rPr>
        <w:t>3238)</w:t>
      </w:r>
      <w:r w:rsidR="00D17DA4">
        <w:rPr>
          <w:rFonts w:ascii="Times New Roman" w:hAnsi="Times New Roman" w:cs="Times New Roman"/>
        </w:rPr>
        <w:t>.</w:t>
      </w:r>
      <w:r w:rsidR="00EB076D">
        <w:rPr>
          <w:rFonts w:ascii="Times New Roman" w:hAnsi="Times New Roman" w:cs="Times New Roman"/>
        </w:rPr>
        <w:t xml:space="preserve"> </w:t>
      </w:r>
      <w:r w:rsidR="001E109F">
        <w:rPr>
          <w:rFonts w:ascii="Times New Roman" w:hAnsi="Times New Roman" w:cs="Times New Roman"/>
        </w:rPr>
        <w:t xml:space="preserve">No obstante, ni esta idea logra mucho éxito, o al menos Fernando no está satisfecho con el resultado, </w:t>
      </w:r>
      <w:proofErr w:type="gramStart"/>
      <w:r w:rsidR="001E109F">
        <w:rPr>
          <w:rFonts w:ascii="Times New Roman" w:hAnsi="Times New Roman" w:cs="Times New Roman"/>
        </w:rPr>
        <w:t>y</w:t>
      </w:r>
      <w:proofErr w:type="gramEnd"/>
      <w:r w:rsidR="001E109F">
        <w:rPr>
          <w:rFonts w:ascii="Times New Roman" w:hAnsi="Times New Roman" w:cs="Times New Roman"/>
        </w:rPr>
        <w:t xml:space="preserve"> así pues, al final la única solución posible para la situación la ve en regresarse a Marruecos y vivir de misma manera como antes</w:t>
      </w:r>
      <w:r w:rsidR="00EB076D">
        <w:rPr>
          <w:rFonts w:ascii="Times New Roman" w:hAnsi="Times New Roman" w:cs="Times New Roman"/>
        </w:rPr>
        <w:t xml:space="preserve">, </w:t>
      </w:r>
      <w:r w:rsidR="00EB076D" w:rsidRPr="00EB076D">
        <w:rPr>
          <w:rFonts w:ascii="Times New Roman" w:hAnsi="Times New Roman" w:cs="Times New Roman"/>
        </w:rPr>
        <w:t>aunque no con muy buenas perspectivas para el futuro.</w:t>
      </w:r>
    </w:p>
    <w:p w14:paraId="1D6D6E42" w14:textId="58EC160F" w:rsidR="00340E0F" w:rsidRDefault="007B14FC" w:rsidP="003D755C">
      <w:pPr>
        <w:spacing w:line="360" w:lineRule="auto"/>
        <w:ind w:firstLine="705"/>
        <w:jc w:val="both"/>
        <w:rPr>
          <w:rFonts w:ascii="Times New Roman" w:hAnsi="Times New Roman" w:cs="Times New Roman"/>
        </w:rPr>
      </w:pPr>
      <w:r>
        <w:rPr>
          <w:rFonts w:ascii="Times New Roman" w:hAnsi="Times New Roman" w:cs="Times New Roman"/>
        </w:rPr>
        <w:t xml:space="preserve">En cuanto </w:t>
      </w:r>
      <w:r w:rsidR="000429CB">
        <w:rPr>
          <w:rFonts w:ascii="Times New Roman" w:hAnsi="Times New Roman" w:cs="Times New Roman"/>
        </w:rPr>
        <w:t>al estilo</w:t>
      </w:r>
      <w:r w:rsidR="00F92054">
        <w:rPr>
          <w:rFonts w:ascii="Times New Roman" w:hAnsi="Times New Roman" w:cs="Times New Roman"/>
        </w:rPr>
        <w:t xml:space="preserve"> y </w:t>
      </w:r>
      <w:r w:rsidR="007341F0">
        <w:rPr>
          <w:rFonts w:ascii="Times New Roman" w:hAnsi="Times New Roman" w:cs="Times New Roman"/>
        </w:rPr>
        <w:t>a la</w:t>
      </w:r>
      <w:r w:rsidR="00F92054">
        <w:rPr>
          <w:rFonts w:ascii="Times New Roman" w:hAnsi="Times New Roman" w:cs="Times New Roman"/>
        </w:rPr>
        <w:t xml:space="preserve"> forma del texto</w:t>
      </w:r>
      <w:r>
        <w:rPr>
          <w:rFonts w:ascii="Times New Roman" w:hAnsi="Times New Roman" w:cs="Times New Roman"/>
        </w:rPr>
        <w:t>, lo que más enriquece</w:t>
      </w:r>
      <w:r w:rsidR="00F92054">
        <w:rPr>
          <w:rFonts w:ascii="Times New Roman" w:hAnsi="Times New Roman" w:cs="Times New Roman"/>
        </w:rPr>
        <w:t xml:space="preserve"> la narración </w:t>
      </w:r>
      <w:r>
        <w:rPr>
          <w:rFonts w:ascii="Times New Roman" w:hAnsi="Times New Roman" w:cs="Times New Roman"/>
        </w:rPr>
        <w:t xml:space="preserve">es </w:t>
      </w:r>
      <w:r w:rsidR="00E018E0">
        <w:rPr>
          <w:rFonts w:ascii="Times New Roman" w:hAnsi="Times New Roman" w:cs="Times New Roman"/>
        </w:rPr>
        <w:t>la alternancia</w:t>
      </w:r>
      <w:r w:rsidR="0052741B">
        <w:rPr>
          <w:rFonts w:ascii="Times New Roman" w:hAnsi="Times New Roman" w:cs="Times New Roman"/>
        </w:rPr>
        <w:t xml:space="preserve"> frecuente</w:t>
      </w:r>
      <w:r w:rsidR="004C1EE8">
        <w:rPr>
          <w:rFonts w:ascii="Times New Roman" w:hAnsi="Times New Roman" w:cs="Times New Roman"/>
        </w:rPr>
        <w:t xml:space="preserve"> de varios conceptos a lo largo de </w:t>
      </w:r>
      <w:r w:rsidR="00D0415E">
        <w:rPr>
          <w:rFonts w:ascii="Times New Roman" w:hAnsi="Times New Roman" w:cs="Times New Roman"/>
        </w:rPr>
        <w:t>toda la</w:t>
      </w:r>
      <w:r w:rsidR="004C1EE8">
        <w:rPr>
          <w:rFonts w:ascii="Times New Roman" w:hAnsi="Times New Roman" w:cs="Times New Roman"/>
        </w:rPr>
        <w:t xml:space="preserve"> novela</w:t>
      </w:r>
      <w:r w:rsidR="00E018E0">
        <w:rPr>
          <w:rFonts w:ascii="Times New Roman" w:hAnsi="Times New Roman" w:cs="Times New Roman"/>
        </w:rPr>
        <w:t>:</w:t>
      </w:r>
      <w:r w:rsidR="004C1EE8">
        <w:rPr>
          <w:rFonts w:ascii="Times New Roman" w:hAnsi="Times New Roman" w:cs="Times New Roman"/>
        </w:rPr>
        <w:t xml:space="preserve"> como los diálogos, los correos electrónicos, </w:t>
      </w:r>
      <w:r w:rsidR="00E018E0">
        <w:rPr>
          <w:rFonts w:ascii="Times New Roman" w:hAnsi="Times New Roman" w:cs="Times New Roman"/>
        </w:rPr>
        <w:t xml:space="preserve">las </w:t>
      </w:r>
      <w:r w:rsidR="004C1EE8">
        <w:rPr>
          <w:rFonts w:ascii="Times New Roman" w:hAnsi="Times New Roman" w:cs="Times New Roman"/>
        </w:rPr>
        <w:t>citas del marxismo</w:t>
      </w:r>
      <w:r w:rsidR="00D00B0B">
        <w:rPr>
          <w:rFonts w:ascii="Times New Roman" w:hAnsi="Times New Roman" w:cs="Times New Roman"/>
        </w:rPr>
        <w:t xml:space="preserve"> o también </w:t>
      </w:r>
      <w:r w:rsidR="004C1EE8">
        <w:rPr>
          <w:rFonts w:ascii="Times New Roman" w:hAnsi="Times New Roman" w:cs="Times New Roman"/>
        </w:rPr>
        <w:t xml:space="preserve">el discurso directo que se entrelaza con la narrativa. </w:t>
      </w:r>
      <w:r w:rsidR="00456365">
        <w:rPr>
          <w:rFonts w:ascii="Times New Roman" w:hAnsi="Times New Roman" w:cs="Times New Roman"/>
        </w:rPr>
        <w:t xml:space="preserve">Asimismo, el lenguaje que el autor utiliza es bastante variado, </w:t>
      </w:r>
      <w:del w:id="8" w:author="José Luis Bellón Aguilera" w:date="2020-05-11T15:26:00Z">
        <w:r w:rsidR="00456365" w:rsidDel="00404BF7">
          <w:rPr>
            <w:rFonts w:ascii="Times New Roman" w:hAnsi="Times New Roman" w:cs="Times New Roman"/>
          </w:rPr>
          <w:delText xml:space="preserve">ya que </w:delText>
        </w:r>
      </w:del>
      <w:r w:rsidR="005F0D22" w:rsidRPr="005F0D22">
        <w:rPr>
          <w:rFonts w:ascii="Times New Roman" w:hAnsi="Times New Roman" w:cs="Times New Roman"/>
        </w:rPr>
        <w:t xml:space="preserve">por ejemplo, las expresiones o </w:t>
      </w:r>
      <w:r w:rsidR="005F0D22">
        <w:rPr>
          <w:rFonts w:ascii="Times New Roman" w:hAnsi="Times New Roman" w:cs="Times New Roman"/>
        </w:rPr>
        <w:t xml:space="preserve">las </w:t>
      </w:r>
      <w:r w:rsidR="005F0D22" w:rsidRPr="005F0D22">
        <w:rPr>
          <w:rFonts w:ascii="Times New Roman" w:hAnsi="Times New Roman" w:cs="Times New Roman"/>
        </w:rPr>
        <w:t xml:space="preserve">palabras </w:t>
      </w:r>
      <w:commentRangeStart w:id="9"/>
      <w:r w:rsidR="005F0D22" w:rsidRPr="005F0D22">
        <w:rPr>
          <w:rFonts w:ascii="Times New Roman" w:hAnsi="Times New Roman" w:cs="Times New Roman"/>
        </w:rPr>
        <w:t xml:space="preserve">vulgares </w:t>
      </w:r>
      <w:commentRangeEnd w:id="9"/>
      <w:r w:rsidR="00404BF7">
        <w:rPr>
          <w:rStyle w:val="Refdecomentario"/>
        </w:rPr>
        <w:commentReference w:id="9"/>
      </w:r>
      <w:r w:rsidR="005F0D22" w:rsidRPr="005F0D22">
        <w:rPr>
          <w:rFonts w:ascii="Times New Roman" w:hAnsi="Times New Roman" w:cs="Times New Roman"/>
        </w:rPr>
        <w:t>aparecen con bastante frecuencia</w:t>
      </w:r>
      <w:r w:rsidR="005F0D22">
        <w:rPr>
          <w:rFonts w:ascii="Times New Roman" w:hAnsi="Times New Roman" w:cs="Times New Roman"/>
        </w:rPr>
        <w:t xml:space="preserve"> </w:t>
      </w:r>
      <w:r w:rsidR="00456365">
        <w:rPr>
          <w:rFonts w:ascii="Times New Roman" w:hAnsi="Times New Roman" w:cs="Times New Roman"/>
        </w:rPr>
        <w:t>(</w:t>
      </w:r>
      <w:r w:rsidR="00FE7182" w:rsidRPr="00FE7182">
        <w:rPr>
          <w:rFonts w:ascii="Times New Roman" w:hAnsi="Times New Roman" w:cs="Times New Roman"/>
        </w:rPr>
        <w:t>«</w:t>
      </w:r>
      <w:r w:rsidR="00456365" w:rsidRPr="00456365">
        <w:rPr>
          <w:rFonts w:ascii="Times New Roman" w:hAnsi="Times New Roman" w:cs="Times New Roman"/>
        </w:rPr>
        <w:t>...todo el día emporrado, no sabe ni por dónde pisa</w:t>
      </w:r>
      <w:bookmarkStart w:id="10" w:name="_Hlk39790863"/>
      <w:r w:rsidR="00FE7182" w:rsidRPr="00FE7182">
        <w:rPr>
          <w:rFonts w:ascii="Times New Roman" w:hAnsi="Times New Roman" w:cs="Times New Roman"/>
        </w:rPr>
        <w:t>»</w:t>
      </w:r>
      <w:bookmarkEnd w:id="10"/>
      <w:r w:rsidR="00456365" w:rsidRPr="00456365">
        <w:rPr>
          <w:rFonts w:ascii="Times New Roman" w:hAnsi="Times New Roman" w:cs="Times New Roman"/>
        </w:rPr>
        <w:t>)</w:t>
      </w:r>
      <w:r w:rsidR="005F0D22">
        <w:rPr>
          <w:rFonts w:ascii="Times New Roman" w:hAnsi="Times New Roman" w:cs="Times New Roman"/>
        </w:rPr>
        <w:t xml:space="preserve">. </w:t>
      </w:r>
      <w:r w:rsidR="005F0D22" w:rsidRPr="005F0D22">
        <w:rPr>
          <w:rFonts w:ascii="Times New Roman" w:hAnsi="Times New Roman" w:cs="Times New Roman"/>
        </w:rPr>
        <w:t>En este contexto, también es importante mencionar</w:t>
      </w:r>
      <w:r w:rsidR="005F0D22">
        <w:rPr>
          <w:rFonts w:ascii="Times New Roman" w:hAnsi="Times New Roman" w:cs="Times New Roman"/>
        </w:rPr>
        <w:t xml:space="preserve"> </w:t>
      </w:r>
      <w:r w:rsidR="000F3B9A">
        <w:rPr>
          <w:rFonts w:ascii="Times New Roman" w:hAnsi="Times New Roman" w:cs="Times New Roman"/>
        </w:rPr>
        <w:t>el uso ocasional de</w:t>
      </w:r>
      <w:r w:rsidR="005569AF">
        <w:rPr>
          <w:rFonts w:ascii="Times New Roman" w:hAnsi="Times New Roman" w:cs="Times New Roman"/>
        </w:rPr>
        <w:t>l valenciano:</w:t>
      </w:r>
      <w:r w:rsidR="00B67AEB">
        <w:rPr>
          <w:rFonts w:ascii="Times New Roman" w:hAnsi="Times New Roman" w:cs="Times New Roman"/>
        </w:rPr>
        <w:t xml:space="preserve"> en </w:t>
      </w:r>
      <w:r w:rsidR="000F3B9A">
        <w:rPr>
          <w:rFonts w:ascii="Times New Roman" w:hAnsi="Times New Roman" w:cs="Times New Roman"/>
        </w:rPr>
        <w:t>l</w:t>
      </w:r>
      <w:r w:rsidR="00715B40">
        <w:rPr>
          <w:rFonts w:ascii="Times New Roman" w:hAnsi="Times New Roman" w:cs="Times New Roman"/>
        </w:rPr>
        <w:t>o</w:t>
      </w:r>
      <w:r w:rsidR="000F3B9A">
        <w:rPr>
          <w:rFonts w:ascii="Times New Roman" w:hAnsi="Times New Roman" w:cs="Times New Roman"/>
        </w:rPr>
        <w:t>s</w:t>
      </w:r>
      <w:r w:rsidR="00206350">
        <w:rPr>
          <w:rFonts w:ascii="Times New Roman" w:hAnsi="Times New Roman" w:cs="Times New Roman"/>
        </w:rPr>
        <w:t xml:space="preserve"> nombres </w:t>
      </w:r>
      <w:r w:rsidR="005F0D22">
        <w:rPr>
          <w:rFonts w:ascii="Times New Roman" w:hAnsi="Times New Roman" w:cs="Times New Roman"/>
        </w:rPr>
        <w:t>(</w:t>
      </w:r>
      <w:r w:rsidR="00206350">
        <w:rPr>
          <w:rFonts w:ascii="Times New Roman" w:hAnsi="Times New Roman" w:cs="Times New Roman"/>
        </w:rPr>
        <w:t xml:space="preserve">Montserrat, Joan, </w:t>
      </w:r>
      <w:r w:rsidR="00060B84">
        <w:rPr>
          <w:rFonts w:ascii="Times New Roman" w:hAnsi="Times New Roman" w:cs="Times New Roman"/>
        </w:rPr>
        <w:t xml:space="preserve">Josep, </w:t>
      </w:r>
      <w:r w:rsidR="00206350">
        <w:rPr>
          <w:rFonts w:ascii="Times New Roman" w:hAnsi="Times New Roman" w:cs="Times New Roman"/>
        </w:rPr>
        <w:t>etc.), las</w:t>
      </w:r>
      <w:r w:rsidR="000F3B9A">
        <w:rPr>
          <w:rFonts w:ascii="Times New Roman" w:hAnsi="Times New Roman" w:cs="Times New Roman"/>
        </w:rPr>
        <w:t xml:space="preserve"> palabras</w:t>
      </w:r>
      <w:r w:rsidR="00060B84">
        <w:rPr>
          <w:rFonts w:ascii="Times New Roman" w:hAnsi="Times New Roman" w:cs="Times New Roman"/>
        </w:rPr>
        <w:t xml:space="preserve"> (xiquet,</w:t>
      </w:r>
      <w:r w:rsidR="005F0D22">
        <w:rPr>
          <w:rFonts w:ascii="Times New Roman" w:hAnsi="Times New Roman" w:cs="Times New Roman"/>
        </w:rPr>
        <w:t xml:space="preserve"> xiqueta, </w:t>
      </w:r>
      <w:r w:rsidR="00060B84">
        <w:rPr>
          <w:rFonts w:ascii="Times New Roman" w:hAnsi="Times New Roman" w:cs="Times New Roman"/>
        </w:rPr>
        <w:t>etc.)</w:t>
      </w:r>
      <w:r w:rsidR="000F3B9A">
        <w:rPr>
          <w:rFonts w:ascii="Times New Roman" w:hAnsi="Times New Roman" w:cs="Times New Roman"/>
        </w:rPr>
        <w:t xml:space="preserve"> o las frase</w:t>
      </w:r>
      <w:r w:rsidR="00206350">
        <w:rPr>
          <w:rFonts w:ascii="Times New Roman" w:hAnsi="Times New Roman" w:cs="Times New Roman"/>
        </w:rPr>
        <w:t>s</w:t>
      </w:r>
      <w:r w:rsidR="000F3B9A">
        <w:rPr>
          <w:rFonts w:ascii="Times New Roman" w:hAnsi="Times New Roman" w:cs="Times New Roman"/>
        </w:rPr>
        <w:t xml:space="preserve"> </w:t>
      </w:r>
      <w:r w:rsidR="00670FB0">
        <w:rPr>
          <w:rFonts w:ascii="Times New Roman" w:hAnsi="Times New Roman" w:cs="Times New Roman"/>
        </w:rPr>
        <w:t>(</w:t>
      </w:r>
      <w:r w:rsidR="005323D7" w:rsidRPr="005323D7">
        <w:rPr>
          <w:rFonts w:ascii="Times New Roman" w:hAnsi="Times New Roman" w:cs="Times New Roman"/>
        </w:rPr>
        <w:t>«</w:t>
      </w:r>
      <w:r w:rsidR="00670FB0" w:rsidRPr="00670FB0">
        <w:rPr>
          <w:rFonts w:ascii="Times New Roman" w:hAnsi="Times New Roman" w:cs="Times New Roman"/>
        </w:rPr>
        <w:t>-Estaquirot, ja estem ací- dijo el primer valenciano.</w:t>
      </w:r>
      <w:r w:rsidR="005323D7" w:rsidRPr="005323D7">
        <w:rPr>
          <w:rFonts w:ascii="Times New Roman" w:hAnsi="Times New Roman" w:cs="Times New Roman"/>
        </w:rPr>
        <w:t>»</w:t>
      </w:r>
      <w:r w:rsidR="00670FB0">
        <w:rPr>
          <w:rFonts w:ascii="Times New Roman" w:hAnsi="Times New Roman" w:cs="Times New Roman"/>
        </w:rPr>
        <w:t>)</w:t>
      </w:r>
      <w:r w:rsidR="00411984">
        <w:rPr>
          <w:rFonts w:ascii="Times New Roman" w:hAnsi="Times New Roman" w:cs="Times New Roman"/>
        </w:rPr>
        <w:t>. El elemento en el que el lector puede</w:t>
      </w:r>
      <w:r w:rsidR="000F3B9A">
        <w:rPr>
          <w:rFonts w:ascii="Times New Roman" w:hAnsi="Times New Roman" w:cs="Times New Roman"/>
        </w:rPr>
        <w:t xml:space="preserve"> observar la influencia </w:t>
      </w:r>
      <w:r w:rsidR="000B00E1">
        <w:rPr>
          <w:rFonts w:ascii="Times New Roman" w:hAnsi="Times New Roman" w:cs="Times New Roman"/>
        </w:rPr>
        <w:t>de la experiencia personal del autor, ya que Mestre pasó</w:t>
      </w:r>
      <w:r w:rsidR="003627D3">
        <w:rPr>
          <w:rFonts w:ascii="Times New Roman" w:hAnsi="Times New Roman" w:cs="Times New Roman"/>
        </w:rPr>
        <w:t xml:space="preserve"> casi</w:t>
      </w:r>
      <w:r w:rsidR="000B00E1">
        <w:rPr>
          <w:rFonts w:ascii="Times New Roman" w:hAnsi="Times New Roman" w:cs="Times New Roman"/>
        </w:rPr>
        <w:t xml:space="preserve"> toda su vida en </w:t>
      </w:r>
      <w:commentRangeStart w:id="11"/>
      <w:r w:rsidR="000B00E1">
        <w:rPr>
          <w:rFonts w:ascii="Times New Roman" w:hAnsi="Times New Roman" w:cs="Times New Roman"/>
        </w:rPr>
        <w:t>Valencia</w:t>
      </w:r>
      <w:commentRangeEnd w:id="11"/>
      <w:r w:rsidR="00404BF7">
        <w:rPr>
          <w:rStyle w:val="Refdecomentario"/>
        </w:rPr>
        <w:commentReference w:id="11"/>
      </w:r>
      <w:r w:rsidR="00670FB0">
        <w:rPr>
          <w:rFonts w:ascii="Times New Roman" w:hAnsi="Times New Roman" w:cs="Times New Roman"/>
        </w:rPr>
        <w:t>.</w:t>
      </w:r>
      <w:r w:rsidR="00B2207B">
        <w:rPr>
          <w:rFonts w:ascii="Times New Roman" w:hAnsi="Times New Roman" w:cs="Times New Roman"/>
        </w:rPr>
        <w:t xml:space="preserve"> </w:t>
      </w:r>
    </w:p>
    <w:p w14:paraId="0A2B909A" w14:textId="38563B87" w:rsidR="007B14FC" w:rsidRPr="00C7322C" w:rsidRDefault="00B2207B" w:rsidP="003D755C">
      <w:pPr>
        <w:spacing w:line="360" w:lineRule="auto"/>
        <w:ind w:firstLine="705"/>
        <w:jc w:val="both"/>
        <w:rPr>
          <w:rFonts w:ascii="Times New Roman" w:hAnsi="Times New Roman" w:cs="Times New Roman"/>
        </w:rPr>
      </w:pPr>
      <w:r>
        <w:rPr>
          <w:rFonts w:ascii="Times New Roman" w:hAnsi="Times New Roman" w:cs="Times New Roman"/>
        </w:rPr>
        <w:t>Por otra parte,</w:t>
      </w:r>
      <w:r w:rsidR="000D275E">
        <w:rPr>
          <w:rFonts w:ascii="Times New Roman" w:hAnsi="Times New Roman" w:cs="Times New Roman"/>
        </w:rPr>
        <w:t xml:space="preserve"> el hecho que confunde al lector</w:t>
      </w:r>
      <w:r w:rsidR="007816D9">
        <w:rPr>
          <w:rFonts w:ascii="Times New Roman" w:hAnsi="Times New Roman" w:cs="Times New Roman"/>
        </w:rPr>
        <w:t xml:space="preserve">, </w:t>
      </w:r>
      <w:r w:rsidR="000D275E">
        <w:rPr>
          <w:rFonts w:ascii="Times New Roman" w:hAnsi="Times New Roman" w:cs="Times New Roman"/>
        </w:rPr>
        <w:t>y</w:t>
      </w:r>
      <w:r>
        <w:rPr>
          <w:rFonts w:ascii="Times New Roman" w:hAnsi="Times New Roman" w:cs="Times New Roman"/>
        </w:rPr>
        <w:t xml:space="preserve"> </w:t>
      </w:r>
      <w:r w:rsidR="00F43016">
        <w:rPr>
          <w:rFonts w:ascii="Times New Roman" w:hAnsi="Times New Roman" w:cs="Times New Roman"/>
        </w:rPr>
        <w:t xml:space="preserve">así </w:t>
      </w:r>
      <w:r w:rsidR="000D275E">
        <w:rPr>
          <w:rFonts w:ascii="Times New Roman" w:hAnsi="Times New Roman" w:cs="Times New Roman"/>
        </w:rPr>
        <w:t>complica</w:t>
      </w:r>
      <w:r w:rsidR="00F43016">
        <w:rPr>
          <w:rFonts w:ascii="Times New Roman" w:hAnsi="Times New Roman" w:cs="Times New Roman"/>
        </w:rPr>
        <w:t xml:space="preserve"> bastante</w:t>
      </w:r>
      <w:r w:rsidR="000D275E">
        <w:rPr>
          <w:rFonts w:ascii="Times New Roman" w:hAnsi="Times New Roman" w:cs="Times New Roman"/>
        </w:rPr>
        <w:t xml:space="preserve"> la lectura en general, es </w:t>
      </w:r>
      <w:r w:rsidR="00DF0A41">
        <w:rPr>
          <w:rFonts w:ascii="Times New Roman" w:hAnsi="Times New Roman" w:cs="Times New Roman"/>
        </w:rPr>
        <w:t xml:space="preserve">sobre todo </w:t>
      </w:r>
      <w:r w:rsidR="000D275E" w:rsidRPr="000D275E">
        <w:rPr>
          <w:rFonts w:ascii="Times New Roman" w:hAnsi="Times New Roman" w:cs="Times New Roman"/>
        </w:rPr>
        <w:t>la gran cantidad de personajes y nombres que aparecen a lo largo de la historia,</w:t>
      </w:r>
      <w:r w:rsidR="007816D9">
        <w:rPr>
          <w:rFonts w:ascii="Times New Roman" w:hAnsi="Times New Roman" w:cs="Times New Roman"/>
        </w:rPr>
        <w:t xml:space="preserve"> los cuales </w:t>
      </w:r>
      <w:r w:rsidR="000D275E" w:rsidRPr="000D275E">
        <w:rPr>
          <w:rFonts w:ascii="Times New Roman" w:hAnsi="Times New Roman" w:cs="Times New Roman"/>
        </w:rPr>
        <w:t>al final n</w:t>
      </w:r>
      <w:r w:rsidR="00045AA9">
        <w:rPr>
          <w:rFonts w:ascii="Times New Roman" w:hAnsi="Times New Roman" w:cs="Times New Roman"/>
        </w:rPr>
        <w:t>i si</w:t>
      </w:r>
      <w:del w:id="12" w:author="José Luis Bellón Aguilera" w:date="2020-05-11T15:28:00Z">
        <w:r w:rsidR="00045AA9" w:rsidDel="00404BF7">
          <w:rPr>
            <w:rFonts w:ascii="Times New Roman" w:hAnsi="Times New Roman" w:cs="Times New Roman"/>
          </w:rPr>
          <w:delText>g</w:delText>
        </w:r>
      </w:del>
      <w:ins w:id="13" w:author="José Luis Bellón Aguilera" w:date="2020-05-11T15:28:00Z">
        <w:r w:rsidR="00404BF7">
          <w:rPr>
            <w:rFonts w:ascii="Times New Roman" w:hAnsi="Times New Roman" w:cs="Times New Roman"/>
          </w:rPr>
          <w:t>q</w:t>
        </w:r>
      </w:ins>
      <w:r w:rsidR="00045AA9">
        <w:rPr>
          <w:rFonts w:ascii="Times New Roman" w:hAnsi="Times New Roman" w:cs="Times New Roman"/>
        </w:rPr>
        <w:t>uiera</w:t>
      </w:r>
      <w:r w:rsidR="000D275E" w:rsidRPr="000D275E">
        <w:rPr>
          <w:rFonts w:ascii="Times New Roman" w:hAnsi="Times New Roman" w:cs="Times New Roman"/>
        </w:rPr>
        <w:t xml:space="preserve"> </w:t>
      </w:r>
      <w:r w:rsidR="000D275E">
        <w:rPr>
          <w:rFonts w:ascii="Times New Roman" w:hAnsi="Times New Roman" w:cs="Times New Roman"/>
        </w:rPr>
        <w:t>hacen</w:t>
      </w:r>
      <w:r w:rsidR="000D275E" w:rsidRPr="000D275E">
        <w:rPr>
          <w:rFonts w:ascii="Times New Roman" w:hAnsi="Times New Roman" w:cs="Times New Roman"/>
        </w:rPr>
        <w:t xml:space="preserve"> un papel importante</w:t>
      </w:r>
      <w:r w:rsidR="000D275E">
        <w:rPr>
          <w:rFonts w:ascii="Times New Roman" w:hAnsi="Times New Roman" w:cs="Times New Roman"/>
        </w:rPr>
        <w:t xml:space="preserve">. </w:t>
      </w:r>
      <w:r w:rsidR="00634D27">
        <w:rPr>
          <w:rFonts w:ascii="Times New Roman" w:hAnsi="Times New Roman" w:cs="Times New Roman"/>
        </w:rPr>
        <w:t>En general, l</w:t>
      </w:r>
      <w:r w:rsidR="00340E0F">
        <w:rPr>
          <w:rFonts w:ascii="Times New Roman" w:hAnsi="Times New Roman" w:cs="Times New Roman"/>
        </w:rPr>
        <w:t>a lectura de la novela de Mestre</w:t>
      </w:r>
      <w:r w:rsidR="003C6361">
        <w:rPr>
          <w:rFonts w:ascii="Times New Roman" w:hAnsi="Times New Roman" w:cs="Times New Roman"/>
        </w:rPr>
        <w:t xml:space="preserve"> es un poco monótona sin mucho desarrollo</w:t>
      </w:r>
      <w:r w:rsidR="00634D27">
        <w:rPr>
          <w:rFonts w:ascii="Times New Roman" w:hAnsi="Times New Roman" w:cs="Times New Roman"/>
        </w:rPr>
        <w:t xml:space="preserve"> </w:t>
      </w:r>
      <w:r w:rsidR="003C6361">
        <w:rPr>
          <w:rFonts w:ascii="Times New Roman" w:hAnsi="Times New Roman" w:cs="Times New Roman"/>
        </w:rPr>
        <w:t xml:space="preserve">y así pues no </w:t>
      </w:r>
      <w:r w:rsidR="003C6361" w:rsidRPr="003C6361">
        <w:rPr>
          <w:rFonts w:ascii="Times New Roman" w:hAnsi="Times New Roman" w:cs="Times New Roman"/>
        </w:rPr>
        <w:t>deja en el lector</w:t>
      </w:r>
      <w:r w:rsidR="003C6361">
        <w:rPr>
          <w:rFonts w:ascii="Times New Roman" w:hAnsi="Times New Roman" w:cs="Times New Roman"/>
        </w:rPr>
        <w:t xml:space="preserve"> una impresión</w:t>
      </w:r>
      <w:r w:rsidR="00634D27">
        <w:rPr>
          <w:rFonts w:ascii="Times New Roman" w:hAnsi="Times New Roman" w:cs="Times New Roman"/>
        </w:rPr>
        <w:t xml:space="preserve"> muy</w:t>
      </w:r>
      <w:r w:rsidR="003C6361">
        <w:rPr>
          <w:rFonts w:ascii="Times New Roman" w:hAnsi="Times New Roman" w:cs="Times New Roman"/>
        </w:rPr>
        <w:t xml:space="preserve"> profunda, sino perpleja</w:t>
      </w:r>
      <w:r w:rsidR="007446FC">
        <w:rPr>
          <w:rFonts w:ascii="Times New Roman" w:hAnsi="Times New Roman" w:cs="Times New Roman"/>
        </w:rPr>
        <w:t xml:space="preserve"> y</w:t>
      </w:r>
      <w:r w:rsidR="00344231">
        <w:rPr>
          <w:rFonts w:ascii="Times New Roman" w:hAnsi="Times New Roman" w:cs="Times New Roman"/>
        </w:rPr>
        <w:t xml:space="preserve"> bastante</w:t>
      </w:r>
      <w:r w:rsidR="007446FC">
        <w:rPr>
          <w:rFonts w:ascii="Times New Roman" w:hAnsi="Times New Roman" w:cs="Times New Roman"/>
        </w:rPr>
        <w:t xml:space="preserve"> vacía.</w:t>
      </w:r>
    </w:p>
    <w:p w14:paraId="44572761" w14:textId="15CAFE08" w:rsidR="004730AC" w:rsidRPr="004730AC" w:rsidRDefault="004730AC" w:rsidP="00703A76">
      <w:pPr>
        <w:spacing w:line="360" w:lineRule="auto"/>
        <w:jc w:val="both"/>
        <w:rPr>
          <w:rFonts w:ascii="Times New Roman" w:hAnsi="Times New Roman" w:cs="Times New Roman"/>
          <w:sz w:val="20"/>
          <w:szCs w:val="20"/>
        </w:rPr>
      </w:pPr>
      <w:r>
        <w:rPr>
          <w:rFonts w:ascii="Times New Roman" w:hAnsi="Times New Roman" w:cs="Times New Roman"/>
        </w:rPr>
        <w:tab/>
      </w:r>
      <w:r>
        <w:rPr>
          <w:rFonts w:ascii="Times New Roman" w:hAnsi="Times New Roman" w:cs="Times New Roman"/>
        </w:rPr>
        <w:tab/>
      </w:r>
      <w:ins w:id="14" w:author="José Luis Bellón Aguilera" w:date="2020-05-11T15:28:00Z">
        <w:r w:rsidR="00C227FC">
          <w:rPr>
            <w:rFonts w:ascii="Times New Roman" w:hAnsi="Times New Roman" w:cs="Times New Roman"/>
          </w:rPr>
          <w:t>Aparte de Marx, ¿no hay una historia que contar</w:t>
        </w:r>
      </w:ins>
      <w:ins w:id="15" w:author="José Luis Bellón Aguilera" w:date="2020-05-11T15:29:00Z">
        <w:r w:rsidR="00C227FC">
          <w:rPr>
            <w:rFonts w:ascii="Times New Roman" w:hAnsi="Times New Roman" w:cs="Times New Roman"/>
          </w:rPr>
          <w:t>, las razones del fracaso, los personajes</w:t>
        </w:r>
      </w:ins>
      <w:ins w:id="16" w:author="José Luis Bellón Aguilera" w:date="2020-05-11T15:35:00Z">
        <w:r w:rsidR="00FD0FC9">
          <w:rPr>
            <w:rFonts w:ascii="Times New Roman" w:hAnsi="Times New Roman" w:cs="Times New Roman"/>
          </w:rPr>
          <w:t>…</w:t>
        </w:r>
      </w:ins>
      <w:ins w:id="17" w:author="José Luis Bellón Aguilera" w:date="2020-05-11T15:28:00Z">
        <w:r w:rsidR="00C227FC">
          <w:rPr>
            <w:rFonts w:ascii="Times New Roman" w:hAnsi="Times New Roman" w:cs="Times New Roman"/>
          </w:rPr>
          <w:t>?</w:t>
        </w:r>
      </w:ins>
      <w:ins w:id="18" w:author="José Luis Bellón Aguilera" w:date="2020-05-11T15:29:00Z">
        <w:r w:rsidR="00C227FC">
          <w:rPr>
            <w:rFonts w:ascii="Times New Roman" w:hAnsi="Times New Roman" w:cs="Times New Roman"/>
          </w:rPr>
          <w:t xml:space="preserve"> </w:t>
        </w:r>
      </w:ins>
    </w:p>
    <w:p w14:paraId="5E8EA05C" w14:textId="77777777" w:rsidR="00ED1CF2" w:rsidRPr="00ED1CF2" w:rsidRDefault="00754E83" w:rsidP="00ED1CF2">
      <w:pPr>
        <w:spacing w:line="360" w:lineRule="auto"/>
        <w:jc w:val="both"/>
        <w:rPr>
          <w:rFonts w:ascii="Times New Roman" w:hAnsi="Times New Roman" w:cs="Times New Roman"/>
        </w:rPr>
      </w:pPr>
      <w:r>
        <w:rPr>
          <w:rFonts w:ascii="Times New Roman" w:hAnsi="Times New Roman" w:cs="Times New Roman"/>
        </w:rPr>
        <w:tab/>
      </w:r>
    </w:p>
    <w:p w14:paraId="20AAC762" w14:textId="77777777" w:rsidR="00D770A6" w:rsidRDefault="00D770A6" w:rsidP="00D770A6">
      <w:pPr>
        <w:spacing w:line="360" w:lineRule="auto"/>
        <w:jc w:val="both"/>
        <w:rPr>
          <w:rFonts w:ascii="Times New Roman" w:hAnsi="Times New Roman" w:cs="Times New Roman"/>
          <w:sz w:val="20"/>
          <w:szCs w:val="20"/>
        </w:rPr>
      </w:pPr>
      <w:r>
        <w:rPr>
          <w:rFonts w:ascii="Times New Roman" w:hAnsi="Times New Roman" w:cs="Times New Roman"/>
          <w:sz w:val="20"/>
          <w:szCs w:val="20"/>
        </w:rPr>
        <w:tab/>
      </w:r>
    </w:p>
    <w:p w14:paraId="52AFCBE6" w14:textId="77777777" w:rsidR="00353167" w:rsidRPr="00634D27" w:rsidRDefault="007D3B94" w:rsidP="000E4B48">
      <w:pPr>
        <w:spacing w:line="360" w:lineRule="auto"/>
        <w:jc w:val="both"/>
        <w:rPr>
          <w:lang w:val="es-ES_tradnl"/>
        </w:rPr>
      </w:pPr>
      <w:r w:rsidRPr="00634D27">
        <w:rPr>
          <w:rFonts w:ascii="Times New Roman" w:hAnsi="Times New Roman" w:cs="Times New Roman"/>
          <w:lang w:val="es-ES_tradnl"/>
        </w:rPr>
        <w:tab/>
      </w:r>
      <w:r w:rsidR="00353167" w:rsidRPr="00634D27">
        <w:rPr>
          <w:lang w:val="es-ES_tradnl"/>
        </w:rPr>
        <w:tab/>
      </w:r>
    </w:p>
    <w:p w14:paraId="3D2E1377" w14:textId="77777777" w:rsidR="00353167" w:rsidRPr="00634D27" w:rsidRDefault="00353167" w:rsidP="00353167">
      <w:pPr>
        <w:rPr>
          <w:lang w:val="es-ES_tradnl"/>
        </w:rPr>
      </w:pPr>
    </w:p>
    <w:p w14:paraId="2BAD9F10" w14:textId="77777777" w:rsidR="00353167" w:rsidRPr="00634D27" w:rsidRDefault="00353167" w:rsidP="00353167">
      <w:pPr>
        <w:rPr>
          <w:lang w:val="es-ES_tradnl"/>
        </w:rPr>
      </w:pPr>
      <w:r w:rsidRPr="00634D27">
        <w:rPr>
          <w:lang w:val="es-ES_tradnl"/>
        </w:rPr>
        <w:tab/>
      </w:r>
    </w:p>
    <w:sectPr w:rsidR="00353167" w:rsidRPr="00634D2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osé Luis Bellón Aguilera" w:date="2020-05-11T15:18:00Z" w:initials="JLBA">
    <w:p w14:paraId="4E4E9FD2" w14:textId="26422866" w:rsidR="002D0D98" w:rsidRDefault="002D0D98">
      <w:pPr>
        <w:pStyle w:val="Textocomentario"/>
      </w:pPr>
      <w:r>
        <w:rPr>
          <w:rStyle w:val="Refdecomentario"/>
        </w:rPr>
        <w:annotationRef/>
      </w:r>
      <w:r w:rsidR="004F5AB5">
        <w:rPr>
          <w:noProof/>
        </w:rPr>
        <w:t>No es de M</w:t>
      </w:r>
      <w:r w:rsidR="004F5AB5">
        <w:rPr>
          <w:noProof/>
        </w:rPr>
        <w:t>arx, sino de los economistas</w:t>
      </w:r>
      <w:r w:rsidR="004F5AB5">
        <w:rPr>
          <w:noProof/>
        </w:rPr>
        <w:t xml:space="preserve">, </w:t>
      </w:r>
      <w:r w:rsidR="004F5AB5">
        <w:rPr>
          <w:noProof/>
        </w:rPr>
        <w:t>y él lo dice</w:t>
      </w:r>
      <w:r w:rsidR="004F5AB5">
        <w:rPr>
          <w:noProof/>
        </w:rPr>
        <w:t>. Marx habla de la explotación de la fuerza de trabajo.</w:t>
      </w:r>
    </w:p>
  </w:comment>
  <w:comment w:id="5" w:author="José Luis Bellón Aguilera" w:date="2020-05-11T15:22:00Z" w:initials="JLBA">
    <w:p w14:paraId="7CD8612D" w14:textId="6F93A435" w:rsidR="002D0D98" w:rsidRDefault="002D0D98">
      <w:pPr>
        <w:pStyle w:val="Textocomentario"/>
      </w:pPr>
      <w:r>
        <w:rPr>
          <w:rStyle w:val="Refdecomentario"/>
        </w:rPr>
        <w:annotationRef/>
      </w:r>
      <w:r w:rsidR="004F5AB5">
        <w:rPr>
          <w:noProof/>
        </w:rPr>
        <w:t xml:space="preserve">No </w:t>
      </w:r>
      <w:r w:rsidR="004F5AB5">
        <w:rPr>
          <w:noProof/>
        </w:rPr>
        <w:t>entiendo esta frase</w:t>
      </w:r>
    </w:p>
  </w:comment>
  <w:comment w:id="9" w:author="José Luis Bellón Aguilera" w:date="2020-05-11T15:26:00Z" w:initials="JLBA">
    <w:p w14:paraId="23470600" w14:textId="76911AD3" w:rsidR="00404BF7" w:rsidRDefault="00404BF7">
      <w:pPr>
        <w:pStyle w:val="Textocomentario"/>
      </w:pPr>
      <w:r>
        <w:rPr>
          <w:rStyle w:val="Refdecomentario"/>
        </w:rPr>
        <w:annotationRef/>
      </w:r>
      <w:r w:rsidR="004F5AB5">
        <w:rPr>
          <w:noProof/>
        </w:rPr>
        <w:t>Es el pensamie</w:t>
      </w:r>
      <w:r w:rsidR="004F5AB5">
        <w:rPr>
          <w:noProof/>
        </w:rPr>
        <w:t>nto de uno de los personajes</w:t>
      </w:r>
    </w:p>
  </w:comment>
  <w:comment w:id="11" w:author="José Luis Bellón Aguilera" w:date="2020-05-11T15:27:00Z" w:initials="JLBA">
    <w:p w14:paraId="6F429DD2" w14:textId="0F249F6D" w:rsidR="00404BF7" w:rsidRDefault="00404BF7">
      <w:pPr>
        <w:pStyle w:val="Textocomentario"/>
      </w:pPr>
      <w:r>
        <w:rPr>
          <w:rStyle w:val="Refdecomentario"/>
        </w:rPr>
        <w:annotationRef/>
      </w:r>
      <w:r w:rsidR="004F5AB5">
        <w:rPr>
          <w:noProof/>
        </w:rPr>
        <w:t>contexto biling</w:t>
      </w:r>
      <w:r w:rsidR="004F5AB5">
        <w:rPr>
          <w:noProof/>
        </w:rPr>
        <w:t>üe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E4E9FD2" w15:done="0"/>
  <w15:commentEx w15:paraId="7CD8612D" w15:done="0"/>
  <w15:commentEx w15:paraId="23470600" w15:done="0"/>
  <w15:commentEx w15:paraId="6F429D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E9FD2" w16cid:durableId="2263EB4B"/>
  <w16cid:commentId w16cid:paraId="7CD8612D" w16cid:durableId="2263EC50"/>
  <w16cid:commentId w16cid:paraId="23470600" w16cid:durableId="2263ED29"/>
  <w16cid:commentId w16cid:paraId="6F429DD2" w16cid:durableId="2263ED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E093D" w14:textId="77777777" w:rsidR="004F5AB5" w:rsidRDefault="004F5AB5" w:rsidP="008529A5">
      <w:pPr>
        <w:spacing w:after="0" w:line="240" w:lineRule="auto"/>
      </w:pPr>
      <w:r>
        <w:separator/>
      </w:r>
    </w:p>
  </w:endnote>
  <w:endnote w:type="continuationSeparator" w:id="0">
    <w:p w14:paraId="5C0A4799" w14:textId="77777777" w:rsidR="004F5AB5" w:rsidRDefault="004F5AB5" w:rsidP="00852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A4FDB" w14:textId="77777777" w:rsidR="004F5AB5" w:rsidRDefault="004F5AB5" w:rsidP="008529A5">
      <w:pPr>
        <w:spacing w:after="0" w:line="240" w:lineRule="auto"/>
      </w:pPr>
      <w:r>
        <w:separator/>
      </w:r>
    </w:p>
  </w:footnote>
  <w:footnote w:type="continuationSeparator" w:id="0">
    <w:p w14:paraId="20FA918B" w14:textId="77777777" w:rsidR="004F5AB5" w:rsidRDefault="004F5AB5" w:rsidP="008529A5">
      <w:pPr>
        <w:spacing w:after="0" w:line="240" w:lineRule="auto"/>
      </w:pPr>
      <w:r>
        <w:continuationSeparator/>
      </w:r>
    </w:p>
  </w:footnote>
  <w:footnote w:id="1">
    <w:p w14:paraId="650AA6F4" w14:textId="77777777" w:rsidR="008529A5" w:rsidRPr="00EA3302" w:rsidRDefault="008529A5">
      <w:pPr>
        <w:pStyle w:val="Textonotapie"/>
        <w:rPr>
          <w:rFonts w:ascii="Times New Roman" w:hAnsi="Times New Roman" w:cs="Times New Roman"/>
          <w:lang w:val="es-ES_tradnl"/>
        </w:rPr>
      </w:pPr>
      <w:r w:rsidRPr="00EA3302">
        <w:rPr>
          <w:rStyle w:val="Refdenotaalpie"/>
          <w:rFonts w:ascii="Times New Roman" w:hAnsi="Times New Roman" w:cs="Times New Roman"/>
          <w:lang w:val="es-ES_tradnl"/>
        </w:rPr>
        <w:footnoteRef/>
      </w:r>
      <w:r w:rsidRPr="00EA3302">
        <w:rPr>
          <w:rFonts w:ascii="Times New Roman" w:hAnsi="Times New Roman" w:cs="Times New Roman"/>
          <w:lang w:val="es-ES_tradnl"/>
        </w:rPr>
        <w:t xml:space="preserve"> El término plusvalía se puede defin</w:t>
      </w:r>
      <w:r w:rsidR="0091320E">
        <w:rPr>
          <w:rFonts w:ascii="Times New Roman" w:hAnsi="Times New Roman" w:cs="Times New Roman"/>
          <w:lang w:val="es-ES_tradnl"/>
        </w:rPr>
        <w:t>ir</w:t>
      </w:r>
      <w:r w:rsidR="00EA3302" w:rsidRPr="00EA3302">
        <w:rPr>
          <w:rFonts w:ascii="Times New Roman" w:hAnsi="Times New Roman" w:cs="Times New Roman"/>
          <w:lang w:val="es-ES_tradnl"/>
        </w:rPr>
        <w:t xml:space="preserve"> como: </w:t>
      </w:r>
      <w:r w:rsidR="00D535D9" w:rsidRPr="00D535D9">
        <w:rPr>
          <w:rFonts w:ascii="Times New Roman" w:hAnsi="Times New Roman" w:cs="Times New Roman"/>
        </w:rPr>
        <w:t>«</w:t>
      </w:r>
      <w:r w:rsidR="00EA3302" w:rsidRPr="00EA3302">
        <w:rPr>
          <w:rFonts w:ascii="Times New Roman" w:hAnsi="Times New Roman" w:cs="Times New Roman"/>
          <w:lang w:val="es-ES_tradnl"/>
        </w:rPr>
        <w:t>la ganancia que genera la venta de un bien por un precio mayor a aquel a que fue comprado</w:t>
      </w:r>
      <w:r w:rsidR="00D535D9" w:rsidRPr="00D535D9">
        <w:rPr>
          <w:rFonts w:ascii="Times New Roman" w:hAnsi="Times New Roman" w:cs="Times New Roman"/>
        </w:rPr>
        <w:t>»</w:t>
      </w:r>
      <w:r w:rsidR="0091320E">
        <w:rPr>
          <w:rFonts w:ascii="Times New Roman" w:hAnsi="Times New Roman" w:cs="Times New Roman"/>
          <w:lang w:val="es-ES_tradnl"/>
        </w:rPr>
        <w:t xml:space="preserve">. Véase: </w:t>
      </w:r>
      <w:hyperlink r:id="rId1" w:history="1">
        <w:r w:rsidR="0091320E" w:rsidRPr="0091320E">
          <w:rPr>
            <w:rStyle w:val="Hipervnculo"/>
            <w:rFonts w:ascii="Times New Roman" w:hAnsi="Times New Roman" w:cs="Times New Roman"/>
          </w:rPr>
          <w:t>https://www.significados.com/plusvalia/</w:t>
        </w:r>
      </w:hyperlink>
      <w:r w:rsidR="00674781">
        <w:rPr>
          <w:rFonts w:ascii="Times New Roman" w:hAnsi="Times New Roman" w:cs="Times New Roman"/>
          <w:lang w:val="es-ES_tradnl"/>
        </w:rPr>
        <w:t>.</w:t>
      </w:r>
      <w:r w:rsidR="0091320E">
        <w:rPr>
          <w:rFonts w:ascii="Times New Roman" w:hAnsi="Times New Roman" w:cs="Times New Roman"/>
          <w:lang w:val="es-ES_tradnl"/>
        </w:rPr>
        <w:t xml:space="preserve"> </w:t>
      </w:r>
    </w:p>
  </w:footnote>
  <w:footnote w:id="2">
    <w:p w14:paraId="64B3D806" w14:textId="77777777" w:rsidR="00C839F2" w:rsidRPr="00C839F2" w:rsidRDefault="00C839F2">
      <w:pPr>
        <w:pStyle w:val="Textonotapie"/>
      </w:pPr>
      <w:r>
        <w:rPr>
          <w:rStyle w:val="Refdenotaalpie"/>
        </w:rPr>
        <w:footnoteRef/>
      </w:r>
      <w:r w:rsidRPr="00C839F2">
        <w:rPr>
          <w:lang w:val="en-US"/>
        </w:rPr>
        <w:t xml:space="preserve"> </w:t>
      </w:r>
      <w:r w:rsidRPr="00C839F2">
        <w:rPr>
          <w:rFonts w:ascii="Times New Roman" w:hAnsi="Times New Roman" w:cs="Times New Roman"/>
          <w:i/>
          <w:iCs/>
          <w:lang w:val="en-US"/>
        </w:rPr>
        <w:t>Made in Spain.</w:t>
      </w:r>
      <w:r w:rsidRPr="00C839F2">
        <w:rPr>
          <w:rFonts w:ascii="Times New Roman" w:hAnsi="Times New Roman" w:cs="Times New Roman"/>
          <w:lang w:val="en-US"/>
        </w:rPr>
        <w:t xml:space="preserve"> Javier Mestre. </w:t>
      </w:r>
      <w:r w:rsidRPr="00C839F2">
        <w:rPr>
          <w:rFonts w:ascii="Times New Roman" w:hAnsi="Times New Roman" w:cs="Times New Roman"/>
        </w:rPr>
        <w:t>Caballo de Troya. Madrid, 2014. En formato digital</w:t>
      </w:r>
      <w:r>
        <w:rPr>
          <w:rFonts w:ascii="Times New Roman" w:hAnsi="Times New Roman" w:cs="Times New Roman"/>
        </w:rPr>
        <w:t xml:space="preserve"> Kindle, c</w:t>
      </w:r>
      <w:r w:rsidRPr="00C839F2">
        <w:rPr>
          <w:rFonts w:ascii="Times New Roman" w:hAnsi="Times New Roman" w:cs="Times New Roman"/>
        </w:rPr>
        <w:t xml:space="preserve">omprado en </w:t>
      </w:r>
      <w:r>
        <w:rPr>
          <w:rFonts w:ascii="Times New Roman" w:hAnsi="Times New Roman" w:cs="Times New Roman"/>
        </w:rPr>
        <w:t>Amazon, no aparecen páginas sino colocaciones.</w:t>
      </w:r>
    </w:p>
  </w:footnote>
  <w:footnote w:id="3">
    <w:p w14:paraId="627341E8" w14:textId="77777777" w:rsidR="00B1590B" w:rsidRPr="00B1590B" w:rsidRDefault="00B1590B">
      <w:pPr>
        <w:pStyle w:val="Textonotapie"/>
        <w:rPr>
          <w:rFonts w:ascii="Times New Roman" w:hAnsi="Times New Roman" w:cs="Times New Roman"/>
          <w:lang w:val="es-ES_tradnl"/>
        </w:rPr>
      </w:pPr>
      <w:r w:rsidRPr="00B1590B">
        <w:rPr>
          <w:rStyle w:val="Refdenotaalpie"/>
          <w:rFonts w:ascii="Times New Roman" w:hAnsi="Times New Roman" w:cs="Times New Roman"/>
          <w:lang w:val="es-ES_tradnl"/>
        </w:rPr>
        <w:footnoteRef/>
      </w:r>
      <w:r w:rsidRPr="00B1590B">
        <w:rPr>
          <w:rFonts w:ascii="Times New Roman" w:hAnsi="Times New Roman" w:cs="Times New Roman"/>
          <w:lang w:val="es-ES_tradnl"/>
        </w:rPr>
        <w:t xml:space="preserve"> Albert, hermano de Ferran Llorenz y tío de Fernando, y su mujer Montserrat.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A0F15"/>
    <w:multiLevelType w:val="hybridMultilevel"/>
    <w:tmpl w:val="7F86D920"/>
    <w:lvl w:ilvl="0" w:tplc="C2A26404">
      <w:start w:val="7"/>
      <w:numFmt w:val="bullet"/>
      <w:lvlText w:val="-"/>
      <w:lvlJc w:val="left"/>
      <w:pPr>
        <w:ind w:left="1770" w:hanging="360"/>
      </w:pPr>
      <w:rPr>
        <w:rFonts w:ascii="Times New Roman" w:eastAsiaTheme="minorHAnsi" w:hAnsi="Times New Roman" w:cs="Times New Roman" w:hint="default"/>
        <w:sz w:val="20"/>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 w15:restartNumberingAfterBreak="0">
    <w:nsid w:val="564F6AB2"/>
    <w:multiLevelType w:val="hybridMultilevel"/>
    <w:tmpl w:val="548A8400"/>
    <w:lvl w:ilvl="0" w:tplc="937EC0AE">
      <w:start w:val="11"/>
      <w:numFmt w:val="bullet"/>
      <w:lvlText w:val="-"/>
      <w:lvlJc w:val="left"/>
      <w:pPr>
        <w:ind w:left="1065" w:hanging="360"/>
      </w:pPr>
      <w:rPr>
        <w:rFonts w:ascii="Times New Roman" w:eastAsiaTheme="minorHAnsi"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é Luis Bellón Aguilera">
    <w15:presenceInfo w15:providerId="Windows Live" w15:userId="8945e62f31f31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167"/>
    <w:rsid w:val="00005B53"/>
    <w:rsid w:val="00010D60"/>
    <w:rsid w:val="00020CF0"/>
    <w:rsid w:val="000429CB"/>
    <w:rsid w:val="00045AA9"/>
    <w:rsid w:val="000522BC"/>
    <w:rsid w:val="00060B84"/>
    <w:rsid w:val="00074121"/>
    <w:rsid w:val="000826EE"/>
    <w:rsid w:val="000A17A6"/>
    <w:rsid w:val="000A1DFC"/>
    <w:rsid w:val="000B00E1"/>
    <w:rsid w:val="000B288C"/>
    <w:rsid w:val="000B6B81"/>
    <w:rsid w:val="000D275E"/>
    <w:rsid w:val="000E03E8"/>
    <w:rsid w:val="000E4B48"/>
    <w:rsid w:val="000F3B9A"/>
    <w:rsid w:val="00112419"/>
    <w:rsid w:val="001230DC"/>
    <w:rsid w:val="0012710E"/>
    <w:rsid w:val="001779D6"/>
    <w:rsid w:val="001A72AB"/>
    <w:rsid w:val="001B01FE"/>
    <w:rsid w:val="001B0B4D"/>
    <w:rsid w:val="001B7C80"/>
    <w:rsid w:val="001D59D6"/>
    <w:rsid w:val="001E109F"/>
    <w:rsid w:val="00206350"/>
    <w:rsid w:val="00222267"/>
    <w:rsid w:val="00225EE3"/>
    <w:rsid w:val="00226AC8"/>
    <w:rsid w:val="00263F58"/>
    <w:rsid w:val="00277541"/>
    <w:rsid w:val="002913D0"/>
    <w:rsid w:val="002D0D98"/>
    <w:rsid w:val="002F165A"/>
    <w:rsid w:val="00332F0B"/>
    <w:rsid w:val="00340E0F"/>
    <w:rsid w:val="00344231"/>
    <w:rsid w:val="00353167"/>
    <w:rsid w:val="003627D3"/>
    <w:rsid w:val="003659BE"/>
    <w:rsid w:val="00375DCA"/>
    <w:rsid w:val="00376345"/>
    <w:rsid w:val="003764D0"/>
    <w:rsid w:val="00383840"/>
    <w:rsid w:val="00395312"/>
    <w:rsid w:val="003C6361"/>
    <w:rsid w:val="003D755C"/>
    <w:rsid w:val="003E0941"/>
    <w:rsid w:val="003E1BB4"/>
    <w:rsid w:val="003E1C62"/>
    <w:rsid w:val="003F4D99"/>
    <w:rsid w:val="00404250"/>
    <w:rsid w:val="00404BF7"/>
    <w:rsid w:val="00411984"/>
    <w:rsid w:val="00447259"/>
    <w:rsid w:val="00447F46"/>
    <w:rsid w:val="00456365"/>
    <w:rsid w:val="004730AC"/>
    <w:rsid w:val="004A794D"/>
    <w:rsid w:val="004B6F1A"/>
    <w:rsid w:val="004B7F2D"/>
    <w:rsid w:val="004C1EE8"/>
    <w:rsid w:val="004C4E57"/>
    <w:rsid w:val="004E66FA"/>
    <w:rsid w:val="004F5AB5"/>
    <w:rsid w:val="005142D1"/>
    <w:rsid w:val="00523F5B"/>
    <w:rsid w:val="0052741B"/>
    <w:rsid w:val="005323D7"/>
    <w:rsid w:val="005569AF"/>
    <w:rsid w:val="005A2B5F"/>
    <w:rsid w:val="005F0D22"/>
    <w:rsid w:val="006028C1"/>
    <w:rsid w:val="00624B80"/>
    <w:rsid w:val="00634D27"/>
    <w:rsid w:val="006371A3"/>
    <w:rsid w:val="00670FB0"/>
    <w:rsid w:val="00674781"/>
    <w:rsid w:val="00682955"/>
    <w:rsid w:val="006829FD"/>
    <w:rsid w:val="006969C1"/>
    <w:rsid w:val="007003C1"/>
    <w:rsid w:val="00703A76"/>
    <w:rsid w:val="00710B1D"/>
    <w:rsid w:val="00715B40"/>
    <w:rsid w:val="007341F0"/>
    <w:rsid w:val="007355BA"/>
    <w:rsid w:val="00735B63"/>
    <w:rsid w:val="007446FC"/>
    <w:rsid w:val="00754E83"/>
    <w:rsid w:val="00763717"/>
    <w:rsid w:val="007816D9"/>
    <w:rsid w:val="0079541D"/>
    <w:rsid w:val="007B14FC"/>
    <w:rsid w:val="007C030E"/>
    <w:rsid w:val="007C7D0E"/>
    <w:rsid w:val="007C7DF6"/>
    <w:rsid w:val="007D3B94"/>
    <w:rsid w:val="007E1CC9"/>
    <w:rsid w:val="007F2C08"/>
    <w:rsid w:val="00803ECC"/>
    <w:rsid w:val="008102EF"/>
    <w:rsid w:val="008203D2"/>
    <w:rsid w:val="008529A5"/>
    <w:rsid w:val="00855D87"/>
    <w:rsid w:val="00857095"/>
    <w:rsid w:val="008B1C94"/>
    <w:rsid w:val="008E63F2"/>
    <w:rsid w:val="0091320E"/>
    <w:rsid w:val="0093006D"/>
    <w:rsid w:val="00930A3E"/>
    <w:rsid w:val="00936C18"/>
    <w:rsid w:val="00954C85"/>
    <w:rsid w:val="00955FC7"/>
    <w:rsid w:val="009662D5"/>
    <w:rsid w:val="009808C8"/>
    <w:rsid w:val="00993471"/>
    <w:rsid w:val="00993634"/>
    <w:rsid w:val="009A2289"/>
    <w:rsid w:val="009A3B21"/>
    <w:rsid w:val="009F29D3"/>
    <w:rsid w:val="00A0455E"/>
    <w:rsid w:val="00A13E36"/>
    <w:rsid w:val="00A259D9"/>
    <w:rsid w:val="00A5714A"/>
    <w:rsid w:val="00A614A0"/>
    <w:rsid w:val="00A66C5E"/>
    <w:rsid w:val="00AB58C7"/>
    <w:rsid w:val="00AC12C2"/>
    <w:rsid w:val="00AE7EF1"/>
    <w:rsid w:val="00AF0AB2"/>
    <w:rsid w:val="00B138EF"/>
    <w:rsid w:val="00B1590B"/>
    <w:rsid w:val="00B2207B"/>
    <w:rsid w:val="00B46048"/>
    <w:rsid w:val="00B5593E"/>
    <w:rsid w:val="00B67611"/>
    <w:rsid w:val="00B67AEB"/>
    <w:rsid w:val="00B8168E"/>
    <w:rsid w:val="00B91299"/>
    <w:rsid w:val="00B93A77"/>
    <w:rsid w:val="00BA02B7"/>
    <w:rsid w:val="00BA1B3A"/>
    <w:rsid w:val="00BC20CC"/>
    <w:rsid w:val="00C227FC"/>
    <w:rsid w:val="00C634E3"/>
    <w:rsid w:val="00C7322C"/>
    <w:rsid w:val="00C839F2"/>
    <w:rsid w:val="00CE0523"/>
    <w:rsid w:val="00CE1B4D"/>
    <w:rsid w:val="00CF7B97"/>
    <w:rsid w:val="00D00B0B"/>
    <w:rsid w:val="00D0415E"/>
    <w:rsid w:val="00D04CA6"/>
    <w:rsid w:val="00D0683B"/>
    <w:rsid w:val="00D17DA4"/>
    <w:rsid w:val="00D2628A"/>
    <w:rsid w:val="00D32046"/>
    <w:rsid w:val="00D535D9"/>
    <w:rsid w:val="00D55EF7"/>
    <w:rsid w:val="00D770A6"/>
    <w:rsid w:val="00DF0A41"/>
    <w:rsid w:val="00E018E0"/>
    <w:rsid w:val="00E0487E"/>
    <w:rsid w:val="00E37DC6"/>
    <w:rsid w:val="00E527C5"/>
    <w:rsid w:val="00E528F9"/>
    <w:rsid w:val="00E710D0"/>
    <w:rsid w:val="00EA3302"/>
    <w:rsid w:val="00EB076D"/>
    <w:rsid w:val="00EB3BEC"/>
    <w:rsid w:val="00ED1CF2"/>
    <w:rsid w:val="00EF5AD7"/>
    <w:rsid w:val="00F3708B"/>
    <w:rsid w:val="00F41AFD"/>
    <w:rsid w:val="00F43016"/>
    <w:rsid w:val="00F43CAE"/>
    <w:rsid w:val="00F5406A"/>
    <w:rsid w:val="00F60215"/>
    <w:rsid w:val="00F70F61"/>
    <w:rsid w:val="00F71838"/>
    <w:rsid w:val="00F74207"/>
    <w:rsid w:val="00F92054"/>
    <w:rsid w:val="00F922AD"/>
    <w:rsid w:val="00F96CFE"/>
    <w:rsid w:val="00FB0FFC"/>
    <w:rsid w:val="00FD0FC9"/>
    <w:rsid w:val="00FE3268"/>
    <w:rsid w:val="00FE6F7D"/>
    <w:rsid w:val="00FE71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99689"/>
  <w15:chartTrackingRefBased/>
  <w15:docId w15:val="{E3D562DF-6500-452D-95AE-B1E256AC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Ttulo1">
    <w:name w:val="heading 1"/>
    <w:basedOn w:val="Normal"/>
    <w:next w:val="Normal"/>
    <w:link w:val="Ttulo1Car"/>
    <w:uiPriority w:val="9"/>
    <w:qFormat/>
    <w:rsid w:val="003531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531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53167"/>
    <w:rPr>
      <w:rFonts w:asciiTheme="majorHAnsi" w:eastAsiaTheme="majorEastAsia" w:hAnsiTheme="majorHAnsi" w:cstheme="majorBidi"/>
      <w:color w:val="2F5496" w:themeColor="accent1" w:themeShade="BF"/>
      <w:sz w:val="32"/>
      <w:szCs w:val="32"/>
      <w:lang w:val="es-ES"/>
    </w:rPr>
  </w:style>
  <w:style w:type="character" w:customStyle="1" w:styleId="Ttulo2Car">
    <w:name w:val="Título 2 Car"/>
    <w:basedOn w:val="Fuentedeprrafopredeter"/>
    <w:link w:val="Ttulo2"/>
    <w:uiPriority w:val="9"/>
    <w:rsid w:val="00353167"/>
    <w:rPr>
      <w:rFonts w:asciiTheme="majorHAnsi" w:eastAsiaTheme="majorEastAsia" w:hAnsiTheme="majorHAnsi" w:cstheme="majorBidi"/>
      <w:color w:val="2F5496" w:themeColor="accent1" w:themeShade="BF"/>
      <w:sz w:val="26"/>
      <w:szCs w:val="26"/>
      <w:lang w:val="es-ES"/>
    </w:rPr>
  </w:style>
  <w:style w:type="paragraph" w:styleId="Textonotapie">
    <w:name w:val="footnote text"/>
    <w:basedOn w:val="Normal"/>
    <w:link w:val="TextonotapieCar"/>
    <w:uiPriority w:val="99"/>
    <w:semiHidden/>
    <w:unhideWhenUsed/>
    <w:rsid w:val="008529A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529A5"/>
    <w:rPr>
      <w:sz w:val="20"/>
      <w:szCs w:val="20"/>
      <w:lang w:val="es-ES"/>
    </w:rPr>
  </w:style>
  <w:style w:type="character" w:styleId="Refdenotaalpie">
    <w:name w:val="footnote reference"/>
    <w:basedOn w:val="Fuentedeprrafopredeter"/>
    <w:uiPriority w:val="99"/>
    <w:semiHidden/>
    <w:unhideWhenUsed/>
    <w:rsid w:val="008529A5"/>
    <w:rPr>
      <w:vertAlign w:val="superscript"/>
    </w:rPr>
  </w:style>
  <w:style w:type="character" w:styleId="Hipervnculo">
    <w:name w:val="Hyperlink"/>
    <w:basedOn w:val="Fuentedeprrafopredeter"/>
    <w:uiPriority w:val="99"/>
    <w:unhideWhenUsed/>
    <w:rsid w:val="0091320E"/>
    <w:rPr>
      <w:color w:val="0563C1" w:themeColor="hyperlink"/>
      <w:u w:val="single"/>
    </w:rPr>
  </w:style>
  <w:style w:type="character" w:styleId="Mencinsinresolver">
    <w:name w:val="Unresolved Mention"/>
    <w:basedOn w:val="Fuentedeprrafopredeter"/>
    <w:uiPriority w:val="99"/>
    <w:semiHidden/>
    <w:unhideWhenUsed/>
    <w:rsid w:val="0091320E"/>
    <w:rPr>
      <w:color w:val="605E5C"/>
      <w:shd w:val="clear" w:color="auto" w:fill="E1DFDD"/>
    </w:rPr>
  </w:style>
  <w:style w:type="paragraph" w:styleId="Prrafodelista">
    <w:name w:val="List Paragraph"/>
    <w:basedOn w:val="Normal"/>
    <w:uiPriority w:val="34"/>
    <w:qFormat/>
    <w:rsid w:val="00D770A6"/>
    <w:pPr>
      <w:ind w:left="720"/>
      <w:contextualSpacing/>
    </w:pPr>
  </w:style>
  <w:style w:type="character" w:styleId="Refdecomentario">
    <w:name w:val="annotation reference"/>
    <w:basedOn w:val="Fuentedeprrafopredeter"/>
    <w:uiPriority w:val="99"/>
    <w:semiHidden/>
    <w:unhideWhenUsed/>
    <w:rsid w:val="002D0D98"/>
    <w:rPr>
      <w:sz w:val="16"/>
      <w:szCs w:val="16"/>
    </w:rPr>
  </w:style>
  <w:style w:type="paragraph" w:styleId="Textocomentario">
    <w:name w:val="annotation text"/>
    <w:basedOn w:val="Normal"/>
    <w:link w:val="TextocomentarioCar"/>
    <w:uiPriority w:val="99"/>
    <w:semiHidden/>
    <w:unhideWhenUsed/>
    <w:rsid w:val="002D0D9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0D98"/>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2D0D98"/>
    <w:rPr>
      <w:b/>
      <w:bCs/>
    </w:rPr>
  </w:style>
  <w:style w:type="character" w:customStyle="1" w:styleId="AsuntodelcomentarioCar">
    <w:name w:val="Asunto del comentario Car"/>
    <w:basedOn w:val="TextocomentarioCar"/>
    <w:link w:val="Asuntodelcomentario"/>
    <w:uiPriority w:val="99"/>
    <w:semiHidden/>
    <w:rsid w:val="002D0D98"/>
    <w:rPr>
      <w:b/>
      <w:bCs/>
      <w:sz w:val="20"/>
      <w:szCs w:val="20"/>
      <w:lang w:val="es-ES"/>
    </w:rPr>
  </w:style>
  <w:style w:type="paragraph" w:styleId="Revisin">
    <w:name w:val="Revision"/>
    <w:hidden/>
    <w:uiPriority w:val="99"/>
    <w:semiHidden/>
    <w:rsid w:val="002D0D98"/>
    <w:pPr>
      <w:spacing w:after="0" w:line="240" w:lineRule="auto"/>
    </w:pPr>
    <w:rPr>
      <w:lang w:val="es-ES"/>
    </w:rPr>
  </w:style>
  <w:style w:type="paragraph" w:styleId="Textodeglobo">
    <w:name w:val="Balloon Text"/>
    <w:basedOn w:val="Normal"/>
    <w:link w:val="TextodegloboCar"/>
    <w:uiPriority w:val="99"/>
    <w:semiHidden/>
    <w:unhideWhenUsed/>
    <w:rsid w:val="002D0D9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D0D98"/>
    <w:rPr>
      <w:rFonts w:ascii="Segoe U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555510">
      <w:bodyDiv w:val="1"/>
      <w:marLeft w:val="0"/>
      <w:marRight w:val="0"/>
      <w:marTop w:val="0"/>
      <w:marBottom w:val="0"/>
      <w:divBdr>
        <w:top w:val="none" w:sz="0" w:space="0" w:color="auto"/>
        <w:left w:val="none" w:sz="0" w:space="0" w:color="auto"/>
        <w:bottom w:val="none" w:sz="0" w:space="0" w:color="auto"/>
        <w:right w:val="none" w:sz="0" w:space="0" w:color="auto"/>
      </w:divBdr>
      <w:divsChild>
        <w:div w:id="1714234028">
          <w:marLeft w:val="0"/>
          <w:marRight w:val="0"/>
          <w:marTop w:val="0"/>
          <w:marBottom w:val="0"/>
          <w:divBdr>
            <w:top w:val="none" w:sz="0" w:space="0" w:color="auto"/>
            <w:left w:val="none" w:sz="0" w:space="0" w:color="auto"/>
            <w:bottom w:val="none" w:sz="0" w:space="0" w:color="auto"/>
            <w:right w:val="none" w:sz="0" w:space="0" w:color="auto"/>
          </w:divBdr>
          <w:divsChild>
            <w:div w:id="2061007646">
              <w:marLeft w:val="0"/>
              <w:marRight w:val="0"/>
              <w:marTop w:val="0"/>
              <w:marBottom w:val="0"/>
              <w:divBdr>
                <w:top w:val="none" w:sz="0" w:space="0" w:color="auto"/>
                <w:left w:val="none" w:sz="0" w:space="0" w:color="auto"/>
                <w:bottom w:val="none" w:sz="0" w:space="0" w:color="auto"/>
                <w:right w:val="none" w:sz="0" w:space="0" w:color="auto"/>
              </w:divBdr>
              <w:divsChild>
                <w:div w:id="773793137">
                  <w:marLeft w:val="0"/>
                  <w:marRight w:val="0"/>
                  <w:marTop w:val="0"/>
                  <w:marBottom w:val="0"/>
                  <w:divBdr>
                    <w:top w:val="none" w:sz="0" w:space="0" w:color="auto"/>
                    <w:left w:val="none" w:sz="0" w:space="0" w:color="auto"/>
                    <w:bottom w:val="none" w:sz="0" w:space="0" w:color="auto"/>
                    <w:right w:val="none" w:sz="0" w:space="0" w:color="auto"/>
                  </w:divBdr>
                  <w:divsChild>
                    <w:div w:id="619336988">
                      <w:marLeft w:val="0"/>
                      <w:marRight w:val="0"/>
                      <w:marTop w:val="0"/>
                      <w:marBottom w:val="0"/>
                      <w:divBdr>
                        <w:top w:val="none" w:sz="0" w:space="0" w:color="auto"/>
                        <w:left w:val="none" w:sz="0" w:space="0" w:color="auto"/>
                        <w:bottom w:val="none" w:sz="0" w:space="0" w:color="auto"/>
                        <w:right w:val="none" w:sz="0" w:space="0" w:color="auto"/>
                      </w:divBdr>
                      <w:divsChild>
                        <w:div w:id="522934816">
                          <w:marLeft w:val="0"/>
                          <w:marRight w:val="0"/>
                          <w:marTop w:val="0"/>
                          <w:marBottom w:val="0"/>
                          <w:divBdr>
                            <w:top w:val="none" w:sz="0" w:space="0" w:color="auto"/>
                            <w:left w:val="none" w:sz="0" w:space="0" w:color="auto"/>
                            <w:bottom w:val="none" w:sz="0" w:space="0" w:color="auto"/>
                            <w:right w:val="none" w:sz="0" w:space="0" w:color="auto"/>
                          </w:divBdr>
                          <w:divsChild>
                            <w:div w:id="461922855">
                              <w:marLeft w:val="0"/>
                              <w:marRight w:val="300"/>
                              <w:marTop w:val="180"/>
                              <w:marBottom w:val="0"/>
                              <w:divBdr>
                                <w:top w:val="none" w:sz="0" w:space="0" w:color="auto"/>
                                <w:left w:val="none" w:sz="0" w:space="0" w:color="auto"/>
                                <w:bottom w:val="none" w:sz="0" w:space="0" w:color="auto"/>
                                <w:right w:val="none" w:sz="0" w:space="0" w:color="auto"/>
                              </w:divBdr>
                              <w:divsChild>
                                <w:div w:id="170428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281578">
          <w:marLeft w:val="0"/>
          <w:marRight w:val="0"/>
          <w:marTop w:val="0"/>
          <w:marBottom w:val="0"/>
          <w:divBdr>
            <w:top w:val="none" w:sz="0" w:space="0" w:color="auto"/>
            <w:left w:val="none" w:sz="0" w:space="0" w:color="auto"/>
            <w:bottom w:val="none" w:sz="0" w:space="0" w:color="auto"/>
            <w:right w:val="none" w:sz="0" w:space="0" w:color="auto"/>
          </w:divBdr>
          <w:divsChild>
            <w:div w:id="1851404611">
              <w:marLeft w:val="0"/>
              <w:marRight w:val="0"/>
              <w:marTop w:val="0"/>
              <w:marBottom w:val="0"/>
              <w:divBdr>
                <w:top w:val="none" w:sz="0" w:space="0" w:color="auto"/>
                <w:left w:val="none" w:sz="0" w:space="0" w:color="auto"/>
                <w:bottom w:val="none" w:sz="0" w:space="0" w:color="auto"/>
                <w:right w:val="none" w:sz="0" w:space="0" w:color="auto"/>
              </w:divBdr>
              <w:divsChild>
                <w:div w:id="1079405008">
                  <w:marLeft w:val="0"/>
                  <w:marRight w:val="0"/>
                  <w:marTop w:val="0"/>
                  <w:marBottom w:val="0"/>
                  <w:divBdr>
                    <w:top w:val="none" w:sz="0" w:space="0" w:color="auto"/>
                    <w:left w:val="none" w:sz="0" w:space="0" w:color="auto"/>
                    <w:bottom w:val="none" w:sz="0" w:space="0" w:color="auto"/>
                    <w:right w:val="none" w:sz="0" w:space="0" w:color="auto"/>
                  </w:divBdr>
                  <w:divsChild>
                    <w:div w:id="1323192564">
                      <w:marLeft w:val="0"/>
                      <w:marRight w:val="0"/>
                      <w:marTop w:val="0"/>
                      <w:marBottom w:val="0"/>
                      <w:divBdr>
                        <w:top w:val="none" w:sz="0" w:space="0" w:color="auto"/>
                        <w:left w:val="none" w:sz="0" w:space="0" w:color="auto"/>
                        <w:bottom w:val="none" w:sz="0" w:space="0" w:color="auto"/>
                        <w:right w:val="none" w:sz="0" w:space="0" w:color="auto"/>
                      </w:divBdr>
                      <w:divsChild>
                        <w:div w:id="10306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s://www.significados.com/plusvali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D7015-30D3-4560-AE82-AFD9C9B57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3</Pages>
  <Words>1034</Words>
  <Characters>5688</Characters>
  <Application>Microsoft Office Word</Application>
  <DocSecurity>0</DocSecurity>
  <Lines>47</Lines>
  <Paragraphs>13</Paragraphs>
  <ScaleCrop>false</ScaleCrop>
  <HeadingPairs>
    <vt:vector size="4" baseType="variant">
      <vt:variant>
        <vt:lpstr>Título</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Šandová</dc:creator>
  <cp:keywords/>
  <dc:description/>
  <cp:lastModifiedBy>José Luis Bellón Aguilera</cp:lastModifiedBy>
  <cp:revision>215</cp:revision>
  <dcterms:created xsi:type="dcterms:W3CDTF">2020-05-06T20:40:00Z</dcterms:created>
  <dcterms:modified xsi:type="dcterms:W3CDTF">2020-05-11T13:36:00Z</dcterms:modified>
</cp:coreProperties>
</file>