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BDCCB" w14:textId="77777777" w:rsidR="00E30260" w:rsidRPr="002331C0" w:rsidRDefault="00E30260" w:rsidP="0075504A">
      <w:pPr>
        <w:tabs>
          <w:tab w:val="left" w:pos="3930"/>
        </w:tabs>
        <w:jc w:val="center"/>
        <w:rPr>
          <w:rFonts w:ascii="Arial" w:hAnsi="Arial" w:cs="Arial"/>
          <w:b/>
          <w:sz w:val="20"/>
        </w:rPr>
      </w:pPr>
      <w:r w:rsidRPr="002331C0">
        <w:rPr>
          <w:rFonts w:ascii="Arial" w:hAnsi="Arial" w:cs="Arial"/>
          <w:caps/>
          <w:sz w:val="20"/>
        </w:rPr>
        <w:t xml:space="preserve">Masarykova univerzita </w:t>
      </w:r>
      <w:r w:rsidR="004F2B70" w:rsidRPr="002331C0">
        <w:rPr>
          <w:rFonts w:ascii="Arial" w:hAnsi="Arial" w:cs="Arial"/>
          <w:caps/>
          <w:sz w:val="20"/>
        </w:rPr>
        <w:t>-  filosofická fakulta -  seminÁ</w:t>
      </w:r>
      <w:r w:rsidRPr="002331C0">
        <w:rPr>
          <w:rFonts w:ascii="Arial" w:hAnsi="Arial" w:cs="Arial"/>
          <w:caps/>
          <w:sz w:val="20"/>
        </w:rPr>
        <w:t>ř dějin umění</w:t>
      </w:r>
    </w:p>
    <w:p w14:paraId="7FF20D77" w14:textId="77777777" w:rsidR="003779D9" w:rsidRPr="0075504A" w:rsidRDefault="003779D9" w:rsidP="00E30260">
      <w:pPr>
        <w:tabs>
          <w:tab w:val="left" w:pos="3930"/>
        </w:tabs>
        <w:rPr>
          <w:rFonts w:ascii="Arial" w:hAnsi="Arial" w:cs="Arial"/>
          <w:b/>
        </w:rPr>
      </w:pPr>
    </w:p>
    <w:p w14:paraId="03FB9781" w14:textId="77777777" w:rsidR="00285DA5" w:rsidRPr="0075504A" w:rsidRDefault="00285DA5" w:rsidP="00E30260">
      <w:pPr>
        <w:tabs>
          <w:tab w:val="left" w:pos="3930"/>
        </w:tabs>
        <w:rPr>
          <w:rFonts w:ascii="Arial" w:hAnsi="Arial" w:cs="Arial"/>
          <w:b/>
        </w:rPr>
      </w:pPr>
    </w:p>
    <w:p w14:paraId="65EFDA58" w14:textId="77777777" w:rsidR="00285DA5" w:rsidRPr="0075504A" w:rsidRDefault="00285DA5" w:rsidP="00E30260">
      <w:pPr>
        <w:tabs>
          <w:tab w:val="left" w:pos="3930"/>
        </w:tabs>
        <w:rPr>
          <w:rFonts w:ascii="Arial" w:hAnsi="Arial" w:cs="Arial"/>
          <w:b/>
        </w:rPr>
      </w:pPr>
      <w:bookmarkStart w:id="0" w:name="_GoBack"/>
      <w:bookmarkEnd w:id="0"/>
    </w:p>
    <w:p w14:paraId="3D9861CC" w14:textId="77777777" w:rsidR="00285DA5" w:rsidRPr="0075504A" w:rsidRDefault="00285DA5" w:rsidP="00E30260">
      <w:pPr>
        <w:tabs>
          <w:tab w:val="left" w:pos="3930"/>
        </w:tabs>
        <w:rPr>
          <w:rFonts w:ascii="Arial" w:hAnsi="Arial" w:cs="Arial"/>
          <w:b/>
        </w:rPr>
      </w:pPr>
    </w:p>
    <w:p w14:paraId="19ECA44E" w14:textId="77777777" w:rsidR="00285DA5" w:rsidRPr="0075504A" w:rsidRDefault="00285DA5" w:rsidP="00E30260">
      <w:pPr>
        <w:tabs>
          <w:tab w:val="left" w:pos="3930"/>
        </w:tabs>
        <w:rPr>
          <w:rFonts w:ascii="Arial" w:hAnsi="Arial" w:cs="Arial"/>
          <w:b/>
        </w:rPr>
      </w:pPr>
    </w:p>
    <w:p w14:paraId="26680BF8" w14:textId="77777777" w:rsidR="003C7485" w:rsidRPr="0075504A" w:rsidRDefault="003C7485" w:rsidP="00E30260">
      <w:pPr>
        <w:tabs>
          <w:tab w:val="left" w:pos="3930"/>
        </w:tabs>
        <w:rPr>
          <w:rFonts w:ascii="Arial" w:hAnsi="Arial" w:cs="Arial"/>
          <w:b/>
        </w:rPr>
      </w:pPr>
    </w:p>
    <w:p w14:paraId="009FF573" w14:textId="77777777" w:rsidR="00285DA5" w:rsidRPr="0075504A" w:rsidRDefault="003779D9" w:rsidP="00285DA5">
      <w:pPr>
        <w:tabs>
          <w:tab w:val="left" w:pos="3930"/>
        </w:tabs>
        <w:jc w:val="center"/>
        <w:rPr>
          <w:rFonts w:ascii="Arial" w:hAnsi="Arial" w:cs="Arial"/>
          <w:b/>
        </w:rPr>
      </w:pPr>
      <w:r w:rsidRPr="0075504A">
        <w:rPr>
          <w:rFonts w:ascii="Arial" w:hAnsi="Arial" w:cs="Arial"/>
          <w:b/>
          <w:noProof/>
          <w:lang w:eastAsia="cs-CZ"/>
        </w:rPr>
        <w:drawing>
          <wp:inline distT="0" distB="0" distL="0" distR="0" wp14:anchorId="51499DA7" wp14:editId="1031EBFC">
            <wp:extent cx="2322777" cy="2337425"/>
            <wp:effectExtent l="19050" t="0" r="1323" b="0"/>
            <wp:docPr id="3" name="Obrázek 2" descr="logo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F.png"/>
                    <pic:cNvPicPr/>
                  </pic:nvPicPr>
                  <pic:blipFill>
                    <a:blip r:embed="rId7" cstate="print"/>
                    <a:stretch>
                      <a:fillRect/>
                    </a:stretch>
                  </pic:blipFill>
                  <pic:spPr>
                    <a:xfrm>
                      <a:off x="0" y="0"/>
                      <a:ext cx="2322777" cy="2337425"/>
                    </a:xfrm>
                    <a:prstGeom prst="rect">
                      <a:avLst/>
                    </a:prstGeom>
                  </pic:spPr>
                </pic:pic>
              </a:graphicData>
            </a:graphic>
          </wp:inline>
        </w:drawing>
      </w:r>
    </w:p>
    <w:p w14:paraId="1397F3C7" w14:textId="77777777" w:rsidR="00285DA5" w:rsidRPr="0075504A" w:rsidRDefault="00285DA5" w:rsidP="00285DA5">
      <w:pPr>
        <w:tabs>
          <w:tab w:val="left" w:pos="3930"/>
        </w:tabs>
        <w:jc w:val="center"/>
        <w:rPr>
          <w:rFonts w:ascii="Arial" w:hAnsi="Arial" w:cs="Arial"/>
          <w:b/>
        </w:rPr>
      </w:pPr>
    </w:p>
    <w:p w14:paraId="476FD935" w14:textId="77777777" w:rsidR="003779D9" w:rsidRPr="0075504A" w:rsidRDefault="00285DA5" w:rsidP="00285DA5">
      <w:pPr>
        <w:jc w:val="center"/>
        <w:rPr>
          <w:rFonts w:ascii="Arial" w:hAnsi="Arial" w:cs="Arial"/>
          <w:b/>
          <w:sz w:val="40"/>
          <w:szCs w:val="40"/>
        </w:rPr>
      </w:pPr>
      <w:proofErr w:type="spellStart"/>
      <w:r w:rsidRPr="0075504A">
        <w:rPr>
          <w:rFonts w:ascii="Arial" w:hAnsi="Arial" w:cs="Arial"/>
          <w:b/>
          <w:sz w:val="40"/>
          <w:szCs w:val="40"/>
        </w:rPr>
        <w:t>Étienne</w:t>
      </w:r>
      <w:proofErr w:type="spellEnd"/>
      <w:r w:rsidRPr="0075504A">
        <w:rPr>
          <w:rFonts w:ascii="Arial" w:hAnsi="Arial" w:cs="Arial"/>
          <w:b/>
          <w:sz w:val="40"/>
          <w:szCs w:val="40"/>
        </w:rPr>
        <w:t xml:space="preserve">-Louis </w:t>
      </w:r>
      <w:proofErr w:type="spellStart"/>
      <w:r w:rsidRPr="0075504A">
        <w:rPr>
          <w:rFonts w:ascii="Arial" w:hAnsi="Arial" w:cs="Arial"/>
          <w:b/>
          <w:sz w:val="40"/>
          <w:szCs w:val="40"/>
        </w:rPr>
        <w:t>Boullée</w:t>
      </w:r>
      <w:proofErr w:type="spellEnd"/>
      <w:r w:rsidR="003779D9" w:rsidRPr="0075504A">
        <w:rPr>
          <w:rFonts w:ascii="Arial" w:hAnsi="Arial" w:cs="Arial"/>
          <w:b/>
          <w:sz w:val="40"/>
          <w:szCs w:val="40"/>
        </w:rPr>
        <w:t xml:space="preserve">: </w:t>
      </w:r>
      <w:r w:rsidRPr="0075504A">
        <w:rPr>
          <w:rFonts w:ascii="Arial" w:hAnsi="Arial" w:cs="Arial"/>
          <w:b/>
          <w:sz w:val="40"/>
          <w:szCs w:val="40"/>
        </w:rPr>
        <w:t>Kenotaf pro Newtona</w:t>
      </w:r>
    </w:p>
    <w:p w14:paraId="28ECA946" w14:textId="77777777" w:rsidR="003779D9" w:rsidRPr="0075504A" w:rsidRDefault="003779D9" w:rsidP="008E19A3">
      <w:pPr>
        <w:rPr>
          <w:rFonts w:ascii="Arial" w:hAnsi="Arial" w:cs="Arial"/>
          <w:sz w:val="40"/>
          <w:szCs w:val="40"/>
        </w:rPr>
      </w:pPr>
    </w:p>
    <w:p w14:paraId="1A26AA83" w14:textId="77777777" w:rsidR="008E19A3" w:rsidRPr="0075504A" w:rsidRDefault="008E19A3" w:rsidP="008E19A3">
      <w:pPr>
        <w:rPr>
          <w:rFonts w:ascii="Arial" w:hAnsi="Arial" w:cs="Arial"/>
          <w:sz w:val="40"/>
          <w:szCs w:val="40"/>
        </w:rPr>
      </w:pPr>
    </w:p>
    <w:p w14:paraId="58683363" w14:textId="77777777" w:rsidR="00285DA5" w:rsidRPr="0075504A" w:rsidRDefault="00285DA5" w:rsidP="008E19A3">
      <w:pPr>
        <w:rPr>
          <w:rFonts w:ascii="Arial" w:hAnsi="Arial" w:cs="Arial"/>
          <w:sz w:val="40"/>
          <w:szCs w:val="40"/>
        </w:rPr>
      </w:pPr>
    </w:p>
    <w:p w14:paraId="308847F7" w14:textId="77777777" w:rsidR="008E19A3" w:rsidRPr="0075504A" w:rsidRDefault="008E19A3" w:rsidP="008E19A3">
      <w:pPr>
        <w:rPr>
          <w:rFonts w:ascii="Arial" w:hAnsi="Arial" w:cs="Arial"/>
          <w:sz w:val="40"/>
          <w:szCs w:val="40"/>
        </w:rPr>
      </w:pPr>
    </w:p>
    <w:p w14:paraId="773D90E4" w14:textId="77777777" w:rsidR="003779D9" w:rsidRPr="0075504A" w:rsidRDefault="003779D9" w:rsidP="008E19A3">
      <w:pPr>
        <w:rPr>
          <w:rFonts w:ascii="Arial" w:hAnsi="Arial" w:cs="Arial"/>
          <w:sz w:val="24"/>
          <w:szCs w:val="24"/>
        </w:rPr>
      </w:pPr>
    </w:p>
    <w:p w14:paraId="0FEC6395" w14:textId="77777777" w:rsidR="00200EE9" w:rsidRPr="0075504A" w:rsidRDefault="00200EE9" w:rsidP="008E19A3">
      <w:pPr>
        <w:rPr>
          <w:rFonts w:ascii="Arial" w:hAnsi="Arial" w:cs="Arial"/>
          <w:sz w:val="24"/>
          <w:szCs w:val="24"/>
        </w:rPr>
      </w:pPr>
    </w:p>
    <w:p w14:paraId="7AB4FC34" w14:textId="77777777" w:rsidR="00CD1449" w:rsidRPr="0075504A" w:rsidRDefault="00CD1449" w:rsidP="008E19A3">
      <w:pPr>
        <w:rPr>
          <w:rFonts w:ascii="Arial" w:hAnsi="Arial" w:cs="Arial"/>
          <w:sz w:val="24"/>
          <w:szCs w:val="24"/>
        </w:rPr>
      </w:pPr>
    </w:p>
    <w:p w14:paraId="0C3C561F" w14:textId="77777777" w:rsidR="00382DB3" w:rsidRPr="002331C0" w:rsidRDefault="00382DB3" w:rsidP="00FA0DF9">
      <w:pPr>
        <w:jc w:val="right"/>
        <w:rPr>
          <w:rFonts w:ascii="Arial" w:hAnsi="Arial" w:cs="Arial"/>
          <w:sz w:val="20"/>
          <w:szCs w:val="21"/>
        </w:rPr>
      </w:pPr>
      <w:r w:rsidRPr="002331C0">
        <w:rPr>
          <w:rFonts w:ascii="Arial" w:hAnsi="Arial" w:cs="Arial"/>
          <w:sz w:val="20"/>
          <w:szCs w:val="21"/>
        </w:rPr>
        <w:t>M</w:t>
      </w:r>
      <w:r w:rsidR="003C7485" w:rsidRPr="002331C0">
        <w:rPr>
          <w:rFonts w:ascii="Arial" w:hAnsi="Arial" w:cs="Arial"/>
          <w:sz w:val="20"/>
          <w:szCs w:val="21"/>
        </w:rPr>
        <w:t>arie Byrtusová</w:t>
      </w:r>
      <w:r w:rsidR="008E19A3" w:rsidRPr="002331C0">
        <w:rPr>
          <w:rFonts w:ascii="Arial" w:hAnsi="Arial" w:cs="Arial"/>
          <w:sz w:val="20"/>
          <w:szCs w:val="21"/>
        </w:rPr>
        <w:t xml:space="preserve">, </w:t>
      </w:r>
      <w:r w:rsidR="003C7485" w:rsidRPr="002331C0">
        <w:rPr>
          <w:rFonts w:ascii="Arial" w:hAnsi="Arial" w:cs="Arial"/>
          <w:sz w:val="20"/>
          <w:szCs w:val="21"/>
        </w:rPr>
        <w:t>413641</w:t>
      </w:r>
      <w:r w:rsidRPr="002331C0">
        <w:rPr>
          <w:rFonts w:ascii="Arial" w:hAnsi="Arial" w:cs="Arial"/>
          <w:sz w:val="20"/>
          <w:szCs w:val="21"/>
        </w:rPr>
        <w:t xml:space="preserve"> </w:t>
      </w:r>
    </w:p>
    <w:p w14:paraId="01C0A73A" w14:textId="77777777" w:rsidR="00CA0A86" w:rsidRPr="002331C0" w:rsidRDefault="001A1461" w:rsidP="00FA0DF9">
      <w:pPr>
        <w:jc w:val="right"/>
        <w:rPr>
          <w:rFonts w:ascii="Arial" w:hAnsi="Arial" w:cs="Arial"/>
          <w:sz w:val="20"/>
          <w:szCs w:val="21"/>
        </w:rPr>
      </w:pPr>
      <w:r w:rsidRPr="002331C0">
        <w:rPr>
          <w:rFonts w:ascii="Arial" w:hAnsi="Arial" w:cs="Arial"/>
          <w:sz w:val="20"/>
          <w:szCs w:val="21"/>
        </w:rPr>
        <w:t>18</w:t>
      </w:r>
      <w:r w:rsidR="00F24751" w:rsidRPr="002331C0">
        <w:rPr>
          <w:rFonts w:ascii="Arial" w:hAnsi="Arial" w:cs="Arial"/>
          <w:sz w:val="20"/>
          <w:szCs w:val="21"/>
        </w:rPr>
        <w:t>. ledna</w:t>
      </w:r>
      <w:r w:rsidRPr="002331C0">
        <w:rPr>
          <w:rFonts w:ascii="Arial" w:hAnsi="Arial" w:cs="Arial"/>
          <w:sz w:val="20"/>
          <w:szCs w:val="21"/>
        </w:rPr>
        <w:t xml:space="preserve"> 2015</w:t>
      </w:r>
    </w:p>
    <w:p w14:paraId="56DC05E1" w14:textId="77777777" w:rsidR="001C2B36" w:rsidRDefault="001C2B36" w:rsidP="00C5421B">
      <w:pPr>
        <w:spacing w:after="0"/>
        <w:jc w:val="both"/>
        <w:rPr>
          <w:rFonts w:ascii="Arial" w:hAnsi="Arial" w:cs="Arial"/>
          <w:b/>
          <w:sz w:val="20"/>
          <w:szCs w:val="24"/>
        </w:rPr>
      </w:pPr>
      <w:r w:rsidRPr="0075504A">
        <w:rPr>
          <w:rFonts w:ascii="Arial" w:hAnsi="Arial" w:cs="Arial"/>
          <w:b/>
          <w:sz w:val="20"/>
          <w:szCs w:val="24"/>
        </w:rPr>
        <w:lastRenderedPageBreak/>
        <w:t>Úvod</w:t>
      </w:r>
    </w:p>
    <w:p w14:paraId="51DA7037" w14:textId="77777777" w:rsidR="001A1461" w:rsidRPr="0075504A" w:rsidRDefault="001A1461" w:rsidP="00C5421B">
      <w:pPr>
        <w:spacing w:after="0"/>
        <w:jc w:val="both"/>
        <w:rPr>
          <w:rFonts w:ascii="Arial" w:hAnsi="Arial" w:cs="Arial"/>
          <w:sz w:val="20"/>
          <w:szCs w:val="24"/>
        </w:rPr>
      </w:pPr>
    </w:p>
    <w:p w14:paraId="440FD8E7" w14:textId="77777777" w:rsidR="00DC5582" w:rsidRDefault="00FA0DF9" w:rsidP="00C5421B">
      <w:pPr>
        <w:spacing w:after="0" w:line="360" w:lineRule="auto"/>
        <w:ind w:firstLine="426"/>
        <w:jc w:val="both"/>
        <w:rPr>
          <w:rFonts w:ascii="Arial" w:hAnsi="Arial" w:cs="Arial"/>
          <w:sz w:val="20"/>
          <w:szCs w:val="24"/>
        </w:rPr>
      </w:pPr>
      <w:r w:rsidRPr="0075504A">
        <w:rPr>
          <w:rFonts w:ascii="Arial" w:hAnsi="Arial" w:cs="Arial"/>
          <w:sz w:val="20"/>
          <w:szCs w:val="24"/>
        </w:rPr>
        <w:t xml:space="preserve">Dílo i </w:t>
      </w:r>
      <w:r w:rsidR="00A21EF6" w:rsidRPr="0075504A">
        <w:rPr>
          <w:rFonts w:ascii="Arial" w:hAnsi="Arial" w:cs="Arial"/>
          <w:sz w:val="20"/>
          <w:szCs w:val="24"/>
        </w:rPr>
        <w:t xml:space="preserve">jeho </w:t>
      </w:r>
      <w:r w:rsidRPr="0075504A">
        <w:rPr>
          <w:rFonts w:ascii="Arial" w:hAnsi="Arial" w:cs="Arial"/>
          <w:sz w:val="20"/>
          <w:szCs w:val="24"/>
        </w:rPr>
        <w:t>autor, jakožto objekt této práce, je pravděpodobně</w:t>
      </w:r>
      <w:r w:rsidR="00A21EF6" w:rsidRPr="0075504A">
        <w:rPr>
          <w:rFonts w:ascii="Arial" w:hAnsi="Arial" w:cs="Arial"/>
          <w:sz w:val="20"/>
          <w:szCs w:val="24"/>
        </w:rPr>
        <w:t xml:space="preserve"> vedle </w:t>
      </w:r>
      <w:r w:rsidR="00C5421B" w:rsidRPr="0075504A">
        <w:rPr>
          <w:rFonts w:ascii="Arial" w:hAnsi="Arial" w:cs="Arial"/>
          <w:sz w:val="20"/>
          <w:szCs w:val="24"/>
        </w:rPr>
        <w:t>jeho současníka Claude-Nicolase</w:t>
      </w:r>
      <w:r w:rsidR="00C426DC" w:rsidRPr="0075504A">
        <w:rPr>
          <w:rFonts w:ascii="Arial" w:hAnsi="Arial" w:cs="Arial"/>
          <w:sz w:val="20"/>
          <w:szCs w:val="24"/>
        </w:rPr>
        <w:t xml:space="preserve"> </w:t>
      </w:r>
      <w:proofErr w:type="spellStart"/>
      <w:r w:rsidR="00C426DC" w:rsidRPr="0075504A">
        <w:rPr>
          <w:rFonts w:ascii="Arial" w:hAnsi="Arial" w:cs="Arial"/>
          <w:sz w:val="20"/>
          <w:szCs w:val="24"/>
        </w:rPr>
        <w:t>Ledouxe</w:t>
      </w:r>
      <w:proofErr w:type="spellEnd"/>
      <w:r w:rsidRPr="0075504A">
        <w:rPr>
          <w:rFonts w:ascii="Arial" w:hAnsi="Arial" w:cs="Arial"/>
          <w:sz w:val="20"/>
          <w:szCs w:val="24"/>
        </w:rPr>
        <w:t xml:space="preserve"> jed</w:t>
      </w:r>
      <w:r w:rsidR="00C5421B" w:rsidRPr="0075504A">
        <w:rPr>
          <w:rFonts w:ascii="Arial" w:hAnsi="Arial" w:cs="Arial"/>
          <w:sz w:val="20"/>
          <w:szCs w:val="24"/>
        </w:rPr>
        <w:t>ním ze dvou nejznámějších architektů</w:t>
      </w:r>
      <w:r w:rsidRPr="0075504A">
        <w:rPr>
          <w:rFonts w:ascii="Arial" w:hAnsi="Arial" w:cs="Arial"/>
          <w:sz w:val="20"/>
          <w:szCs w:val="24"/>
        </w:rPr>
        <w:t xml:space="preserve"> francouzské </w:t>
      </w:r>
      <w:r w:rsidR="007519CD" w:rsidRPr="0075504A">
        <w:rPr>
          <w:rFonts w:ascii="Arial" w:hAnsi="Arial" w:cs="Arial"/>
          <w:sz w:val="20"/>
          <w:szCs w:val="24"/>
        </w:rPr>
        <w:t>revoluční</w:t>
      </w:r>
      <w:r w:rsidR="00A21EF6" w:rsidRPr="0075504A">
        <w:rPr>
          <w:rFonts w:ascii="Arial" w:hAnsi="Arial" w:cs="Arial"/>
          <w:sz w:val="20"/>
          <w:szCs w:val="24"/>
        </w:rPr>
        <w:t xml:space="preserve"> architektury </w:t>
      </w:r>
      <w:r w:rsidR="00C426DC" w:rsidRPr="0075504A">
        <w:rPr>
          <w:rFonts w:ascii="Arial" w:hAnsi="Arial" w:cs="Arial"/>
          <w:sz w:val="20"/>
          <w:szCs w:val="24"/>
        </w:rPr>
        <w:t>–</w:t>
      </w:r>
      <w:r w:rsidR="00A21EF6" w:rsidRPr="0075504A">
        <w:rPr>
          <w:rFonts w:ascii="Arial" w:hAnsi="Arial" w:cs="Arial"/>
          <w:sz w:val="20"/>
          <w:szCs w:val="24"/>
        </w:rPr>
        <w:t xml:space="preserve"> především</w:t>
      </w:r>
      <w:r w:rsidR="00C426DC" w:rsidRPr="0075504A">
        <w:rPr>
          <w:rFonts w:ascii="Arial" w:hAnsi="Arial" w:cs="Arial"/>
          <w:sz w:val="20"/>
          <w:szCs w:val="24"/>
        </w:rPr>
        <w:t xml:space="preserve"> tedy</w:t>
      </w:r>
      <w:r w:rsidR="00A21EF6" w:rsidRPr="0075504A">
        <w:rPr>
          <w:rFonts w:ascii="Arial" w:hAnsi="Arial" w:cs="Arial"/>
          <w:sz w:val="20"/>
          <w:szCs w:val="24"/>
        </w:rPr>
        <w:t xml:space="preserve"> jejím teoretikem a učitelem. </w:t>
      </w:r>
      <w:proofErr w:type="spellStart"/>
      <w:r w:rsidR="00982AE3" w:rsidRPr="0075504A">
        <w:rPr>
          <w:rFonts w:ascii="Arial" w:hAnsi="Arial" w:cs="Arial"/>
          <w:sz w:val="20"/>
          <w:szCs w:val="24"/>
        </w:rPr>
        <w:t>Étienne</w:t>
      </w:r>
      <w:proofErr w:type="spellEnd"/>
      <w:r w:rsidR="00982AE3" w:rsidRPr="0075504A">
        <w:rPr>
          <w:rFonts w:ascii="Arial" w:hAnsi="Arial" w:cs="Arial"/>
          <w:sz w:val="20"/>
          <w:szCs w:val="24"/>
        </w:rPr>
        <w:t xml:space="preserve">-Louis </w:t>
      </w:r>
      <w:proofErr w:type="spellStart"/>
      <w:r w:rsidR="00982AE3" w:rsidRPr="0075504A">
        <w:rPr>
          <w:rFonts w:ascii="Arial" w:hAnsi="Arial" w:cs="Arial"/>
          <w:sz w:val="20"/>
          <w:szCs w:val="24"/>
        </w:rPr>
        <w:t>Boullée</w:t>
      </w:r>
      <w:proofErr w:type="spellEnd"/>
      <w:r w:rsidR="00982AE3" w:rsidRPr="0075504A">
        <w:rPr>
          <w:rFonts w:ascii="Arial" w:hAnsi="Arial" w:cs="Arial"/>
          <w:sz w:val="20"/>
          <w:szCs w:val="24"/>
        </w:rPr>
        <w:t xml:space="preserve"> toho nepostavil mnoho, vlivný se stal až</w:t>
      </w:r>
      <w:r w:rsidR="007519CD" w:rsidRPr="0075504A">
        <w:rPr>
          <w:rFonts w:ascii="Arial" w:hAnsi="Arial" w:cs="Arial"/>
          <w:sz w:val="20"/>
          <w:szCs w:val="24"/>
        </w:rPr>
        <w:t xml:space="preserve"> jako učitel skrz své teorie obohacené vizionářskými </w:t>
      </w:r>
      <w:r w:rsidR="00982AE3" w:rsidRPr="0075504A">
        <w:rPr>
          <w:rFonts w:ascii="Arial" w:hAnsi="Arial" w:cs="Arial"/>
          <w:sz w:val="20"/>
          <w:szCs w:val="24"/>
        </w:rPr>
        <w:t>návrhy, čímž je považován za prvního architekta známého</w:t>
      </w:r>
      <w:r w:rsidR="007519CD" w:rsidRPr="0075504A">
        <w:rPr>
          <w:rFonts w:ascii="Arial" w:hAnsi="Arial" w:cs="Arial"/>
          <w:sz w:val="20"/>
          <w:szCs w:val="24"/>
        </w:rPr>
        <w:t xml:space="preserve"> spíše svými fantaskními vizemi</w:t>
      </w:r>
      <w:r w:rsidR="00982AE3" w:rsidRPr="0075504A">
        <w:rPr>
          <w:rFonts w:ascii="Arial" w:hAnsi="Arial" w:cs="Arial"/>
          <w:sz w:val="20"/>
          <w:szCs w:val="24"/>
        </w:rPr>
        <w:t xml:space="preserve"> než reálnými stavbami. </w:t>
      </w:r>
      <w:r w:rsidR="007519CD" w:rsidRPr="0075504A">
        <w:rPr>
          <w:rFonts w:ascii="Arial" w:hAnsi="Arial" w:cs="Arial"/>
          <w:sz w:val="20"/>
          <w:szCs w:val="24"/>
        </w:rPr>
        <w:t>J</w:t>
      </w:r>
      <w:r w:rsidR="00C32B90">
        <w:rPr>
          <w:rFonts w:ascii="Arial" w:hAnsi="Arial" w:cs="Arial"/>
          <w:sz w:val="20"/>
          <w:szCs w:val="24"/>
        </w:rPr>
        <w:t>eho nejznámější teoretický spis</w:t>
      </w:r>
      <w:r w:rsidR="007519CD" w:rsidRPr="0075504A">
        <w:rPr>
          <w:rFonts w:ascii="Arial" w:hAnsi="Arial" w:cs="Arial"/>
          <w:sz w:val="20"/>
          <w:szCs w:val="24"/>
        </w:rPr>
        <w:t xml:space="preserve"> </w:t>
      </w:r>
      <w:proofErr w:type="spellStart"/>
      <w:r w:rsidR="00C32B90">
        <w:rPr>
          <w:rFonts w:ascii="Arial" w:hAnsi="Arial" w:cs="Arial"/>
          <w:i/>
          <w:sz w:val="20"/>
          <w:szCs w:val="24"/>
        </w:rPr>
        <w:t>Essai</w:t>
      </w:r>
      <w:proofErr w:type="spellEnd"/>
      <w:r w:rsidR="00C32B90">
        <w:rPr>
          <w:rFonts w:ascii="Arial" w:hAnsi="Arial" w:cs="Arial"/>
          <w:i/>
          <w:sz w:val="20"/>
          <w:szCs w:val="24"/>
        </w:rPr>
        <w:t xml:space="preserve"> </w:t>
      </w:r>
      <w:proofErr w:type="spellStart"/>
      <w:r w:rsidR="00C32B90">
        <w:rPr>
          <w:rFonts w:ascii="Arial" w:hAnsi="Arial" w:cs="Arial"/>
          <w:i/>
          <w:sz w:val="20"/>
          <w:szCs w:val="24"/>
        </w:rPr>
        <w:t>sur</w:t>
      </w:r>
      <w:proofErr w:type="spellEnd"/>
      <w:r w:rsidR="00C32B90">
        <w:rPr>
          <w:rFonts w:ascii="Arial" w:hAnsi="Arial" w:cs="Arial"/>
          <w:i/>
          <w:sz w:val="20"/>
          <w:szCs w:val="24"/>
        </w:rPr>
        <w:t xml:space="preserve"> </w:t>
      </w:r>
      <w:proofErr w:type="spellStart"/>
      <w:r w:rsidR="00C32B90">
        <w:rPr>
          <w:rFonts w:ascii="Arial" w:hAnsi="Arial" w:cs="Arial"/>
          <w:i/>
          <w:sz w:val="20"/>
          <w:szCs w:val="24"/>
        </w:rPr>
        <w:t>l’Art</w:t>
      </w:r>
      <w:proofErr w:type="spellEnd"/>
      <w:r w:rsidR="007519CD" w:rsidRPr="0075504A">
        <w:rPr>
          <w:rFonts w:ascii="Arial" w:hAnsi="Arial" w:cs="Arial"/>
          <w:i/>
          <w:sz w:val="20"/>
          <w:szCs w:val="24"/>
        </w:rPr>
        <w:t xml:space="preserve"> </w:t>
      </w:r>
      <w:r w:rsidR="007519CD" w:rsidRPr="0075504A">
        <w:rPr>
          <w:rFonts w:ascii="Arial" w:hAnsi="Arial" w:cs="Arial"/>
          <w:sz w:val="20"/>
          <w:szCs w:val="24"/>
        </w:rPr>
        <w:t>byl poprvé vyd</w:t>
      </w:r>
      <w:r w:rsidR="00CD1449">
        <w:rPr>
          <w:rFonts w:ascii="Arial" w:hAnsi="Arial" w:cs="Arial"/>
          <w:sz w:val="20"/>
          <w:szCs w:val="24"/>
        </w:rPr>
        <w:t xml:space="preserve">án </w:t>
      </w:r>
      <w:r w:rsidR="001A1461">
        <w:rPr>
          <w:rFonts w:ascii="Arial" w:hAnsi="Arial" w:cs="Arial"/>
          <w:sz w:val="20"/>
          <w:szCs w:val="24"/>
        </w:rPr>
        <w:t>ve 20. století, kdy se mu</w:t>
      </w:r>
      <w:r w:rsidR="007519CD" w:rsidRPr="0075504A">
        <w:rPr>
          <w:rFonts w:ascii="Arial" w:hAnsi="Arial" w:cs="Arial"/>
          <w:sz w:val="20"/>
          <w:szCs w:val="24"/>
        </w:rPr>
        <w:t xml:space="preserve"> mezi </w:t>
      </w:r>
      <w:r w:rsidR="00F24751" w:rsidRPr="0075504A">
        <w:rPr>
          <w:rFonts w:ascii="Arial" w:hAnsi="Arial" w:cs="Arial"/>
          <w:sz w:val="20"/>
          <w:szCs w:val="24"/>
        </w:rPr>
        <w:t>historiky umění</w:t>
      </w:r>
      <w:r w:rsidR="001A1461">
        <w:rPr>
          <w:rFonts w:ascii="Arial" w:hAnsi="Arial" w:cs="Arial"/>
          <w:sz w:val="20"/>
          <w:szCs w:val="24"/>
        </w:rPr>
        <w:t xml:space="preserve"> i široké veřejnosti</w:t>
      </w:r>
      <w:r w:rsidR="00F24751" w:rsidRPr="0075504A">
        <w:rPr>
          <w:rFonts w:ascii="Arial" w:hAnsi="Arial" w:cs="Arial"/>
          <w:sz w:val="20"/>
          <w:szCs w:val="24"/>
        </w:rPr>
        <w:t xml:space="preserve"> </w:t>
      </w:r>
      <w:r w:rsidR="001A1461">
        <w:rPr>
          <w:rFonts w:ascii="Arial" w:hAnsi="Arial" w:cs="Arial"/>
          <w:sz w:val="20"/>
          <w:szCs w:val="24"/>
        </w:rPr>
        <w:t xml:space="preserve">teprve </w:t>
      </w:r>
      <w:r w:rsidR="00F24751" w:rsidRPr="0075504A">
        <w:rPr>
          <w:rFonts w:ascii="Arial" w:hAnsi="Arial" w:cs="Arial"/>
          <w:sz w:val="20"/>
          <w:szCs w:val="24"/>
        </w:rPr>
        <w:t>dostalo zasloužené pozornosti</w:t>
      </w:r>
      <w:r w:rsidR="001A1461">
        <w:rPr>
          <w:rFonts w:ascii="Arial" w:hAnsi="Arial" w:cs="Arial"/>
          <w:sz w:val="20"/>
          <w:szCs w:val="24"/>
        </w:rPr>
        <w:t xml:space="preserve"> a úcty</w:t>
      </w:r>
      <w:r w:rsidR="00CD1449">
        <w:rPr>
          <w:rFonts w:ascii="Arial" w:hAnsi="Arial" w:cs="Arial"/>
          <w:sz w:val="20"/>
          <w:szCs w:val="24"/>
        </w:rPr>
        <w:t>,</w:t>
      </w:r>
      <w:r w:rsidR="001A1461">
        <w:rPr>
          <w:rFonts w:ascii="Arial" w:hAnsi="Arial" w:cs="Arial"/>
          <w:sz w:val="20"/>
          <w:szCs w:val="24"/>
        </w:rPr>
        <w:t xml:space="preserve"> v</w:t>
      </w:r>
      <w:r w:rsidR="00CD1449">
        <w:rPr>
          <w:rFonts w:ascii="Arial" w:hAnsi="Arial" w:cs="Arial"/>
          <w:sz w:val="20"/>
          <w:szCs w:val="24"/>
        </w:rPr>
        <w:t>zhledem k jeho nadčasovému snažení</w:t>
      </w:r>
      <w:r w:rsidR="001A1461">
        <w:rPr>
          <w:rFonts w:ascii="Arial" w:hAnsi="Arial" w:cs="Arial"/>
          <w:sz w:val="20"/>
          <w:szCs w:val="24"/>
        </w:rPr>
        <w:t xml:space="preserve"> – tedy podobností jeho </w:t>
      </w:r>
      <w:r w:rsidR="00372EE4">
        <w:rPr>
          <w:rFonts w:ascii="Arial" w:hAnsi="Arial" w:cs="Arial"/>
          <w:sz w:val="20"/>
          <w:szCs w:val="24"/>
        </w:rPr>
        <w:t>architektonického projevu</w:t>
      </w:r>
      <w:r w:rsidR="001A1461">
        <w:rPr>
          <w:rFonts w:ascii="Arial" w:hAnsi="Arial" w:cs="Arial"/>
          <w:sz w:val="20"/>
          <w:szCs w:val="24"/>
        </w:rPr>
        <w:t xml:space="preserve"> s architekturou moderní</w:t>
      </w:r>
      <w:r w:rsidR="00F24751" w:rsidRPr="0075504A">
        <w:rPr>
          <w:rFonts w:ascii="Arial" w:hAnsi="Arial" w:cs="Arial"/>
          <w:sz w:val="20"/>
          <w:szCs w:val="24"/>
        </w:rPr>
        <w:t>.</w:t>
      </w:r>
    </w:p>
    <w:p w14:paraId="2F00F77A" w14:textId="77777777" w:rsidR="001A1461" w:rsidRDefault="001A1461" w:rsidP="001A1461">
      <w:pPr>
        <w:spacing w:after="0" w:line="360" w:lineRule="auto"/>
        <w:jc w:val="both"/>
        <w:rPr>
          <w:rFonts w:ascii="Arial" w:hAnsi="Arial" w:cs="Arial"/>
          <w:sz w:val="20"/>
          <w:szCs w:val="24"/>
        </w:rPr>
      </w:pPr>
    </w:p>
    <w:p w14:paraId="5322C9D4" w14:textId="77777777" w:rsidR="001A1461" w:rsidRDefault="001A1461" w:rsidP="001A1461">
      <w:pPr>
        <w:spacing w:after="0" w:line="360" w:lineRule="auto"/>
        <w:jc w:val="both"/>
        <w:rPr>
          <w:rFonts w:ascii="Arial" w:hAnsi="Arial" w:cs="Arial"/>
          <w:sz w:val="20"/>
          <w:szCs w:val="24"/>
        </w:rPr>
      </w:pPr>
    </w:p>
    <w:p w14:paraId="78A5A0EE" w14:textId="77777777" w:rsidR="001A1461" w:rsidRPr="0075504A" w:rsidRDefault="001A1461" w:rsidP="001A1461">
      <w:pPr>
        <w:spacing w:after="0" w:line="360" w:lineRule="auto"/>
        <w:jc w:val="center"/>
        <w:rPr>
          <w:rFonts w:ascii="Arial" w:hAnsi="Arial" w:cs="Arial"/>
          <w:sz w:val="20"/>
          <w:szCs w:val="24"/>
        </w:rPr>
      </w:pPr>
      <w:r>
        <w:rPr>
          <w:rFonts w:ascii="Arial" w:hAnsi="Arial" w:cs="Arial"/>
          <w:noProof/>
          <w:sz w:val="20"/>
          <w:szCs w:val="24"/>
          <w:lang w:eastAsia="cs-CZ"/>
        </w:rPr>
        <w:drawing>
          <wp:inline distT="0" distB="0" distL="0" distR="0" wp14:anchorId="6636CDA1" wp14:editId="5F7B8456">
            <wp:extent cx="4265222" cy="5324475"/>
            <wp:effectExtent l="19050" t="0" r="1978" b="0"/>
            <wp:docPr id="2" name="Obrázek 1" descr="Cenotaph di newton 17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otaph di newton 1784.jpg"/>
                    <pic:cNvPicPr/>
                  </pic:nvPicPr>
                  <pic:blipFill>
                    <a:blip r:embed="rId8" cstate="print"/>
                    <a:stretch>
                      <a:fillRect/>
                    </a:stretch>
                  </pic:blipFill>
                  <pic:spPr>
                    <a:xfrm>
                      <a:off x="0" y="0"/>
                      <a:ext cx="4265222" cy="5324475"/>
                    </a:xfrm>
                    <a:prstGeom prst="rect">
                      <a:avLst/>
                    </a:prstGeom>
                  </pic:spPr>
                </pic:pic>
              </a:graphicData>
            </a:graphic>
          </wp:inline>
        </w:drawing>
      </w:r>
      <w:r>
        <w:rPr>
          <w:rStyle w:val="Znakapoznpodarou"/>
          <w:rFonts w:ascii="Arial" w:hAnsi="Arial" w:cs="Arial"/>
          <w:sz w:val="20"/>
          <w:szCs w:val="24"/>
        </w:rPr>
        <w:footnoteReference w:id="1"/>
      </w:r>
    </w:p>
    <w:p w14:paraId="051BBF47" w14:textId="77777777" w:rsidR="00C5421B" w:rsidRDefault="00C5421B" w:rsidP="001A1461">
      <w:pPr>
        <w:spacing w:after="0" w:line="360" w:lineRule="auto"/>
        <w:jc w:val="both"/>
        <w:rPr>
          <w:rFonts w:ascii="Arial" w:hAnsi="Arial" w:cs="Arial"/>
          <w:sz w:val="20"/>
          <w:szCs w:val="24"/>
        </w:rPr>
      </w:pPr>
    </w:p>
    <w:p w14:paraId="1485C12A" w14:textId="77777777" w:rsidR="001A1461" w:rsidRDefault="001A1461" w:rsidP="001A1461">
      <w:pPr>
        <w:spacing w:after="0" w:line="360" w:lineRule="auto"/>
        <w:jc w:val="both"/>
        <w:rPr>
          <w:rFonts w:ascii="Arial" w:hAnsi="Arial" w:cs="Arial"/>
          <w:sz w:val="20"/>
          <w:szCs w:val="24"/>
        </w:rPr>
      </w:pPr>
    </w:p>
    <w:p w14:paraId="6A502ED7" w14:textId="77777777" w:rsidR="001A1461" w:rsidRPr="0075504A" w:rsidRDefault="001A1461" w:rsidP="001A1461">
      <w:pPr>
        <w:spacing w:after="0" w:line="360" w:lineRule="auto"/>
        <w:jc w:val="both"/>
        <w:rPr>
          <w:rFonts w:ascii="Arial" w:hAnsi="Arial" w:cs="Arial"/>
          <w:sz w:val="20"/>
          <w:szCs w:val="24"/>
        </w:rPr>
      </w:pPr>
    </w:p>
    <w:p w14:paraId="2121CBFE" w14:textId="77777777" w:rsidR="00F509BA" w:rsidRDefault="00F509BA" w:rsidP="00C5421B">
      <w:pPr>
        <w:spacing w:after="0" w:line="360" w:lineRule="auto"/>
        <w:rPr>
          <w:rFonts w:ascii="Arial" w:hAnsi="Arial" w:cs="Arial"/>
          <w:b/>
          <w:sz w:val="20"/>
          <w:szCs w:val="24"/>
        </w:rPr>
      </w:pPr>
      <w:r w:rsidRPr="0075504A">
        <w:rPr>
          <w:rFonts w:ascii="Arial" w:hAnsi="Arial" w:cs="Arial"/>
          <w:b/>
          <w:sz w:val="20"/>
          <w:szCs w:val="24"/>
        </w:rPr>
        <w:lastRenderedPageBreak/>
        <w:t>Revoluční architektura</w:t>
      </w:r>
    </w:p>
    <w:p w14:paraId="289B999B" w14:textId="77777777" w:rsidR="001A1461" w:rsidRPr="0075504A" w:rsidRDefault="001A1461" w:rsidP="00C5421B">
      <w:pPr>
        <w:spacing w:after="0" w:line="360" w:lineRule="auto"/>
        <w:rPr>
          <w:rFonts w:ascii="Arial" w:hAnsi="Arial" w:cs="Arial"/>
          <w:b/>
          <w:sz w:val="20"/>
          <w:szCs w:val="24"/>
        </w:rPr>
      </w:pPr>
    </w:p>
    <w:p w14:paraId="746089F9" w14:textId="77777777" w:rsidR="00F509BA" w:rsidRPr="0075504A" w:rsidRDefault="00C5421B" w:rsidP="00C5421B">
      <w:pPr>
        <w:spacing w:after="0" w:line="360" w:lineRule="auto"/>
        <w:ind w:firstLine="426"/>
        <w:rPr>
          <w:rFonts w:ascii="Arial" w:hAnsi="Arial" w:cs="Arial"/>
          <w:sz w:val="20"/>
          <w:szCs w:val="24"/>
        </w:rPr>
      </w:pPr>
      <w:r w:rsidRPr="0075504A">
        <w:rPr>
          <w:rFonts w:ascii="Arial" w:hAnsi="Arial" w:cs="Arial"/>
          <w:sz w:val="20"/>
          <w:szCs w:val="24"/>
        </w:rPr>
        <w:t>Spolu zejména s </w:t>
      </w:r>
      <w:proofErr w:type="gramStart"/>
      <w:r w:rsidRPr="0075504A">
        <w:rPr>
          <w:rFonts w:ascii="Arial" w:hAnsi="Arial" w:cs="Arial"/>
          <w:sz w:val="20"/>
          <w:szCs w:val="24"/>
        </w:rPr>
        <w:t>C.-N.</w:t>
      </w:r>
      <w:proofErr w:type="gramEnd"/>
      <w:r w:rsidR="00F509BA" w:rsidRPr="0075504A">
        <w:rPr>
          <w:rFonts w:ascii="Arial" w:hAnsi="Arial" w:cs="Arial"/>
          <w:sz w:val="20"/>
          <w:szCs w:val="24"/>
        </w:rPr>
        <w:t xml:space="preserve"> </w:t>
      </w:r>
      <w:proofErr w:type="spellStart"/>
      <w:r w:rsidR="00F509BA" w:rsidRPr="0075504A">
        <w:rPr>
          <w:rFonts w:ascii="Arial" w:hAnsi="Arial" w:cs="Arial"/>
          <w:sz w:val="20"/>
          <w:szCs w:val="24"/>
        </w:rPr>
        <w:t>Ledouxem</w:t>
      </w:r>
      <w:proofErr w:type="spellEnd"/>
      <w:r w:rsidR="00F509BA" w:rsidRPr="0075504A">
        <w:rPr>
          <w:rFonts w:ascii="Arial" w:hAnsi="Arial" w:cs="Arial"/>
          <w:sz w:val="20"/>
          <w:szCs w:val="24"/>
        </w:rPr>
        <w:t xml:space="preserve">, ale i několika dalšími spřízněnými tvůrci, </w:t>
      </w:r>
      <w:r w:rsidR="00CD1449">
        <w:rPr>
          <w:rFonts w:ascii="Arial" w:hAnsi="Arial" w:cs="Arial"/>
          <w:sz w:val="20"/>
          <w:szCs w:val="24"/>
        </w:rPr>
        <w:t>patří</w:t>
      </w:r>
      <w:r w:rsidR="00F509BA" w:rsidRPr="0075504A">
        <w:rPr>
          <w:rFonts w:ascii="Arial" w:hAnsi="Arial" w:cs="Arial"/>
          <w:sz w:val="20"/>
          <w:szCs w:val="24"/>
        </w:rPr>
        <w:t xml:space="preserve"> </w:t>
      </w:r>
      <w:proofErr w:type="spellStart"/>
      <w:r w:rsidR="00CE6693" w:rsidRPr="0075504A">
        <w:rPr>
          <w:rFonts w:ascii="Arial" w:hAnsi="Arial" w:cs="Arial"/>
          <w:sz w:val="20"/>
          <w:szCs w:val="24"/>
        </w:rPr>
        <w:t>Boullée</w:t>
      </w:r>
      <w:proofErr w:type="spellEnd"/>
      <w:r w:rsidR="00CE6693" w:rsidRPr="0075504A">
        <w:rPr>
          <w:rFonts w:ascii="Arial" w:hAnsi="Arial" w:cs="Arial"/>
          <w:sz w:val="20"/>
          <w:szCs w:val="24"/>
        </w:rPr>
        <w:t xml:space="preserve"> </w:t>
      </w:r>
      <w:r w:rsidR="00F509BA" w:rsidRPr="0075504A">
        <w:rPr>
          <w:rFonts w:ascii="Arial" w:hAnsi="Arial" w:cs="Arial"/>
          <w:sz w:val="20"/>
          <w:szCs w:val="24"/>
        </w:rPr>
        <w:t>do skupiny architektů, j</w:t>
      </w:r>
      <w:r w:rsidR="00CD1449">
        <w:rPr>
          <w:rFonts w:ascii="Arial" w:hAnsi="Arial" w:cs="Arial"/>
          <w:sz w:val="20"/>
          <w:szCs w:val="24"/>
        </w:rPr>
        <w:t>ejichž díla dnes spadají pod pojm</w:t>
      </w:r>
      <w:r w:rsidR="00F509BA" w:rsidRPr="0075504A">
        <w:rPr>
          <w:rFonts w:ascii="Arial" w:hAnsi="Arial" w:cs="Arial"/>
          <w:sz w:val="20"/>
          <w:szCs w:val="24"/>
        </w:rPr>
        <w:t xml:space="preserve">em „revoluční architektura“. </w:t>
      </w:r>
      <w:r w:rsidR="00CD1449">
        <w:rPr>
          <w:rFonts w:ascii="Arial" w:hAnsi="Arial" w:cs="Arial"/>
          <w:sz w:val="20"/>
          <w:szCs w:val="24"/>
        </w:rPr>
        <w:t>Označení</w:t>
      </w:r>
      <w:r w:rsidR="00F509BA" w:rsidRPr="0075504A">
        <w:rPr>
          <w:rFonts w:ascii="Arial" w:hAnsi="Arial" w:cs="Arial"/>
          <w:sz w:val="20"/>
          <w:szCs w:val="24"/>
        </w:rPr>
        <w:t xml:space="preserve"> razil ve dvacátých letech </w:t>
      </w:r>
      <w:r w:rsidR="00CE6693" w:rsidRPr="0075504A">
        <w:rPr>
          <w:rFonts w:ascii="Arial" w:hAnsi="Arial" w:cs="Arial"/>
          <w:sz w:val="20"/>
          <w:szCs w:val="24"/>
        </w:rPr>
        <w:t xml:space="preserve">rakouský historik umění </w:t>
      </w:r>
      <w:r w:rsidR="00F509BA" w:rsidRPr="0075504A">
        <w:rPr>
          <w:rFonts w:ascii="Arial" w:hAnsi="Arial" w:cs="Arial"/>
          <w:sz w:val="20"/>
          <w:szCs w:val="24"/>
        </w:rPr>
        <w:t>E</w:t>
      </w:r>
      <w:r w:rsidR="00B62139" w:rsidRPr="0075504A">
        <w:rPr>
          <w:rFonts w:ascii="Arial" w:hAnsi="Arial" w:cs="Arial"/>
          <w:sz w:val="20"/>
          <w:szCs w:val="24"/>
        </w:rPr>
        <w:t xml:space="preserve">mil </w:t>
      </w:r>
      <w:proofErr w:type="spellStart"/>
      <w:r w:rsidR="00B62139" w:rsidRPr="0075504A">
        <w:rPr>
          <w:rFonts w:ascii="Arial" w:hAnsi="Arial" w:cs="Arial"/>
          <w:sz w:val="20"/>
          <w:szCs w:val="24"/>
        </w:rPr>
        <w:t>Kaufmannn</w:t>
      </w:r>
      <w:proofErr w:type="spellEnd"/>
      <w:r w:rsidR="00B62139" w:rsidRPr="0075504A">
        <w:rPr>
          <w:rFonts w:ascii="Arial" w:hAnsi="Arial" w:cs="Arial"/>
          <w:sz w:val="20"/>
          <w:szCs w:val="24"/>
        </w:rPr>
        <w:t>, a nevycházel tak</w:t>
      </w:r>
      <w:r w:rsidR="00F509BA" w:rsidRPr="0075504A">
        <w:rPr>
          <w:rFonts w:ascii="Arial" w:hAnsi="Arial" w:cs="Arial"/>
          <w:sz w:val="20"/>
          <w:szCs w:val="24"/>
        </w:rPr>
        <w:t xml:space="preserve"> z pařížských událostí kolem roku 1789, ale z myšlenkových proudů 18. století – určovaných osvícenstvím, osvobozením individua a rozchodem </w:t>
      </w:r>
      <w:r w:rsidRPr="0075504A">
        <w:rPr>
          <w:rFonts w:ascii="Arial" w:hAnsi="Arial" w:cs="Arial"/>
          <w:sz w:val="20"/>
          <w:szCs w:val="24"/>
        </w:rPr>
        <w:t>se starými tradicemi v oblastech</w:t>
      </w:r>
      <w:r w:rsidR="00F509BA" w:rsidRPr="0075504A">
        <w:rPr>
          <w:rFonts w:ascii="Arial" w:hAnsi="Arial" w:cs="Arial"/>
          <w:sz w:val="20"/>
          <w:szCs w:val="24"/>
        </w:rPr>
        <w:t xml:space="preserve"> vědy, výchovy a umění – kterých se tito architekti chopili a </w:t>
      </w:r>
      <w:r w:rsidRPr="0075504A">
        <w:rPr>
          <w:rFonts w:ascii="Arial" w:hAnsi="Arial" w:cs="Arial"/>
          <w:sz w:val="20"/>
          <w:szCs w:val="24"/>
        </w:rPr>
        <w:t>usilovali o jejich vyjádření vlastní</w:t>
      </w:r>
      <w:r w:rsidR="00F509BA" w:rsidRPr="0075504A">
        <w:rPr>
          <w:rFonts w:ascii="Arial" w:hAnsi="Arial" w:cs="Arial"/>
          <w:sz w:val="20"/>
          <w:szCs w:val="24"/>
        </w:rPr>
        <w:t>mi prostředky.</w:t>
      </w:r>
    </w:p>
    <w:p w14:paraId="369A1E47" w14:textId="77777777" w:rsidR="00F509BA" w:rsidRPr="0075504A" w:rsidRDefault="00F509BA" w:rsidP="00C5421B">
      <w:pPr>
        <w:spacing w:after="0" w:line="360" w:lineRule="auto"/>
        <w:ind w:firstLine="426"/>
        <w:rPr>
          <w:rFonts w:ascii="Arial" w:hAnsi="Arial" w:cs="Arial"/>
          <w:sz w:val="20"/>
          <w:szCs w:val="24"/>
        </w:rPr>
      </w:pPr>
      <w:r w:rsidRPr="0075504A">
        <w:rPr>
          <w:rFonts w:ascii="Arial" w:hAnsi="Arial" w:cs="Arial"/>
          <w:sz w:val="20"/>
          <w:szCs w:val="24"/>
        </w:rPr>
        <w:t xml:space="preserve">Revoluční architektura se rozvíjela </w:t>
      </w:r>
      <w:r w:rsidR="00CE6693" w:rsidRPr="0075504A">
        <w:rPr>
          <w:rFonts w:ascii="Arial" w:hAnsi="Arial" w:cs="Arial"/>
          <w:sz w:val="20"/>
          <w:szCs w:val="24"/>
        </w:rPr>
        <w:t xml:space="preserve">zhruba </w:t>
      </w:r>
      <w:r w:rsidRPr="0075504A">
        <w:rPr>
          <w:rFonts w:ascii="Arial" w:hAnsi="Arial" w:cs="Arial"/>
          <w:sz w:val="20"/>
          <w:szCs w:val="24"/>
        </w:rPr>
        <w:t>mezi léty 1770-1800 především ve Francii, ale také třeba v Něme</w:t>
      </w:r>
      <w:r w:rsidR="00CD1449">
        <w:rPr>
          <w:rFonts w:ascii="Arial" w:hAnsi="Arial" w:cs="Arial"/>
          <w:sz w:val="20"/>
          <w:szCs w:val="24"/>
        </w:rPr>
        <w:t>cku nebo Itálii. Bývá nazývána</w:t>
      </w:r>
      <w:r w:rsidRPr="0075504A">
        <w:rPr>
          <w:rFonts w:ascii="Arial" w:hAnsi="Arial" w:cs="Arial"/>
          <w:sz w:val="20"/>
          <w:szCs w:val="24"/>
        </w:rPr>
        <w:t xml:space="preserve"> i</w:t>
      </w:r>
      <w:r w:rsidR="00CD1449">
        <w:rPr>
          <w:rFonts w:ascii="Arial" w:hAnsi="Arial" w:cs="Arial"/>
          <w:sz w:val="20"/>
          <w:szCs w:val="24"/>
        </w:rPr>
        <w:t xml:space="preserve"> jako „hovořící architektura“, neboť</w:t>
      </w:r>
      <w:r w:rsidRPr="0075504A">
        <w:rPr>
          <w:rFonts w:ascii="Arial" w:hAnsi="Arial" w:cs="Arial"/>
          <w:sz w:val="20"/>
          <w:szCs w:val="24"/>
        </w:rPr>
        <w:t xml:space="preserve"> kromě souh</w:t>
      </w:r>
      <w:r w:rsidR="00B62139" w:rsidRPr="0075504A">
        <w:rPr>
          <w:rFonts w:ascii="Arial" w:hAnsi="Arial" w:cs="Arial"/>
          <w:sz w:val="20"/>
          <w:szCs w:val="24"/>
        </w:rPr>
        <w:t>ry estetiky a soudobé filozofie</w:t>
      </w:r>
      <w:r w:rsidRPr="0075504A">
        <w:rPr>
          <w:rFonts w:ascii="Arial" w:hAnsi="Arial" w:cs="Arial"/>
          <w:sz w:val="20"/>
          <w:szCs w:val="24"/>
        </w:rPr>
        <w:t xml:space="preserve"> byla st</w:t>
      </w:r>
      <w:r w:rsidR="00C5421B" w:rsidRPr="0075504A">
        <w:rPr>
          <w:rFonts w:ascii="Arial" w:hAnsi="Arial" w:cs="Arial"/>
          <w:sz w:val="20"/>
          <w:szCs w:val="24"/>
        </w:rPr>
        <w:t xml:space="preserve">ejně důležitá i </w:t>
      </w:r>
      <w:r w:rsidR="002331C0">
        <w:rPr>
          <w:rFonts w:ascii="Arial" w:hAnsi="Arial" w:cs="Arial"/>
          <w:sz w:val="20"/>
          <w:szCs w:val="24"/>
        </w:rPr>
        <w:t xml:space="preserve">její </w:t>
      </w:r>
      <w:r w:rsidR="00C5421B" w:rsidRPr="0075504A">
        <w:rPr>
          <w:rFonts w:ascii="Arial" w:hAnsi="Arial" w:cs="Arial"/>
          <w:sz w:val="20"/>
          <w:szCs w:val="24"/>
        </w:rPr>
        <w:t>symboličnost. S</w:t>
      </w:r>
      <w:r w:rsidRPr="0075504A">
        <w:rPr>
          <w:rFonts w:ascii="Arial" w:hAnsi="Arial" w:cs="Arial"/>
          <w:sz w:val="20"/>
          <w:szCs w:val="24"/>
        </w:rPr>
        <w:t xml:space="preserve">tavba se měla stát symbolem a znakem toho, co a koho reprezentuje. K tomu bylo zapotřebí oprostit se od historických řadů a strojeného </w:t>
      </w:r>
      <w:r w:rsidR="00B62139" w:rsidRPr="0075504A">
        <w:rPr>
          <w:rFonts w:ascii="Arial" w:hAnsi="Arial" w:cs="Arial"/>
          <w:sz w:val="20"/>
          <w:szCs w:val="24"/>
        </w:rPr>
        <w:t>ornamentu, a zaměřit se na formy</w:t>
      </w:r>
      <w:r w:rsidR="00F00795" w:rsidRPr="0075504A">
        <w:rPr>
          <w:rFonts w:ascii="Arial" w:hAnsi="Arial" w:cs="Arial"/>
          <w:sz w:val="20"/>
          <w:szCs w:val="24"/>
        </w:rPr>
        <w:t xml:space="preserve"> nové – </w:t>
      </w:r>
      <w:r w:rsidR="00CD1449">
        <w:rPr>
          <w:rFonts w:ascii="Arial" w:hAnsi="Arial" w:cs="Arial"/>
          <w:sz w:val="20"/>
          <w:szCs w:val="24"/>
        </w:rPr>
        <w:t xml:space="preserve">nejčastěji </w:t>
      </w:r>
      <w:r w:rsidR="00F00795" w:rsidRPr="0075504A">
        <w:rPr>
          <w:rFonts w:ascii="Arial" w:hAnsi="Arial" w:cs="Arial"/>
          <w:sz w:val="20"/>
          <w:szCs w:val="24"/>
        </w:rPr>
        <w:t xml:space="preserve">jednoduché a </w:t>
      </w:r>
      <w:r w:rsidR="00AC341C" w:rsidRPr="0075504A">
        <w:rPr>
          <w:rFonts w:ascii="Arial" w:hAnsi="Arial" w:cs="Arial"/>
          <w:sz w:val="20"/>
          <w:szCs w:val="24"/>
        </w:rPr>
        <w:t>pravidelné</w:t>
      </w:r>
      <w:r w:rsidR="00B62139" w:rsidRPr="0075504A">
        <w:rPr>
          <w:rFonts w:ascii="Arial" w:hAnsi="Arial" w:cs="Arial"/>
          <w:sz w:val="20"/>
          <w:szCs w:val="24"/>
        </w:rPr>
        <w:t xml:space="preserve"> geometrické tvar</w:t>
      </w:r>
      <w:r w:rsidRPr="0075504A">
        <w:rPr>
          <w:rFonts w:ascii="Arial" w:hAnsi="Arial" w:cs="Arial"/>
          <w:sz w:val="20"/>
          <w:szCs w:val="24"/>
        </w:rPr>
        <w:t xml:space="preserve">y. Dělo se tak obdobně, jako když renesanční architekti odmítli středověký styl, a příklonem k římské antice reagovali na ducha doby. </w:t>
      </w:r>
    </w:p>
    <w:p w14:paraId="51885758" w14:textId="77777777" w:rsidR="00F509BA" w:rsidRPr="0075504A" w:rsidRDefault="00F509BA" w:rsidP="00C5421B">
      <w:pPr>
        <w:spacing w:after="0" w:line="360" w:lineRule="auto"/>
        <w:ind w:firstLine="426"/>
        <w:rPr>
          <w:rFonts w:ascii="Arial" w:hAnsi="Arial" w:cs="Arial"/>
          <w:sz w:val="20"/>
          <w:szCs w:val="24"/>
        </w:rPr>
      </w:pPr>
      <w:r w:rsidRPr="0075504A">
        <w:rPr>
          <w:rFonts w:ascii="Arial" w:hAnsi="Arial" w:cs="Arial"/>
          <w:sz w:val="20"/>
          <w:szCs w:val="24"/>
        </w:rPr>
        <w:t xml:space="preserve">V konečných </w:t>
      </w:r>
      <w:r w:rsidR="00CE6693" w:rsidRPr="0075504A">
        <w:rPr>
          <w:rFonts w:ascii="Arial" w:hAnsi="Arial" w:cs="Arial"/>
          <w:sz w:val="20"/>
          <w:szCs w:val="24"/>
        </w:rPr>
        <w:t>výsledcích jsou to stavby založené</w:t>
      </w:r>
      <w:r w:rsidRPr="0075504A">
        <w:rPr>
          <w:rFonts w:ascii="Arial" w:hAnsi="Arial" w:cs="Arial"/>
          <w:sz w:val="20"/>
          <w:szCs w:val="24"/>
        </w:rPr>
        <w:t xml:space="preserve"> na zřetelnosti a monumentálnosti, jež</w:t>
      </w:r>
      <w:r w:rsidR="00CE6693" w:rsidRPr="0075504A">
        <w:rPr>
          <w:rFonts w:ascii="Arial" w:hAnsi="Arial" w:cs="Arial"/>
          <w:sz w:val="20"/>
          <w:szCs w:val="24"/>
        </w:rPr>
        <w:t xml:space="preserve"> byla autorům</w:t>
      </w:r>
      <w:r w:rsidRPr="0075504A">
        <w:rPr>
          <w:rFonts w:ascii="Arial" w:hAnsi="Arial" w:cs="Arial"/>
          <w:sz w:val="20"/>
          <w:szCs w:val="24"/>
        </w:rPr>
        <w:t xml:space="preserve"> často vyt</w:t>
      </w:r>
      <w:r w:rsidR="00F24751" w:rsidRPr="0075504A">
        <w:rPr>
          <w:rFonts w:ascii="Arial" w:hAnsi="Arial" w:cs="Arial"/>
          <w:sz w:val="20"/>
          <w:szCs w:val="24"/>
        </w:rPr>
        <w:t>ýkána</w:t>
      </w:r>
      <w:r w:rsidRPr="0075504A">
        <w:rPr>
          <w:rFonts w:ascii="Arial" w:hAnsi="Arial" w:cs="Arial"/>
          <w:sz w:val="20"/>
          <w:szCs w:val="24"/>
        </w:rPr>
        <w:t xml:space="preserve"> jako</w:t>
      </w:r>
      <w:r w:rsidR="00CE6693" w:rsidRPr="0075504A">
        <w:rPr>
          <w:rFonts w:ascii="Arial" w:hAnsi="Arial" w:cs="Arial"/>
          <w:sz w:val="20"/>
          <w:szCs w:val="24"/>
        </w:rPr>
        <w:t>žto megalomanie</w:t>
      </w:r>
      <w:r w:rsidR="00C5421B" w:rsidRPr="0075504A">
        <w:rPr>
          <w:rFonts w:ascii="Arial" w:hAnsi="Arial" w:cs="Arial"/>
          <w:sz w:val="20"/>
          <w:szCs w:val="24"/>
        </w:rPr>
        <w:t xml:space="preserve"> a </w:t>
      </w:r>
      <w:del w:id="1" w:author="Jakubecon" w:date="2015-02-09T10:59:00Z">
        <w:r w:rsidR="00C5421B" w:rsidRPr="0075504A" w:rsidDel="00D10D5D">
          <w:rPr>
            <w:rFonts w:ascii="Arial" w:hAnsi="Arial" w:cs="Arial"/>
            <w:sz w:val="20"/>
            <w:szCs w:val="24"/>
          </w:rPr>
          <w:delText>neprakticizmus</w:delText>
        </w:r>
      </w:del>
      <w:ins w:id="2" w:author="Jakubecon" w:date="2015-02-09T10:59:00Z">
        <w:r w:rsidR="00D10D5D">
          <w:rPr>
            <w:rFonts w:ascii="Arial" w:hAnsi="Arial" w:cs="Arial"/>
            <w:sz w:val="20"/>
            <w:szCs w:val="24"/>
          </w:rPr>
          <w:t>nepraktičnost</w:t>
        </w:r>
      </w:ins>
      <w:r w:rsidR="00CE6693" w:rsidRPr="0075504A">
        <w:rPr>
          <w:rFonts w:ascii="Arial" w:hAnsi="Arial" w:cs="Arial"/>
          <w:sz w:val="20"/>
          <w:szCs w:val="24"/>
        </w:rPr>
        <w:t>. Stavby</w:t>
      </w:r>
      <w:r w:rsidRPr="0075504A">
        <w:rPr>
          <w:rFonts w:ascii="Arial" w:hAnsi="Arial" w:cs="Arial"/>
          <w:sz w:val="20"/>
          <w:szCs w:val="24"/>
        </w:rPr>
        <w:t>, jejichž forma následuje funkci</w:t>
      </w:r>
      <w:r w:rsidR="00CE6693" w:rsidRPr="0075504A">
        <w:rPr>
          <w:rFonts w:ascii="Arial" w:hAnsi="Arial" w:cs="Arial"/>
          <w:sz w:val="20"/>
          <w:szCs w:val="24"/>
        </w:rPr>
        <w:t>,</w:t>
      </w:r>
      <w:r w:rsidR="00C5421B" w:rsidRPr="0075504A">
        <w:rPr>
          <w:rFonts w:ascii="Arial" w:hAnsi="Arial" w:cs="Arial"/>
          <w:sz w:val="20"/>
          <w:szCs w:val="24"/>
        </w:rPr>
        <w:t xml:space="preserve"> </w:t>
      </w:r>
      <w:r w:rsidR="002331C0">
        <w:rPr>
          <w:rFonts w:ascii="Arial" w:hAnsi="Arial" w:cs="Arial"/>
          <w:sz w:val="20"/>
          <w:szCs w:val="24"/>
        </w:rPr>
        <w:t xml:space="preserve">mnohdy zároveň řešící </w:t>
      </w:r>
      <w:r w:rsidRPr="0075504A">
        <w:rPr>
          <w:rFonts w:ascii="Arial" w:hAnsi="Arial" w:cs="Arial"/>
          <w:sz w:val="20"/>
          <w:szCs w:val="24"/>
        </w:rPr>
        <w:t>otázky nově vznikajících institucí</w:t>
      </w:r>
      <w:ins w:id="3" w:author="Jakubecon" w:date="2015-02-09T11:00:00Z">
        <w:r w:rsidR="000B28F3">
          <w:rPr>
            <w:rFonts w:ascii="Arial" w:hAnsi="Arial" w:cs="Arial"/>
            <w:sz w:val="20"/>
            <w:szCs w:val="24"/>
          </w:rPr>
          <w:t xml:space="preserve"> (bylo by na místě doplnit jakých….)</w:t>
        </w:r>
      </w:ins>
      <w:r w:rsidRPr="0075504A">
        <w:rPr>
          <w:rFonts w:ascii="Arial" w:hAnsi="Arial" w:cs="Arial"/>
          <w:sz w:val="20"/>
          <w:szCs w:val="24"/>
        </w:rPr>
        <w:t xml:space="preserve">. Ovšem také stavby, které </w:t>
      </w:r>
      <w:r w:rsidR="00CE6693" w:rsidRPr="0075504A">
        <w:rPr>
          <w:rFonts w:ascii="Arial" w:hAnsi="Arial" w:cs="Arial"/>
          <w:sz w:val="20"/>
          <w:szCs w:val="24"/>
        </w:rPr>
        <w:t>sic v architektonických a veřejných kruzíc</w:t>
      </w:r>
      <w:r w:rsidR="002331C0">
        <w:rPr>
          <w:rFonts w:ascii="Arial" w:hAnsi="Arial" w:cs="Arial"/>
          <w:sz w:val="20"/>
          <w:szCs w:val="24"/>
        </w:rPr>
        <w:t xml:space="preserve">h byly často diskutovány a objasňovány, </w:t>
      </w:r>
      <w:r w:rsidR="00CE6693" w:rsidRPr="0075504A">
        <w:rPr>
          <w:rFonts w:ascii="Arial" w:hAnsi="Arial" w:cs="Arial"/>
          <w:sz w:val="20"/>
          <w:szCs w:val="24"/>
        </w:rPr>
        <w:t>se jen zřídka v</w:t>
      </w:r>
      <w:r w:rsidR="00CD1449">
        <w:rPr>
          <w:rFonts w:ascii="Arial" w:hAnsi="Arial" w:cs="Arial"/>
          <w:sz w:val="20"/>
          <w:szCs w:val="24"/>
        </w:rPr>
        <w:t>ytrhly z velkoformátových grafi</w:t>
      </w:r>
      <w:r w:rsidR="00CE6693" w:rsidRPr="0075504A">
        <w:rPr>
          <w:rFonts w:ascii="Arial" w:hAnsi="Arial" w:cs="Arial"/>
          <w:sz w:val="20"/>
          <w:szCs w:val="24"/>
        </w:rPr>
        <w:t>ckých listů.</w:t>
      </w:r>
    </w:p>
    <w:p w14:paraId="768BA4BB" w14:textId="77777777" w:rsidR="00FE24AB" w:rsidRPr="0075504A" w:rsidRDefault="00CE6693" w:rsidP="00C5421B">
      <w:pPr>
        <w:spacing w:after="0" w:line="360" w:lineRule="auto"/>
        <w:ind w:firstLine="426"/>
        <w:rPr>
          <w:rFonts w:ascii="Arial" w:hAnsi="Arial" w:cs="Arial"/>
          <w:sz w:val="20"/>
          <w:szCs w:val="24"/>
        </w:rPr>
      </w:pPr>
      <w:r w:rsidRPr="0075504A">
        <w:rPr>
          <w:rFonts w:ascii="Arial" w:hAnsi="Arial" w:cs="Arial"/>
          <w:sz w:val="20"/>
          <w:szCs w:val="24"/>
        </w:rPr>
        <w:t>Nicméně přestože</w:t>
      </w:r>
      <w:r w:rsidR="00F509BA" w:rsidRPr="0075504A">
        <w:rPr>
          <w:rFonts w:ascii="Arial" w:hAnsi="Arial" w:cs="Arial"/>
          <w:sz w:val="20"/>
          <w:szCs w:val="24"/>
        </w:rPr>
        <w:t xml:space="preserve"> většina z návrhů nikdy nebyla ať z</w:t>
      </w:r>
      <w:r w:rsidR="007F6C96">
        <w:rPr>
          <w:rFonts w:ascii="Arial" w:hAnsi="Arial" w:cs="Arial"/>
          <w:sz w:val="20"/>
          <w:szCs w:val="24"/>
        </w:rPr>
        <w:t> </w:t>
      </w:r>
      <w:r w:rsidR="00F509BA" w:rsidRPr="0075504A">
        <w:rPr>
          <w:rFonts w:ascii="Arial" w:hAnsi="Arial" w:cs="Arial"/>
          <w:sz w:val="20"/>
          <w:szCs w:val="24"/>
        </w:rPr>
        <w:t>technických</w:t>
      </w:r>
      <w:r w:rsidR="007F6C96">
        <w:rPr>
          <w:rFonts w:ascii="Arial" w:hAnsi="Arial" w:cs="Arial"/>
          <w:sz w:val="20"/>
          <w:szCs w:val="24"/>
        </w:rPr>
        <w:t>,</w:t>
      </w:r>
      <w:r w:rsidR="00F509BA" w:rsidRPr="0075504A">
        <w:rPr>
          <w:rFonts w:ascii="Arial" w:hAnsi="Arial" w:cs="Arial"/>
          <w:sz w:val="20"/>
          <w:szCs w:val="24"/>
        </w:rPr>
        <w:t xml:space="preserve"> či finančních důvodů </w:t>
      </w:r>
      <w:r w:rsidR="002331C0">
        <w:rPr>
          <w:rFonts w:ascii="Arial" w:hAnsi="Arial" w:cs="Arial"/>
          <w:sz w:val="20"/>
          <w:szCs w:val="24"/>
        </w:rPr>
        <w:t>zrealizována</w:t>
      </w:r>
      <w:r w:rsidR="00F509BA" w:rsidRPr="0075504A">
        <w:rPr>
          <w:rFonts w:ascii="Arial" w:hAnsi="Arial" w:cs="Arial"/>
          <w:sz w:val="20"/>
          <w:szCs w:val="24"/>
        </w:rPr>
        <w:t xml:space="preserve">, revoluční i porevoluční nepokoje navíc zredukovaly </w:t>
      </w:r>
      <w:r w:rsidR="007F6C96">
        <w:rPr>
          <w:rFonts w:ascii="Arial" w:hAnsi="Arial" w:cs="Arial"/>
          <w:sz w:val="20"/>
          <w:szCs w:val="24"/>
        </w:rPr>
        <w:t>nevelký</w:t>
      </w:r>
      <w:r w:rsidRPr="0075504A">
        <w:rPr>
          <w:rFonts w:ascii="Arial" w:hAnsi="Arial" w:cs="Arial"/>
          <w:sz w:val="20"/>
          <w:szCs w:val="24"/>
        </w:rPr>
        <w:t xml:space="preserve"> </w:t>
      </w:r>
      <w:r w:rsidR="00F509BA" w:rsidRPr="0075504A">
        <w:rPr>
          <w:rFonts w:ascii="Arial" w:hAnsi="Arial" w:cs="Arial"/>
          <w:sz w:val="20"/>
          <w:szCs w:val="24"/>
        </w:rPr>
        <w:t xml:space="preserve">počet </w:t>
      </w:r>
      <w:r w:rsidR="002331C0">
        <w:rPr>
          <w:rFonts w:ascii="Arial" w:hAnsi="Arial" w:cs="Arial"/>
          <w:sz w:val="20"/>
          <w:szCs w:val="24"/>
        </w:rPr>
        <w:t>těch stojících</w:t>
      </w:r>
      <w:r w:rsidR="00F509BA" w:rsidRPr="0075504A">
        <w:rPr>
          <w:rFonts w:ascii="Arial" w:hAnsi="Arial" w:cs="Arial"/>
          <w:sz w:val="20"/>
          <w:szCs w:val="24"/>
        </w:rPr>
        <w:t xml:space="preserve"> staveb, a taktéž byly příčinou, že se </w:t>
      </w:r>
      <w:r w:rsidR="007F6C96">
        <w:rPr>
          <w:rFonts w:ascii="Arial" w:hAnsi="Arial" w:cs="Arial"/>
          <w:sz w:val="20"/>
          <w:szCs w:val="24"/>
        </w:rPr>
        <w:t xml:space="preserve">některé </w:t>
      </w:r>
      <w:r w:rsidR="00F509BA" w:rsidRPr="0075504A">
        <w:rPr>
          <w:rFonts w:ascii="Arial" w:hAnsi="Arial" w:cs="Arial"/>
          <w:sz w:val="20"/>
          <w:szCs w:val="24"/>
        </w:rPr>
        <w:t>spisy těcht</w:t>
      </w:r>
      <w:r w:rsidR="00F24751" w:rsidRPr="0075504A">
        <w:rPr>
          <w:rFonts w:ascii="Arial" w:hAnsi="Arial" w:cs="Arial"/>
          <w:sz w:val="20"/>
          <w:szCs w:val="24"/>
        </w:rPr>
        <w:t>o architektů a jejich návrhy</w:t>
      </w:r>
      <w:r w:rsidR="007F6C96">
        <w:rPr>
          <w:rFonts w:ascii="Arial" w:hAnsi="Arial" w:cs="Arial"/>
          <w:sz w:val="20"/>
          <w:szCs w:val="24"/>
        </w:rPr>
        <w:t xml:space="preserve">, což se týká především </w:t>
      </w:r>
      <w:proofErr w:type="spellStart"/>
      <w:r w:rsidR="007F6C96">
        <w:rPr>
          <w:rFonts w:ascii="Arial" w:hAnsi="Arial" w:cs="Arial"/>
          <w:sz w:val="20"/>
          <w:szCs w:val="24"/>
        </w:rPr>
        <w:t>Boulléeho</w:t>
      </w:r>
      <w:proofErr w:type="spellEnd"/>
      <w:r w:rsidR="007F6C96">
        <w:rPr>
          <w:rFonts w:ascii="Arial" w:hAnsi="Arial" w:cs="Arial"/>
          <w:sz w:val="20"/>
          <w:szCs w:val="24"/>
        </w:rPr>
        <w:t>,</w:t>
      </w:r>
      <w:r w:rsidR="00F24751" w:rsidRPr="0075504A">
        <w:rPr>
          <w:rFonts w:ascii="Arial" w:hAnsi="Arial" w:cs="Arial"/>
          <w:sz w:val="20"/>
          <w:szCs w:val="24"/>
        </w:rPr>
        <w:t xml:space="preserve"> na téměř 140 dalších let</w:t>
      </w:r>
      <w:r w:rsidR="00F509BA" w:rsidRPr="0075504A">
        <w:rPr>
          <w:rFonts w:ascii="Arial" w:hAnsi="Arial" w:cs="Arial"/>
          <w:sz w:val="20"/>
          <w:szCs w:val="24"/>
        </w:rPr>
        <w:t xml:space="preserve"> nedostaly k veřejnosti. Až </w:t>
      </w:r>
      <w:r w:rsidRPr="0075504A">
        <w:rPr>
          <w:rFonts w:ascii="Arial" w:hAnsi="Arial" w:cs="Arial"/>
          <w:sz w:val="20"/>
          <w:szCs w:val="24"/>
        </w:rPr>
        <w:t xml:space="preserve">zejména </w:t>
      </w:r>
      <w:r w:rsidR="00F509BA" w:rsidRPr="0075504A">
        <w:rPr>
          <w:rFonts w:ascii="Arial" w:hAnsi="Arial" w:cs="Arial"/>
          <w:sz w:val="20"/>
          <w:szCs w:val="24"/>
        </w:rPr>
        <w:t>zásluhou</w:t>
      </w:r>
      <w:r w:rsidRPr="0075504A">
        <w:rPr>
          <w:rFonts w:ascii="Arial" w:hAnsi="Arial" w:cs="Arial"/>
          <w:sz w:val="20"/>
          <w:szCs w:val="24"/>
        </w:rPr>
        <w:t xml:space="preserve"> </w:t>
      </w:r>
      <w:r w:rsidR="00AE6644" w:rsidRPr="0075504A">
        <w:rPr>
          <w:rFonts w:ascii="Arial" w:hAnsi="Arial" w:cs="Arial"/>
          <w:sz w:val="20"/>
          <w:szCs w:val="24"/>
        </w:rPr>
        <w:t xml:space="preserve">řady publikací </w:t>
      </w:r>
      <w:r w:rsidRPr="0075504A">
        <w:rPr>
          <w:rFonts w:ascii="Arial" w:hAnsi="Arial" w:cs="Arial"/>
          <w:sz w:val="20"/>
          <w:szCs w:val="24"/>
        </w:rPr>
        <w:t>zmíněného Kaufmanna</w:t>
      </w:r>
      <w:r w:rsidR="00F509BA" w:rsidRPr="0075504A">
        <w:rPr>
          <w:rFonts w:ascii="Arial" w:hAnsi="Arial" w:cs="Arial"/>
          <w:sz w:val="20"/>
          <w:szCs w:val="24"/>
        </w:rPr>
        <w:t xml:space="preserve"> zůstává jejich znovuobjevení a seznámení s</w:t>
      </w:r>
      <w:r w:rsidR="00AE6644" w:rsidRPr="0075504A">
        <w:rPr>
          <w:rFonts w:ascii="Arial" w:hAnsi="Arial" w:cs="Arial"/>
          <w:sz w:val="20"/>
          <w:szCs w:val="24"/>
        </w:rPr>
        <w:t> </w:t>
      </w:r>
      <w:r w:rsidR="00F509BA" w:rsidRPr="0075504A">
        <w:rPr>
          <w:rFonts w:ascii="Arial" w:hAnsi="Arial" w:cs="Arial"/>
          <w:sz w:val="20"/>
          <w:szCs w:val="24"/>
        </w:rPr>
        <w:t>veřejností</w:t>
      </w:r>
      <w:r w:rsidR="00AE6644" w:rsidRPr="0075504A">
        <w:rPr>
          <w:rFonts w:ascii="Arial" w:hAnsi="Arial" w:cs="Arial"/>
          <w:sz w:val="20"/>
          <w:szCs w:val="24"/>
        </w:rPr>
        <w:t>.</w:t>
      </w:r>
    </w:p>
    <w:p w14:paraId="663B8B00" w14:textId="77777777" w:rsidR="00C5421B" w:rsidRPr="0075504A" w:rsidRDefault="00C5421B" w:rsidP="00C5421B">
      <w:pPr>
        <w:spacing w:after="0" w:line="360" w:lineRule="auto"/>
        <w:ind w:firstLine="426"/>
        <w:rPr>
          <w:rFonts w:ascii="Arial" w:hAnsi="Arial" w:cs="Arial"/>
          <w:sz w:val="20"/>
          <w:szCs w:val="24"/>
        </w:rPr>
      </w:pPr>
    </w:p>
    <w:p w14:paraId="15505C97" w14:textId="77777777" w:rsidR="00285DA5" w:rsidRPr="0075504A" w:rsidRDefault="00285DA5" w:rsidP="00C5421B">
      <w:pPr>
        <w:spacing w:after="0" w:line="360" w:lineRule="auto"/>
        <w:jc w:val="both"/>
        <w:rPr>
          <w:rFonts w:ascii="Arial" w:hAnsi="Arial" w:cs="Arial"/>
          <w:b/>
          <w:bCs/>
          <w:sz w:val="20"/>
          <w:szCs w:val="24"/>
        </w:rPr>
      </w:pPr>
      <w:proofErr w:type="spellStart"/>
      <w:r w:rsidRPr="0075504A">
        <w:rPr>
          <w:rFonts w:ascii="Arial" w:hAnsi="Arial" w:cs="Arial"/>
          <w:b/>
          <w:sz w:val="20"/>
          <w:szCs w:val="24"/>
        </w:rPr>
        <w:t>Étienne</w:t>
      </w:r>
      <w:proofErr w:type="spellEnd"/>
      <w:r w:rsidRPr="0075504A">
        <w:rPr>
          <w:rFonts w:ascii="Arial" w:hAnsi="Arial" w:cs="Arial"/>
          <w:b/>
          <w:sz w:val="20"/>
          <w:szCs w:val="24"/>
        </w:rPr>
        <w:t xml:space="preserve">-Louis </w:t>
      </w:r>
      <w:proofErr w:type="spellStart"/>
      <w:r w:rsidRPr="0075504A">
        <w:rPr>
          <w:rFonts w:ascii="Arial" w:hAnsi="Arial" w:cs="Arial"/>
          <w:b/>
          <w:sz w:val="20"/>
          <w:szCs w:val="24"/>
        </w:rPr>
        <w:t>Boullée</w:t>
      </w:r>
      <w:proofErr w:type="spellEnd"/>
    </w:p>
    <w:p w14:paraId="46FCBB50" w14:textId="77777777" w:rsidR="00B50576" w:rsidRPr="0075504A" w:rsidRDefault="00285DA5" w:rsidP="00C5421B">
      <w:pPr>
        <w:spacing w:after="0" w:line="360" w:lineRule="auto"/>
        <w:jc w:val="both"/>
        <w:rPr>
          <w:rFonts w:ascii="Arial" w:hAnsi="Arial" w:cs="Arial"/>
          <w:b/>
          <w:bCs/>
          <w:sz w:val="20"/>
          <w:szCs w:val="24"/>
        </w:rPr>
      </w:pPr>
      <w:r w:rsidRPr="0075504A">
        <w:rPr>
          <w:rFonts w:ascii="Arial" w:hAnsi="Arial" w:cs="Arial"/>
          <w:bCs/>
          <w:sz w:val="16"/>
          <w:szCs w:val="20"/>
        </w:rPr>
        <w:t>(</w:t>
      </w:r>
      <w:r w:rsidR="00FA0DF9" w:rsidRPr="0075504A">
        <w:rPr>
          <w:rFonts w:ascii="Arial" w:hAnsi="Arial" w:cs="Arial"/>
          <w:bCs/>
          <w:sz w:val="16"/>
          <w:szCs w:val="20"/>
        </w:rPr>
        <w:t xml:space="preserve">12. 2. </w:t>
      </w:r>
      <w:r w:rsidRPr="0075504A">
        <w:rPr>
          <w:rFonts w:ascii="Arial" w:hAnsi="Arial" w:cs="Arial"/>
          <w:bCs/>
          <w:sz w:val="16"/>
          <w:szCs w:val="20"/>
        </w:rPr>
        <w:t>1728</w:t>
      </w:r>
      <w:r w:rsidR="007177EA" w:rsidRPr="0075504A">
        <w:rPr>
          <w:rFonts w:ascii="Arial" w:hAnsi="Arial" w:cs="Arial"/>
          <w:bCs/>
          <w:sz w:val="16"/>
          <w:szCs w:val="20"/>
        </w:rPr>
        <w:t>,</w:t>
      </w:r>
      <w:r w:rsidRPr="0075504A">
        <w:rPr>
          <w:rFonts w:ascii="Arial" w:hAnsi="Arial" w:cs="Arial"/>
          <w:bCs/>
          <w:sz w:val="16"/>
          <w:szCs w:val="20"/>
        </w:rPr>
        <w:t xml:space="preserve"> Paříž</w:t>
      </w:r>
      <w:r w:rsidR="005A44DB" w:rsidRPr="0075504A">
        <w:rPr>
          <w:rFonts w:ascii="Arial" w:hAnsi="Arial" w:cs="Arial"/>
          <w:bCs/>
          <w:sz w:val="16"/>
          <w:szCs w:val="20"/>
        </w:rPr>
        <w:t xml:space="preserve"> – </w:t>
      </w:r>
      <w:r w:rsidR="00FA0DF9" w:rsidRPr="0075504A">
        <w:rPr>
          <w:rFonts w:ascii="Arial" w:hAnsi="Arial" w:cs="Arial"/>
          <w:bCs/>
          <w:sz w:val="16"/>
          <w:szCs w:val="20"/>
        </w:rPr>
        <w:t xml:space="preserve">6. 2. </w:t>
      </w:r>
      <w:r w:rsidR="005A44DB" w:rsidRPr="0075504A">
        <w:rPr>
          <w:rFonts w:ascii="Arial" w:hAnsi="Arial" w:cs="Arial"/>
          <w:bCs/>
          <w:sz w:val="16"/>
          <w:szCs w:val="20"/>
        </w:rPr>
        <w:t>1799</w:t>
      </w:r>
      <w:r w:rsidR="007177EA" w:rsidRPr="0075504A">
        <w:rPr>
          <w:rFonts w:ascii="Arial" w:hAnsi="Arial" w:cs="Arial"/>
          <w:bCs/>
          <w:sz w:val="16"/>
          <w:szCs w:val="20"/>
        </w:rPr>
        <w:t>,</w:t>
      </w:r>
      <w:r w:rsidR="00B50576" w:rsidRPr="0075504A">
        <w:rPr>
          <w:rFonts w:ascii="Arial" w:hAnsi="Arial" w:cs="Arial"/>
          <w:bCs/>
          <w:sz w:val="16"/>
          <w:szCs w:val="20"/>
        </w:rPr>
        <w:t xml:space="preserve"> </w:t>
      </w:r>
      <w:proofErr w:type="spellStart"/>
      <w:r w:rsidR="00B50576" w:rsidRPr="0075504A">
        <w:rPr>
          <w:rFonts w:ascii="Arial" w:hAnsi="Arial" w:cs="Arial"/>
          <w:bCs/>
          <w:sz w:val="16"/>
          <w:szCs w:val="20"/>
        </w:rPr>
        <w:t>Barbizon</w:t>
      </w:r>
      <w:proofErr w:type="spellEnd"/>
      <w:r w:rsidR="00B50576" w:rsidRPr="0075504A">
        <w:rPr>
          <w:rFonts w:ascii="Arial" w:hAnsi="Arial" w:cs="Arial"/>
          <w:bCs/>
          <w:sz w:val="16"/>
          <w:szCs w:val="20"/>
        </w:rPr>
        <w:t>)</w:t>
      </w:r>
    </w:p>
    <w:p w14:paraId="68AAB737" w14:textId="77777777" w:rsidR="00B50576" w:rsidRPr="0075504A" w:rsidRDefault="00B50576" w:rsidP="00C5421B">
      <w:pPr>
        <w:spacing w:after="0" w:line="360" w:lineRule="auto"/>
        <w:jc w:val="both"/>
        <w:rPr>
          <w:rFonts w:ascii="Arial" w:hAnsi="Arial" w:cs="Arial"/>
          <w:bCs/>
          <w:sz w:val="20"/>
          <w:szCs w:val="24"/>
        </w:rPr>
      </w:pPr>
    </w:p>
    <w:p w14:paraId="784399EF" w14:textId="77777777" w:rsidR="002A7F4D" w:rsidRPr="0075504A" w:rsidRDefault="00285DA5" w:rsidP="00C5421B">
      <w:pPr>
        <w:spacing w:after="0" w:line="360" w:lineRule="auto"/>
        <w:ind w:firstLine="426"/>
        <w:rPr>
          <w:rFonts w:ascii="Arial" w:hAnsi="Arial" w:cs="Arial"/>
          <w:sz w:val="20"/>
          <w:szCs w:val="24"/>
        </w:rPr>
      </w:pPr>
      <w:proofErr w:type="spellStart"/>
      <w:r w:rsidRPr="0075504A">
        <w:rPr>
          <w:rFonts w:ascii="Arial" w:hAnsi="Arial" w:cs="Arial"/>
          <w:sz w:val="20"/>
          <w:szCs w:val="24"/>
        </w:rPr>
        <w:t>É</w:t>
      </w:r>
      <w:r w:rsidR="00CA0A86" w:rsidRPr="0075504A">
        <w:rPr>
          <w:rFonts w:ascii="Arial" w:hAnsi="Arial" w:cs="Arial"/>
          <w:sz w:val="20"/>
          <w:szCs w:val="24"/>
        </w:rPr>
        <w:t>tienne</w:t>
      </w:r>
      <w:proofErr w:type="spellEnd"/>
      <w:r w:rsidR="00CA0A86" w:rsidRPr="0075504A">
        <w:rPr>
          <w:rFonts w:ascii="Arial" w:hAnsi="Arial" w:cs="Arial"/>
          <w:sz w:val="20"/>
          <w:szCs w:val="24"/>
        </w:rPr>
        <w:t xml:space="preserve">-Louis </w:t>
      </w:r>
      <w:proofErr w:type="spellStart"/>
      <w:r w:rsidR="00CA0A86" w:rsidRPr="0075504A">
        <w:rPr>
          <w:rFonts w:ascii="Arial" w:hAnsi="Arial" w:cs="Arial"/>
          <w:sz w:val="20"/>
          <w:szCs w:val="24"/>
        </w:rPr>
        <w:t>Boullée</w:t>
      </w:r>
      <w:proofErr w:type="spellEnd"/>
      <w:r w:rsidR="008D7665" w:rsidRPr="0075504A">
        <w:rPr>
          <w:rFonts w:ascii="Arial" w:hAnsi="Arial" w:cs="Arial"/>
          <w:sz w:val="20"/>
          <w:szCs w:val="24"/>
        </w:rPr>
        <w:t xml:space="preserve"> </w:t>
      </w:r>
      <w:r w:rsidR="00CA0A86" w:rsidRPr="0075504A">
        <w:rPr>
          <w:rFonts w:ascii="Arial" w:hAnsi="Arial" w:cs="Arial"/>
          <w:sz w:val="20"/>
          <w:szCs w:val="24"/>
        </w:rPr>
        <w:t>žil, studoval a pracoval v Paříži.</w:t>
      </w:r>
      <w:r w:rsidR="00A21EF6" w:rsidRPr="0075504A">
        <w:rPr>
          <w:rFonts w:ascii="Arial" w:hAnsi="Arial" w:cs="Arial"/>
          <w:sz w:val="20"/>
          <w:szCs w:val="24"/>
        </w:rPr>
        <w:t xml:space="preserve"> V mládí se toužil stát malířem, avšak následujíc přání svého otce, také architekta, pokračoval v jeho šlépějích. </w:t>
      </w:r>
      <w:r w:rsidR="00A21EF6" w:rsidRPr="0075504A">
        <w:rPr>
          <w:rFonts w:ascii="Arial" w:hAnsi="Arial" w:cs="Arial"/>
          <w:i/>
          <w:sz w:val="20"/>
          <w:szCs w:val="24"/>
        </w:rPr>
        <w:t xml:space="preserve">„Protože tehdy k „řemeslu“ architekta patřilo kreslířské umění, dal ho nejprve do učení k jednomu malíři. Z té doby pochází </w:t>
      </w:r>
      <w:proofErr w:type="spellStart"/>
      <w:r w:rsidR="002A7F4D" w:rsidRPr="0075504A">
        <w:rPr>
          <w:rFonts w:ascii="Arial" w:hAnsi="Arial" w:cs="Arial"/>
          <w:i/>
          <w:sz w:val="20"/>
          <w:szCs w:val="24"/>
        </w:rPr>
        <w:t>Boulléeho</w:t>
      </w:r>
      <w:proofErr w:type="spellEnd"/>
      <w:r w:rsidR="002A7F4D" w:rsidRPr="0075504A">
        <w:rPr>
          <w:rFonts w:ascii="Arial" w:hAnsi="Arial" w:cs="Arial"/>
          <w:i/>
          <w:sz w:val="20"/>
          <w:szCs w:val="24"/>
        </w:rPr>
        <w:t xml:space="preserve"> láska k malířství, kterou dokládá </w:t>
      </w:r>
      <w:proofErr w:type="spellStart"/>
      <w:r w:rsidR="002A7F4D" w:rsidRPr="0075504A">
        <w:rPr>
          <w:rFonts w:ascii="Arial" w:hAnsi="Arial" w:cs="Arial"/>
          <w:i/>
          <w:sz w:val="20"/>
          <w:szCs w:val="24"/>
        </w:rPr>
        <w:t>Essai</w:t>
      </w:r>
      <w:proofErr w:type="spellEnd"/>
      <w:r w:rsidR="002A7F4D" w:rsidRPr="0075504A">
        <w:rPr>
          <w:rFonts w:ascii="Arial" w:hAnsi="Arial" w:cs="Arial"/>
          <w:i/>
          <w:sz w:val="20"/>
          <w:szCs w:val="24"/>
        </w:rPr>
        <w:t xml:space="preserve"> </w:t>
      </w:r>
      <w:proofErr w:type="spellStart"/>
      <w:r w:rsidR="002A7F4D" w:rsidRPr="0075504A">
        <w:rPr>
          <w:rFonts w:ascii="Arial" w:hAnsi="Arial" w:cs="Arial"/>
          <w:i/>
          <w:sz w:val="20"/>
          <w:szCs w:val="24"/>
        </w:rPr>
        <w:t>sur</w:t>
      </w:r>
      <w:proofErr w:type="spellEnd"/>
      <w:r w:rsidR="002A7F4D" w:rsidRPr="0075504A">
        <w:rPr>
          <w:rFonts w:ascii="Arial" w:hAnsi="Arial" w:cs="Arial"/>
          <w:i/>
          <w:sz w:val="20"/>
          <w:szCs w:val="24"/>
        </w:rPr>
        <w:t xml:space="preserve"> </w:t>
      </w:r>
      <w:proofErr w:type="spellStart"/>
      <w:r w:rsidR="002A7F4D" w:rsidRPr="0075504A">
        <w:rPr>
          <w:rFonts w:ascii="Arial" w:hAnsi="Arial" w:cs="Arial"/>
          <w:i/>
          <w:sz w:val="20"/>
          <w:szCs w:val="24"/>
        </w:rPr>
        <w:t>l’Art</w:t>
      </w:r>
      <w:proofErr w:type="spellEnd"/>
      <w:r w:rsidR="002A7F4D" w:rsidRPr="0075504A">
        <w:rPr>
          <w:rFonts w:ascii="Arial" w:hAnsi="Arial" w:cs="Arial"/>
          <w:i/>
          <w:sz w:val="20"/>
          <w:szCs w:val="24"/>
        </w:rPr>
        <w:t xml:space="preserve">, v jehož záhlaví čteme motto „Ed </w:t>
      </w:r>
      <w:proofErr w:type="spellStart"/>
      <w:r w:rsidR="002A7F4D" w:rsidRPr="0075504A">
        <w:rPr>
          <w:rFonts w:ascii="Arial" w:hAnsi="Arial" w:cs="Arial"/>
          <w:i/>
          <w:sz w:val="20"/>
          <w:szCs w:val="24"/>
        </w:rPr>
        <w:t>io</w:t>
      </w:r>
      <w:proofErr w:type="spellEnd"/>
      <w:r w:rsidR="002A7F4D" w:rsidRPr="0075504A">
        <w:rPr>
          <w:rFonts w:ascii="Arial" w:hAnsi="Arial" w:cs="Arial"/>
          <w:i/>
          <w:sz w:val="20"/>
          <w:szCs w:val="24"/>
        </w:rPr>
        <w:t xml:space="preserve"> </w:t>
      </w:r>
      <w:proofErr w:type="spellStart"/>
      <w:r w:rsidR="002A7F4D" w:rsidRPr="0075504A">
        <w:rPr>
          <w:rFonts w:ascii="Arial" w:hAnsi="Arial" w:cs="Arial"/>
          <w:i/>
          <w:sz w:val="20"/>
          <w:szCs w:val="24"/>
        </w:rPr>
        <w:t>anche</w:t>
      </w:r>
      <w:proofErr w:type="spellEnd"/>
      <w:r w:rsidR="002A7F4D" w:rsidRPr="0075504A">
        <w:rPr>
          <w:rFonts w:ascii="Arial" w:hAnsi="Arial" w:cs="Arial"/>
          <w:i/>
          <w:sz w:val="20"/>
          <w:szCs w:val="24"/>
        </w:rPr>
        <w:t xml:space="preserve"> son </w:t>
      </w:r>
      <w:proofErr w:type="spellStart"/>
      <w:r w:rsidR="002A7F4D" w:rsidRPr="0075504A">
        <w:rPr>
          <w:rFonts w:ascii="Arial" w:hAnsi="Arial" w:cs="Arial"/>
          <w:i/>
          <w:sz w:val="20"/>
          <w:szCs w:val="24"/>
        </w:rPr>
        <w:t>pittore</w:t>
      </w:r>
      <w:proofErr w:type="spellEnd"/>
      <w:r w:rsidR="002A7F4D" w:rsidRPr="0075504A">
        <w:rPr>
          <w:rFonts w:ascii="Arial" w:hAnsi="Arial" w:cs="Arial"/>
          <w:i/>
          <w:sz w:val="20"/>
          <w:szCs w:val="24"/>
        </w:rPr>
        <w:t>“</w:t>
      </w:r>
      <w:r w:rsidR="007F6C96">
        <w:rPr>
          <w:rStyle w:val="Znakapoznpodarou"/>
          <w:rFonts w:ascii="Arial" w:hAnsi="Arial" w:cs="Arial"/>
          <w:i/>
          <w:sz w:val="20"/>
          <w:szCs w:val="24"/>
        </w:rPr>
        <w:footnoteReference w:id="2"/>
      </w:r>
      <w:r w:rsidR="00A21EF6" w:rsidRPr="0075504A">
        <w:rPr>
          <w:rFonts w:ascii="Arial" w:hAnsi="Arial" w:cs="Arial"/>
          <w:i/>
          <w:sz w:val="20"/>
          <w:szCs w:val="24"/>
        </w:rPr>
        <w:t>. Architektura pro něj byla uměním – nebo poezií –, ne vědou nebo dílem inženýrů.“</w:t>
      </w:r>
      <w:r w:rsidR="00C426DC" w:rsidRPr="0075504A">
        <w:rPr>
          <w:rStyle w:val="Znakapoznpodarou"/>
          <w:rFonts w:ascii="Arial" w:hAnsi="Arial" w:cs="Arial"/>
          <w:sz w:val="20"/>
          <w:szCs w:val="24"/>
        </w:rPr>
        <w:footnoteReference w:id="3"/>
      </w:r>
      <w:r w:rsidR="00C426DC" w:rsidRPr="0075504A">
        <w:rPr>
          <w:rFonts w:ascii="Arial" w:hAnsi="Arial" w:cs="Arial"/>
          <w:sz w:val="20"/>
          <w:szCs w:val="24"/>
        </w:rPr>
        <w:t xml:space="preserve"> </w:t>
      </w:r>
    </w:p>
    <w:p w14:paraId="547567AD" w14:textId="77777777" w:rsidR="00055B9E" w:rsidRPr="0075504A" w:rsidRDefault="002A7F4D" w:rsidP="00C5421B">
      <w:pPr>
        <w:spacing w:after="0" w:line="360" w:lineRule="auto"/>
        <w:ind w:firstLine="426"/>
        <w:rPr>
          <w:rFonts w:ascii="Arial" w:hAnsi="Arial" w:cs="Arial"/>
          <w:sz w:val="20"/>
          <w:szCs w:val="24"/>
        </w:rPr>
      </w:pPr>
      <w:r w:rsidRPr="0075504A">
        <w:rPr>
          <w:rFonts w:ascii="Arial" w:hAnsi="Arial" w:cs="Arial"/>
          <w:sz w:val="20"/>
          <w:szCs w:val="24"/>
        </w:rPr>
        <w:t>Poté se vyučil</w:t>
      </w:r>
      <w:r w:rsidR="00CA0A86" w:rsidRPr="0075504A">
        <w:rPr>
          <w:rFonts w:ascii="Arial" w:hAnsi="Arial" w:cs="Arial"/>
          <w:sz w:val="20"/>
          <w:szCs w:val="24"/>
        </w:rPr>
        <w:t xml:space="preserve"> jako žák</w:t>
      </w:r>
      <w:r w:rsidR="00DD6F3D" w:rsidRPr="0075504A">
        <w:rPr>
          <w:rFonts w:ascii="Arial" w:hAnsi="Arial" w:cs="Arial"/>
          <w:sz w:val="20"/>
          <w:szCs w:val="24"/>
        </w:rPr>
        <w:t xml:space="preserve"> u</w:t>
      </w:r>
      <w:r w:rsidR="008D7665" w:rsidRPr="0075504A">
        <w:rPr>
          <w:rFonts w:ascii="Arial" w:hAnsi="Arial" w:cs="Arial"/>
          <w:sz w:val="20"/>
          <w:szCs w:val="24"/>
        </w:rPr>
        <w:t xml:space="preserve"> tradičních </w:t>
      </w:r>
      <w:r w:rsidR="00CA0A86" w:rsidRPr="0075504A">
        <w:rPr>
          <w:rFonts w:ascii="Arial" w:hAnsi="Arial" w:cs="Arial"/>
          <w:sz w:val="20"/>
          <w:szCs w:val="24"/>
        </w:rPr>
        <w:t>francouzských architektů</w:t>
      </w:r>
      <w:r w:rsidR="00DD6F3D" w:rsidRPr="0075504A">
        <w:rPr>
          <w:rFonts w:ascii="Arial" w:hAnsi="Arial" w:cs="Arial"/>
          <w:sz w:val="20"/>
          <w:szCs w:val="24"/>
        </w:rPr>
        <w:t xml:space="preserve"> 17. a 18. století</w:t>
      </w:r>
      <w:r w:rsidR="007F6C96">
        <w:rPr>
          <w:rFonts w:ascii="Arial" w:hAnsi="Arial" w:cs="Arial"/>
          <w:sz w:val="20"/>
          <w:szCs w:val="24"/>
        </w:rPr>
        <w:t xml:space="preserve"> – kromě jiných u</w:t>
      </w:r>
      <w:r w:rsidRPr="0075504A">
        <w:rPr>
          <w:rFonts w:ascii="Arial" w:hAnsi="Arial" w:cs="Arial"/>
          <w:sz w:val="20"/>
          <w:szCs w:val="24"/>
        </w:rPr>
        <w:t xml:space="preserve"> Jacquese-</w:t>
      </w:r>
      <w:proofErr w:type="spellStart"/>
      <w:r w:rsidRPr="0075504A">
        <w:rPr>
          <w:rFonts w:ascii="Arial" w:hAnsi="Arial" w:cs="Arial"/>
          <w:sz w:val="20"/>
          <w:szCs w:val="24"/>
        </w:rPr>
        <w:t>Françoise</w:t>
      </w:r>
      <w:proofErr w:type="spellEnd"/>
      <w:r w:rsidRPr="0075504A">
        <w:rPr>
          <w:rFonts w:ascii="Arial" w:hAnsi="Arial" w:cs="Arial"/>
          <w:sz w:val="20"/>
          <w:szCs w:val="24"/>
        </w:rPr>
        <w:t xml:space="preserve"> </w:t>
      </w:r>
      <w:proofErr w:type="spellStart"/>
      <w:r w:rsidRPr="0075504A">
        <w:rPr>
          <w:rFonts w:ascii="Arial" w:hAnsi="Arial" w:cs="Arial"/>
          <w:sz w:val="20"/>
          <w:szCs w:val="24"/>
        </w:rPr>
        <w:t>Blondela</w:t>
      </w:r>
      <w:proofErr w:type="spellEnd"/>
      <w:r w:rsidRPr="0075504A">
        <w:rPr>
          <w:rFonts w:ascii="Arial" w:hAnsi="Arial" w:cs="Arial"/>
          <w:sz w:val="20"/>
          <w:szCs w:val="24"/>
        </w:rPr>
        <w:t>, jehož přednášky měly velký ohlas</w:t>
      </w:r>
      <w:r w:rsidR="007F6C96">
        <w:rPr>
          <w:rFonts w:ascii="Arial" w:hAnsi="Arial" w:cs="Arial"/>
          <w:sz w:val="20"/>
          <w:szCs w:val="24"/>
        </w:rPr>
        <w:t>, a mezi jehož studenty</w:t>
      </w:r>
      <w:r w:rsidRPr="0075504A">
        <w:rPr>
          <w:rFonts w:ascii="Arial" w:hAnsi="Arial" w:cs="Arial"/>
          <w:sz w:val="20"/>
          <w:szCs w:val="24"/>
        </w:rPr>
        <w:t xml:space="preserve"> patřil i </w:t>
      </w:r>
      <w:proofErr w:type="gramStart"/>
      <w:r w:rsidR="006A74D1" w:rsidRPr="0075504A">
        <w:rPr>
          <w:rFonts w:ascii="Arial" w:hAnsi="Arial" w:cs="Arial"/>
          <w:sz w:val="20"/>
          <w:szCs w:val="24"/>
        </w:rPr>
        <w:t>C.-N.</w:t>
      </w:r>
      <w:proofErr w:type="gramEnd"/>
      <w:r w:rsidR="006A74D1" w:rsidRPr="0075504A">
        <w:rPr>
          <w:rFonts w:ascii="Arial" w:hAnsi="Arial" w:cs="Arial"/>
          <w:sz w:val="20"/>
          <w:szCs w:val="24"/>
        </w:rPr>
        <w:t xml:space="preserve"> </w:t>
      </w:r>
      <w:proofErr w:type="spellStart"/>
      <w:r w:rsidRPr="0075504A">
        <w:rPr>
          <w:rFonts w:ascii="Arial" w:hAnsi="Arial" w:cs="Arial"/>
          <w:sz w:val="20"/>
          <w:szCs w:val="24"/>
        </w:rPr>
        <w:t>Ledoux</w:t>
      </w:r>
      <w:proofErr w:type="spellEnd"/>
      <w:r w:rsidRPr="0075504A">
        <w:rPr>
          <w:rFonts w:ascii="Arial" w:hAnsi="Arial" w:cs="Arial"/>
          <w:sz w:val="20"/>
          <w:szCs w:val="24"/>
        </w:rPr>
        <w:t>. Už v</w:t>
      </w:r>
      <w:r w:rsidR="00F24751" w:rsidRPr="0075504A">
        <w:rPr>
          <w:rFonts w:ascii="Arial" w:hAnsi="Arial" w:cs="Arial"/>
          <w:sz w:val="20"/>
          <w:szCs w:val="24"/>
        </w:rPr>
        <w:t> devatenácti</w:t>
      </w:r>
      <w:r w:rsidRPr="0075504A">
        <w:rPr>
          <w:rFonts w:ascii="Arial" w:hAnsi="Arial" w:cs="Arial"/>
          <w:sz w:val="20"/>
          <w:szCs w:val="24"/>
        </w:rPr>
        <w:t xml:space="preserve"> letech se stal učitel</w:t>
      </w:r>
      <w:r w:rsidR="00AE6644" w:rsidRPr="0075504A">
        <w:rPr>
          <w:rFonts w:ascii="Arial" w:hAnsi="Arial" w:cs="Arial"/>
          <w:sz w:val="20"/>
          <w:szCs w:val="24"/>
        </w:rPr>
        <w:t xml:space="preserve">em, kým byl až do konce života. </w:t>
      </w:r>
      <w:r w:rsidR="00E80A2B" w:rsidRPr="0075504A">
        <w:rPr>
          <w:rFonts w:ascii="Arial" w:hAnsi="Arial" w:cs="Arial"/>
          <w:sz w:val="20"/>
          <w:szCs w:val="24"/>
        </w:rPr>
        <w:t>„</w:t>
      </w:r>
      <w:r w:rsidRPr="0075504A">
        <w:rPr>
          <w:rFonts w:ascii="Arial" w:hAnsi="Arial" w:cs="Arial"/>
          <w:i/>
          <w:sz w:val="20"/>
          <w:szCs w:val="24"/>
        </w:rPr>
        <w:t xml:space="preserve">V roce 1762 byl </w:t>
      </w:r>
      <w:proofErr w:type="spellStart"/>
      <w:r w:rsidRPr="0075504A">
        <w:rPr>
          <w:rFonts w:ascii="Arial" w:hAnsi="Arial" w:cs="Arial"/>
          <w:i/>
          <w:sz w:val="20"/>
          <w:szCs w:val="24"/>
        </w:rPr>
        <w:t>Boullée</w:t>
      </w:r>
      <w:proofErr w:type="spellEnd"/>
      <w:r w:rsidRPr="0075504A">
        <w:rPr>
          <w:rFonts w:ascii="Arial" w:hAnsi="Arial" w:cs="Arial"/>
          <w:i/>
          <w:sz w:val="20"/>
          <w:szCs w:val="24"/>
        </w:rPr>
        <w:t xml:space="preserve"> </w:t>
      </w:r>
      <w:r w:rsidRPr="0075504A">
        <w:rPr>
          <w:rFonts w:ascii="Arial" w:hAnsi="Arial" w:cs="Arial"/>
          <w:i/>
          <w:sz w:val="20"/>
          <w:szCs w:val="24"/>
        </w:rPr>
        <w:lastRenderedPageBreak/>
        <w:t>povolán do „druhé třídy“ Královské akademie pro architekturu, a v roce 1790 do „první třídy“.</w:t>
      </w:r>
      <w:r w:rsidR="00E80A2B" w:rsidRPr="0075504A">
        <w:rPr>
          <w:rFonts w:ascii="Arial" w:hAnsi="Arial" w:cs="Arial"/>
          <w:i/>
          <w:sz w:val="20"/>
          <w:szCs w:val="24"/>
        </w:rPr>
        <w:t>“</w:t>
      </w:r>
      <w:r w:rsidR="00E80A2B" w:rsidRPr="0075504A">
        <w:rPr>
          <w:rStyle w:val="Znakapoznpodarou"/>
          <w:rFonts w:ascii="Arial" w:hAnsi="Arial" w:cs="Arial"/>
          <w:sz w:val="20"/>
          <w:szCs w:val="24"/>
        </w:rPr>
        <w:footnoteReference w:id="4"/>
      </w:r>
      <w:r w:rsidRPr="0075504A">
        <w:rPr>
          <w:rFonts w:ascii="Arial" w:hAnsi="Arial" w:cs="Arial"/>
          <w:sz w:val="20"/>
          <w:szCs w:val="24"/>
        </w:rPr>
        <w:t xml:space="preserve"> </w:t>
      </w:r>
      <w:r w:rsidR="00DD0BE0" w:rsidRPr="0075504A">
        <w:rPr>
          <w:rFonts w:ascii="Arial" w:hAnsi="Arial" w:cs="Arial"/>
          <w:sz w:val="20"/>
          <w:szCs w:val="24"/>
        </w:rPr>
        <w:t xml:space="preserve">Jeho výukou prošli žáci a budoucí mistři jako </w:t>
      </w:r>
      <w:proofErr w:type="gramStart"/>
      <w:r w:rsidR="00DD0BE0" w:rsidRPr="0075504A">
        <w:rPr>
          <w:rFonts w:ascii="Arial" w:hAnsi="Arial" w:cs="Arial"/>
          <w:sz w:val="20"/>
          <w:szCs w:val="24"/>
        </w:rPr>
        <w:t>A.-T.</w:t>
      </w:r>
      <w:proofErr w:type="gramEnd"/>
      <w:r w:rsidR="00DD0BE0" w:rsidRPr="0075504A">
        <w:rPr>
          <w:rFonts w:ascii="Arial" w:hAnsi="Arial" w:cs="Arial"/>
          <w:sz w:val="20"/>
          <w:szCs w:val="24"/>
        </w:rPr>
        <w:t xml:space="preserve"> </w:t>
      </w:r>
      <w:proofErr w:type="spellStart"/>
      <w:r w:rsidR="00DD0BE0" w:rsidRPr="0075504A">
        <w:rPr>
          <w:rFonts w:ascii="Arial" w:hAnsi="Arial" w:cs="Arial"/>
          <w:sz w:val="20"/>
          <w:szCs w:val="24"/>
        </w:rPr>
        <w:t>Brongniart</w:t>
      </w:r>
      <w:proofErr w:type="spellEnd"/>
      <w:r w:rsidR="00DD0BE0" w:rsidRPr="0075504A">
        <w:rPr>
          <w:rFonts w:ascii="Arial" w:hAnsi="Arial" w:cs="Arial"/>
          <w:sz w:val="20"/>
          <w:szCs w:val="24"/>
        </w:rPr>
        <w:t xml:space="preserve">, </w:t>
      </w:r>
      <w:proofErr w:type="gramStart"/>
      <w:r w:rsidR="00DD0BE0" w:rsidRPr="0075504A">
        <w:rPr>
          <w:rFonts w:ascii="Arial" w:hAnsi="Arial" w:cs="Arial"/>
          <w:sz w:val="20"/>
          <w:szCs w:val="24"/>
        </w:rPr>
        <w:t>J.-F.-T.</w:t>
      </w:r>
      <w:proofErr w:type="gramEnd"/>
      <w:r w:rsidR="00DD0BE0" w:rsidRPr="0075504A">
        <w:rPr>
          <w:rFonts w:ascii="Arial" w:hAnsi="Arial" w:cs="Arial"/>
          <w:sz w:val="20"/>
          <w:szCs w:val="24"/>
        </w:rPr>
        <w:t xml:space="preserve"> </w:t>
      </w:r>
      <w:proofErr w:type="spellStart"/>
      <w:r w:rsidR="00DD0BE0" w:rsidRPr="0075504A">
        <w:rPr>
          <w:rFonts w:ascii="Arial" w:hAnsi="Arial" w:cs="Arial"/>
          <w:sz w:val="20"/>
          <w:szCs w:val="24"/>
        </w:rPr>
        <w:t>Chalgrin</w:t>
      </w:r>
      <w:proofErr w:type="spellEnd"/>
      <w:r w:rsidR="00DD0BE0" w:rsidRPr="0075504A">
        <w:rPr>
          <w:rFonts w:ascii="Arial" w:hAnsi="Arial" w:cs="Arial"/>
          <w:sz w:val="20"/>
          <w:szCs w:val="24"/>
        </w:rPr>
        <w:t xml:space="preserve">, </w:t>
      </w:r>
      <w:proofErr w:type="gramStart"/>
      <w:r w:rsidR="00DD0BE0" w:rsidRPr="0075504A">
        <w:rPr>
          <w:rFonts w:ascii="Arial" w:hAnsi="Arial" w:cs="Arial"/>
          <w:sz w:val="20"/>
          <w:szCs w:val="24"/>
        </w:rPr>
        <w:t>A.-F.</w:t>
      </w:r>
      <w:proofErr w:type="gramEnd"/>
      <w:r w:rsidR="00DD0BE0" w:rsidRPr="0075504A">
        <w:rPr>
          <w:rFonts w:ascii="Arial" w:hAnsi="Arial" w:cs="Arial"/>
          <w:sz w:val="20"/>
          <w:szCs w:val="24"/>
        </w:rPr>
        <w:t xml:space="preserve"> </w:t>
      </w:r>
      <w:proofErr w:type="spellStart"/>
      <w:r w:rsidR="00DD0BE0" w:rsidRPr="0075504A">
        <w:rPr>
          <w:rFonts w:ascii="Arial" w:hAnsi="Arial" w:cs="Arial"/>
          <w:sz w:val="20"/>
          <w:szCs w:val="24"/>
        </w:rPr>
        <w:t>Peyre</w:t>
      </w:r>
      <w:proofErr w:type="spellEnd"/>
      <w:r w:rsidR="006A74D1" w:rsidRPr="0075504A">
        <w:rPr>
          <w:rFonts w:ascii="Arial" w:hAnsi="Arial" w:cs="Arial"/>
          <w:sz w:val="20"/>
          <w:szCs w:val="24"/>
        </w:rPr>
        <w:t xml:space="preserve">, a </w:t>
      </w:r>
      <w:proofErr w:type="gramStart"/>
      <w:r w:rsidR="006A74D1" w:rsidRPr="0075504A">
        <w:rPr>
          <w:rFonts w:ascii="Arial" w:hAnsi="Arial" w:cs="Arial"/>
          <w:sz w:val="20"/>
          <w:szCs w:val="24"/>
        </w:rPr>
        <w:t>L.-M.</w:t>
      </w:r>
      <w:proofErr w:type="gramEnd"/>
      <w:r w:rsidR="006A74D1" w:rsidRPr="0075504A">
        <w:rPr>
          <w:rFonts w:ascii="Arial" w:hAnsi="Arial" w:cs="Arial"/>
          <w:sz w:val="20"/>
          <w:szCs w:val="24"/>
        </w:rPr>
        <w:t xml:space="preserve"> </w:t>
      </w:r>
      <w:proofErr w:type="spellStart"/>
      <w:r w:rsidR="006A74D1" w:rsidRPr="0075504A">
        <w:rPr>
          <w:rFonts w:ascii="Arial" w:hAnsi="Arial" w:cs="Arial"/>
          <w:sz w:val="20"/>
          <w:szCs w:val="24"/>
        </w:rPr>
        <w:t>Thibault</w:t>
      </w:r>
      <w:proofErr w:type="spellEnd"/>
      <w:r w:rsidR="006A74D1" w:rsidRPr="0075504A">
        <w:rPr>
          <w:rFonts w:ascii="Arial" w:hAnsi="Arial" w:cs="Arial"/>
          <w:sz w:val="20"/>
          <w:szCs w:val="24"/>
        </w:rPr>
        <w:t xml:space="preserve">, mezi nimi i </w:t>
      </w:r>
      <w:proofErr w:type="gramStart"/>
      <w:r w:rsidR="00DD0BE0" w:rsidRPr="0075504A">
        <w:rPr>
          <w:rFonts w:ascii="Arial" w:hAnsi="Arial" w:cs="Arial"/>
          <w:sz w:val="20"/>
          <w:szCs w:val="24"/>
        </w:rPr>
        <w:t>J.-N.</w:t>
      </w:r>
      <w:proofErr w:type="gramEnd"/>
      <w:r w:rsidR="00DD0BE0" w:rsidRPr="0075504A">
        <w:rPr>
          <w:rFonts w:ascii="Arial" w:hAnsi="Arial" w:cs="Arial"/>
          <w:sz w:val="20"/>
          <w:szCs w:val="24"/>
        </w:rPr>
        <w:t xml:space="preserve">-L. </w:t>
      </w:r>
      <w:proofErr w:type="spellStart"/>
      <w:r w:rsidR="00DD0BE0" w:rsidRPr="0075504A">
        <w:rPr>
          <w:rFonts w:ascii="Arial" w:hAnsi="Arial" w:cs="Arial"/>
          <w:sz w:val="20"/>
          <w:szCs w:val="24"/>
        </w:rPr>
        <w:t>Durand</w:t>
      </w:r>
      <w:proofErr w:type="spellEnd"/>
      <w:r w:rsidR="00DD0BE0" w:rsidRPr="0075504A">
        <w:rPr>
          <w:rFonts w:ascii="Arial" w:hAnsi="Arial" w:cs="Arial"/>
          <w:sz w:val="20"/>
          <w:szCs w:val="24"/>
        </w:rPr>
        <w:t>,</w:t>
      </w:r>
      <w:r w:rsidR="006A74D1" w:rsidRPr="0075504A">
        <w:rPr>
          <w:rFonts w:ascii="Arial" w:hAnsi="Arial" w:cs="Arial"/>
          <w:sz w:val="20"/>
          <w:szCs w:val="24"/>
        </w:rPr>
        <w:t xml:space="preserve"> taktéž spíše teoreti</w:t>
      </w:r>
      <w:r w:rsidR="00AE6644" w:rsidRPr="0075504A">
        <w:rPr>
          <w:rFonts w:ascii="Arial" w:hAnsi="Arial" w:cs="Arial"/>
          <w:sz w:val="20"/>
          <w:szCs w:val="24"/>
        </w:rPr>
        <w:t>k</w:t>
      </w:r>
      <w:r w:rsidR="007F6C96">
        <w:rPr>
          <w:rFonts w:ascii="Arial" w:hAnsi="Arial" w:cs="Arial"/>
          <w:sz w:val="20"/>
          <w:szCs w:val="24"/>
        </w:rPr>
        <w:t>em</w:t>
      </w:r>
      <w:r w:rsidR="006A74D1" w:rsidRPr="0075504A">
        <w:rPr>
          <w:rFonts w:ascii="Arial" w:hAnsi="Arial" w:cs="Arial"/>
          <w:sz w:val="20"/>
          <w:szCs w:val="24"/>
        </w:rPr>
        <w:t xml:space="preserve"> než st</w:t>
      </w:r>
      <w:r w:rsidR="00AE6644" w:rsidRPr="0075504A">
        <w:rPr>
          <w:rFonts w:ascii="Arial" w:hAnsi="Arial" w:cs="Arial"/>
          <w:sz w:val="20"/>
          <w:szCs w:val="24"/>
        </w:rPr>
        <w:t>avitel</w:t>
      </w:r>
      <w:r w:rsidR="007F6C96">
        <w:rPr>
          <w:rFonts w:ascii="Arial" w:hAnsi="Arial" w:cs="Arial"/>
          <w:sz w:val="20"/>
          <w:szCs w:val="24"/>
        </w:rPr>
        <w:t>em</w:t>
      </w:r>
      <w:r w:rsidR="006A74D1" w:rsidRPr="0075504A">
        <w:rPr>
          <w:rFonts w:ascii="Arial" w:hAnsi="Arial" w:cs="Arial"/>
          <w:sz w:val="20"/>
          <w:szCs w:val="24"/>
        </w:rPr>
        <w:t>, jehož spis</w:t>
      </w:r>
      <w:r w:rsidR="00DD0BE0" w:rsidRPr="0075504A">
        <w:rPr>
          <w:rFonts w:ascii="Arial" w:hAnsi="Arial" w:cs="Arial"/>
          <w:sz w:val="20"/>
          <w:szCs w:val="24"/>
        </w:rPr>
        <w:t xml:space="preserve"> </w:t>
      </w:r>
      <w:proofErr w:type="spellStart"/>
      <w:r w:rsidR="00DD0BE0" w:rsidRPr="0075504A">
        <w:rPr>
          <w:rFonts w:ascii="Arial" w:hAnsi="Arial" w:cs="Arial"/>
          <w:i/>
          <w:sz w:val="20"/>
          <w:szCs w:val="24"/>
        </w:rPr>
        <w:t>Précis</w:t>
      </w:r>
      <w:proofErr w:type="spellEnd"/>
      <w:r w:rsidR="00DD0BE0" w:rsidRPr="0075504A">
        <w:rPr>
          <w:rFonts w:ascii="Arial" w:hAnsi="Arial" w:cs="Arial"/>
          <w:i/>
          <w:sz w:val="20"/>
          <w:szCs w:val="24"/>
        </w:rPr>
        <w:t xml:space="preserve"> des </w:t>
      </w:r>
      <w:proofErr w:type="spellStart"/>
      <w:r w:rsidR="00DD0BE0" w:rsidRPr="0075504A">
        <w:rPr>
          <w:rFonts w:ascii="Arial" w:hAnsi="Arial" w:cs="Arial"/>
          <w:i/>
          <w:sz w:val="20"/>
          <w:szCs w:val="24"/>
        </w:rPr>
        <w:t>Leçons</w:t>
      </w:r>
      <w:proofErr w:type="spellEnd"/>
      <w:r w:rsidR="00DD0BE0" w:rsidRPr="0075504A">
        <w:rPr>
          <w:rFonts w:ascii="Arial" w:hAnsi="Arial" w:cs="Arial"/>
          <w:i/>
          <w:sz w:val="20"/>
          <w:szCs w:val="24"/>
        </w:rPr>
        <w:t xml:space="preserve"> </w:t>
      </w:r>
      <w:proofErr w:type="spellStart"/>
      <w:r w:rsidR="00DD0BE0" w:rsidRPr="0075504A">
        <w:rPr>
          <w:rFonts w:ascii="Arial" w:hAnsi="Arial" w:cs="Arial"/>
          <w:i/>
          <w:sz w:val="20"/>
          <w:szCs w:val="24"/>
        </w:rPr>
        <w:t>d’Architecure</w:t>
      </w:r>
      <w:proofErr w:type="spellEnd"/>
      <w:r w:rsidR="00874EA4" w:rsidRPr="0075504A">
        <w:rPr>
          <w:rFonts w:ascii="Arial" w:hAnsi="Arial" w:cs="Arial"/>
          <w:sz w:val="20"/>
          <w:szCs w:val="24"/>
        </w:rPr>
        <w:t xml:space="preserve"> morfologicky rozvinující</w:t>
      </w:r>
      <w:r w:rsidR="00DD0BE0" w:rsidRPr="0075504A">
        <w:rPr>
          <w:rFonts w:ascii="Arial" w:hAnsi="Arial" w:cs="Arial"/>
          <w:sz w:val="20"/>
          <w:szCs w:val="24"/>
        </w:rPr>
        <w:t xml:space="preserve"> geometrické typy postav a budov</w:t>
      </w:r>
      <w:r w:rsidR="006A74D1" w:rsidRPr="0075504A">
        <w:rPr>
          <w:rFonts w:ascii="Arial" w:hAnsi="Arial" w:cs="Arial"/>
          <w:sz w:val="20"/>
          <w:szCs w:val="24"/>
        </w:rPr>
        <w:t xml:space="preserve"> se stal nejdůležitějším pojednáním z kon</w:t>
      </w:r>
      <w:r w:rsidR="00874EA4" w:rsidRPr="0075504A">
        <w:rPr>
          <w:rFonts w:ascii="Arial" w:hAnsi="Arial" w:cs="Arial"/>
          <w:sz w:val="20"/>
          <w:szCs w:val="24"/>
        </w:rPr>
        <w:t>ce 18. století</w:t>
      </w:r>
      <w:r w:rsidR="006A74D1" w:rsidRPr="0075504A">
        <w:rPr>
          <w:rFonts w:ascii="Arial" w:hAnsi="Arial" w:cs="Arial"/>
          <w:sz w:val="20"/>
          <w:szCs w:val="24"/>
        </w:rPr>
        <w:t>.</w:t>
      </w:r>
    </w:p>
    <w:p w14:paraId="37172972" w14:textId="77777777" w:rsidR="00625CB6" w:rsidRPr="0075504A" w:rsidRDefault="002A7F4D" w:rsidP="00C5421B">
      <w:pPr>
        <w:spacing w:after="0" w:line="360" w:lineRule="auto"/>
        <w:ind w:firstLine="426"/>
        <w:rPr>
          <w:rFonts w:ascii="Arial" w:hAnsi="Arial" w:cs="Arial"/>
          <w:sz w:val="20"/>
          <w:szCs w:val="24"/>
        </w:rPr>
      </w:pPr>
      <w:r w:rsidRPr="0075504A">
        <w:rPr>
          <w:rFonts w:ascii="Arial" w:hAnsi="Arial" w:cs="Arial"/>
          <w:sz w:val="20"/>
          <w:szCs w:val="24"/>
        </w:rPr>
        <w:t xml:space="preserve">Mezitím </w:t>
      </w:r>
      <w:r w:rsidR="00DD0BE0" w:rsidRPr="0075504A">
        <w:rPr>
          <w:rFonts w:ascii="Arial" w:hAnsi="Arial" w:cs="Arial"/>
          <w:sz w:val="20"/>
          <w:szCs w:val="24"/>
        </w:rPr>
        <w:t>vykonával architektonickou činnost</w:t>
      </w:r>
      <w:r w:rsidRPr="0075504A">
        <w:rPr>
          <w:rFonts w:ascii="Arial" w:hAnsi="Arial" w:cs="Arial"/>
          <w:sz w:val="20"/>
          <w:szCs w:val="24"/>
        </w:rPr>
        <w:t xml:space="preserve">. </w:t>
      </w:r>
      <w:r w:rsidR="00055B9E" w:rsidRPr="0075504A">
        <w:rPr>
          <w:rFonts w:ascii="Arial" w:hAnsi="Arial" w:cs="Arial"/>
          <w:sz w:val="20"/>
          <w:szCs w:val="24"/>
        </w:rPr>
        <w:t xml:space="preserve">V 60. a 70. letech navrhl několik pařížských městských sídel, nejslavnějším z nich </w:t>
      </w:r>
      <w:proofErr w:type="spellStart"/>
      <w:r w:rsidR="00055B9E" w:rsidRPr="0075504A">
        <w:rPr>
          <w:rFonts w:ascii="Arial" w:hAnsi="Arial" w:cs="Arial"/>
          <w:sz w:val="20"/>
          <w:szCs w:val="24"/>
        </w:rPr>
        <w:t>Hôtel</w:t>
      </w:r>
      <w:proofErr w:type="spellEnd"/>
      <w:r w:rsidR="00055B9E" w:rsidRPr="0075504A">
        <w:rPr>
          <w:rFonts w:ascii="Arial" w:hAnsi="Arial" w:cs="Arial"/>
          <w:sz w:val="20"/>
          <w:szCs w:val="24"/>
        </w:rPr>
        <w:t xml:space="preserve"> de </w:t>
      </w:r>
      <w:proofErr w:type="spellStart"/>
      <w:r w:rsidR="00055B9E" w:rsidRPr="0075504A">
        <w:rPr>
          <w:rFonts w:ascii="Arial" w:hAnsi="Arial" w:cs="Arial"/>
          <w:sz w:val="20"/>
          <w:szCs w:val="24"/>
        </w:rPr>
        <w:t>Brunoy</w:t>
      </w:r>
      <w:proofErr w:type="spellEnd"/>
      <w:r w:rsidR="00DD0BE0" w:rsidRPr="0075504A">
        <w:rPr>
          <w:rFonts w:ascii="Arial" w:hAnsi="Arial" w:cs="Arial"/>
          <w:sz w:val="20"/>
          <w:szCs w:val="24"/>
        </w:rPr>
        <w:t>. Nicméně s</w:t>
      </w:r>
      <w:r w:rsidR="00055B9E" w:rsidRPr="0075504A">
        <w:rPr>
          <w:rFonts w:ascii="Arial" w:hAnsi="Arial" w:cs="Arial"/>
          <w:sz w:val="20"/>
          <w:szCs w:val="24"/>
        </w:rPr>
        <w:t xml:space="preserve"> výjimkou Maison Alexandre, který ovšem nedosahuje takové novosti charakteru jako </w:t>
      </w:r>
      <w:proofErr w:type="spellStart"/>
      <w:r w:rsidR="00055B9E" w:rsidRPr="0075504A">
        <w:rPr>
          <w:rFonts w:ascii="Arial" w:hAnsi="Arial" w:cs="Arial"/>
          <w:sz w:val="20"/>
          <w:szCs w:val="24"/>
        </w:rPr>
        <w:t>Hôtel</w:t>
      </w:r>
      <w:proofErr w:type="spellEnd"/>
      <w:r w:rsidR="00055B9E" w:rsidRPr="0075504A">
        <w:rPr>
          <w:rFonts w:ascii="Arial" w:hAnsi="Arial" w:cs="Arial"/>
          <w:sz w:val="20"/>
          <w:szCs w:val="24"/>
        </w:rPr>
        <w:t xml:space="preserve"> de </w:t>
      </w:r>
      <w:proofErr w:type="spellStart"/>
      <w:r w:rsidR="00055B9E" w:rsidRPr="0075504A">
        <w:rPr>
          <w:rFonts w:ascii="Arial" w:hAnsi="Arial" w:cs="Arial"/>
          <w:sz w:val="20"/>
          <w:szCs w:val="24"/>
        </w:rPr>
        <w:t>Brunoy</w:t>
      </w:r>
      <w:proofErr w:type="spellEnd"/>
      <w:r w:rsidR="00055B9E" w:rsidRPr="0075504A">
        <w:rPr>
          <w:rFonts w:ascii="Arial" w:hAnsi="Arial" w:cs="Arial"/>
          <w:sz w:val="20"/>
          <w:szCs w:val="24"/>
        </w:rPr>
        <w:t xml:space="preserve">, se nedochovala žádná z jeho staveb. </w:t>
      </w:r>
      <w:r w:rsidR="00E55EB9" w:rsidRPr="0075504A">
        <w:rPr>
          <w:rFonts w:ascii="Arial" w:hAnsi="Arial" w:cs="Arial"/>
          <w:sz w:val="20"/>
          <w:szCs w:val="24"/>
        </w:rPr>
        <w:t>Za své návrhy pro veřejné stavby - Královskou mincovnu, zámek Versailles a Královskou knihovnu - sice získal ceny, ale zakázky</w:t>
      </w:r>
      <w:r w:rsidR="00323F93" w:rsidRPr="0075504A">
        <w:rPr>
          <w:rFonts w:ascii="Arial" w:hAnsi="Arial" w:cs="Arial"/>
          <w:sz w:val="20"/>
          <w:szCs w:val="24"/>
        </w:rPr>
        <w:t xml:space="preserve"> již</w:t>
      </w:r>
      <w:r w:rsidR="00E55EB9" w:rsidRPr="0075504A">
        <w:rPr>
          <w:rFonts w:ascii="Arial" w:hAnsi="Arial" w:cs="Arial"/>
          <w:sz w:val="20"/>
          <w:szCs w:val="24"/>
        </w:rPr>
        <w:t xml:space="preserve"> nedostal. A tak i</w:t>
      </w:r>
      <w:r w:rsidR="00055B9E" w:rsidRPr="0075504A">
        <w:rPr>
          <w:rFonts w:ascii="Arial" w:hAnsi="Arial" w:cs="Arial"/>
          <w:sz w:val="20"/>
          <w:szCs w:val="24"/>
        </w:rPr>
        <w:t xml:space="preserve"> přes inovace, jež vnášel do svých neoklasicistních </w:t>
      </w:r>
      <w:r w:rsidR="00E55EB9" w:rsidRPr="0075504A">
        <w:rPr>
          <w:rFonts w:ascii="Arial" w:hAnsi="Arial" w:cs="Arial"/>
          <w:sz w:val="20"/>
          <w:szCs w:val="24"/>
        </w:rPr>
        <w:t xml:space="preserve">realizovaných rekonstrukcí a paláců zvaných </w:t>
      </w:r>
      <w:proofErr w:type="spellStart"/>
      <w:r w:rsidR="00E55EB9" w:rsidRPr="0075504A">
        <w:rPr>
          <w:rFonts w:ascii="Arial" w:hAnsi="Arial" w:cs="Arial"/>
          <w:sz w:val="20"/>
          <w:szCs w:val="24"/>
        </w:rPr>
        <w:t>Hôtel</w:t>
      </w:r>
      <w:proofErr w:type="spellEnd"/>
      <w:r w:rsidR="00055B9E" w:rsidRPr="0075504A">
        <w:rPr>
          <w:rFonts w:ascii="Arial" w:hAnsi="Arial" w:cs="Arial"/>
          <w:sz w:val="20"/>
          <w:szCs w:val="24"/>
        </w:rPr>
        <w:t>, skutečn</w:t>
      </w:r>
      <w:r w:rsidR="00E55EB9" w:rsidRPr="0075504A">
        <w:rPr>
          <w:rFonts w:ascii="Arial" w:hAnsi="Arial" w:cs="Arial"/>
          <w:sz w:val="20"/>
          <w:szCs w:val="24"/>
        </w:rPr>
        <w:t xml:space="preserve">ě trvalého vlivu dosáhl </w:t>
      </w:r>
      <w:r w:rsidR="00323F93" w:rsidRPr="0075504A">
        <w:rPr>
          <w:rFonts w:ascii="Arial" w:hAnsi="Arial" w:cs="Arial"/>
          <w:sz w:val="20"/>
          <w:szCs w:val="24"/>
        </w:rPr>
        <w:t>jen</w:t>
      </w:r>
      <w:r w:rsidR="00E55EB9" w:rsidRPr="0075504A">
        <w:rPr>
          <w:rFonts w:ascii="Arial" w:hAnsi="Arial" w:cs="Arial"/>
          <w:sz w:val="20"/>
          <w:szCs w:val="24"/>
        </w:rPr>
        <w:t xml:space="preserve"> </w:t>
      </w:r>
      <w:r w:rsidR="00055B9E" w:rsidRPr="0075504A">
        <w:rPr>
          <w:rFonts w:ascii="Arial" w:hAnsi="Arial" w:cs="Arial"/>
          <w:sz w:val="20"/>
          <w:szCs w:val="24"/>
        </w:rPr>
        <w:t xml:space="preserve">jako učitel a teoretik. </w:t>
      </w:r>
    </w:p>
    <w:p w14:paraId="0E9DCCD7" w14:textId="77777777" w:rsidR="00323F93" w:rsidRPr="0075504A" w:rsidRDefault="00625CB6" w:rsidP="00C5421B">
      <w:pPr>
        <w:spacing w:after="0" w:line="360" w:lineRule="auto"/>
        <w:ind w:firstLine="426"/>
        <w:rPr>
          <w:rFonts w:ascii="Arial" w:hAnsi="Arial" w:cs="Arial"/>
          <w:sz w:val="20"/>
          <w:szCs w:val="24"/>
        </w:rPr>
      </w:pPr>
      <w:r w:rsidRPr="0075504A">
        <w:rPr>
          <w:rFonts w:ascii="Arial" w:hAnsi="Arial" w:cs="Arial"/>
          <w:sz w:val="20"/>
          <w:szCs w:val="24"/>
        </w:rPr>
        <w:t xml:space="preserve">Od </w:t>
      </w:r>
      <w:r w:rsidR="00323F93" w:rsidRPr="0075504A">
        <w:rPr>
          <w:rFonts w:ascii="Arial" w:hAnsi="Arial" w:cs="Arial"/>
          <w:sz w:val="20"/>
          <w:szCs w:val="24"/>
        </w:rPr>
        <w:t xml:space="preserve">svých padesáti let zanechává stavitelské činnosti a věnuje se </w:t>
      </w:r>
      <w:r w:rsidRPr="0075504A">
        <w:rPr>
          <w:rFonts w:ascii="Arial" w:hAnsi="Arial" w:cs="Arial"/>
          <w:sz w:val="20"/>
          <w:szCs w:val="24"/>
        </w:rPr>
        <w:t xml:space="preserve">pouze </w:t>
      </w:r>
      <w:r w:rsidR="00665748" w:rsidRPr="0075504A">
        <w:rPr>
          <w:rFonts w:ascii="Arial" w:hAnsi="Arial" w:cs="Arial"/>
          <w:sz w:val="20"/>
          <w:szCs w:val="24"/>
        </w:rPr>
        <w:t>svým teoretickým studiím</w:t>
      </w:r>
      <w:r w:rsidR="00E80A2B" w:rsidRPr="0075504A">
        <w:rPr>
          <w:rFonts w:ascii="Arial" w:hAnsi="Arial" w:cs="Arial"/>
          <w:sz w:val="20"/>
          <w:szCs w:val="24"/>
        </w:rPr>
        <w:t xml:space="preserve"> a architektonickým vizím</w:t>
      </w:r>
      <w:r w:rsidR="00665748" w:rsidRPr="0075504A">
        <w:rPr>
          <w:rFonts w:ascii="Arial" w:hAnsi="Arial" w:cs="Arial"/>
          <w:sz w:val="20"/>
          <w:szCs w:val="24"/>
        </w:rPr>
        <w:t>.</w:t>
      </w:r>
      <w:r w:rsidR="00323F93" w:rsidRPr="0075504A">
        <w:rPr>
          <w:rFonts w:ascii="Arial" w:hAnsi="Arial" w:cs="Arial"/>
          <w:sz w:val="20"/>
          <w:szCs w:val="24"/>
        </w:rPr>
        <w:t xml:space="preserve"> </w:t>
      </w:r>
      <w:r w:rsidR="00E80A2B" w:rsidRPr="0075504A">
        <w:rPr>
          <w:rFonts w:ascii="Arial" w:hAnsi="Arial" w:cs="Arial"/>
          <w:sz w:val="20"/>
          <w:szCs w:val="24"/>
        </w:rPr>
        <w:t>„</w:t>
      </w:r>
      <w:r w:rsidR="00323F93" w:rsidRPr="0075504A">
        <w:rPr>
          <w:rFonts w:ascii="Arial" w:hAnsi="Arial" w:cs="Arial"/>
          <w:i/>
          <w:sz w:val="20"/>
          <w:szCs w:val="24"/>
        </w:rPr>
        <w:t>Jeho „imaginární muzeum architektury“ pro něj mělo větší význam než realita staveb samých.</w:t>
      </w:r>
      <w:r w:rsidR="00E80A2B" w:rsidRPr="0075504A">
        <w:rPr>
          <w:rFonts w:ascii="Arial" w:hAnsi="Arial" w:cs="Arial"/>
          <w:i/>
          <w:sz w:val="20"/>
          <w:szCs w:val="24"/>
        </w:rPr>
        <w:t>“</w:t>
      </w:r>
      <w:r w:rsidR="00E80A2B" w:rsidRPr="0075504A">
        <w:rPr>
          <w:rStyle w:val="Znakapoznpodarou"/>
          <w:rFonts w:ascii="Arial" w:hAnsi="Arial" w:cs="Arial"/>
          <w:sz w:val="20"/>
          <w:szCs w:val="24"/>
        </w:rPr>
        <w:footnoteReference w:id="5"/>
      </w:r>
    </w:p>
    <w:p w14:paraId="56C80016" w14:textId="77777777" w:rsidR="00665748" w:rsidRPr="0075504A" w:rsidRDefault="00665748" w:rsidP="00C5421B">
      <w:pPr>
        <w:spacing w:after="0" w:line="360" w:lineRule="auto"/>
        <w:ind w:firstLine="426"/>
        <w:rPr>
          <w:rFonts w:ascii="Arial" w:hAnsi="Arial" w:cs="Arial"/>
          <w:sz w:val="20"/>
          <w:szCs w:val="24"/>
        </w:rPr>
      </w:pPr>
      <w:r w:rsidRPr="0075504A">
        <w:rPr>
          <w:rFonts w:ascii="Arial" w:hAnsi="Arial" w:cs="Arial"/>
          <w:sz w:val="20"/>
          <w:szCs w:val="24"/>
        </w:rPr>
        <w:t xml:space="preserve"> </w:t>
      </w:r>
      <w:r w:rsidR="00323F93" w:rsidRPr="0075504A">
        <w:rPr>
          <w:rFonts w:ascii="Arial" w:hAnsi="Arial" w:cs="Arial"/>
          <w:sz w:val="20"/>
          <w:szCs w:val="24"/>
        </w:rPr>
        <w:t xml:space="preserve">V porevolučním období je nejdříve napaden </w:t>
      </w:r>
      <w:r w:rsidRPr="0075504A">
        <w:rPr>
          <w:rFonts w:ascii="Arial" w:hAnsi="Arial" w:cs="Arial"/>
          <w:sz w:val="20"/>
          <w:szCs w:val="24"/>
        </w:rPr>
        <w:t>jako sympatizant royalistů, ale roku 1795 se stává členem nové organizace nazvané Institut de France, kde získává profesuru a vyučuje až do své smrti</w:t>
      </w:r>
      <w:r w:rsidR="00323F93" w:rsidRPr="0075504A">
        <w:rPr>
          <w:rFonts w:ascii="Arial" w:hAnsi="Arial" w:cs="Arial"/>
          <w:sz w:val="20"/>
          <w:szCs w:val="24"/>
        </w:rPr>
        <w:t xml:space="preserve"> v roce 1799</w:t>
      </w:r>
      <w:r w:rsidR="007F6C96">
        <w:rPr>
          <w:rFonts w:ascii="Arial" w:hAnsi="Arial" w:cs="Arial"/>
          <w:sz w:val="20"/>
          <w:szCs w:val="24"/>
        </w:rPr>
        <w:t>.</w:t>
      </w:r>
      <w:r w:rsidR="007F6C96">
        <w:rPr>
          <w:rStyle w:val="Znakapoznpodarou"/>
          <w:rFonts w:ascii="Arial" w:hAnsi="Arial" w:cs="Arial"/>
          <w:sz w:val="20"/>
          <w:szCs w:val="24"/>
        </w:rPr>
        <w:footnoteReference w:id="6"/>
      </w:r>
    </w:p>
    <w:p w14:paraId="51B83DBC" w14:textId="77777777" w:rsidR="00DC0547" w:rsidRPr="0075504A" w:rsidRDefault="00665748" w:rsidP="00C5421B">
      <w:pPr>
        <w:spacing w:after="0" w:line="360" w:lineRule="auto"/>
        <w:ind w:firstLine="426"/>
        <w:rPr>
          <w:rFonts w:ascii="Arial" w:hAnsi="Arial" w:cs="Arial"/>
          <w:sz w:val="20"/>
          <w:szCs w:val="24"/>
        </w:rPr>
      </w:pPr>
      <w:r w:rsidRPr="0075504A">
        <w:rPr>
          <w:rFonts w:ascii="Arial" w:hAnsi="Arial" w:cs="Arial"/>
          <w:sz w:val="20"/>
          <w:szCs w:val="24"/>
        </w:rPr>
        <w:t xml:space="preserve">Zveřejnění svého </w:t>
      </w:r>
      <w:r w:rsidR="00B03F71" w:rsidRPr="0075504A">
        <w:rPr>
          <w:rFonts w:ascii="Arial" w:hAnsi="Arial" w:cs="Arial"/>
          <w:sz w:val="20"/>
          <w:szCs w:val="24"/>
        </w:rPr>
        <w:t xml:space="preserve">životního </w:t>
      </w:r>
      <w:r w:rsidRPr="0075504A">
        <w:rPr>
          <w:rFonts w:ascii="Arial" w:hAnsi="Arial" w:cs="Arial"/>
          <w:sz w:val="20"/>
          <w:szCs w:val="24"/>
        </w:rPr>
        <w:t>díla se nedožil, přestože měl připraveno více než 100 velkých a kvalitních kreseb jako příkladů k textu. Už jako těžce nemocný odkázal svou pozůstalost Francouzské republic</w:t>
      </w:r>
      <w:r w:rsidR="00B03F71" w:rsidRPr="0075504A">
        <w:rPr>
          <w:rFonts w:ascii="Arial" w:hAnsi="Arial" w:cs="Arial"/>
          <w:sz w:val="20"/>
          <w:szCs w:val="24"/>
        </w:rPr>
        <w:t>e, kde spisy odpočívaly,</w:t>
      </w:r>
      <w:r w:rsidRPr="0075504A">
        <w:rPr>
          <w:rFonts w:ascii="Arial" w:hAnsi="Arial" w:cs="Arial"/>
          <w:sz w:val="20"/>
          <w:szCs w:val="24"/>
        </w:rPr>
        <w:t xml:space="preserve"> dokud je znovu ve dvacátých letech </w:t>
      </w:r>
      <w:r w:rsidR="00B03F71" w:rsidRPr="0075504A">
        <w:rPr>
          <w:rFonts w:ascii="Arial" w:hAnsi="Arial" w:cs="Arial"/>
          <w:sz w:val="20"/>
          <w:szCs w:val="24"/>
        </w:rPr>
        <w:t xml:space="preserve">20. století </w:t>
      </w:r>
      <w:r w:rsidRPr="0075504A">
        <w:rPr>
          <w:rFonts w:ascii="Arial" w:hAnsi="Arial" w:cs="Arial"/>
          <w:sz w:val="20"/>
          <w:szCs w:val="24"/>
        </w:rPr>
        <w:t xml:space="preserve">neobjevil </w:t>
      </w:r>
      <w:r w:rsidR="00AE6644" w:rsidRPr="0075504A">
        <w:rPr>
          <w:rFonts w:ascii="Arial" w:hAnsi="Arial" w:cs="Arial"/>
          <w:sz w:val="20"/>
          <w:szCs w:val="24"/>
        </w:rPr>
        <w:t xml:space="preserve">E. </w:t>
      </w:r>
      <w:r w:rsidRPr="0075504A">
        <w:rPr>
          <w:rFonts w:ascii="Arial" w:hAnsi="Arial" w:cs="Arial"/>
          <w:sz w:val="20"/>
          <w:szCs w:val="24"/>
        </w:rPr>
        <w:t>Kaufmann v kabinetu mědirytin v</w:t>
      </w:r>
      <w:r w:rsidR="00AE6644" w:rsidRPr="0075504A">
        <w:rPr>
          <w:rFonts w:ascii="Arial" w:hAnsi="Arial" w:cs="Arial"/>
          <w:sz w:val="20"/>
          <w:szCs w:val="24"/>
        </w:rPr>
        <w:t xml:space="preserve"> pařížské </w:t>
      </w:r>
      <w:r w:rsidRPr="0075504A">
        <w:rPr>
          <w:rFonts w:ascii="Arial" w:hAnsi="Arial" w:cs="Arial"/>
          <w:sz w:val="20"/>
          <w:szCs w:val="24"/>
        </w:rPr>
        <w:t>Národní knihovně.</w:t>
      </w:r>
      <w:r w:rsidR="00F24751" w:rsidRPr="0075504A">
        <w:rPr>
          <w:rStyle w:val="Znakapoznpodarou"/>
          <w:rFonts w:ascii="Arial" w:hAnsi="Arial" w:cs="Arial"/>
          <w:sz w:val="20"/>
          <w:szCs w:val="24"/>
        </w:rPr>
        <w:footnoteReference w:id="7"/>
      </w:r>
    </w:p>
    <w:p w14:paraId="242524CC" w14:textId="77777777" w:rsidR="00C5421B" w:rsidRPr="0075504A" w:rsidRDefault="00C5421B" w:rsidP="00C5421B">
      <w:pPr>
        <w:spacing w:after="0" w:line="360" w:lineRule="auto"/>
        <w:ind w:firstLine="426"/>
        <w:rPr>
          <w:rFonts w:ascii="Arial" w:hAnsi="Arial" w:cs="Arial"/>
          <w:sz w:val="20"/>
          <w:szCs w:val="24"/>
        </w:rPr>
      </w:pPr>
    </w:p>
    <w:p w14:paraId="4001753C" w14:textId="77777777" w:rsidR="00707296" w:rsidRDefault="00707296" w:rsidP="00C5421B">
      <w:pPr>
        <w:spacing w:after="0" w:line="360" w:lineRule="auto"/>
        <w:rPr>
          <w:rFonts w:ascii="Arial" w:hAnsi="Arial" w:cs="Arial"/>
          <w:b/>
          <w:bCs/>
          <w:sz w:val="20"/>
          <w:szCs w:val="24"/>
        </w:rPr>
      </w:pPr>
      <w:r w:rsidRPr="0075504A">
        <w:rPr>
          <w:rFonts w:ascii="Arial" w:hAnsi="Arial" w:cs="Arial"/>
          <w:b/>
          <w:bCs/>
          <w:sz w:val="20"/>
          <w:szCs w:val="24"/>
        </w:rPr>
        <w:t>Charakteristika tvorby</w:t>
      </w:r>
    </w:p>
    <w:p w14:paraId="12FB5172" w14:textId="77777777" w:rsidR="00372EE4" w:rsidRPr="0075504A" w:rsidRDefault="00372EE4" w:rsidP="00C5421B">
      <w:pPr>
        <w:spacing w:after="0" w:line="360" w:lineRule="auto"/>
        <w:rPr>
          <w:rFonts w:ascii="Arial" w:hAnsi="Arial" w:cs="Arial"/>
          <w:b/>
          <w:bCs/>
          <w:sz w:val="20"/>
          <w:szCs w:val="24"/>
        </w:rPr>
      </w:pPr>
    </w:p>
    <w:p w14:paraId="4E70434D" w14:textId="77777777" w:rsidR="009D6E66" w:rsidRPr="0075504A" w:rsidRDefault="00707296" w:rsidP="00C5421B">
      <w:pPr>
        <w:spacing w:after="0" w:line="360" w:lineRule="auto"/>
        <w:ind w:firstLine="426"/>
        <w:rPr>
          <w:rFonts w:ascii="Arial" w:hAnsi="Arial" w:cs="Arial"/>
          <w:sz w:val="20"/>
          <w:szCs w:val="24"/>
        </w:rPr>
      </w:pPr>
      <w:r w:rsidRPr="0075504A">
        <w:rPr>
          <w:rFonts w:ascii="Arial" w:hAnsi="Arial" w:cs="Arial"/>
          <w:sz w:val="20"/>
          <w:szCs w:val="24"/>
        </w:rPr>
        <w:t>V</w:t>
      </w:r>
      <w:r w:rsidR="00175823" w:rsidRPr="0075504A">
        <w:rPr>
          <w:rFonts w:ascii="Arial" w:hAnsi="Arial" w:cs="Arial"/>
          <w:sz w:val="20"/>
          <w:szCs w:val="24"/>
        </w:rPr>
        <w:t xml:space="preserve">e svých návrzích veřejných staveb </w:t>
      </w:r>
      <w:proofErr w:type="spellStart"/>
      <w:r w:rsidR="00175823" w:rsidRPr="0075504A">
        <w:rPr>
          <w:rFonts w:ascii="Arial" w:hAnsi="Arial" w:cs="Arial"/>
          <w:sz w:val="20"/>
          <w:szCs w:val="24"/>
        </w:rPr>
        <w:t>Boullée</w:t>
      </w:r>
      <w:proofErr w:type="spellEnd"/>
      <w:r w:rsidR="00175823" w:rsidRPr="0075504A">
        <w:rPr>
          <w:rFonts w:ascii="Arial" w:hAnsi="Arial" w:cs="Arial"/>
          <w:sz w:val="20"/>
          <w:szCs w:val="24"/>
        </w:rPr>
        <w:t xml:space="preserve"> vychází ze vznosné formy vizionářské architektury, vyvolávající pocity vznešenosti, nesmírnosti a velkoleposti </w:t>
      </w:r>
      <w:r w:rsidR="007F6C96">
        <w:rPr>
          <w:rFonts w:ascii="Arial" w:hAnsi="Arial" w:cs="Arial"/>
          <w:sz w:val="20"/>
          <w:szCs w:val="24"/>
        </w:rPr>
        <w:t>světa, mnohdy ve své</w:t>
      </w:r>
      <w:r w:rsidR="00972D60">
        <w:rPr>
          <w:rFonts w:ascii="Arial" w:hAnsi="Arial" w:cs="Arial"/>
          <w:sz w:val="20"/>
          <w:szCs w:val="24"/>
        </w:rPr>
        <w:t xml:space="preserve"> přirozené </w:t>
      </w:r>
      <w:r w:rsidR="007F6C96">
        <w:rPr>
          <w:rFonts w:ascii="Arial" w:hAnsi="Arial" w:cs="Arial"/>
          <w:sz w:val="20"/>
          <w:szCs w:val="24"/>
        </w:rPr>
        <w:t>jednoduchosti</w:t>
      </w:r>
      <w:r w:rsidR="00175823" w:rsidRPr="0075504A">
        <w:rPr>
          <w:rFonts w:ascii="Arial" w:hAnsi="Arial" w:cs="Arial"/>
          <w:sz w:val="20"/>
          <w:szCs w:val="24"/>
        </w:rPr>
        <w:t xml:space="preserve">. Současně byl silně ovlivněn svévolným nadšením </w:t>
      </w:r>
      <w:r w:rsidR="007F6C96">
        <w:rPr>
          <w:rFonts w:ascii="Arial" w:hAnsi="Arial" w:cs="Arial"/>
          <w:sz w:val="20"/>
          <w:szCs w:val="24"/>
        </w:rPr>
        <w:t xml:space="preserve">jeho současníků </w:t>
      </w:r>
      <w:r w:rsidR="00175823" w:rsidRPr="0075504A">
        <w:rPr>
          <w:rFonts w:ascii="Arial" w:hAnsi="Arial" w:cs="Arial"/>
          <w:sz w:val="20"/>
          <w:szCs w:val="24"/>
        </w:rPr>
        <w:t>pro starověk, zejména egy</w:t>
      </w:r>
      <w:r w:rsidR="007F6C96">
        <w:rPr>
          <w:rFonts w:ascii="Arial" w:hAnsi="Arial" w:cs="Arial"/>
          <w:sz w:val="20"/>
          <w:szCs w:val="24"/>
        </w:rPr>
        <w:t>ptských památek</w:t>
      </w:r>
      <w:r w:rsidR="00175823" w:rsidRPr="0075504A">
        <w:rPr>
          <w:rFonts w:ascii="Arial" w:hAnsi="Arial" w:cs="Arial"/>
          <w:sz w:val="20"/>
          <w:szCs w:val="24"/>
        </w:rPr>
        <w:t xml:space="preserve">. </w:t>
      </w:r>
    </w:p>
    <w:p w14:paraId="43D2C65A" w14:textId="77777777" w:rsidR="00707296" w:rsidRPr="0075504A" w:rsidRDefault="009D6E66" w:rsidP="00C5421B">
      <w:pPr>
        <w:spacing w:after="0" w:line="360" w:lineRule="auto"/>
        <w:ind w:firstLine="426"/>
        <w:rPr>
          <w:rFonts w:ascii="Arial" w:hAnsi="Arial" w:cs="Arial"/>
          <w:sz w:val="20"/>
          <w:szCs w:val="24"/>
        </w:rPr>
      </w:pPr>
      <w:r w:rsidRPr="0075504A">
        <w:rPr>
          <w:rFonts w:ascii="Arial" w:hAnsi="Arial" w:cs="Arial"/>
          <w:sz w:val="20"/>
          <w:szCs w:val="24"/>
        </w:rPr>
        <w:t>Jeho zralá tvorba se vyznačuje abstrakcí historicko-architektonicky minulých forem a tvarů do n</w:t>
      </w:r>
      <w:r w:rsidR="00C04B40" w:rsidRPr="0075504A">
        <w:rPr>
          <w:rFonts w:ascii="Arial" w:hAnsi="Arial" w:cs="Arial"/>
          <w:sz w:val="20"/>
          <w:szCs w:val="24"/>
        </w:rPr>
        <w:t>ových koncepcí. Výsledky jsou projekty gi</w:t>
      </w:r>
      <w:r w:rsidR="00C04D63">
        <w:rPr>
          <w:rFonts w:ascii="Arial" w:hAnsi="Arial" w:cs="Arial"/>
          <w:sz w:val="20"/>
          <w:szCs w:val="24"/>
        </w:rPr>
        <w:t>gantických měřítek sestavených</w:t>
      </w:r>
      <w:r w:rsidR="00C04B40" w:rsidRPr="0075504A">
        <w:rPr>
          <w:rFonts w:ascii="Arial" w:hAnsi="Arial" w:cs="Arial"/>
          <w:sz w:val="20"/>
          <w:szCs w:val="24"/>
        </w:rPr>
        <w:t xml:space="preserve"> z opakujících se jednoduchých forem</w:t>
      </w:r>
      <w:r w:rsidR="00982AE3" w:rsidRPr="0075504A">
        <w:rPr>
          <w:rFonts w:ascii="Arial" w:hAnsi="Arial" w:cs="Arial"/>
          <w:sz w:val="20"/>
          <w:szCs w:val="24"/>
        </w:rPr>
        <w:t>, vyzařujících klid</w:t>
      </w:r>
      <w:r w:rsidR="00C04D63">
        <w:rPr>
          <w:rFonts w:ascii="Arial" w:hAnsi="Arial" w:cs="Arial"/>
          <w:sz w:val="20"/>
          <w:szCs w:val="24"/>
        </w:rPr>
        <w:t>, didaktickou výpověď</w:t>
      </w:r>
      <w:r w:rsidR="00982AE3" w:rsidRPr="0075504A">
        <w:rPr>
          <w:rFonts w:ascii="Arial" w:hAnsi="Arial" w:cs="Arial"/>
          <w:sz w:val="20"/>
          <w:szCs w:val="24"/>
        </w:rPr>
        <w:t xml:space="preserve"> a</w:t>
      </w:r>
      <w:r w:rsidRPr="0075504A">
        <w:rPr>
          <w:rFonts w:ascii="Arial" w:hAnsi="Arial" w:cs="Arial"/>
          <w:sz w:val="20"/>
          <w:szCs w:val="24"/>
        </w:rPr>
        <w:t xml:space="preserve"> ideální krásu kl</w:t>
      </w:r>
      <w:r w:rsidR="00982AE3" w:rsidRPr="0075504A">
        <w:rPr>
          <w:rFonts w:ascii="Arial" w:hAnsi="Arial" w:cs="Arial"/>
          <w:sz w:val="20"/>
          <w:szCs w:val="24"/>
        </w:rPr>
        <w:t>asické architektury</w:t>
      </w:r>
      <w:r w:rsidRPr="0075504A">
        <w:rPr>
          <w:rFonts w:ascii="Arial" w:hAnsi="Arial" w:cs="Arial"/>
          <w:sz w:val="20"/>
          <w:szCs w:val="24"/>
        </w:rPr>
        <w:t xml:space="preserve">. Ve svém slavném spise </w:t>
      </w:r>
      <w:r w:rsidRPr="0075504A">
        <w:rPr>
          <w:rFonts w:ascii="Arial" w:hAnsi="Arial" w:cs="Arial"/>
          <w:i/>
          <w:sz w:val="20"/>
          <w:szCs w:val="24"/>
        </w:rPr>
        <w:t xml:space="preserve">La </w:t>
      </w:r>
      <w:proofErr w:type="spellStart"/>
      <w:r w:rsidRPr="0075504A">
        <w:rPr>
          <w:rFonts w:ascii="Arial" w:hAnsi="Arial" w:cs="Arial"/>
          <w:i/>
          <w:sz w:val="20"/>
          <w:szCs w:val="24"/>
        </w:rPr>
        <w:t>Théorie</w:t>
      </w:r>
      <w:proofErr w:type="spellEnd"/>
      <w:r w:rsidRPr="0075504A">
        <w:rPr>
          <w:rFonts w:ascii="Arial" w:hAnsi="Arial" w:cs="Arial"/>
          <w:i/>
          <w:sz w:val="20"/>
          <w:szCs w:val="24"/>
        </w:rPr>
        <w:t xml:space="preserve"> des </w:t>
      </w:r>
      <w:proofErr w:type="spellStart"/>
      <w:r w:rsidRPr="0075504A">
        <w:rPr>
          <w:rFonts w:ascii="Arial" w:hAnsi="Arial" w:cs="Arial"/>
          <w:i/>
          <w:sz w:val="20"/>
          <w:szCs w:val="24"/>
        </w:rPr>
        <w:t>corps</w:t>
      </w:r>
      <w:proofErr w:type="spellEnd"/>
      <w:r w:rsidRPr="0075504A">
        <w:rPr>
          <w:rFonts w:ascii="Arial" w:hAnsi="Arial" w:cs="Arial"/>
          <w:sz w:val="20"/>
          <w:szCs w:val="24"/>
        </w:rPr>
        <w:t xml:space="preserve"> se </w:t>
      </w:r>
      <w:proofErr w:type="spellStart"/>
      <w:r w:rsidRPr="0075504A">
        <w:rPr>
          <w:rFonts w:ascii="Arial" w:hAnsi="Arial" w:cs="Arial"/>
          <w:sz w:val="20"/>
          <w:szCs w:val="24"/>
        </w:rPr>
        <w:t>Boullée</w:t>
      </w:r>
      <w:proofErr w:type="spellEnd"/>
      <w:r w:rsidRPr="0075504A">
        <w:rPr>
          <w:rFonts w:ascii="Arial" w:hAnsi="Arial" w:cs="Arial"/>
          <w:sz w:val="20"/>
          <w:szCs w:val="24"/>
        </w:rPr>
        <w:t xml:space="preserve"> zabýval vlastnostmi geometrických fo</w:t>
      </w:r>
      <w:r w:rsidR="00AE6644" w:rsidRPr="0075504A">
        <w:rPr>
          <w:rFonts w:ascii="Arial" w:hAnsi="Arial" w:cs="Arial"/>
          <w:sz w:val="20"/>
          <w:szCs w:val="24"/>
        </w:rPr>
        <w:t>rem a jejich působením na smysly</w:t>
      </w:r>
      <w:r w:rsidRPr="0075504A">
        <w:rPr>
          <w:rFonts w:ascii="Arial" w:hAnsi="Arial" w:cs="Arial"/>
          <w:sz w:val="20"/>
          <w:szCs w:val="24"/>
        </w:rPr>
        <w:t>. „Vrozené“ symbolické vlast</w:t>
      </w:r>
      <w:r w:rsidR="00AE6644" w:rsidRPr="0075504A">
        <w:rPr>
          <w:rFonts w:ascii="Arial" w:hAnsi="Arial" w:cs="Arial"/>
          <w:sz w:val="20"/>
          <w:szCs w:val="24"/>
        </w:rPr>
        <w:t>nosti přisuzuje kostce, pyramidě</w:t>
      </w:r>
      <w:r w:rsidRPr="0075504A">
        <w:rPr>
          <w:rFonts w:ascii="Arial" w:hAnsi="Arial" w:cs="Arial"/>
          <w:sz w:val="20"/>
          <w:szCs w:val="24"/>
        </w:rPr>
        <w:t xml:space="preserve">, válci a kouli, </w:t>
      </w:r>
      <w:r w:rsidR="00AC341C" w:rsidRPr="0075504A">
        <w:rPr>
          <w:rFonts w:ascii="Arial" w:hAnsi="Arial" w:cs="Arial"/>
          <w:sz w:val="20"/>
          <w:szCs w:val="24"/>
        </w:rPr>
        <w:t>kterou považuje za formově ideální</w:t>
      </w:r>
      <w:r w:rsidR="00C04B40" w:rsidRPr="0075504A">
        <w:rPr>
          <w:rFonts w:ascii="Arial" w:hAnsi="Arial" w:cs="Arial"/>
          <w:sz w:val="20"/>
          <w:szCs w:val="24"/>
        </w:rPr>
        <w:t>.</w:t>
      </w:r>
    </w:p>
    <w:p w14:paraId="08103B52" w14:textId="77777777" w:rsidR="00DA3629" w:rsidRPr="0075504A" w:rsidRDefault="00CC2AA5" w:rsidP="00CC2AA5">
      <w:pPr>
        <w:spacing w:after="0" w:line="360" w:lineRule="auto"/>
        <w:ind w:firstLine="426"/>
        <w:rPr>
          <w:rFonts w:ascii="Arial" w:hAnsi="Arial" w:cs="Arial"/>
          <w:sz w:val="20"/>
          <w:szCs w:val="24"/>
        </w:rPr>
      </w:pPr>
      <w:r w:rsidRPr="0075504A">
        <w:rPr>
          <w:rFonts w:ascii="Arial" w:hAnsi="Arial" w:cs="Arial"/>
          <w:sz w:val="20"/>
          <w:szCs w:val="24"/>
        </w:rPr>
        <w:lastRenderedPageBreak/>
        <w:t xml:space="preserve">Následujíc </w:t>
      </w:r>
      <w:proofErr w:type="gramStart"/>
      <w:r w:rsidRPr="0075504A">
        <w:rPr>
          <w:rFonts w:ascii="Arial" w:hAnsi="Arial" w:cs="Arial"/>
          <w:sz w:val="20"/>
          <w:szCs w:val="24"/>
        </w:rPr>
        <w:t>M.-A.</w:t>
      </w:r>
      <w:proofErr w:type="gramEnd"/>
      <w:r w:rsidRPr="0075504A">
        <w:rPr>
          <w:rFonts w:ascii="Arial" w:hAnsi="Arial" w:cs="Arial"/>
          <w:sz w:val="20"/>
          <w:szCs w:val="24"/>
        </w:rPr>
        <w:t xml:space="preserve"> </w:t>
      </w:r>
      <w:proofErr w:type="spellStart"/>
      <w:r w:rsidRPr="0075504A">
        <w:rPr>
          <w:rFonts w:ascii="Arial" w:hAnsi="Arial" w:cs="Arial"/>
          <w:sz w:val="20"/>
          <w:szCs w:val="24"/>
        </w:rPr>
        <w:t>Laugierovy</w:t>
      </w:r>
      <w:proofErr w:type="spellEnd"/>
      <w:r w:rsidRPr="0075504A">
        <w:rPr>
          <w:rFonts w:ascii="Arial" w:hAnsi="Arial" w:cs="Arial"/>
          <w:sz w:val="20"/>
          <w:szCs w:val="24"/>
        </w:rPr>
        <w:t xml:space="preserve"> teorie </w:t>
      </w:r>
      <w:r w:rsidR="00F00795" w:rsidRPr="0075504A">
        <w:rPr>
          <w:rFonts w:ascii="Arial" w:hAnsi="Arial" w:cs="Arial"/>
          <w:sz w:val="20"/>
          <w:szCs w:val="24"/>
        </w:rPr>
        <w:t xml:space="preserve">propagoval vážnost nejen veřejných staveb - </w:t>
      </w:r>
      <w:r w:rsidRPr="0075504A">
        <w:rPr>
          <w:rFonts w:ascii="Arial" w:hAnsi="Arial" w:cs="Arial"/>
          <w:sz w:val="20"/>
          <w:szCs w:val="24"/>
        </w:rPr>
        <w:t>o</w:t>
      </w:r>
      <w:r w:rsidR="00DA3629" w:rsidRPr="0075504A">
        <w:rPr>
          <w:rFonts w:ascii="Arial" w:hAnsi="Arial" w:cs="Arial"/>
          <w:sz w:val="20"/>
          <w:szCs w:val="24"/>
        </w:rPr>
        <w:t>dmítal senti</w:t>
      </w:r>
      <w:r w:rsidR="00F00795" w:rsidRPr="0075504A">
        <w:rPr>
          <w:rFonts w:ascii="Arial" w:hAnsi="Arial" w:cs="Arial"/>
          <w:sz w:val="20"/>
          <w:szCs w:val="24"/>
        </w:rPr>
        <w:t>mentální a zbytečný dekor</w:t>
      </w:r>
      <w:r w:rsidR="00DA3629" w:rsidRPr="0075504A">
        <w:rPr>
          <w:rFonts w:ascii="Arial" w:hAnsi="Arial" w:cs="Arial"/>
          <w:sz w:val="20"/>
          <w:szCs w:val="24"/>
        </w:rPr>
        <w:t>. V čele tě</w:t>
      </w:r>
      <w:r w:rsidRPr="0075504A">
        <w:rPr>
          <w:rFonts w:ascii="Arial" w:hAnsi="Arial" w:cs="Arial"/>
          <w:sz w:val="20"/>
          <w:szCs w:val="24"/>
        </w:rPr>
        <w:t xml:space="preserve">chto </w:t>
      </w:r>
      <w:proofErr w:type="spellStart"/>
      <w:r w:rsidRPr="0075504A">
        <w:rPr>
          <w:rFonts w:ascii="Arial" w:hAnsi="Arial" w:cs="Arial"/>
          <w:sz w:val="20"/>
          <w:szCs w:val="24"/>
        </w:rPr>
        <w:t>antirokokových</w:t>
      </w:r>
      <w:proofErr w:type="spellEnd"/>
      <w:r w:rsidRPr="0075504A">
        <w:rPr>
          <w:rFonts w:ascii="Arial" w:hAnsi="Arial" w:cs="Arial"/>
          <w:sz w:val="20"/>
          <w:szCs w:val="24"/>
        </w:rPr>
        <w:t xml:space="preserve"> architektů si pak </w:t>
      </w:r>
      <w:r w:rsidR="00DA3629" w:rsidRPr="0075504A">
        <w:rPr>
          <w:rFonts w:ascii="Arial" w:hAnsi="Arial" w:cs="Arial"/>
          <w:sz w:val="20"/>
          <w:szCs w:val="24"/>
        </w:rPr>
        <w:t xml:space="preserve">pro sebe </w:t>
      </w:r>
      <w:r w:rsidRPr="0075504A">
        <w:rPr>
          <w:rFonts w:ascii="Arial" w:hAnsi="Arial" w:cs="Arial"/>
          <w:sz w:val="20"/>
          <w:szCs w:val="24"/>
        </w:rPr>
        <w:t xml:space="preserve">získal </w:t>
      </w:r>
      <w:r w:rsidR="00C04D63">
        <w:rPr>
          <w:rFonts w:ascii="Arial" w:hAnsi="Arial" w:cs="Arial"/>
          <w:sz w:val="20"/>
          <w:szCs w:val="24"/>
        </w:rPr>
        <w:t xml:space="preserve">pověst jako </w:t>
      </w:r>
      <w:r w:rsidR="00DA3629" w:rsidRPr="0075504A">
        <w:rPr>
          <w:rFonts w:ascii="Arial" w:hAnsi="Arial" w:cs="Arial"/>
          <w:sz w:val="20"/>
          <w:szCs w:val="24"/>
        </w:rPr>
        <w:t xml:space="preserve">designer </w:t>
      </w:r>
      <w:r w:rsidR="00C04D63">
        <w:rPr>
          <w:rFonts w:ascii="Arial" w:hAnsi="Arial" w:cs="Arial"/>
          <w:sz w:val="20"/>
          <w:szCs w:val="24"/>
        </w:rPr>
        <w:t>světelných efektů</w:t>
      </w:r>
      <w:r w:rsidR="00DA3629" w:rsidRPr="0075504A">
        <w:rPr>
          <w:rFonts w:ascii="Arial" w:hAnsi="Arial" w:cs="Arial"/>
          <w:sz w:val="20"/>
          <w:szCs w:val="24"/>
        </w:rPr>
        <w:t xml:space="preserve">, neboť své gigantické stavby </w:t>
      </w:r>
      <w:r w:rsidR="00C04D63">
        <w:rPr>
          <w:rFonts w:ascii="Arial" w:hAnsi="Arial" w:cs="Arial"/>
          <w:sz w:val="20"/>
          <w:szCs w:val="24"/>
        </w:rPr>
        <w:t xml:space="preserve">dál </w:t>
      </w:r>
      <w:r w:rsidRPr="0075504A">
        <w:rPr>
          <w:rFonts w:ascii="Arial" w:hAnsi="Arial" w:cs="Arial"/>
          <w:sz w:val="20"/>
          <w:szCs w:val="24"/>
        </w:rPr>
        <w:t>k životu probouzel</w:t>
      </w:r>
      <w:r w:rsidR="00DA3629" w:rsidRPr="0075504A">
        <w:rPr>
          <w:rFonts w:ascii="Arial" w:hAnsi="Arial" w:cs="Arial"/>
          <w:sz w:val="20"/>
          <w:szCs w:val="24"/>
        </w:rPr>
        <w:t xml:space="preserve"> nápadnými a originálními účinky světla a stínů.</w:t>
      </w:r>
      <w:r w:rsidR="00F00795" w:rsidRPr="0075504A">
        <w:rPr>
          <w:rStyle w:val="Znakapoznpodarou"/>
          <w:rFonts w:ascii="Arial" w:hAnsi="Arial" w:cs="Arial"/>
          <w:sz w:val="20"/>
          <w:szCs w:val="24"/>
        </w:rPr>
        <w:footnoteReference w:id="8"/>
      </w:r>
      <w:r w:rsidRPr="0075504A">
        <w:rPr>
          <w:rFonts w:ascii="Arial" w:hAnsi="Arial" w:cs="Arial"/>
          <w:sz w:val="20"/>
          <w:szCs w:val="24"/>
        </w:rPr>
        <w:t xml:space="preserve"> </w:t>
      </w:r>
      <w:r w:rsidR="00DA3629" w:rsidRPr="0075504A">
        <w:rPr>
          <w:rFonts w:ascii="Arial" w:hAnsi="Arial" w:cs="Arial"/>
          <w:sz w:val="20"/>
          <w:szCs w:val="24"/>
        </w:rPr>
        <w:t xml:space="preserve">Důraz na mysl diváka je hlavním tématem jeho architektury, objasněném </w:t>
      </w:r>
      <w:r w:rsidR="00F00795" w:rsidRPr="0075504A">
        <w:rPr>
          <w:rFonts w:ascii="Arial" w:hAnsi="Arial" w:cs="Arial"/>
          <w:sz w:val="20"/>
          <w:szCs w:val="24"/>
        </w:rPr>
        <w:t xml:space="preserve">též </w:t>
      </w:r>
      <w:r w:rsidR="00DA3629" w:rsidRPr="0075504A">
        <w:rPr>
          <w:rFonts w:ascii="Arial" w:hAnsi="Arial" w:cs="Arial"/>
          <w:sz w:val="20"/>
          <w:szCs w:val="24"/>
        </w:rPr>
        <w:t>v</w:t>
      </w:r>
      <w:r w:rsidR="00F00795" w:rsidRPr="0075504A">
        <w:rPr>
          <w:rFonts w:ascii="Arial" w:hAnsi="Arial" w:cs="Arial"/>
          <w:sz w:val="20"/>
          <w:szCs w:val="24"/>
        </w:rPr>
        <w:t> </w:t>
      </w:r>
      <w:r w:rsidR="00DA3629" w:rsidRPr="0075504A">
        <w:rPr>
          <w:rFonts w:ascii="Arial" w:hAnsi="Arial" w:cs="Arial"/>
          <w:sz w:val="20"/>
          <w:szCs w:val="24"/>
        </w:rPr>
        <w:t>jeho</w:t>
      </w:r>
      <w:r w:rsidR="00F00795" w:rsidRPr="0075504A">
        <w:rPr>
          <w:rFonts w:ascii="Arial" w:hAnsi="Arial" w:cs="Arial"/>
          <w:sz w:val="20"/>
          <w:szCs w:val="24"/>
        </w:rPr>
        <w:t xml:space="preserve"> hlavním </w:t>
      </w:r>
      <w:r w:rsidR="00DA3629" w:rsidRPr="0075504A">
        <w:rPr>
          <w:rFonts w:ascii="Arial" w:hAnsi="Arial" w:cs="Arial"/>
          <w:sz w:val="20"/>
          <w:szCs w:val="24"/>
        </w:rPr>
        <w:t xml:space="preserve">spise </w:t>
      </w:r>
      <w:proofErr w:type="spellStart"/>
      <w:r w:rsidR="00DA3629" w:rsidRPr="0075504A">
        <w:rPr>
          <w:rFonts w:ascii="Arial" w:hAnsi="Arial" w:cs="Arial"/>
          <w:i/>
          <w:sz w:val="20"/>
          <w:szCs w:val="24"/>
        </w:rPr>
        <w:t>Essai</w:t>
      </w:r>
      <w:proofErr w:type="spellEnd"/>
      <w:r w:rsidR="00DA3629" w:rsidRPr="0075504A">
        <w:rPr>
          <w:rFonts w:ascii="Arial" w:hAnsi="Arial" w:cs="Arial"/>
          <w:i/>
          <w:sz w:val="20"/>
          <w:szCs w:val="24"/>
        </w:rPr>
        <w:t xml:space="preserve"> </w:t>
      </w:r>
      <w:proofErr w:type="spellStart"/>
      <w:r w:rsidR="00DA3629" w:rsidRPr="0075504A">
        <w:rPr>
          <w:rFonts w:ascii="Arial" w:hAnsi="Arial" w:cs="Arial"/>
          <w:i/>
          <w:sz w:val="20"/>
          <w:szCs w:val="24"/>
        </w:rPr>
        <w:t>sur</w:t>
      </w:r>
      <w:proofErr w:type="spellEnd"/>
      <w:r w:rsidR="00DA3629" w:rsidRPr="0075504A">
        <w:rPr>
          <w:rFonts w:ascii="Arial" w:hAnsi="Arial" w:cs="Arial"/>
          <w:i/>
          <w:sz w:val="20"/>
          <w:szCs w:val="24"/>
        </w:rPr>
        <w:t xml:space="preserve"> </w:t>
      </w:r>
      <w:proofErr w:type="spellStart"/>
      <w:r w:rsidR="00DA3629" w:rsidRPr="0075504A">
        <w:rPr>
          <w:rFonts w:ascii="Arial" w:hAnsi="Arial" w:cs="Arial"/>
          <w:i/>
          <w:sz w:val="20"/>
          <w:szCs w:val="24"/>
        </w:rPr>
        <w:t>l‘art</w:t>
      </w:r>
      <w:proofErr w:type="spellEnd"/>
      <w:r w:rsidR="00DA3629" w:rsidRPr="0075504A">
        <w:rPr>
          <w:rFonts w:ascii="Arial" w:hAnsi="Arial" w:cs="Arial"/>
          <w:sz w:val="20"/>
          <w:szCs w:val="24"/>
        </w:rPr>
        <w:t>.</w:t>
      </w:r>
    </w:p>
    <w:p w14:paraId="71C07D59" w14:textId="77777777" w:rsidR="00CC2AA5" w:rsidRPr="0075504A" w:rsidRDefault="00CC2AA5" w:rsidP="00CC2AA5">
      <w:pPr>
        <w:spacing w:after="0" w:line="360" w:lineRule="auto"/>
        <w:ind w:firstLine="426"/>
        <w:rPr>
          <w:rFonts w:ascii="Arial" w:hAnsi="Arial" w:cs="Arial"/>
          <w:sz w:val="20"/>
          <w:szCs w:val="24"/>
        </w:rPr>
      </w:pPr>
      <w:r w:rsidRPr="0075504A">
        <w:rPr>
          <w:rFonts w:ascii="Arial" w:hAnsi="Arial" w:cs="Arial"/>
          <w:sz w:val="20"/>
          <w:szCs w:val="24"/>
        </w:rPr>
        <w:t xml:space="preserve">Jeho několik pár návrhů na soukromé městské domy pocházejí z let 1762-78. Poté se až do roku 1788 věnoval pouze produkcí utopistických grafických kreseb, jež užíval při výuce, </w:t>
      </w:r>
      <w:r w:rsidR="00982AE3" w:rsidRPr="0075504A">
        <w:rPr>
          <w:rFonts w:ascii="Arial" w:hAnsi="Arial" w:cs="Arial"/>
          <w:sz w:val="20"/>
          <w:szCs w:val="24"/>
        </w:rPr>
        <w:t>či měly</w:t>
      </w:r>
      <w:r w:rsidRPr="0075504A">
        <w:rPr>
          <w:rFonts w:ascii="Arial" w:hAnsi="Arial" w:cs="Arial"/>
          <w:sz w:val="20"/>
          <w:szCs w:val="24"/>
        </w:rPr>
        <w:t xml:space="preserve"> splňovat zadání architektonick</w:t>
      </w:r>
      <w:r w:rsidR="00C04D63">
        <w:rPr>
          <w:rFonts w:ascii="Arial" w:hAnsi="Arial" w:cs="Arial"/>
          <w:sz w:val="20"/>
          <w:szCs w:val="24"/>
        </w:rPr>
        <w:t>ých soutěží. Jeho nejčastější</w:t>
      </w:r>
      <w:r w:rsidRPr="0075504A">
        <w:rPr>
          <w:rFonts w:ascii="Arial" w:hAnsi="Arial" w:cs="Arial"/>
          <w:sz w:val="20"/>
          <w:szCs w:val="24"/>
        </w:rPr>
        <w:t xml:space="preserve"> návrhy jsou pro hrobky, kenotafy a hřbitovy.</w:t>
      </w:r>
    </w:p>
    <w:p w14:paraId="0095A0E5" w14:textId="77777777" w:rsidR="00DD6F3D" w:rsidRPr="0075504A" w:rsidRDefault="00DD6F3D" w:rsidP="00C5421B">
      <w:pPr>
        <w:spacing w:after="0" w:line="360" w:lineRule="auto"/>
        <w:jc w:val="both"/>
        <w:rPr>
          <w:rFonts w:ascii="Arial" w:hAnsi="Arial" w:cs="Arial"/>
          <w:bCs/>
          <w:sz w:val="20"/>
          <w:szCs w:val="24"/>
        </w:rPr>
      </w:pPr>
    </w:p>
    <w:p w14:paraId="074A117D" w14:textId="77777777" w:rsidR="00DD6F3D" w:rsidRDefault="00DD6F3D" w:rsidP="00C5421B">
      <w:pPr>
        <w:spacing w:after="0" w:line="360" w:lineRule="auto"/>
        <w:jc w:val="both"/>
        <w:rPr>
          <w:rFonts w:ascii="Arial" w:hAnsi="Arial" w:cs="Arial"/>
          <w:b/>
          <w:bCs/>
          <w:sz w:val="20"/>
          <w:szCs w:val="24"/>
        </w:rPr>
      </w:pPr>
      <w:r w:rsidRPr="0075504A">
        <w:rPr>
          <w:rFonts w:ascii="Arial" w:hAnsi="Arial" w:cs="Arial"/>
          <w:b/>
          <w:bCs/>
          <w:sz w:val="20"/>
          <w:szCs w:val="24"/>
        </w:rPr>
        <w:t>Kenotaf pro Newtona</w:t>
      </w:r>
    </w:p>
    <w:p w14:paraId="3F8DA6E7" w14:textId="77777777" w:rsidR="00372EE4" w:rsidRPr="0075504A" w:rsidRDefault="00372EE4" w:rsidP="00C5421B">
      <w:pPr>
        <w:spacing w:after="0" w:line="360" w:lineRule="auto"/>
        <w:jc w:val="both"/>
        <w:rPr>
          <w:rFonts w:ascii="Arial" w:hAnsi="Arial" w:cs="Arial"/>
          <w:b/>
          <w:bCs/>
          <w:sz w:val="20"/>
          <w:szCs w:val="24"/>
        </w:rPr>
      </w:pPr>
    </w:p>
    <w:p w14:paraId="3848BDA1" w14:textId="77777777" w:rsidR="0015588D" w:rsidRPr="0075504A" w:rsidRDefault="00340673" w:rsidP="00C5421B">
      <w:pPr>
        <w:spacing w:after="0" w:line="360" w:lineRule="auto"/>
        <w:ind w:firstLine="426"/>
        <w:rPr>
          <w:rFonts w:ascii="Arial" w:hAnsi="Arial" w:cs="Arial"/>
          <w:sz w:val="20"/>
          <w:szCs w:val="24"/>
        </w:rPr>
      </w:pPr>
      <w:r w:rsidRPr="0075504A">
        <w:rPr>
          <w:rFonts w:ascii="Arial" w:hAnsi="Arial" w:cs="Arial"/>
          <w:sz w:val="20"/>
          <w:szCs w:val="24"/>
        </w:rPr>
        <w:t>Návrh</w:t>
      </w:r>
      <w:r w:rsidR="00A30679" w:rsidRPr="0075504A">
        <w:rPr>
          <w:rFonts w:ascii="Arial" w:hAnsi="Arial" w:cs="Arial"/>
          <w:sz w:val="20"/>
          <w:szCs w:val="24"/>
        </w:rPr>
        <w:t>y</w:t>
      </w:r>
      <w:r w:rsidRPr="0075504A">
        <w:rPr>
          <w:rFonts w:ascii="Arial" w:hAnsi="Arial" w:cs="Arial"/>
          <w:sz w:val="20"/>
          <w:szCs w:val="24"/>
        </w:rPr>
        <w:t xml:space="preserve"> na Newtonův kenotaf</w:t>
      </w:r>
      <w:r w:rsidR="0015588D" w:rsidRPr="0075504A">
        <w:rPr>
          <w:rFonts w:ascii="Arial" w:hAnsi="Arial" w:cs="Arial"/>
          <w:sz w:val="20"/>
          <w:szCs w:val="24"/>
        </w:rPr>
        <w:t xml:space="preserve"> k poctě fyzikálního génia</w:t>
      </w:r>
      <w:r w:rsidR="00A30679" w:rsidRPr="0075504A">
        <w:rPr>
          <w:rFonts w:ascii="Arial" w:hAnsi="Arial" w:cs="Arial"/>
          <w:sz w:val="20"/>
          <w:szCs w:val="24"/>
        </w:rPr>
        <w:t xml:space="preserve"> jsou</w:t>
      </w:r>
      <w:r w:rsidR="00F509BA" w:rsidRPr="0075504A">
        <w:rPr>
          <w:rFonts w:ascii="Arial" w:hAnsi="Arial" w:cs="Arial"/>
          <w:sz w:val="20"/>
          <w:szCs w:val="24"/>
        </w:rPr>
        <w:t xml:space="preserve"> nepochybně</w:t>
      </w:r>
      <w:r w:rsidR="005632F1" w:rsidRPr="0075504A">
        <w:rPr>
          <w:rFonts w:ascii="Arial" w:hAnsi="Arial" w:cs="Arial"/>
          <w:sz w:val="20"/>
          <w:szCs w:val="24"/>
        </w:rPr>
        <w:t xml:space="preserve"> jeho nejznámějším dílem</w:t>
      </w:r>
      <w:r w:rsidR="00E43698" w:rsidRPr="0075504A">
        <w:rPr>
          <w:rFonts w:ascii="Arial" w:hAnsi="Arial" w:cs="Arial"/>
          <w:sz w:val="20"/>
          <w:szCs w:val="24"/>
        </w:rPr>
        <w:t>.</w:t>
      </w:r>
      <w:r w:rsidR="0015588D" w:rsidRPr="0075504A">
        <w:rPr>
          <w:rFonts w:ascii="Arial" w:hAnsi="Arial" w:cs="Arial"/>
          <w:sz w:val="20"/>
          <w:szCs w:val="24"/>
        </w:rPr>
        <w:t xml:space="preserve"> Kapitolu svého spisu s popisy jednotlivých návrhů sám zahajuje patetickými slovy na jeho počest. </w:t>
      </w:r>
      <w:r w:rsidR="0015588D" w:rsidRPr="0075504A">
        <w:rPr>
          <w:rFonts w:ascii="Arial" w:hAnsi="Arial" w:cs="Arial"/>
          <w:i/>
          <w:sz w:val="20"/>
          <w:szCs w:val="24"/>
        </w:rPr>
        <w:t>„Vznešený duchu! Naprostý a neúnavný génie! Božská bytosti! Newtone! Rač přijmout poctu mých nedostatečných vloh! Ach! Důvod toho, že se je odvažuji zveřejnit, tkví v přesvědčení, že v díle, o němž budu hovořit, jsem překonal sám sebe. Ó Newtone! Ty jsi dokázal osvíceností a vznešeností svého génia určit obraz Země a já jsem zkoncipoval myšlenku zahalit Tě do Tvého objevu.“</w:t>
      </w:r>
    </w:p>
    <w:p w14:paraId="599F9337" w14:textId="77777777" w:rsidR="005632F1" w:rsidRPr="0075504A" w:rsidRDefault="0015588D" w:rsidP="0015588D">
      <w:pPr>
        <w:spacing w:after="0" w:line="360" w:lineRule="auto"/>
        <w:ind w:firstLine="426"/>
        <w:rPr>
          <w:rFonts w:ascii="Arial" w:hAnsi="Arial" w:cs="Arial"/>
          <w:sz w:val="20"/>
          <w:szCs w:val="24"/>
        </w:rPr>
      </w:pPr>
      <w:r w:rsidRPr="0075504A">
        <w:rPr>
          <w:rFonts w:ascii="Arial" w:hAnsi="Arial" w:cs="Arial"/>
          <w:sz w:val="20"/>
          <w:szCs w:val="24"/>
        </w:rPr>
        <w:t>Téměř metrové kresby v</w:t>
      </w:r>
      <w:r w:rsidR="00A30679" w:rsidRPr="0075504A">
        <w:rPr>
          <w:rFonts w:ascii="Arial" w:hAnsi="Arial" w:cs="Arial"/>
          <w:sz w:val="20"/>
          <w:szCs w:val="24"/>
        </w:rPr>
        <w:t>znikaly již od r</w:t>
      </w:r>
      <w:r w:rsidR="00AD5082" w:rsidRPr="0075504A">
        <w:rPr>
          <w:rFonts w:ascii="Arial" w:hAnsi="Arial" w:cs="Arial"/>
          <w:sz w:val="20"/>
          <w:szCs w:val="24"/>
        </w:rPr>
        <w:t>oku 1783 během rekonstrukcí</w:t>
      </w:r>
      <w:r w:rsidR="009373EC" w:rsidRPr="0075504A">
        <w:rPr>
          <w:rFonts w:ascii="Arial" w:hAnsi="Arial" w:cs="Arial"/>
          <w:sz w:val="20"/>
          <w:szCs w:val="24"/>
        </w:rPr>
        <w:t xml:space="preserve"> Hadriánova a Augustova mauzolea. </w:t>
      </w:r>
      <w:r w:rsidR="00745212" w:rsidRPr="0075504A">
        <w:rPr>
          <w:rFonts w:ascii="Arial" w:hAnsi="Arial" w:cs="Arial"/>
          <w:sz w:val="20"/>
          <w:szCs w:val="24"/>
        </w:rPr>
        <w:t>Tímto t</w:t>
      </w:r>
      <w:r w:rsidR="00AD5082" w:rsidRPr="0075504A">
        <w:rPr>
          <w:rFonts w:ascii="Arial" w:hAnsi="Arial" w:cs="Arial"/>
          <w:sz w:val="20"/>
          <w:szCs w:val="24"/>
        </w:rPr>
        <w:t>ypem římské císařské hrobky</w:t>
      </w:r>
      <w:r w:rsidR="00745212" w:rsidRPr="0075504A">
        <w:rPr>
          <w:rFonts w:ascii="Arial" w:hAnsi="Arial" w:cs="Arial"/>
          <w:sz w:val="20"/>
          <w:szCs w:val="24"/>
        </w:rPr>
        <w:t xml:space="preserve"> se i </w:t>
      </w:r>
      <w:proofErr w:type="spellStart"/>
      <w:r w:rsidR="009373EC" w:rsidRPr="0075504A">
        <w:rPr>
          <w:rFonts w:ascii="Arial" w:hAnsi="Arial" w:cs="Arial"/>
          <w:sz w:val="20"/>
          <w:szCs w:val="24"/>
        </w:rPr>
        <w:t>Boullée</w:t>
      </w:r>
      <w:proofErr w:type="spellEnd"/>
      <w:r w:rsidR="009373EC" w:rsidRPr="0075504A">
        <w:rPr>
          <w:rFonts w:ascii="Arial" w:hAnsi="Arial" w:cs="Arial"/>
          <w:sz w:val="20"/>
          <w:szCs w:val="24"/>
        </w:rPr>
        <w:t xml:space="preserve"> pravděpodob</w:t>
      </w:r>
      <w:r w:rsidR="00745212" w:rsidRPr="0075504A">
        <w:rPr>
          <w:rFonts w:ascii="Arial" w:hAnsi="Arial" w:cs="Arial"/>
          <w:sz w:val="20"/>
          <w:szCs w:val="24"/>
        </w:rPr>
        <w:t>ně inspiroval - v coby dvojpodlažní struktuře</w:t>
      </w:r>
      <w:r w:rsidR="009373EC" w:rsidRPr="0075504A">
        <w:rPr>
          <w:rFonts w:ascii="Arial" w:hAnsi="Arial" w:cs="Arial"/>
          <w:sz w:val="20"/>
          <w:szCs w:val="24"/>
        </w:rPr>
        <w:t xml:space="preserve"> na kruhovém půdo</w:t>
      </w:r>
      <w:r w:rsidR="00745212" w:rsidRPr="0075504A">
        <w:rPr>
          <w:rFonts w:ascii="Arial" w:hAnsi="Arial" w:cs="Arial"/>
          <w:sz w:val="20"/>
          <w:szCs w:val="24"/>
        </w:rPr>
        <w:t>rysu korunovaném monumentální kupolí</w:t>
      </w:r>
      <w:r w:rsidR="009373EC" w:rsidRPr="0075504A">
        <w:rPr>
          <w:rFonts w:ascii="Arial" w:hAnsi="Arial" w:cs="Arial"/>
          <w:sz w:val="20"/>
          <w:szCs w:val="24"/>
        </w:rPr>
        <w:t>.</w:t>
      </w:r>
      <w:r w:rsidR="00AD5082" w:rsidRPr="0075504A">
        <w:rPr>
          <w:rFonts w:ascii="Arial" w:hAnsi="Arial" w:cs="Arial"/>
          <w:sz w:val="20"/>
          <w:szCs w:val="24"/>
        </w:rPr>
        <w:t xml:space="preserve"> </w:t>
      </w:r>
      <w:r w:rsidR="00C04D63">
        <w:rPr>
          <w:rFonts w:ascii="Arial" w:hAnsi="Arial" w:cs="Arial"/>
          <w:sz w:val="20"/>
          <w:szCs w:val="24"/>
        </w:rPr>
        <w:t>Dalo by se také</w:t>
      </w:r>
      <w:r w:rsidR="00AD5082" w:rsidRPr="0075504A">
        <w:rPr>
          <w:rFonts w:ascii="Arial" w:hAnsi="Arial" w:cs="Arial"/>
          <w:sz w:val="20"/>
          <w:szCs w:val="24"/>
        </w:rPr>
        <w:t xml:space="preserve"> říci, že sjednotil dva z nejslavnějších svatostánků starověku – římský Pantheon a </w:t>
      </w:r>
      <w:proofErr w:type="spellStart"/>
      <w:r w:rsidR="00AD5082" w:rsidRPr="0075504A">
        <w:rPr>
          <w:rFonts w:ascii="Arial" w:hAnsi="Arial" w:cs="Arial"/>
          <w:sz w:val="20"/>
          <w:szCs w:val="24"/>
        </w:rPr>
        <w:t>Kolosseum</w:t>
      </w:r>
      <w:proofErr w:type="spellEnd"/>
      <w:r w:rsidR="00AD5082" w:rsidRPr="0075504A">
        <w:rPr>
          <w:rFonts w:ascii="Arial" w:hAnsi="Arial" w:cs="Arial"/>
          <w:sz w:val="20"/>
          <w:szCs w:val="24"/>
        </w:rPr>
        <w:t>.</w:t>
      </w:r>
      <w:r w:rsidR="00AD5082" w:rsidRPr="0075504A">
        <w:rPr>
          <w:rStyle w:val="Znakapoznpodarou"/>
          <w:rFonts w:ascii="Arial" w:hAnsi="Arial" w:cs="Arial"/>
          <w:sz w:val="20"/>
          <w:szCs w:val="24"/>
        </w:rPr>
        <w:footnoteReference w:id="9"/>
      </w:r>
      <w:r w:rsidR="00AD5082" w:rsidRPr="0075504A">
        <w:rPr>
          <w:rFonts w:ascii="Arial" w:hAnsi="Arial" w:cs="Arial"/>
          <w:sz w:val="20"/>
          <w:szCs w:val="24"/>
        </w:rPr>
        <w:t xml:space="preserve"> </w:t>
      </w:r>
    </w:p>
    <w:p w14:paraId="59DF9AFE" w14:textId="77777777" w:rsidR="00C5421B" w:rsidRPr="0075504A" w:rsidRDefault="00E43698" w:rsidP="00E45FDC">
      <w:pPr>
        <w:spacing w:after="0" w:line="360" w:lineRule="auto"/>
        <w:ind w:firstLine="426"/>
        <w:rPr>
          <w:rFonts w:ascii="Arial" w:hAnsi="Arial" w:cs="Arial"/>
          <w:sz w:val="20"/>
          <w:szCs w:val="24"/>
        </w:rPr>
      </w:pPr>
      <w:r w:rsidRPr="0075504A">
        <w:rPr>
          <w:rFonts w:ascii="Arial" w:hAnsi="Arial" w:cs="Arial"/>
          <w:sz w:val="20"/>
          <w:szCs w:val="24"/>
        </w:rPr>
        <w:t xml:space="preserve"> </w:t>
      </w:r>
      <w:r w:rsidR="00340673" w:rsidRPr="0075504A">
        <w:rPr>
          <w:rFonts w:ascii="Arial" w:hAnsi="Arial" w:cs="Arial"/>
          <w:sz w:val="20"/>
          <w:szCs w:val="24"/>
        </w:rPr>
        <w:t xml:space="preserve">Formě pomníku </w:t>
      </w:r>
      <w:r w:rsidR="0015588D" w:rsidRPr="0075504A">
        <w:rPr>
          <w:rFonts w:ascii="Arial" w:hAnsi="Arial" w:cs="Arial"/>
          <w:sz w:val="20"/>
          <w:szCs w:val="24"/>
        </w:rPr>
        <w:t xml:space="preserve">tedy </w:t>
      </w:r>
      <w:r w:rsidR="00340673" w:rsidRPr="0075504A">
        <w:rPr>
          <w:rFonts w:ascii="Arial" w:hAnsi="Arial" w:cs="Arial"/>
          <w:sz w:val="20"/>
          <w:szCs w:val="24"/>
        </w:rPr>
        <w:t>slouží obrovská koule – zrcadlo dokonalosti přírody, případně i splynutí s Bohem - jejíž dutý vnitřek měl reprezentovat vesmír</w:t>
      </w:r>
      <w:r w:rsidR="00E45FDC" w:rsidRPr="0075504A">
        <w:rPr>
          <w:rFonts w:ascii="Arial" w:hAnsi="Arial" w:cs="Arial"/>
          <w:sz w:val="20"/>
          <w:szCs w:val="24"/>
        </w:rPr>
        <w:t>, v němž fyzikální zákony dle Newtonových objevů platí stejně jako na Zemi</w:t>
      </w:r>
      <w:r w:rsidR="00340673" w:rsidRPr="0075504A">
        <w:rPr>
          <w:rFonts w:ascii="Arial" w:hAnsi="Arial" w:cs="Arial"/>
          <w:sz w:val="20"/>
          <w:szCs w:val="24"/>
        </w:rPr>
        <w:t>. Stavba měl</w:t>
      </w:r>
      <w:r w:rsidR="00C31347" w:rsidRPr="0075504A">
        <w:rPr>
          <w:rFonts w:ascii="Arial" w:hAnsi="Arial" w:cs="Arial"/>
          <w:sz w:val="20"/>
          <w:szCs w:val="24"/>
        </w:rPr>
        <w:t>a mít v průměru 260m, což je přibližně</w:t>
      </w:r>
      <w:r w:rsidR="00340673" w:rsidRPr="0075504A">
        <w:rPr>
          <w:rFonts w:ascii="Arial" w:hAnsi="Arial" w:cs="Arial"/>
          <w:sz w:val="20"/>
          <w:szCs w:val="24"/>
        </w:rPr>
        <w:t xml:space="preserve"> 6x více než mě</w:t>
      </w:r>
      <w:r w:rsidR="005632F1" w:rsidRPr="0075504A">
        <w:rPr>
          <w:rFonts w:ascii="Arial" w:hAnsi="Arial" w:cs="Arial"/>
          <w:sz w:val="20"/>
          <w:szCs w:val="24"/>
        </w:rPr>
        <w:t>ří kupole římského pantheonu. Ta</w:t>
      </w:r>
      <w:r w:rsidR="00340673" w:rsidRPr="0075504A">
        <w:rPr>
          <w:rFonts w:ascii="Arial" w:hAnsi="Arial" w:cs="Arial"/>
          <w:sz w:val="20"/>
          <w:szCs w:val="24"/>
        </w:rPr>
        <w:t>to velikost</w:t>
      </w:r>
      <w:r w:rsidR="005632F1" w:rsidRPr="0075504A">
        <w:rPr>
          <w:rFonts w:ascii="Arial" w:hAnsi="Arial" w:cs="Arial"/>
          <w:sz w:val="20"/>
          <w:szCs w:val="24"/>
        </w:rPr>
        <w:t>, kterou</w:t>
      </w:r>
      <w:r w:rsidR="00C04D63">
        <w:rPr>
          <w:rFonts w:ascii="Arial" w:hAnsi="Arial" w:cs="Arial"/>
          <w:sz w:val="20"/>
          <w:szCs w:val="24"/>
        </w:rPr>
        <w:t xml:space="preserve"> umocňuje tr</w:t>
      </w:r>
      <w:r w:rsidR="00340673" w:rsidRPr="0075504A">
        <w:rPr>
          <w:rFonts w:ascii="Arial" w:hAnsi="Arial" w:cs="Arial"/>
          <w:sz w:val="20"/>
          <w:szCs w:val="24"/>
        </w:rPr>
        <w:t>ojitá řada cypřišů</w:t>
      </w:r>
      <w:r w:rsidR="00C31347" w:rsidRPr="0075504A">
        <w:rPr>
          <w:rFonts w:ascii="Arial" w:hAnsi="Arial" w:cs="Arial"/>
          <w:sz w:val="20"/>
          <w:szCs w:val="24"/>
        </w:rPr>
        <w:t>, měla zprostředkovávat</w:t>
      </w:r>
      <w:r w:rsidR="005632F1" w:rsidRPr="0075504A">
        <w:rPr>
          <w:rFonts w:ascii="Arial" w:hAnsi="Arial" w:cs="Arial"/>
          <w:sz w:val="20"/>
          <w:szCs w:val="24"/>
        </w:rPr>
        <w:t xml:space="preserve"> </w:t>
      </w:r>
      <w:r w:rsidR="00C31347" w:rsidRPr="0075504A">
        <w:rPr>
          <w:rFonts w:ascii="Arial" w:hAnsi="Arial" w:cs="Arial"/>
          <w:sz w:val="20"/>
          <w:szCs w:val="24"/>
        </w:rPr>
        <w:t xml:space="preserve">diváku </w:t>
      </w:r>
      <w:r w:rsidR="005632F1" w:rsidRPr="0075504A">
        <w:rPr>
          <w:rFonts w:ascii="Arial" w:hAnsi="Arial" w:cs="Arial"/>
          <w:sz w:val="20"/>
          <w:szCs w:val="24"/>
        </w:rPr>
        <w:t xml:space="preserve">pocit jakési úcty a velikosti. </w:t>
      </w:r>
      <w:r w:rsidR="005632F1" w:rsidRPr="0075504A">
        <w:rPr>
          <w:rFonts w:ascii="Arial" w:hAnsi="Arial" w:cs="Arial"/>
          <w:i/>
          <w:sz w:val="20"/>
          <w:szCs w:val="24"/>
        </w:rPr>
        <w:t xml:space="preserve">„Nárok velikosti je u </w:t>
      </w:r>
      <w:proofErr w:type="spellStart"/>
      <w:r w:rsidR="005632F1" w:rsidRPr="0075504A">
        <w:rPr>
          <w:rFonts w:ascii="Arial" w:hAnsi="Arial" w:cs="Arial"/>
          <w:i/>
          <w:sz w:val="20"/>
          <w:szCs w:val="24"/>
        </w:rPr>
        <w:t>Boulléeho</w:t>
      </w:r>
      <w:proofErr w:type="spellEnd"/>
      <w:r w:rsidR="005632F1" w:rsidRPr="0075504A">
        <w:rPr>
          <w:rFonts w:ascii="Arial" w:hAnsi="Arial" w:cs="Arial"/>
          <w:i/>
          <w:sz w:val="20"/>
          <w:szCs w:val="24"/>
        </w:rPr>
        <w:t xml:space="preserve"> jednoznačně kosmologický, nebo přesněji vyjádřeno: odůvodněný astronomií a přírodními vědami. Je to odraz vývoje moderních přírodních věd a nemá nic společ</w:t>
      </w:r>
      <w:r w:rsidR="00C31347" w:rsidRPr="0075504A">
        <w:rPr>
          <w:rFonts w:ascii="Arial" w:hAnsi="Arial" w:cs="Arial"/>
          <w:i/>
          <w:sz w:val="20"/>
          <w:szCs w:val="24"/>
        </w:rPr>
        <w:t>ného s politickou ‚velikostí.“</w:t>
      </w:r>
      <w:r w:rsidR="00C5421B" w:rsidRPr="0075504A">
        <w:rPr>
          <w:rStyle w:val="Znakapoznpodarou"/>
          <w:rFonts w:ascii="Arial" w:hAnsi="Arial" w:cs="Arial"/>
          <w:sz w:val="20"/>
          <w:szCs w:val="24"/>
        </w:rPr>
        <w:footnoteReference w:id="10"/>
      </w:r>
      <w:r w:rsidR="00E45FDC" w:rsidRPr="0075504A">
        <w:rPr>
          <w:rFonts w:ascii="Arial" w:hAnsi="Arial" w:cs="Arial"/>
          <w:sz w:val="20"/>
          <w:szCs w:val="24"/>
        </w:rPr>
        <w:t xml:space="preserve"> Nicméně, i právě z důvodu této nadnesené velikosti nebylo možné stavbu postavit. Železobetonové konstrukce, které</w:t>
      </w:r>
      <w:r w:rsidR="00DA3629" w:rsidRPr="0075504A">
        <w:rPr>
          <w:rFonts w:ascii="Arial" w:hAnsi="Arial" w:cs="Arial"/>
          <w:sz w:val="20"/>
          <w:szCs w:val="24"/>
        </w:rPr>
        <w:t xml:space="preserve"> </w:t>
      </w:r>
      <w:r w:rsidR="00E45FDC" w:rsidRPr="0075504A">
        <w:rPr>
          <w:rFonts w:ascii="Arial" w:hAnsi="Arial" w:cs="Arial"/>
          <w:sz w:val="20"/>
          <w:szCs w:val="24"/>
        </w:rPr>
        <w:t xml:space="preserve">by podobnou stavbu </w:t>
      </w:r>
      <w:r w:rsidR="00C04D63">
        <w:rPr>
          <w:rFonts w:ascii="Arial" w:hAnsi="Arial" w:cs="Arial"/>
          <w:sz w:val="20"/>
          <w:szCs w:val="24"/>
        </w:rPr>
        <w:t>snad</w:t>
      </w:r>
      <w:r w:rsidR="00E45FDC" w:rsidRPr="0075504A">
        <w:rPr>
          <w:rFonts w:ascii="Arial" w:hAnsi="Arial" w:cs="Arial"/>
          <w:sz w:val="20"/>
          <w:szCs w:val="24"/>
        </w:rPr>
        <w:t xml:space="preserve"> udržely, se počaly rozvíjet až o zhruba 70 let později. </w:t>
      </w:r>
    </w:p>
    <w:p w14:paraId="7249DF55" w14:textId="77777777" w:rsidR="00E45FDC" w:rsidRPr="0075504A" w:rsidRDefault="0015588D" w:rsidP="00E45FDC">
      <w:pPr>
        <w:spacing w:after="0" w:line="360" w:lineRule="auto"/>
        <w:ind w:firstLine="426"/>
        <w:rPr>
          <w:rFonts w:ascii="Arial" w:hAnsi="Arial" w:cs="Arial"/>
          <w:sz w:val="20"/>
          <w:szCs w:val="24"/>
        </w:rPr>
      </w:pPr>
      <w:r w:rsidRPr="0075504A">
        <w:rPr>
          <w:rFonts w:ascii="Arial" w:hAnsi="Arial" w:cs="Arial"/>
          <w:sz w:val="20"/>
          <w:szCs w:val="24"/>
        </w:rPr>
        <w:t>Do kenotafu se vchází u</w:t>
      </w:r>
      <w:r w:rsidR="00E45FDC" w:rsidRPr="0075504A">
        <w:rPr>
          <w:rFonts w:ascii="Arial" w:hAnsi="Arial" w:cs="Arial"/>
          <w:sz w:val="20"/>
          <w:szCs w:val="24"/>
        </w:rPr>
        <w:t> jeho samotného dna. Po vstupu se nad návštěvníkem rozprostře nebeská klenba s m</w:t>
      </w:r>
      <w:r w:rsidRPr="0075504A">
        <w:rPr>
          <w:rFonts w:ascii="Arial" w:hAnsi="Arial" w:cs="Arial"/>
          <w:sz w:val="20"/>
          <w:szCs w:val="24"/>
        </w:rPr>
        <w:t>nožstvím svítících hvězd. Světelného</w:t>
      </w:r>
      <w:r w:rsidR="00E45FDC" w:rsidRPr="0075504A">
        <w:rPr>
          <w:rFonts w:ascii="Arial" w:hAnsi="Arial" w:cs="Arial"/>
          <w:sz w:val="20"/>
          <w:szCs w:val="24"/>
        </w:rPr>
        <w:t xml:space="preserve"> efektu je dosaženo proděravením kupole kuželovitými štěrbinami, skrz kt</w:t>
      </w:r>
      <w:r w:rsidRPr="0075504A">
        <w:rPr>
          <w:rFonts w:ascii="Arial" w:hAnsi="Arial" w:cs="Arial"/>
          <w:sz w:val="20"/>
          <w:szCs w:val="24"/>
        </w:rPr>
        <w:t>eré za bílého dne pronikají sluneční paprsky</w:t>
      </w:r>
      <w:r w:rsidR="00E45FDC" w:rsidRPr="0075504A">
        <w:rPr>
          <w:rFonts w:ascii="Arial" w:hAnsi="Arial" w:cs="Arial"/>
          <w:sz w:val="20"/>
          <w:szCs w:val="24"/>
        </w:rPr>
        <w:t xml:space="preserve">. Tyto kuželovité otvory byly nasměrovány do středu prostoru – symbolického náhrobku tehdejší největší autority. A naopak, pokud se za </w:t>
      </w:r>
      <w:r w:rsidR="00C04B40" w:rsidRPr="0075504A">
        <w:rPr>
          <w:rFonts w:ascii="Arial" w:hAnsi="Arial" w:cs="Arial"/>
          <w:sz w:val="20"/>
          <w:szCs w:val="24"/>
        </w:rPr>
        <w:t>nocí uvnitř památníku rozsvítila gigantická lampa představujíc slunce</w:t>
      </w:r>
      <w:r w:rsidR="00E45FDC" w:rsidRPr="0075504A">
        <w:rPr>
          <w:rFonts w:ascii="Arial" w:hAnsi="Arial" w:cs="Arial"/>
          <w:sz w:val="20"/>
          <w:szCs w:val="24"/>
        </w:rPr>
        <w:t>, paprsk</w:t>
      </w:r>
      <w:r w:rsidRPr="0075504A">
        <w:rPr>
          <w:rFonts w:ascii="Arial" w:hAnsi="Arial" w:cs="Arial"/>
          <w:sz w:val="20"/>
          <w:szCs w:val="24"/>
        </w:rPr>
        <w:t>y skrze štěrbiny mohly pronika</w:t>
      </w:r>
      <w:r w:rsidR="00E45FDC" w:rsidRPr="0075504A">
        <w:rPr>
          <w:rFonts w:ascii="Arial" w:hAnsi="Arial" w:cs="Arial"/>
          <w:sz w:val="20"/>
          <w:szCs w:val="24"/>
        </w:rPr>
        <w:t xml:space="preserve">t ven. </w:t>
      </w:r>
      <w:r w:rsidRPr="0075504A">
        <w:rPr>
          <w:rFonts w:ascii="Arial" w:hAnsi="Arial" w:cs="Arial"/>
          <w:sz w:val="20"/>
          <w:szCs w:val="24"/>
        </w:rPr>
        <w:t>Tím</w:t>
      </w:r>
      <w:r w:rsidR="00E45FDC" w:rsidRPr="0075504A">
        <w:rPr>
          <w:rFonts w:ascii="Arial" w:hAnsi="Arial" w:cs="Arial"/>
          <w:sz w:val="20"/>
          <w:szCs w:val="24"/>
        </w:rPr>
        <w:t xml:space="preserve"> </w:t>
      </w:r>
      <w:proofErr w:type="spellStart"/>
      <w:r w:rsidR="00E45FDC" w:rsidRPr="0075504A">
        <w:rPr>
          <w:rFonts w:ascii="Arial" w:hAnsi="Arial" w:cs="Arial"/>
          <w:sz w:val="20"/>
          <w:szCs w:val="24"/>
        </w:rPr>
        <w:t>Boullée</w:t>
      </w:r>
      <w:proofErr w:type="spellEnd"/>
      <w:r w:rsidR="00E45FDC" w:rsidRPr="0075504A">
        <w:rPr>
          <w:rFonts w:ascii="Arial" w:hAnsi="Arial" w:cs="Arial"/>
          <w:sz w:val="20"/>
          <w:szCs w:val="24"/>
        </w:rPr>
        <w:t xml:space="preserve"> plánoval </w:t>
      </w:r>
      <w:r w:rsidR="000E27EB">
        <w:rPr>
          <w:rFonts w:ascii="Arial" w:hAnsi="Arial" w:cs="Arial"/>
          <w:sz w:val="20"/>
          <w:szCs w:val="24"/>
        </w:rPr>
        <w:t>vpravdě</w:t>
      </w:r>
      <w:r w:rsidR="00E45FDC" w:rsidRPr="0075504A">
        <w:rPr>
          <w:rFonts w:ascii="Arial" w:hAnsi="Arial" w:cs="Arial"/>
          <w:sz w:val="20"/>
          <w:szCs w:val="24"/>
        </w:rPr>
        <w:t xml:space="preserve"> monumentální dojmový efekt.</w:t>
      </w:r>
    </w:p>
    <w:p w14:paraId="1709B0A6" w14:textId="77777777" w:rsidR="005632F1" w:rsidRDefault="00E45FDC" w:rsidP="00372EE4">
      <w:pPr>
        <w:spacing w:after="0" w:line="360" w:lineRule="auto"/>
        <w:ind w:firstLine="426"/>
        <w:rPr>
          <w:rFonts w:ascii="Arial" w:hAnsi="Arial" w:cs="Arial"/>
          <w:sz w:val="20"/>
          <w:szCs w:val="24"/>
        </w:rPr>
      </w:pPr>
      <w:r w:rsidRPr="0075504A">
        <w:rPr>
          <w:rFonts w:ascii="Arial" w:hAnsi="Arial" w:cs="Arial"/>
          <w:sz w:val="20"/>
          <w:szCs w:val="24"/>
        </w:rPr>
        <w:lastRenderedPageBreak/>
        <w:t>Jednalo se o pokus vytvořit nový typ sakrální stavby</w:t>
      </w:r>
      <w:r w:rsidR="00DA3629" w:rsidRPr="0075504A">
        <w:rPr>
          <w:rFonts w:ascii="Arial" w:hAnsi="Arial" w:cs="Arial"/>
          <w:sz w:val="20"/>
          <w:szCs w:val="24"/>
        </w:rPr>
        <w:t xml:space="preserve"> – to, co je zde však posvátné, je moderní věda a její soudobý představil. Stavba vyjadřuje dobový pocit no</w:t>
      </w:r>
      <w:r w:rsidR="0015588D" w:rsidRPr="0075504A">
        <w:rPr>
          <w:rFonts w:ascii="Arial" w:hAnsi="Arial" w:cs="Arial"/>
          <w:sz w:val="20"/>
          <w:szCs w:val="24"/>
        </w:rPr>
        <w:t>v</w:t>
      </w:r>
      <w:r w:rsidR="00F10A61">
        <w:rPr>
          <w:rFonts w:ascii="Arial" w:hAnsi="Arial" w:cs="Arial"/>
          <w:sz w:val="20"/>
          <w:szCs w:val="24"/>
        </w:rPr>
        <w:t xml:space="preserve">ého počátku ve vývoji lidstva </w:t>
      </w:r>
      <w:r w:rsidR="0015588D" w:rsidRPr="0075504A">
        <w:rPr>
          <w:rFonts w:ascii="Arial" w:hAnsi="Arial" w:cs="Arial"/>
          <w:sz w:val="20"/>
          <w:szCs w:val="24"/>
        </w:rPr>
        <w:t xml:space="preserve">založeném </w:t>
      </w:r>
      <w:r w:rsidR="00DA3629" w:rsidRPr="0075504A">
        <w:rPr>
          <w:rFonts w:ascii="Arial" w:hAnsi="Arial" w:cs="Arial"/>
          <w:sz w:val="20"/>
          <w:szCs w:val="24"/>
        </w:rPr>
        <w:t xml:space="preserve">na vědě. </w:t>
      </w:r>
      <w:r w:rsidR="0015588D" w:rsidRPr="0075504A">
        <w:rPr>
          <w:rFonts w:ascii="Arial" w:hAnsi="Arial" w:cs="Arial"/>
          <w:sz w:val="20"/>
          <w:szCs w:val="24"/>
        </w:rPr>
        <w:t>Do architektury je zasuta sebedůvěra moderní doby. Avšak r</w:t>
      </w:r>
      <w:r w:rsidR="00DA3629" w:rsidRPr="0075504A">
        <w:rPr>
          <w:rFonts w:ascii="Arial" w:hAnsi="Arial" w:cs="Arial"/>
          <w:sz w:val="20"/>
          <w:szCs w:val="24"/>
        </w:rPr>
        <w:t xml:space="preserve">ovněž se jedná o projekt monumentálního muzea, jako místa vzdělanosti a rozumu. Celá architektura </w:t>
      </w:r>
      <w:r w:rsidR="0015588D" w:rsidRPr="0075504A">
        <w:rPr>
          <w:rFonts w:ascii="Arial" w:hAnsi="Arial" w:cs="Arial"/>
          <w:sz w:val="20"/>
          <w:szCs w:val="24"/>
        </w:rPr>
        <w:t xml:space="preserve">pak demonstruje </w:t>
      </w:r>
      <w:r w:rsidR="00DA3629" w:rsidRPr="0075504A">
        <w:rPr>
          <w:rFonts w:ascii="Arial" w:hAnsi="Arial" w:cs="Arial"/>
          <w:sz w:val="20"/>
          <w:szCs w:val="24"/>
        </w:rPr>
        <w:t xml:space="preserve">slavnostní klid, odkaz na věčnost a nezničitelnost.    </w:t>
      </w:r>
    </w:p>
    <w:p w14:paraId="69CA9204" w14:textId="77777777" w:rsidR="00372EE4" w:rsidRPr="0075504A" w:rsidRDefault="00372EE4" w:rsidP="00372EE4">
      <w:pPr>
        <w:spacing w:after="0" w:line="360" w:lineRule="auto"/>
        <w:ind w:firstLine="426"/>
        <w:rPr>
          <w:rFonts w:ascii="Arial" w:hAnsi="Arial" w:cs="Arial"/>
          <w:sz w:val="20"/>
          <w:szCs w:val="24"/>
        </w:rPr>
      </w:pPr>
    </w:p>
    <w:p w14:paraId="1B5088C2" w14:textId="77777777" w:rsidR="004E16E2" w:rsidRDefault="004E16E2" w:rsidP="004E16E2">
      <w:pPr>
        <w:spacing w:after="0" w:line="360" w:lineRule="auto"/>
        <w:jc w:val="both"/>
        <w:rPr>
          <w:rFonts w:ascii="Arial" w:hAnsi="Arial" w:cs="Arial"/>
          <w:b/>
          <w:bCs/>
          <w:sz w:val="20"/>
          <w:szCs w:val="24"/>
        </w:rPr>
      </w:pPr>
      <w:r w:rsidRPr="0075504A">
        <w:rPr>
          <w:rFonts w:ascii="Arial" w:hAnsi="Arial" w:cs="Arial"/>
          <w:b/>
          <w:bCs/>
          <w:sz w:val="20"/>
          <w:szCs w:val="24"/>
        </w:rPr>
        <w:t>Závěr</w:t>
      </w:r>
    </w:p>
    <w:p w14:paraId="7B9B4421" w14:textId="77777777" w:rsidR="00372EE4" w:rsidRPr="0075504A" w:rsidRDefault="00372EE4" w:rsidP="004E16E2">
      <w:pPr>
        <w:spacing w:after="0" w:line="360" w:lineRule="auto"/>
        <w:jc w:val="both"/>
        <w:rPr>
          <w:rFonts w:ascii="Arial" w:hAnsi="Arial" w:cs="Arial"/>
          <w:b/>
          <w:bCs/>
          <w:sz w:val="20"/>
          <w:szCs w:val="24"/>
        </w:rPr>
      </w:pPr>
    </w:p>
    <w:p w14:paraId="0E919509" w14:textId="77777777" w:rsidR="000F2B1B" w:rsidRDefault="004E16E2" w:rsidP="002E0B51">
      <w:pPr>
        <w:spacing w:after="0" w:line="360" w:lineRule="auto"/>
        <w:ind w:firstLine="426"/>
        <w:rPr>
          <w:rFonts w:ascii="Arial" w:hAnsi="Arial" w:cs="Arial"/>
          <w:sz w:val="20"/>
          <w:szCs w:val="24"/>
        </w:rPr>
      </w:pPr>
      <w:r w:rsidRPr="0075504A">
        <w:rPr>
          <w:rFonts w:ascii="Arial" w:hAnsi="Arial" w:cs="Arial"/>
          <w:sz w:val="20"/>
          <w:szCs w:val="24"/>
        </w:rPr>
        <w:t xml:space="preserve">Při podrobném studiu vývoje nejen francouzské architektury druhé poloviny 18. století zjistíme, že přes ojedinělost své působivé síly „revoluční architektura“ pouze navazuje na teoretické myšlenky vyřčené již několik desítek let dříve, a na klasicizující tendence téměř </w:t>
      </w:r>
      <w:r w:rsidR="007519CD" w:rsidRPr="0075504A">
        <w:rPr>
          <w:rFonts w:ascii="Arial" w:hAnsi="Arial" w:cs="Arial"/>
          <w:sz w:val="20"/>
          <w:szCs w:val="24"/>
        </w:rPr>
        <w:t xml:space="preserve">po </w:t>
      </w:r>
      <w:r w:rsidRPr="0075504A">
        <w:rPr>
          <w:rFonts w:ascii="Arial" w:hAnsi="Arial" w:cs="Arial"/>
          <w:sz w:val="20"/>
          <w:szCs w:val="24"/>
        </w:rPr>
        <w:t xml:space="preserve">dvě staletí pevně zakotvené v domácí francouzské tradici. Spíše než o </w:t>
      </w:r>
      <w:r w:rsidR="00A85375" w:rsidRPr="0075504A">
        <w:rPr>
          <w:rFonts w:ascii="Arial" w:hAnsi="Arial" w:cs="Arial"/>
          <w:sz w:val="20"/>
          <w:szCs w:val="24"/>
        </w:rPr>
        <w:t>revoluci</w:t>
      </w:r>
      <w:r w:rsidRPr="0075504A">
        <w:rPr>
          <w:rFonts w:ascii="Arial" w:hAnsi="Arial" w:cs="Arial"/>
          <w:sz w:val="20"/>
          <w:szCs w:val="24"/>
        </w:rPr>
        <w:t xml:space="preserve"> v dějinách archi</w:t>
      </w:r>
      <w:r w:rsidR="00A85375" w:rsidRPr="0075504A">
        <w:rPr>
          <w:rFonts w:ascii="Arial" w:hAnsi="Arial" w:cs="Arial"/>
          <w:sz w:val="20"/>
          <w:szCs w:val="24"/>
        </w:rPr>
        <w:t xml:space="preserve">tektury se jedná o vrchol určité myšlenkové éry, kterou však záhy potlačily historizující návraty v rámci potřeby národního sebeprosazení na přelomu 18. a 19. století. </w:t>
      </w:r>
      <w:r w:rsidR="002E0B51" w:rsidRPr="0075504A">
        <w:rPr>
          <w:rFonts w:ascii="Arial" w:hAnsi="Arial" w:cs="Arial"/>
          <w:sz w:val="20"/>
          <w:szCs w:val="24"/>
        </w:rPr>
        <w:t xml:space="preserve">Za své utopistické vize byl </w:t>
      </w:r>
      <w:proofErr w:type="spellStart"/>
      <w:r w:rsidR="002E0B51" w:rsidRPr="0075504A">
        <w:rPr>
          <w:rFonts w:ascii="Arial" w:hAnsi="Arial" w:cs="Arial"/>
          <w:sz w:val="20"/>
          <w:szCs w:val="24"/>
        </w:rPr>
        <w:t>Boullée</w:t>
      </w:r>
      <w:proofErr w:type="spellEnd"/>
      <w:r w:rsidR="002E0B51" w:rsidRPr="0075504A">
        <w:rPr>
          <w:rFonts w:ascii="Arial" w:hAnsi="Arial" w:cs="Arial"/>
          <w:sz w:val="20"/>
          <w:szCs w:val="24"/>
        </w:rPr>
        <w:t xml:space="preserve"> mnohými svými současníky kritizován, avšak jeho úsilí o jedinečnou a originální architekturu, </w:t>
      </w:r>
      <w:r w:rsidR="00F53071" w:rsidRPr="0075504A">
        <w:rPr>
          <w:rFonts w:ascii="Arial" w:hAnsi="Arial" w:cs="Arial"/>
          <w:sz w:val="20"/>
          <w:szCs w:val="24"/>
        </w:rPr>
        <w:t>jež by odpovídala</w:t>
      </w:r>
      <w:r w:rsidR="002E0B51" w:rsidRPr="0075504A">
        <w:rPr>
          <w:rFonts w:ascii="Arial" w:hAnsi="Arial" w:cs="Arial"/>
          <w:sz w:val="20"/>
          <w:szCs w:val="24"/>
        </w:rPr>
        <w:t xml:space="preserve"> dobovému pocitu nového a ideálního společenského řádu, anticipovalo obdobné potřeby </w:t>
      </w:r>
      <w:r w:rsidR="00F53071" w:rsidRPr="0075504A">
        <w:rPr>
          <w:rFonts w:ascii="Arial" w:hAnsi="Arial" w:cs="Arial"/>
          <w:sz w:val="20"/>
          <w:szCs w:val="24"/>
        </w:rPr>
        <w:t>nejen avantgardní architektury během 20. století</w:t>
      </w:r>
      <w:r w:rsidR="00C32B90">
        <w:rPr>
          <w:rFonts w:ascii="Arial" w:hAnsi="Arial" w:cs="Arial"/>
          <w:sz w:val="20"/>
          <w:szCs w:val="24"/>
        </w:rPr>
        <w:t xml:space="preserve">, kupříkladu snahy architekta nacistického Německa - Alberta </w:t>
      </w:r>
      <w:proofErr w:type="spellStart"/>
      <w:r w:rsidR="00C32B90">
        <w:rPr>
          <w:rFonts w:ascii="Arial" w:hAnsi="Arial" w:cs="Arial"/>
          <w:sz w:val="20"/>
          <w:szCs w:val="24"/>
        </w:rPr>
        <w:t>Speera</w:t>
      </w:r>
      <w:proofErr w:type="spellEnd"/>
      <w:r w:rsidR="00F53071" w:rsidRPr="0075504A">
        <w:rPr>
          <w:rFonts w:ascii="Arial" w:hAnsi="Arial" w:cs="Arial"/>
          <w:sz w:val="20"/>
          <w:szCs w:val="24"/>
        </w:rPr>
        <w:t xml:space="preserve">. </w:t>
      </w:r>
    </w:p>
    <w:p w14:paraId="020F353E" w14:textId="77777777" w:rsidR="00340673" w:rsidRPr="0075504A" w:rsidRDefault="00340673" w:rsidP="00593CBE">
      <w:pPr>
        <w:spacing w:line="360" w:lineRule="auto"/>
        <w:rPr>
          <w:rFonts w:ascii="Arial" w:hAnsi="Arial" w:cs="Arial"/>
          <w:bCs/>
          <w:sz w:val="24"/>
          <w:szCs w:val="24"/>
        </w:rPr>
      </w:pPr>
    </w:p>
    <w:p w14:paraId="1C7A3D21" w14:textId="77777777" w:rsidR="00593CBE" w:rsidRPr="0075504A" w:rsidRDefault="00593CBE" w:rsidP="00593CBE">
      <w:pPr>
        <w:spacing w:line="360" w:lineRule="auto"/>
        <w:rPr>
          <w:rFonts w:ascii="Arial" w:hAnsi="Arial" w:cs="Arial"/>
          <w:bCs/>
          <w:sz w:val="24"/>
          <w:szCs w:val="24"/>
        </w:rPr>
      </w:pPr>
    </w:p>
    <w:p w14:paraId="1887D7E9" w14:textId="77777777" w:rsidR="00593CBE" w:rsidRPr="0075504A" w:rsidRDefault="00593CBE" w:rsidP="00593CBE">
      <w:pPr>
        <w:spacing w:line="360" w:lineRule="auto"/>
        <w:rPr>
          <w:rFonts w:ascii="Arial" w:hAnsi="Arial" w:cs="Arial"/>
          <w:bCs/>
          <w:sz w:val="24"/>
          <w:szCs w:val="24"/>
        </w:rPr>
      </w:pPr>
    </w:p>
    <w:p w14:paraId="2E72C39D" w14:textId="77777777" w:rsidR="00593CBE" w:rsidRPr="0075504A" w:rsidRDefault="00593CBE" w:rsidP="00593CBE">
      <w:pPr>
        <w:spacing w:line="360" w:lineRule="auto"/>
        <w:rPr>
          <w:rFonts w:ascii="Arial" w:hAnsi="Arial" w:cs="Arial"/>
          <w:bCs/>
          <w:sz w:val="24"/>
          <w:szCs w:val="24"/>
        </w:rPr>
      </w:pPr>
    </w:p>
    <w:p w14:paraId="03C719D5" w14:textId="77777777" w:rsidR="00593CBE" w:rsidRPr="0075504A" w:rsidRDefault="00593CBE" w:rsidP="00593CBE">
      <w:pPr>
        <w:spacing w:line="360" w:lineRule="auto"/>
        <w:rPr>
          <w:rFonts w:ascii="Arial" w:hAnsi="Arial" w:cs="Arial"/>
          <w:bCs/>
          <w:sz w:val="24"/>
          <w:szCs w:val="24"/>
        </w:rPr>
      </w:pPr>
    </w:p>
    <w:p w14:paraId="0836B1E9" w14:textId="77777777" w:rsidR="00593CBE" w:rsidRPr="0075504A" w:rsidRDefault="00593CBE" w:rsidP="00593CBE">
      <w:pPr>
        <w:spacing w:line="360" w:lineRule="auto"/>
        <w:rPr>
          <w:rFonts w:ascii="Arial" w:hAnsi="Arial" w:cs="Arial"/>
          <w:bCs/>
          <w:sz w:val="24"/>
          <w:szCs w:val="24"/>
        </w:rPr>
      </w:pPr>
    </w:p>
    <w:p w14:paraId="3553ED98" w14:textId="77777777" w:rsidR="00593CBE" w:rsidRPr="0075504A" w:rsidRDefault="00593CBE" w:rsidP="00593CBE">
      <w:pPr>
        <w:spacing w:line="360" w:lineRule="auto"/>
        <w:rPr>
          <w:rFonts w:ascii="Arial" w:hAnsi="Arial" w:cs="Arial"/>
          <w:bCs/>
          <w:sz w:val="24"/>
          <w:szCs w:val="24"/>
        </w:rPr>
      </w:pPr>
    </w:p>
    <w:p w14:paraId="6FCEB1AA" w14:textId="77777777" w:rsidR="00593CBE" w:rsidRPr="0075504A" w:rsidRDefault="00593CBE" w:rsidP="00593CBE">
      <w:pPr>
        <w:spacing w:line="360" w:lineRule="auto"/>
        <w:rPr>
          <w:rFonts w:ascii="Arial" w:hAnsi="Arial" w:cs="Arial"/>
          <w:bCs/>
          <w:sz w:val="24"/>
          <w:szCs w:val="24"/>
        </w:rPr>
      </w:pPr>
    </w:p>
    <w:p w14:paraId="6782B19A" w14:textId="77777777" w:rsidR="00593CBE" w:rsidRPr="0075504A" w:rsidRDefault="00593CBE" w:rsidP="00593CBE">
      <w:pPr>
        <w:spacing w:line="360" w:lineRule="auto"/>
        <w:rPr>
          <w:rFonts w:ascii="Arial" w:hAnsi="Arial" w:cs="Arial"/>
          <w:bCs/>
          <w:sz w:val="24"/>
          <w:szCs w:val="24"/>
        </w:rPr>
      </w:pPr>
    </w:p>
    <w:p w14:paraId="1BE4620D" w14:textId="77777777" w:rsidR="00C32B90" w:rsidRDefault="00C32B90" w:rsidP="00593CBE">
      <w:pPr>
        <w:spacing w:line="360" w:lineRule="auto"/>
        <w:rPr>
          <w:rFonts w:ascii="Arial" w:hAnsi="Arial" w:cs="Arial"/>
          <w:bCs/>
          <w:sz w:val="24"/>
          <w:szCs w:val="24"/>
        </w:rPr>
      </w:pPr>
    </w:p>
    <w:p w14:paraId="23923EED" w14:textId="77777777" w:rsidR="00C32B90" w:rsidRDefault="00C32B90" w:rsidP="00593CBE">
      <w:pPr>
        <w:spacing w:line="360" w:lineRule="auto"/>
        <w:rPr>
          <w:rFonts w:ascii="Arial" w:hAnsi="Arial" w:cs="Arial"/>
          <w:bCs/>
          <w:sz w:val="24"/>
          <w:szCs w:val="24"/>
        </w:rPr>
      </w:pPr>
    </w:p>
    <w:p w14:paraId="3C84D866" w14:textId="77777777" w:rsidR="00663B2F" w:rsidRPr="0075504A" w:rsidRDefault="00663B2F" w:rsidP="00593CBE">
      <w:pPr>
        <w:spacing w:line="360" w:lineRule="auto"/>
        <w:rPr>
          <w:rFonts w:ascii="Arial" w:hAnsi="Arial" w:cs="Arial"/>
          <w:bCs/>
          <w:sz w:val="24"/>
          <w:szCs w:val="24"/>
        </w:rPr>
      </w:pPr>
    </w:p>
    <w:p w14:paraId="4F6E93C6" w14:textId="77777777" w:rsidR="000E27EB" w:rsidRDefault="000E27EB" w:rsidP="002331C0">
      <w:pPr>
        <w:spacing w:after="0" w:line="360" w:lineRule="auto"/>
        <w:rPr>
          <w:rFonts w:ascii="Arial" w:hAnsi="Arial" w:cs="Arial"/>
          <w:bCs/>
          <w:sz w:val="24"/>
          <w:szCs w:val="24"/>
        </w:rPr>
      </w:pPr>
    </w:p>
    <w:p w14:paraId="60280126" w14:textId="77777777" w:rsidR="00D9090E" w:rsidRPr="0075504A" w:rsidRDefault="00D9090E" w:rsidP="002331C0">
      <w:pPr>
        <w:spacing w:after="0" w:line="360" w:lineRule="auto"/>
        <w:rPr>
          <w:rFonts w:ascii="Arial" w:hAnsi="Arial" w:cs="Arial"/>
          <w:b/>
          <w:sz w:val="20"/>
          <w:szCs w:val="24"/>
        </w:rPr>
      </w:pPr>
      <w:del w:id="9" w:author="Jakubecon" w:date="2015-02-09T13:02:00Z">
        <w:r w:rsidRPr="0075504A" w:rsidDel="00AD17E5">
          <w:rPr>
            <w:rFonts w:ascii="Arial" w:hAnsi="Arial" w:cs="Arial"/>
            <w:b/>
            <w:sz w:val="20"/>
            <w:szCs w:val="24"/>
          </w:rPr>
          <w:lastRenderedPageBreak/>
          <w:delText>Knižní zdroje</w:delText>
        </w:r>
      </w:del>
      <w:ins w:id="10" w:author="Jakubecon" w:date="2015-02-09T13:02:00Z">
        <w:r w:rsidR="00AD17E5">
          <w:rPr>
            <w:rFonts w:ascii="Arial" w:hAnsi="Arial" w:cs="Arial"/>
            <w:b/>
            <w:sz w:val="20"/>
            <w:szCs w:val="24"/>
          </w:rPr>
          <w:t>Bibliografie</w:t>
        </w:r>
      </w:ins>
    </w:p>
    <w:p w14:paraId="79C0F00F" w14:textId="77777777" w:rsidR="00D9090E" w:rsidRPr="0075504A" w:rsidRDefault="004E498A" w:rsidP="002331C0">
      <w:pPr>
        <w:spacing w:after="0" w:line="360" w:lineRule="auto"/>
        <w:ind w:left="708"/>
        <w:rPr>
          <w:rFonts w:ascii="Arial" w:hAnsi="Arial" w:cs="Arial"/>
          <w:sz w:val="20"/>
          <w:szCs w:val="24"/>
        </w:rPr>
      </w:pPr>
      <w:r w:rsidRPr="0075504A">
        <w:rPr>
          <w:rFonts w:ascii="Arial" w:hAnsi="Arial" w:cs="Arial"/>
          <w:sz w:val="20"/>
          <w:szCs w:val="24"/>
        </w:rPr>
        <w:br/>
      </w:r>
      <w:proofErr w:type="spellStart"/>
      <w:r w:rsidR="00D9090E" w:rsidRPr="0075504A">
        <w:rPr>
          <w:rFonts w:ascii="Arial" w:hAnsi="Arial" w:cs="Arial"/>
          <w:sz w:val="20"/>
          <w:szCs w:val="24"/>
        </w:rPr>
        <w:t>Liselotte</w:t>
      </w:r>
      <w:proofErr w:type="spellEnd"/>
      <w:r w:rsidR="00D9090E" w:rsidRPr="0075504A">
        <w:rPr>
          <w:rFonts w:ascii="Arial" w:hAnsi="Arial" w:cs="Arial"/>
          <w:sz w:val="20"/>
          <w:szCs w:val="24"/>
        </w:rPr>
        <w:t xml:space="preserve"> </w:t>
      </w:r>
      <w:proofErr w:type="spellStart"/>
      <w:r w:rsidR="00D9090E" w:rsidRPr="0075504A">
        <w:rPr>
          <w:rFonts w:ascii="Arial" w:hAnsi="Arial" w:cs="Arial"/>
          <w:sz w:val="20"/>
          <w:szCs w:val="24"/>
        </w:rPr>
        <w:t>Ungers</w:t>
      </w:r>
      <w:proofErr w:type="spellEnd"/>
      <w:r w:rsidR="00D9090E" w:rsidRPr="0075504A">
        <w:rPr>
          <w:rFonts w:ascii="Arial" w:hAnsi="Arial" w:cs="Arial"/>
          <w:sz w:val="20"/>
          <w:szCs w:val="24"/>
        </w:rPr>
        <w:t xml:space="preserve">, </w:t>
      </w:r>
      <w:r w:rsidR="00372EE4">
        <w:rPr>
          <w:rFonts w:ascii="Arial" w:hAnsi="Arial" w:cs="Arial"/>
          <w:i/>
          <w:sz w:val="20"/>
          <w:szCs w:val="24"/>
        </w:rPr>
        <w:t>O architektech: životy, díla, teorie</w:t>
      </w:r>
      <w:r w:rsidR="00D9090E" w:rsidRPr="0075504A">
        <w:rPr>
          <w:rFonts w:ascii="Arial" w:hAnsi="Arial" w:cs="Arial"/>
          <w:i/>
          <w:sz w:val="20"/>
          <w:szCs w:val="24"/>
        </w:rPr>
        <w:t xml:space="preserve">: Alberti, </w:t>
      </w:r>
      <w:proofErr w:type="spellStart"/>
      <w:r w:rsidR="00D9090E" w:rsidRPr="0075504A">
        <w:rPr>
          <w:rFonts w:ascii="Arial" w:hAnsi="Arial" w:cs="Arial"/>
          <w:i/>
          <w:sz w:val="20"/>
          <w:szCs w:val="24"/>
        </w:rPr>
        <w:t>Berlage</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Boullée</w:t>
      </w:r>
      <w:proofErr w:type="spellEnd"/>
      <w:r w:rsidR="00D9090E" w:rsidRPr="0075504A">
        <w:rPr>
          <w:rFonts w:ascii="Arial" w:hAnsi="Arial" w:cs="Arial"/>
          <w:i/>
          <w:sz w:val="20"/>
          <w:szCs w:val="24"/>
        </w:rPr>
        <w:t xml:space="preserve"> a </w:t>
      </w:r>
      <w:proofErr w:type="spellStart"/>
      <w:r w:rsidR="00D9090E" w:rsidRPr="0075504A">
        <w:rPr>
          <w:rFonts w:ascii="Arial" w:hAnsi="Arial" w:cs="Arial"/>
          <w:i/>
          <w:sz w:val="20"/>
          <w:szCs w:val="24"/>
        </w:rPr>
        <w:t>Ledoux</w:t>
      </w:r>
      <w:proofErr w:type="spellEnd"/>
      <w:r w:rsidR="00D9090E" w:rsidRPr="0075504A">
        <w:rPr>
          <w:rFonts w:ascii="Arial" w:hAnsi="Arial" w:cs="Arial"/>
          <w:i/>
          <w:sz w:val="20"/>
          <w:szCs w:val="24"/>
        </w:rPr>
        <w:t xml:space="preserve">, Le </w:t>
      </w:r>
      <w:proofErr w:type="spellStart"/>
      <w:r w:rsidR="00D9090E" w:rsidRPr="0075504A">
        <w:rPr>
          <w:rFonts w:ascii="Arial" w:hAnsi="Arial" w:cs="Arial"/>
          <w:i/>
          <w:sz w:val="20"/>
          <w:szCs w:val="24"/>
        </w:rPr>
        <w:t>Corbusier</w:t>
      </w:r>
      <w:proofErr w:type="spellEnd"/>
      <w:r w:rsidR="00D9090E" w:rsidRPr="0075504A">
        <w:rPr>
          <w:rFonts w:ascii="Arial" w:hAnsi="Arial" w:cs="Arial"/>
          <w:i/>
          <w:sz w:val="20"/>
          <w:szCs w:val="24"/>
        </w:rPr>
        <w:t xml:space="preserve">, Fischer z </w:t>
      </w:r>
      <w:proofErr w:type="spellStart"/>
      <w:r w:rsidR="00D9090E" w:rsidRPr="0075504A">
        <w:rPr>
          <w:rFonts w:ascii="Arial" w:hAnsi="Arial" w:cs="Arial"/>
          <w:i/>
          <w:sz w:val="20"/>
          <w:szCs w:val="24"/>
        </w:rPr>
        <w:t>Erlachu</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Ginzburg</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Kahn</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Jefferson</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Loos</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Mies</w:t>
      </w:r>
      <w:proofErr w:type="spellEnd"/>
      <w:r w:rsidR="00D9090E" w:rsidRPr="0075504A">
        <w:rPr>
          <w:rFonts w:ascii="Arial" w:hAnsi="Arial" w:cs="Arial"/>
          <w:i/>
          <w:sz w:val="20"/>
          <w:szCs w:val="24"/>
        </w:rPr>
        <w:t xml:space="preserve"> van der </w:t>
      </w:r>
      <w:proofErr w:type="spellStart"/>
      <w:r w:rsidR="00D9090E" w:rsidRPr="0075504A">
        <w:rPr>
          <w:rFonts w:ascii="Arial" w:hAnsi="Arial" w:cs="Arial"/>
          <w:i/>
          <w:sz w:val="20"/>
          <w:szCs w:val="24"/>
        </w:rPr>
        <w:t>Rohe</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Palladio</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Rossi</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Schinkel</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Smithsonovi</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Ungers</w:t>
      </w:r>
      <w:proofErr w:type="spellEnd"/>
      <w:r w:rsidR="00D9090E" w:rsidRPr="0075504A">
        <w:rPr>
          <w:rFonts w:ascii="Arial" w:hAnsi="Arial" w:cs="Arial"/>
          <w:i/>
          <w:sz w:val="20"/>
          <w:szCs w:val="24"/>
        </w:rPr>
        <w:t xml:space="preserve">, </w:t>
      </w:r>
      <w:proofErr w:type="spellStart"/>
      <w:r w:rsidR="00D9090E" w:rsidRPr="0075504A">
        <w:rPr>
          <w:rFonts w:ascii="Arial" w:hAnsi="Arial" w:cs="Arial"/>
          <w:i/>
          <w:sz w:val="20"/>
          <w:szCs w:val="24"/>
        </w:rPr>
        <w:t>Venturi</w:t>
      </w:r>
      <w:proofErr w:type="spellEnd"/>
      <w:r w:rsidR="00D9090E" w:rsidRPr="0075504A">
        <w:rPr>
          <w:rFonts w:ascii="Arial" w:hAnsi="Arial" w:cs="Arial"/>
          <w:i/>
          <w:sz w:val="20"/>
          <w:szCs w:val="24"/>
        </w:rPr>
        <w:t xml:space="preserve"> a </w:t>
      </w:r>
      <w:proofErr w:type="spellStart"/>
      <w:r w:rsidR="00D9090E" w:rsidRPr="0075504A">
        <w:rPr>
          <w:rFonts w:ascii="Arial" w:hAnsi="Arial" w:cs="Arial"/>
          <w:i/>
          <w:sz w:val="20"/>
          <w:szCs w:val="24"/>
        </w:rPr>
        <w:t>Scott</w:t>
      </w:r>
      <w:proofErr w:type="spellEnd"/>
      <w:r w:rsidR="00D9090E" w:rsidRPr="0075504A">
        <w:rPr>
          <w:rFonts w:ascii="Arial" w:hAnsi="Arial" w:cs="Arial"/>
          <w:i/>
          <w:sz w:val="20"/>
          <w:szCs w:val="24"/>
        </w:rPr>
        <w:t xml:space="preserve">-Brownová, Vitruvius, </w:t>
      </w:r>
      <w:proofErr w:type="spellStart"/>
      <w:r w:rsidR="00D9090E" w:rsidRPr="0075504A">
        <w:rPr>
          <w:rFonts w:ascii="Arial" w:hAnsi="Arial" w:cs="Arial"/>
          <w:i/>
          <w:sz w:val="20"/>
          <w:szCs w:val="24"/>
        </w:rPr>
        <w:t>Wren</w:t>
      </w:r>
      <w:proofErr w:type="spellEnd"/>
      <w:r w:rsidR="00D9090E" w:rsidRPr="0075504A">
        <w:rPr>
          <w:rFonts w:ascii="Arial" w:hAnsi="Arial" w:cs="Arial"/>
          <w:i/>
          <w:sz w:val="20"/>
          <w:szCs w:val="24"/>
        </w:rPr>
        <w:t>, Wright</w:t>
      </w:r>
      <w:r w:rsidR="00D9090E" w:rsidRPr="0075504A">
        <w:rPr>
          <w:rFonts w:ascii="Arial" w:hAnsi="Arial" w:cs="Arial"/>
          <w:sz w:val="20"/>
          <w:szCs w:val="24"/>
        </w:rPr>
        <w:t>, Praha 2004, s. 81-</w:t>
      </w:r>
      <w:commentRangeStart w:id="11"/>
      <w:r w:rsidR="00D9090E" w:rsidRPr="0075504A">
        <w:rPr>
          <w:rFonts w:ascii="Arial" w:hAnsi="Arial" w:cs="Arial"/>
          <w:sz w:val="20"/>
          <w:szCs w:val="24"/>
        </w:rPr>
        <w:t>99</w:t>
      </w:r>
      <w:commentRangeEnd w:id="11"/>
      <w:r w:rsidR="00AD17E5">
        <w:rPr>
          <w:rStyle w:val="Odkaznakoment"/>
        </w:rPr>
        <w:commentReference w:id="11"/>
      </w:r>
      <w:r w:rsidR="00D9090E" w:rsidRPr="0075504A">
        <w:rPr>
          <w:rFonts w:ascii="Arial" w:hAnsi="Arial" w:cs="Arial"/>
          <w:sz w:val="20"/>
          <w:szCs w:val="24"/>
        </w:rPr>
        <w:t xml:space="preserve">. </w:t>
      </w:r>
    </w:p>
    <w:p w14:paraId="79C666CF" w14:textId="77777777" w:rsidR="00745212" w:rsidRPr="0075504A" w:rsidRDefault="00745212" w:rsidP="004E498A">
      <w:pPr>
        <w:spacing w:after="0" w:line="360" w:lineRule="auto"/>
        <w:ind w:left="708"/>
        <w:rPr>
          <w:rFonts w:ascii="Arial" w:hAnsi="Arial" w:cs="Arial"/>
          <w:sz w:val="20"/>
          <w:szCs w:val="24"/>
        </w:rPr>
      </w:pPr>
    </w:p>
    <w:p w14:paraId="4B62FAAD" w14:textId="77777777" w:rsidR="00745212" w:rsidRPr="0075504A" w:rsidRDefault="00745212" w:rsidP="004E498A">
      <w:pPr>
        <w:spacing w:after="0" w:line="360" w:lineRule="auto"/>
        <w:ind w:left="708"/>
        <w:rPr>
          <w:rFonts w:ascii="Arial" w:hAnsi="Arial" w:cs="Arial"/>
          <w:sz w:val="20"/>
          <w:szCs w:val="24"/>
        </w:rPr>
      </w:pPr>
      <w:r w:rsidRPr="0075504A">
        <w:rPr>
          <w:rFonts w:ascii="Arial" w:hAnsi="Arial" w:cs="Arial"/>
          <w:sz w:val="20"/>
          <w:szCs w:val="24"/>
        </w:rPr>
        <w:t xml:space="preserve">Klaus </w:t>
      </w:r>
      <w:proofErr w:type="spellStart"/>
      <w:r w:rsidRPr="0075504A">
        <w:rPr>
          <w:rFonts w:ascii="Arial" w:hAnsi="Arial" w:cs="Arial"/>
          <w:sz w:val="20"/>
          <w:szCs w:val="24"/>
        </w:rPr>
        <w:t>Lankheit</w:t>
      </w:r>
      <w:proofErr w:type="spellEnd"/>
      <w:r w:rsidRPr="0075504A">
        <w:rPr>
          <w:rFonts w:ascii="Arial" w:hAnsi="Arial" w:cs="Arial"/>
          <w:sz w:val="20"/>
          <w:szCs w:val="24"/>
        </w:rPr>
        <w:t xml:space="preserve">, </w:t>
      </w:r>
      <w:r w:rsidRPr="0075504A">
        <w:rPr>
          <w:rFonts w:ascii="Arial" w:hAnsi="Arial" w:cs="Arial"/>
          <w:i/>
          <w:sz w:val="20"/>
          <w:szCs w:val="24"/>
        </w:rPr>
        <w:t xml:space="preserve">Der </w:t>
      </w:r>
      <w:proofErr w:type="spellStart"/>
      <w:r w:rsidRPr="0075504A">
        <w:rPr>
          <w:rFonts w:ascii="Arial" w:hAnsi="Arial" w:cs="Arial"/>
          <w:i/>
          <w:sz w:val="20"/>
          <w:szCs w:val="24"/>
        </w:rPr>
        <w:t>Tempel</w:t>
      </w:r>
      <w:proofErr w:type="spellEnd"/>
      <w:r w:rsidRPr="0075504A">
        <w:rPr>
          <w:rFonts w:ascii="Arial" w:hAnsi="Arial" w:cs="Arial"/>
          <w:i/>
          <w:sz w:val="20"/>
          <w:szCs w:val="24"/>
        </w:rPr>
        <w:t xml:space="preserve"> der </w:t>
      </w:r>
      <w:proofErr w:type="spellStart"/>
      <w:r w:rsidRPr="0075504A">
        <w:rPr>
          <w:rFonts w:ascii="Arial" w:hAnsi="Arial" w:cs="Arial"/>
          <w:i/>
          <w:sz w:val="20"/>
          <w:szCs w:val="24"/>
        </w:rPr>
        <w:t>Vernunft</w:t>
      </w:r>
      <w:proofErr w:type="spellEnd"/>
      <w:r w:rsidRPr="0075504A">
        <w:rPr>
          <w:rFonts w:ascii="Arial" w:hAnsi="Arial" w:cs="Arial"/>
          <w:i/>
          <w:sz w:val="20"/>
          <w:szCs w:val="24"/>
        </w:rPr>
        <w:t xml:space="preserve">: </w:t>
      </w:r>
      <w:proofErr w:type="spellStart"/>
      <w:r w:rsidRPr="0075504A">
        <w:rPr>
          <w:rFonts w:ascii="Arial" w:hAnsi="Arial" w:cs="Arial"/>
          <w:i/>
          <w:sz w:val="20"/>
          <w:szCs w:val="24"/>
        </w:rPr>
        <w:t>Unveröffentlichte</w:t>
      </w:r>
      <w:proofErr w:type="spellEnd"/>
      <w:r w:rsidRPr="0075504A">
        <w:rPr>
          <w:rFonts w:ascii="Arial" w:hAnsi="Arial" w:cs="Arial"/>
          <w:i/>
          <w:sz w:val="20"/>
          <w:szCs w:val="24"/>
        </w:rPr>
        <w:t xml:space="preserve"> </w:t>
      </w:r>
      <w:proofErr w:type="spellStart"/>
      <w:r w:rsidRPr="0075504A">
        <w:rPr>
          <w:rFonts w:ascii="Arial" w:hAnsi="Arial" w:cs="Arial"/>
          <w:i/>
          <w:sz w:val="20"/>
          <w:szCs w:val="24"/>
        </w:rPr>
        <w:t>Zeichnungen</w:t>
      </w:r>
      <w:proofErr w:type="spellEnd"/>
      <w:r w:rsidRPr="0075504A">
        <w:rPr>
          <w:rFonts w:ascii="Arial" w:hAnsi="Arial" w:cs="Arial"/>
          <w:i/>
          <w:sz w:val="20"/>
          <w:szCs w:val="24"/>
        </w:rPr>
        <w:t xml:space="preserve"> von </w:t>
      </w:r>
      <w:proofErr w:type="spellStart"/>
      <w:r w:rsidRPr="0075504A">
        <w:rPr>
          <w:rFonts w:ascii="Arial" w:hAnsi="Arial" w:cs="Arial"/>
          <w:i/>
          <w:sz w:val="20"/>
          <w:szCs w:val="24"/>
        </w:rPr>
        <w:t>Etienne</w:t>
      </w:r>
      <w:proofErr w:type="spellEnd"/>
      <w:r w:rsidRPr="0075504A">
        <w:rPr>
          <w:rFonts w:ascii="Arial" w:hAnsi="Arial" w:cs="Arial"/>
          <w:i/>
          <w:sz w:val="20"/>
          <w:szCs w:val="24"/>
        </w:rPr>
        <w:t xml:space="preserve">-Louis </w:t>
      </w:r>
      <w:proofErr w:type="spellStart"/>
      <w:r w:rsidRPr="0075504A">
        <w:rPr>
          <w:rFonts w:ascii="Arial" w:hAnsi="Arial" w:cs="Arial"/>
          <w:i/>
          <w:sz w:val="20"/>
          <w:szCs w:val="24"/>
        </w:rPr>
        <w:t>Boullée</w:t>
      </w:r>
      <w:proofErr w:type="spellEnd"/>
      <w:r w:rsidRPr="0075504A">
        <w:rPr>
          <w:rFonts w:ascii="Arial" w:hAnsi="Arial" w:cs="Arial"/>
          <w:sz w:val="20"/>
          <w:szCs w:val="24"/>
        </w:rPr>
        <w:t xml:space="preserve">, </w:t>
      </w:r>
      <w:proofErr w:type="spellStart"/>
      <w:r w:rsidRPr="0075504A">
        <w:rPr>
          <w:rFonts w:ascii="Arial" w:hAnsi="Arial" w:cs="Arial"/>
          <w:sz w:val="20"/>
          <w:szCs w:val="24"/>
        </w:rPr>
        <w:t>Basel</w:t>
      </w:r>
      <w:proofErr w:type="spellEnd"/>
      <w:r w:rsidRPr="0075504A">
        <w:rPr>
          <w:rFonts w:ascii="Arial" w:hAnsi="Arial" w:cs="Arial"/>
          <w:sz w:val="20"/>
          <w:szCs w:val="24"/>
        </w:rPr>
        <w:t xml:space="preserve"> 1968.</w:t>
      </w:r>
    </w:p>
    <w:p w14:paraId="2F3792D8" w14:textId="77777777" w:rsidR="001D2878" w:rsidRPr="0075504A" w:rsidRDefault="001D2878" w:rsidP="004E498A">
      <w:pPr>
        <w:spacing w:after="0" w:line="360" w:lineRule="auto"/>
        <w:ind w:left="708"/>
        <w:rPr>
          <w:rFonts w:ascii="Arial" w:hAnsi="Arial" w:cs="Arial"/>
          <w:sz w:val="20"/>
          <w:szCs w:val="24"/>
        </w:rPr>
      </w:pPr>
    </w:p>
    <w:p w14:paraId="020933B3" w14:textId="77777777" w:rsidR="001D2878" w:rsidRPr="0075504A" w:rsidRDefault="001D2878" w:rsidP="00F00795">
      <w:pPr>
        <w:spacing w:after="0" w:line="360" w:lineRule="auto"/>
        <w:ind w:left="708"/>
        <w:rPr>
          <w:rFonts w:ascii="Arial" w:hAnsi="Arial" w:cs="Arial"/>
          <w:sz w:val="20"/>
          <w:szCs w:val="24"/>
        </w:rPr>
      </w:pPr>
      <w:r w:rsidRPr="0075504A">
        <w:rPr>
          <w:rFonts w:ascii="Arial" w:hAnsi="Arial" w:cs="Arial"/>
          <w:sz w:val="20"/>
          <w:szCs w:val="24"/>
        </w:rPr>
        <w:t xml:space="preserve">Kenneth </w:t>
      </w:r>
      <w:proofErr w:type="spellStart"/>
      <w:r w:rsidRPr="0075504A">
        <w:rPr>
          <w:rFonts w:ascii="Arial" w:hAnsi="Arial" w:cs="Arial"/>
          <w:sz w:val="20"/>
          <w:szCs w:val="24"/>
        </w:rPr>
        <w:t>Frampton</w:t>
      </w:r>
      <w:proofErr w:type="spellEnd"/>
      <w:r w:rsidRPr="0075504A">
        <w:rPr>
          <w:rFonts w:ascii="Arial" w:hAnsi="Arial" w:cs="Arial"/>
          <w:sz w:val="20"/>
          <w:szCs w:val="24"/>
        </w:rPr>
        <w:t xml:space="preserve">, </w:t>
      </w:r>
      <w:r w:rsidRPr="0075504A">
        <w:rPr>
          <w:rFonts w:ascii="Arial" w:hAnsi="Arial" w:cs="Arial"/>
          <w:i/>
          <w:sz w:val="20"/>
          <w:szCs w:val="24"/>
        </w:rPr>
        <w:t>Moderní</w:t>
      </w:r>
      <w:r w:rsidRPr="0075504A">
        <w:rPr>
          <w:rFonts w:ascii="Arial" w:hAnsi="Arial" w:cs="Arial"/>
          <w:sz w:val="20"/>
          <w:szCs w:val="24"/>
        </w:rPr>
        <w:t xml:space="preserve"> </w:t>
      </w:r>
      <w:r w:rsidRPr="0075504A">
        <w:rPr>
          <w:rFonts w:ascii="Arial" w:hAnsi="Arial" w:cs="Arial"/>
          <w:i/>
          <w:iCs/>
          <w:sz w:val="20"/>
          <w:szCs w:val="24"/>
        </w:rPr>
        <w:t xml:space="preserve">architektura: kritické dějiny, </w:t>
      </w:r>
      <w:r w:rsidRPr="0075504A">
        <w:rPr>
          <w:rFonts w:ascii="Arial" w:hAnsi="Arial" w:cs="Arial"/>
          <w:iCs/>
          <w:sz w:val="20"/>
          <w:szCs w:val="24"/>
        </w:rPr>
        <w:t>Praha 2004.</w:t>
      </w:r>
    </w:p>
    <w:p w14:paraId="36111B97" w14:textId="77777777" w:rsidR="00D9090E" w:rsidRPr="0075504A" w:rsidRDefault="00137708" w:rsidP="004E498A">
      <w:pPr>
        <w:spacing w:after="0" w:line="360" w:lineRule="auto"/>
        <w:ind w:left="708"/>
        <w:rPr>
          <w:rFonts w:ascii="Arial" w:hAnsi="Arial" w:cs="Arial"/>
          <w:sz w:val="20"/>
          <w:szCs w:val="24"/>
        </w:rPr>
      </w:pPr>
      <w:r w:rsidRPr="0075504A">
        <w:rPr>
          <w:rFonts w:ascii="Arial" w:hAnsi="Arial" w:cs="Arial"/>
          <w:sz w:val="20"/>
          <w:szCs w:val="24"/>
        </w:rPr>
        <w:br/>
      </w:r>
      <w:r w:rsidR="00372815" w:rsidRPr="0075504A">
        <w:rPr>
          <w:rFonts w:ascii="Arial" w:hAnsi="Arial" w:cs="Arial"/>
          <w:sz w:val="20"/>
          <w:szCs w:val="24"/>
        </w:rPr>
        <w:t xml:space="preserve">Richard </w:t>
      </w:r>
      <w:proofErr w:type="spellStart"/>
      <w:r w:rsidR="00372815" w:rsidRPr="0075504A">
        <w:rPr>
          <w:rFonts w:ascii="Arial" w:hAnsi="Arial" w:cs="Arial"/>
          <w:sz w:val="20"/>
          <w:szCs w:val="24"/>
        </w:rPr>
        <w:t>Biegel</w:t>
      </w:r>
      <w:proofErr w:type="spellEnd"/>
      <w:r w:rsidR="00372815" w:rsidRPr="0075504A">
        <w:rPr>
          <w:rFonts w:ascii="Arial" w:hAnsi="Arial" w:cs="Arial"/>
          <w:sz w:val="20"/>
          <w:szCs w:val="24"/>
        </w:rPr>
        <w:t xml:space="preserve">, </w:t>
      </w:r>
      <w:r w:rsidR="00372815" w:rsidRPr="0075504A">
        <w:rPr>
          <w:rFonts w:ascii="Arial" w:hAnsi="Arial" w:cs="Arial"/>
          <w:i/>
          <w:iCs/>
          <w:sz w:val="20"/>
          <w:szCs w:val="24"/>
        </w:rPr>
        <w:t>Mezi barokem a klasicismem: proměny architektury v Čechách a Evropě 2. poloviny 18. století</w:t>
      </w:r>
      <w:r w:rsidR="00F00795" w:rsidRPr="0075504A">
        <w:rPr>
          <w:rFonts w:ascii="Arial" w:hAnsi="Arial" w:cs="Arial"/>
          <w:sz w:val="20"/>
          <w:szCs w:val="24"/>
        </w:rPr>
        <w:t>, Praha 2012, s. 73-</w:t>
      </w:r>
      <w:commentRangeStart w:id="12"/>
      <w:r w:rsidR="00F00795" w:rsidRPr="0075504A">
        <w:rPr>
          <w:rFonts w:ascii="Arial" w:hAnsi="Arial" w:cs="Arial"/>
          <w:sz w:val="20"/>
          <w:szCs w:val="24"/>
        </w:rPr>
        <w:t>90</w:t>
      </w:r>
      <w:commentRangeEnd w:id="12"/>
      <w:r w:rsidR="00AD17E5">
        <w:rPr>
          <w:rStyle w:val="Odkaznakoment"/>
        </w:rPr>
        <w:commentReference w:id="12"/>
      </w:r>
      <w:r w:rsidR="00F00795" w:rsidRPr="0075504A">
        <w:rPr>
          <w:rFonts w:ascii="Arial" w:hAnsi="Arial" w:cs="Arial"/>
          <w:sz w:val="20"/>
          <w:szCs w:val="24"/>
        </w:rPr>
        <w:t>.</w:t>
      </w:r>
    </w:p>
    <w:p w14:paraId="495C4739" w14:textId="77777777" w:rsidR="00137708" w:rsidRPr="0075504A" w:rsidRDefault="00137708" w:rsidP="004E498A">
      <w:pPr>
        <w:spacing w:after="0" w:line="360" w:lineRule="auto"/>
        <w:ind w:left="708"/>
        <w:rPr>
          <w:rFonts w:ascii="Arial" w:hAnsi="Arial" w:cs="Arial"/>
          <w:sz w:val="20"/>
          <w:szCs w:val="24"/>
        </w:rPr>
      </w:pPr>
    </w:p>
    <w:p w14:paraId="74253E9B" w14:textId="77777777" w:rsidR="002331C0" w:rsidRDefault="00137708" w:rsidP="002331C0">
      <w:pPr>
        <w:spacing w:after="0" w:line="360" w:lineRule="auto"/>
        <w:ind w:left="708"/>
        <w:jc w:val="both"/>
        <w:rPr>
          <w:rFonts w:ascii="Arial" w:hAnsi="Arial" w:cs="Arial"/>
          <w:sz w:val="20"/>
          <w:szCs w:val="24"/>
        </w:rPr>
      </w:pPr>
      <w:r w:rsidRPr="0075504A">
        <w:rPr>
          <w:rFonts w:ascii="Arial" w:hAnsi="Arial" w:cs="Arial"/>
          <w:sz w:val="20"/>
          <w:szCs w:val="24"/>
        </w:rPr>
        <w:t xml:space="preserve">Michael </w:t>
      </w:r>
      <w:proofErr w:type="spellStart"/>
      <w:r w:rsidRPr="0075504A">
        <w:rPr>
          <w:rFonts w:ascii="Arial" w:hAnsi="Arial" w:cs="Arial"/>
          <w:sz w:val="20"/>
          <w:szCs w:val="24"/>
        </w:rPr>
        <w:t>Fazio</w:t>
      </w:r>
      <w:proofErr w:type="spellEnd"/>
      <w:r w:rsidRPr="0075504A">
        <w:rPr>
          <w:rFonts w:ascii="Arial" w:hAnsi="Arial" w:cs="Arial"/>
          <w:sz w:val="20"/>
          <w:szCs w:val="24"/>
        </w:rPr>
        <w:t xml:space="preserve"> – Marian </w:t>
      </w:r>
      <w:proofErr w:type="spellStart"/>
      <w:r w:rsidRPr="0075504A">
        <w:rPr>
          <w:rFonts w:ascii="Arial" w:hAnsi="Arial" w:cs="Arial"/>
          <w:sz w:val="20"/>
          <w:szCs w:val="24"/>
        </w:rPr>
        <w:t>Moffett</w:t>
      </w:r>
      <w:proofErr w:type="spellEnd"/>
      <w:r w:rsidRPr="0075504A">
        <w:rPr>
          <w:rFonts w:ascii="Arial" w:hAnsi="Arial" w:cs="Arial"/>
          <w:sz w:val="20"/>
          <w:szCs w:val="24"/>
        </w:rPr>
        <w:t xml:space="preserve"> – </w:t>
      </w:r>
      <w:proofErr w:type="spellStart"/>
      <w:r w:rsidRPr="0075504A">
        <w:rPr>
          <w:rFonts w:ascii="Arial" w:hAnsi="Arial" w:cs="Arial"/>
          <w:sz w:val="20"/>
          <w:szCs w:val="24"/>
        </w:rPr>
        <w:t>Lawrence</w:t>
      </w:r>
      <w:proofErr w:type="spellEnd"/>
      <w:r w:rsidRPr="0075504A">
        <w:rPr>
          <w:rFonts w:ascii="Arial" w:hAnsi="Arial" w:cs="Arial"/>
          <w:sz w:val="20"/>
          <w:szCs w:val="24"/>
        </w:rPr>
        <w:t xml:space="preserve"> </w:t>
      </w:r>
      <w:proofErr w:type="spellStart"/>
      <w:r w:rsidRPr="0075504A">
        <w:rPr>
          <w:rFonts w:ascii="Arial" w:hAnsi="Arial" w:cs="Arial"/>
          <w:sz w:val="20"/>
          <w:szCs w:val="24"/>
        </w:rPr>
        <w:t>Wodehouse</w:t>
      </w:r>
      <w:proofErr w:type="spellEnd"/>
      <w:r w:rsidRPr="0075504A">
        <w:rPr>
          <w:rFonts w:ascii="Arial" w:hAnsi="Arial" w:cs="Arial"/>
          <w:sz w:val="20"/>
          <w:szCs w:val="24"/>
        </w:rPr>
        <w:t xml:space="preserve">, </w:t>
      </w:r>
      <w:r w:rsidRPr="0075504A">
        <w:rPr>
          <w:rFonts w:ascii="Arial" w:hAnsi="Arial" w:cs="Arial"/>
          <w:i/>
          <w:iCs/>
          <w:sz w:val="20"/>
          <w:szCs w:val="24"/>
        </w:rPr>
        <w:t xml:space="preserve">A </w:t>
      </w:r>
      <w:proofErr w:type="spellStart"/>
      <w:r w:rsidRPr="0075504A">
        <w:rPr>
          <w:rFonts w:ascii="Arial" w:hAnsi="Arial" w:cs="Arial"/>
          <w:i/>
          <w:iCs/>
          <w:sz w:val="20"/>
          <w:szCs w:val="24"/>
        </w:rPr>
        <w:t>world</w:t>
      </w:r>
      <w:proofErr w:type="spellEnd"/>
      <w:r w:rsidRPr="0075504A">
        <w:rPr>
          <w:rFonts w:ascii="Arial" w:hAnsi="Arial" w:cs="Arial"/>
          <w:i/>
          <w:iCs/>
          <w:sz w:val="20"/>
          <w:szCs w:val="24"/>
        </w:rPr>
        <w:t xml:space="preserve"> </w:t>
      </w:r>
      <w:proofErr w:type="spellStart"/>
      <w:r w:rsidRPr="0075504A">
        <w:rPr>
          <w:rFonts w:ascii="Arial" w:hAnsi="Arial" w:cs="Arial"/>
          <w:i/>
          <w:iCs/>
          <w:sz w:val="20"/>
          <w:szCs w:val="24"/>
        </w:rPr>
        <w:t>history</w:t>
      </w:r>
      <w:proofErr w:type="spellEnd"/>
      <w:r w:rsidRPr="0075504A">
        <w:rPr>
          <w:rFonts w:ascii="Arial" w:hAnsi="Arial" w:cs="Arial"/>
          <w:i/>
          <w:iCs/>
          <w:sz w:val="20"/>
          <w:szCs w:val="24"/>
        </w:rPr>
        <w:t xml:space="preserve"> </w:t>
      </w:r>
      <w:proofErr w:type="spellStart"/>
      <w:r w:rsidRPr="0075504A">
        <w:rPr>
          <w:rFonts w:ascii="Arial" w:hAnsi="Arial" w:cs="Arial"/>
          <w:i/>
          <w:iCs/>
          <w:sz w:val="20"/>
          <w:szCs w:val="24"/>
        </w:rPr>
        <w:t>of</w:t>
      </w:r>
      <w:proofErr w:type="spellEnd"/>
      <w:r w:rsidRPr="0075504A">
        <w:rPr>
          <w:rFonts w:ascii="Arial" w:hAnsi="Arial" w:cs="Arial"/>
          <w:i/>
          <w:iCs/>
          <w:sz w:val="20"/>
          <w:szCs w:val="24"/>
        </w:rPr>
        <w:t xml:space="preserve"> </w:t>
      </w:r>
      <w:proofErr w:type="spellStart"/>
      <w:r w:rsidRPr="0075504A">
        <w:rPr>
          <w:rFonts w:ascii="Arial" w:hAnsi="Arial" w:cs="Arial"/>
          <w:i/>
          <w:iCs/>
          <w:sz w:val="20"/>
          <w:szCs w:val="24"/>
        </w:rPr>
        <w:t>architecture</w:t>
      </w:r>
      <w:proofErr w:type="spellEnd"/>
      <w:r w:rsidRPr="0075504A">
        <w:rPr>
          <w:rFonts w:ascii="Arial" w:hAnsi="Arial" w:cs="Arial"/>
          <w:sz w:val="20"/>
          <w:szCs w:val="24"/>
        </w:rPr>
        <w:t>, London 2014, s. 390-</w:t>
      </w:r>
      <w:commentRangeStart w:id="13"/>
      <w:r w:rsidRPr="0075504A">
        <w:rPr>
          <w:rFonts w:ascii="Arial" w:hAnsi="Arial" w:cs="Arial"/>
          <w:sz w:val="20"/>
          <w:szCs w:val="24"/>
        </w:rPr>
        <w:t>391</w:t>
      </w:r>
      <w:commentRangeEnd w:id="13"/>
      <w:r w:rsidR="00AD17E5">
        <w:rPr>
          <w:rStyle w:val="Odkaznakoment"/>
        </w:rPr>
        <w:commentReference w:id="13"/>
      </w:r>
      <w:r w:rsidRPr="0075504A">
        <w:rPr>
          <w:rFonts w:ascii="Arial" w:hAnsi="Arial" w:cs="Arial"/>
          <w:sz w:val="20"/>
          <w:szCs w:val="24"/>
        </w:rPr>
        <w:t>.</w:t>
      </w:r>
    </w:p>
    <w:p w14:paraId="53DFA589" w14:textId="77777777" w:rsidR="002331C0" w:rsidRDefault="002331C0" w:rsidP="002331C0">
      <w:pPr>
        <w:spacing w:after="0" w:line="360" w:lineRule="auto"/>
        <w:jc w:val="both"/>
        <w:rPr>
          <w:rFonts w:ascii="Arial" w:hAnsi="Arial" w:cs="Arial"/>
          <w:sz w:val="20"/>
          <w:szCs w:val="24"/>
        </w:rPr>
      </w:pPr>
    </w:p>
    <w:p w14:paraId="45DE61E5" w14:textId="77777777" w:rsidR="002331C0" w:rsidRDefault="002331C0" w:rsidP="002331C0">
      <w:pPr>
        <w:spacing w:after="0" w:line="360" w:lineRule="auto"/>
        <w:jc w:val="both"/>
        <w:rPr>
          <w:rFonts w:ascii="Arial" w:hAnsi="Arial" w:cs="Arial"/>
          <w:sz w:val="20"/>
          <w:szCs w:val="24"/>
        </w:rPr>
      </w:pPr>
    </w:p>
    <w:p w14:paraId="7F5E61F5" w14:textId="77777777" w:rsidR="002331C0" w:rsidRPr="002331C0" w:rsidRDefault="002331C0" w:rsidP="002331C0">
      <w:pPr>
        <w:spacing w:after="0" w:line="360" w:lineRule="auto"/>
        <w:jc w:val="both"/>
        <w:rPr>
          <w:rFonts w:ascii="Arial" w:hAnsi="Arial" w:cs="Arial"/>
          <w:b/>
          <w:sz w:val="20"/>
          <w:szCs w:val="24"/>
        </w:rPr>
      </w:pPr>
      <w:r w:rsidRPr="002331C0">
        <w:rPr>
          <w:rFonts w:ascii="Arial" w:hAnsi="Arial" w:cs="Arial"/>
          <w:b/>
          <w:sz w:val="20"/>
          <w:szCs w:val="24"/>
        </w:rPr>
        <w:t>Online zdroje</w:t>
      </w:r>
    </w:p>
    <w:p w14:paraId="62E0F70D" w14:textId="77777777" w:rsidR="002331C0" w:rsidRDefault="002331C0" w:rsidP="002331C0">
      <w:pPr>
        <w:spacing w:after="0" w:line="360" w:lineRule="auto"/>
        <w:jc w:val="both"/>
        <w:rPr>
          <w:rFonts w:ascii="Arial" w:hAnsi="Arial" w:cs="Arial"/>
          <w:sz w:val="20"/>
          <w:szCs w:val="24"/>
        </w:rPr>
      </w:pPr>
    </w:p>
    <w:p w14:paraId="6B72A215" w14:textId="77777777" w:rsidR="002331C0" w:rsidRDefault="00A32015" w:rsidP="002331C0">
      <w:pPr>
        <w:spacing w:after="0" w:line="360" w:lineRule="auto"/>
        <w:ind w:left="708"/>
        <w:jc w:val="both"/>
        <w:rPr>
          <w:rFonts w:ascii="Arial" w:hAnsi="Arial" w:cs="Arial"/>
          <w:sz w:val="20"/>
          <w:szCs w:val="24"/>
        </w:rPr>
      </w:pPr>
      <w:hyperlink r:id="rId11" w:history="1">
        <w:r w:rsidR="002331C0">
          <w:rPr>
            <w:rStyle w:val="Hypertextovodkaz"/>
            <w:rFonts w:ascii="Arial" w:hAnsi="Arial" w:cs="Arial"/>
            <w:sz w:val="20"/>
            <w:szCs w:val="24"/>
          </w:rPr>
          <w:t>http://www.britannica.com/</w:t>
        </w:r>
      </w:hyperlink>
    </w:p>
    <w:p w14:paraId="27C10334" w14:textId="77777777" w:rsidR="002331C0" w:rsidRDefault="002331C0" w:rsidP="002331C0">
      <w:pPr>
        <w:spacing w:after="0" w:line="360" w:lineRule="auto"/>
        <w:ind w:left="708"/>
        <w:jc w:val="both"/>
        <w:rPr>
          <w:rFonts w:ascii="Arial" w:hAnsi="Arial" w:cs="Arial"/>
          <w:sz w:val="20"/>
          <w:szCs w:val="24"/>
        </w:rPr>
      </w:pPr>
    </w:p>
    <w:p w14:paraId="32A4BA3B" w14:textId="77777777" w:rsidR="002331C0" w:rsidRDefault="00A32015" w:rsidP="002331C0">
      <w:pPr>
        <w:spacing w:after="0" w:line="360" w:lineRule="auto"/>
        <w:ind w:left="708"/>
        <w:jc w:val="both"/>
        <w:rPr>
          <w:rFonts w:ascii="Arial" w:hAnsi="Arial" w:cs="Arial"/>
          <w:sz w:val="20"/>
          <w:szCs w:val="24"/>
        </w:rPr>
      </w:pPr>
      <w:hyperlink r:id="rId12" w:history="1">
        <w:r w:rsidR="002331C0">
          <w:rPr>
            <w:rStyle w:val="Hypertextovodkaz"/>
            <w:rFonts w:ascii="Arial" w:hAnsi="Arial" w:cs="Arial"/>
            <w:sz w:val="20"/>
            <w:szCs w:val="24"/>
          </w:rPr>
          <w:t>http://expositions.bnf.fr/</w:t>
        </w:r>
      </w:hyperlink>
    </w:p>
    <w:p w14:paraId="74894930" w14:textId="77777777" w:rsidR="002331C0" w:rsidRDefault="002331C0" w:rsidP="002331C0">
      <w:pPr>
        <w:spacing w:after="0" w:line="360" w:lineRule="auto"/>
        <w:ind w:left="708"/>
        <w:jc w:val="both"/>
        <w:rPr>
          <w:rFonts w:ascii="Arial" w:hAnsi="Arial" w:cs="Arial"/>
          <w:sz w:val="20"/>
          <w:szCs w:val="24"/>
        </w:rPr>
      </w:pPr>
    </w:p>
    <w:p w14:paraId="51C9BBE2" w14:textId="77777777" w:rsidR="002331C0" w:rsidRDefault="002331C0" w:rsidP="002331C0">
      <w:pPr>
        <w:spacing w:after="0" w:line="360" w:lineRule="auto"/>
        <w:ind w:left="708"/>
        <w:jc w:val="both"/>
        <w:rPr>
          <w:rFonts w:ascii="Arial" w:hAnsi="Arial" w:cs="Arial"/>
          <w:sz w:val="20"/>
          <w:szCs w:val="24"/>
        </w:rPr>
      </w:pPr>
    </w:p>
    <w:p w14:paraId="4339BA46" w14:textId="77777777" w:rsidR="002331C0" w:rsidRDefault="002331C0" w:rsidP="002331C0">
      <w:pPr>
        <w:spacing w:after="0" w:line="360" w:lineRule="auto"/>
        <w:ind w:left="708"/>
        <w:jc w:val="both"/>
        <w:rPr>
          <w:rFonts w:ascii="Arial" w:hAnsi="Arial" w:cs="Arial"/>
          <w:sz w:val="20"/>
          <w:szCs w:val="24"/>
        </w:rPr>
      </w:pPr>
    </w:p>
    <w:p w14:paraId="18ABDBDC" w14:textId="77777777" w:rsidR="002331C0" w:rsidRPr="0075504A" w:rsidRDefault="002331C0" w:rsidP="002331C0">
      <w:pPr>
        <w:spacing w:after="0" w:line="360" w:lineRule="auto"/>
        <w:jc w:val="both"/>
        <w:rPr>
          <w:rFonts w:ascii="Arial" w:hAnsi="Arial" w:cs="Arial"/>
          <w:sz w:val="20"/>
          <w:szCs w:val="24"/>
        </w:rPr>
      </w:pPr>
    </w:p>
    <w:p w14:paraId="141E44E4" w14:textId="77777777" w:rsidR="00D9090E" w:rsidRPr="0075504A" w:rsidRDefault="00D9090E" w:rsidP="00137708">
      <w:pPr>
        <w:spacing w:after="0" w:line="360" w:lineRule="auto"/>
        <w:rPr>
          <w:rFonts w:ascii="Arial" w:hAnsi="Arial" w:cs="Arial"/>
          <w:sz w:val="20"/>
          <w:szCs w:val="24"/>
        </w:rPr>
      </w:pPr>
    </w:p>
    <w:p w14:paraId="68459A9E" w14:textId="77777777" w:rsidR="00D9090E" w:rsidRPr="0075504A" w:rsidRDefault="00D9090E" w:rsidP="00137708">
      <w:pPr>
        <w:spacing w:after="0" w:line="360" w:lineRule="auto"/>
        <w:jc w:val="both"/>
        <w:rPr>
          <w:rFonts w:ascii="Arial" w:hAnsi="Arial" w:cs="Arial"/>
          <w:bCs/>
          <w:sz w:val="24"/>
          <w:szCs w:val="24"/>
        </w:rPr>
      </w:pPr>
    </w:p>
    <w:sectPr w:rsidR="00D9090E" w:rsidRPr="0075504A" w:rsidSect="001503CB">
      <w:head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Jakubecon" w:date="2015-02-09T13:03:00Z" w:initials="J">
    <w:p w14:paraId="6A030301" w14:textId="77777777" w:rsidR="00AD17E5" w:rsidRDefault="00AD17E5">
      <w:pPr>
        <w:pStyle w:val="Textkomente"/>
      </w:pPr>
      <w:r>
        <w:rPr>
          <w:rStyle w:val="Odkaznakoment"/>
        </w:rPr>
        <w:annotationRef/>
      </w:r>
      <w:r>
        <w:t>Do seznamu literatury se čísla stránek nevkládají. To je funkce poznámek.</w:t>
      </w:r>
    </w:p>
  </w:comment>
  <w:comment w:id="12" w:author="Jakubecon" w:date="2015-02-09T13:04:00Z" w:initials="J">
    <w:p w14:paraId="10973A46" w14:textId="77777777" w:rsidR="00AD17E5" w:rsidRDefault="00AD17E5">
      <w:pPr>
        <w:pStyle w:val="Textkomente"/>
      </w:pPr>
      <w:r>
        <w:rPr>
          <w:rStyle w:val="Odkaznakoment"/>
        </w:rPr>
        <w:annotationRef/>
      </w:r>
      <w:r>
        <w:t>Ut supra</w:t>
      </w:r>
    </w:p>
  </w:comment>
  <w:comment w:id="13" w:author="Jakubecon" w:date="2015-02-09T13:04:00Z" w:initials="J">
    <w:p w14:paraId="14A33B0A" w14:textId="77777777" w:rsidR="00AD17E5" w:rsidRDefault="00AD17E5">
      <w:pPr>
        <w:pStyle w:val="Textkomente"/>
      </w:pPr>
      <w:r>
        <w:rPr>
          <w:rStyle w:val="Odkaznakoment"/>
        </w:rPr>
        <w:annotationRef/>
      </w:r>
      <w:r>
        <w:t>Ut supra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030301" w15:done="0"/>
  <w15:commentEx w15:paraId="10973A46" w15:done="0"/>
  <w15:commentEx w15:paraId="14A33B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C006D" w14:textId="77777777" w:rsidR="00345611" w:rsidRDefault="00345611" w:rsidP="000E172D">
      <w:pPr>
        <w:spacing w:after="0" w:line="240" w:lineRule="auto"/>
      </w:pPr>
      <w:r>
        <w:separator/>
      </w:r>
    </w:p>
  </w:endnote>
  <w:endnote w:type="continuationSeparator" w:id="0">
    <w:p w14:paraId="0FC47044" w14:textId="77777777" w:rsidR="00345611" w:rsidRDefault="00345611" w:rsidP="000E1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9FEE83" w14:textId="77777777" w:rsidR="00345611" w:rsidRDefault="00345611" w:rsidP="000E172D">
      <w:pPr>
        <w:spacing w:after="0" w:line="240" w:lineRule="auto"/>
      </w:pPr>
      <w:r>
        <w:separator/>
      </w:r>
    </w:p>
  </w:footnote>
  <w:footnote w:type="continuationSeparator" w:id="0">
    <w:p w14:paraId="0290F05D" w14:textId="77777777" w:rsidR="00345611" w:rsidRDefault="00345611" w:rsidP="000E172D">
      <w:pPr>
        <w:spacing w:after="0" w:line="240" w:lineRule="auto"/>
      </w:pPr>
      <w:r>
        <w:continuationSeparator/>
      </w:r>
    </w:p>
  </w:footnote>
  <w:footnote w:id="1">
    <w:p w14:paraId="11B7ED7F" w14:textId="77777777" w:rsidR="001A1461" w:rsidRDefault="001A1461">
      <w:pPr>
        <w:pStyle w:val="Textpoznpodarou"/>
      </w:pPr>
      <w:r>
        <w:rPr>
          <w:rStyle w:val="Znakapoznpodarou"/>
        </w:rPr>
        <w:footnoteRef/>
      </w:r>
      <w:r>
        <w:t xml:space="preserve"> </w:t>
      </w:r>
      <w:r w:rsidRPr="001A1461">
        <w:t xml:space="preserve">Kenotaf pro Newtona, grafické listy, 1784, </w:t>
      </w:r>
      <w:hyperlink r:id="rId1" w:history="1">
        <w:r>
          <w:rPr>
            <w:rStyle w:val="Hypertextovodkaz"/>
          </w:rPr>
          <w:t>http://deser.pl/</w:t>
        </w:r>
      </w:hyperlink>
      <w:r w:rsidRPr="001A1461">
        <w:t>, vyhledáno 17. 1. 2015</w:t>
      </w:r>
    </w:p>
  </w:footnote>
  <w:footnote w:id="2">
    <w:p w14:paraId="581EE9BE" w14:textId="77777777" w:rsidR="007F6C96" w:rsidRDefault="007F6C96">
      <w:pPr>
        <w:pStyle w:val="Textpoznpodarou"/>
      </w:pPr>
      <w:r>
        <w:rPr>
          <w:rStyle w:val="Znakapoznpodarou"/>
        </w:rPr>
        <w:footnoteRef/>
      </w:r>
      <w:r>
        <w:t xml:space="preserve"> I já jsem malíř</w:t>
      </w:r>
      <w:ins w:id="4" w:author="Jakubecon" w:date="2015-02-09T11:12:00Z">
        <w:r w:rsidR="00571379">
          <w:t>.</w:t>
        </w:r>
      </w:ins>
    </w:p>
  </w:footnote>
  <w:footnote w:id="3">
    <w:p w14:paraId="34F9F83D" w14:textId="77777777" w:rsidR="00C426DC" w:rsidRDefault="00C426DC">
      <w:pPr>
        <w:pStyle w:val="Textpoznpodarou"/>
      </w:pPr>
      <w:r>
        <w:rPr>
          <w:rStyle w:val="Znakapoznpodarou"/>
        </w:rPr>
        <w:footnoteRef/>
      </w:r>
      <w:r>
        <w:t xml:space="preserve"> </w:t>
      </w:r>
      <w:proofErr w:type="spellStart"/>
      <w:r w:rsidRPr="00C426DC">
        <w:t>Liselotte</w:t>
      </w:r>
      <w:proofErr w:type="spellEnd"/>
      <w:r w:rsidRPr="00C426DC">
        <w:t xml:space="preserve"> </w:t>
      </w:r>
      <w:proofErr w:type="spellStart"/>
      <w:r w:rsidRPr="00C426DC">
        <w:t>Ungers</w:t>
      </w:r>
      <w:proofErr w:type="spellEnd"/>
      <w:r w:rsidRPr="00C426DC">
        <w:t xml:space="preserve">, </w:t>
      </w:r>
      <w:r>
        <w:rPr>
          <w:i/>
        </w:rPr>
        <w:t>O architektech: životy, díla, teorie</w:t>
      </w:r>
      <w:r w:rsidRPr="00C426DC">
        <w:rPr>
          <w:i/>
        </w:rPr>
        <w:t xml:space="preserve">: Alberti, </w:t>
      </w:r>
      <w:proofErr w:type="spellStart"/>
      <w:r w:rsidRPr="00C426DC">
        <w:rPr>
          <w:i/>
        </w:rPr>
        <w:t>Berlage</w:t>
      </w:r>
      <w:proofErr w:type="spellEnd"/>
      <w:r w:rsidRPr="00C426DC">
        <w:rPr>
          <w:i/>
        </w:rPr>
        <w:t xml:space="preserve">, </w:t>
      </w:r>
      <w:proofErr w:type="spellStart"/>
      <w:r w:rsidRPr="00C426DC">
        <w:rPr>
          <w:i/>
        </w:rPr>
        <w:t>Boullée</w:t>
      </w:r>
      <w:proofErr w:type="spellEnd"/>
      <w:r w:rsidRPr="00C426DC">
        <w:rPr>
          <w:i/>
        </w:rPr>
        <w:t xml:space="preserve"> a </w:t>
      </w:r>
      <w:proofErr w:type="spellStart"/>
      <w:r w:rsidRPr="00C426DC">
        <w:rPr>
          <w:i/>
        </w:rPr>
        <w:t>Ledoux</w:t>
      </w:r>
      <w:proofErr w:type="spellEnd"/>
      <w:r w:rsidRPr="00C426DC">
        <w:rPr>
          <w:i/>
        </w:rPr>
        <w:t xml:space="preserve">, Le </w:t>
      </w:r>
      <w:proofErr w:type="spellStart"/>
      <w:r w:rsidRPr="00C426DC">
        <w:rPr>
          <w:i/>
        </w:rPr>
        <w:t>Corbusier</w:t>
      </w:r>
      <w:proofErr w:type="spellEnd"/>
      <w:r w:rsidRPr="00C426DC">
        <w:rPr>
          <w:i/>
        </w:rPr>
        <w:t xml:space="preserve">, Fischer z </w:t>
      </w:r>
      <w:proofErr w:type="spellStart"/>
      <w:r w:rsidRPr="00C426DC">
        <w:rPr>
          <w:i/>
        </w:rPr>
        <w:t>Erlachu</w:t>
      </w:r>
      <w:proofErr w:type="spellEnd"/>
      <w:r w:rsidRPr="00C426DC">
        <w:rPr>
          <w:i/>
        </w:rPr>
        <w:t xml:space="preserve">, </w:t>
      </w:r>
      <w:proofErr w:type="spellStart"/>
      <w:r w:rsidRPr="00C426DC">
        <w:rPr>
          <w:i/>
        </w:rPr>
        <w:t>Ginzburg</w:t>
      </w:r>
      <w:proofErr w:type="spellEnd"/>
      <w:r w:rsidRPr="00C426DC">
        <w:rPr>
          <w:i/>
        </w:rPr>
        <w:t xml:space="preserve">, </w:t>
      </w:r>
      <w:proofErr w:type="spellStart"/>
      <w:r w:rsidRPr="00C426DC">
        <w:rPr>
          <w:i/>
        </w:rPr>
        <w:t>Kahn</w:t>
      </w:r>
      <w:proofErr w:type="spellEnd"/>
      <w:r w:rsidRPr="00C426DC">
        <w:rPr>
          <w:i/>
        </w:rPr>
        <w:t xml:space="preserve">, </w:t>
      </w:r>
      <w:proofErr w:type="spellStart"/>
      <w:r w:rsidRPr="00C426DC">
        <w:rPr>
          <w:i/>
        </w:rPr>
        <w:t>Jefferson</w:t>
      </w:r>
      <w:proofErr w:type="spellEnd"/>
      <w:r w:rsidRPr="00C426DC">
        <w:rPr>
          <w:i/>
        </w:rPr>
        <w:t xml:space="preserve">, </w:t>
      </w:r>
      <w:proofErr w:type="spellStart"/>
      <w:r w:rsidRPr="00C426DC">
        <w:rPr>
          <w:i/>
        </w:rPr>
        <w:t>Loos</w:t>
      </w:r>
      <w:proofErr w:type="spellEnd"/>
      <w:r w:rsidRPr="00C426DC">
        <w:rPr>
          <w:i/>
        </w:rPr>
        <w:t xml:space="preserve">, </w:t>
      </w:r>
      <w:proofErr w:type="spellStart"/>
      <w:r w:rsidRPr="00C426DC">
        <w:rPr>
          <w:i/>
        </w:rPr>
        <w:t>Mies</w:t>
      </w:r>
      <w:proofErr w:type="spellEnd"/>
      <w:r w:rsidRPr="00C426DC">
        <w:rPr>
          <w:i/>
        </w:rPr>
        <w:t xml:space="preserve"> van der </w:t>
      </w:r>
      <w:proofErr w:type="spellStart"/>
      <w:r w:rsidRPr="00C426DC">
        <w:rPr>
          <w:i/>
        </w:rPr>
        <w:t>Rohe</w:t>
      </w:r>
      <w:proofErr w:type="spellEnd"/>
      <w:r w:rsidRPr="00C426DC">
        <w:rPr>
          <w:i/>
        </w:rPr>
        <w:t xml:space="preserve">, </w:t>
      </w:r>
      <w:proofErr w:type="spellStart"/>
      <w:r w:rsidRPr="00C426DC">
        <w:rPr>
          <w:i/>
        </w:rPr>
        <w:t>Palladio</w:t>
      </w:r>
      <w:proofErr w:type="spellEnd"/>
      <w:r w:rsidRPr="00C426DC">
        <w:rPr>
          <w:i/>
        </w:rPr>
        <w:t xml:space="preserve">, </w:t>
      </w:r>
      <w:proofErr w:type="spellStart"/>
      <w:r w:rsidRPr="00C426DC">
        <w:rPr>
          <w:i/>
        </w:rPr>
        <w:t>Rossi</w:t>
      </w:r>
      <w:proofErr w:type="spellEnd"/>
      <w:r w:rsidRPr="00C426DC">
        <w:rPr>
          <w:i/>
        </w:rPr>
        <w:t xml:space="preserve">, </w:t>
      </w:r>
      <w:proofErr w:type="spellStart"/>
      <w:r w:rsidRPr="00C426DC">
        <w:rPr>
          <w:i/>
        </w:rPr>
        <w:t>Schinkel</w:t>
      </w:r>
      <w:proofErr w:type="spellEnd"/>
      <w:r w:rsidRPr="00C426DC">
        <w:rPr>
          <w:i/>
        </w:rPr>
        <w:t xml:space="preserve">, </w:t>
      </w:r>
      <w:proofErr w:type="spellStart"/>
      <w:r w:rsidRPr="00C426DC">
        <w:rPr>
          <w:i/>
        </w:rPr>
        <w:t>Smithsonovi</w:t>
      </w:r>
      <w:proofErr w:type="spellEnd"/>
      <w:r w:rsidRPr="00C426DC">
        <w:rPr>
          <w:i/>
        </w:rPr>
        <w:t xml:space="preserve">, </w:t>
      </w:r>
      <w:proofErr w:type="spellStart"/>
      <w:r w:rsidRPr="00C426DC">
        <w:rPr>
          <w:i/>
        </w:rPr>
        <w:t>Ungers</w:t>
      </w:r>
      <w:proofErr w:type="spellEnd"/>
      <w:r w:rsidRPr="00C426DC">
        <w:rPr>
          <w:i/>
        </w:rPr>
        <w:t xml:space="preserve">, </w:t>
      </w:r>
      <w:proofErr w:type="spellStart"/>
      <w:r w:rsidRPr="00C426DC">
        <w:rPr>
          <w:i/>
        </w:rPr>
        <w:t>Venturi</w:t>
      </w:r>
      <w:proofErr w:type="spellEnd"/>
      <w:r w:rsidRPr="00C426DC">
        <w:rPr>
          <w:i/>
        </w:rPr>
        <w:t xml:space="preserve"> a </w:t>
      </w:r>
      <w:proofErr w:type="spellStart"/>
      <w:r w:rsidRPr="00C426DC">
        <w:rPr>
          <w:i/>
        </w:rPr>
        <w:t>Scott</w:t>
      </w:r>
      <w:proofErr w:type="spellEnd"/>
      <w:r w:rsidRPr="00C426DC">
        <w:rPr>
          <w:i/>
        </w:rPr>
        <w:t xml:space="preserve">-Brownová, Vitruvius, </w:t>
      </w:r>
      <w:proofErr w:type="spellStart"/>
      <w:r w:rsidRPr="00C426DC">
        <w:rPr>
          <w:i/>
        </w:rPr>
        <w:t>Wren</w:t>
      </w:r>
      <w:proofErr w:type="spellEnd"/>
      <w:r w:rsidRPr="00C426DC">
        <w:rPr>
          <w:i/>
        </w:rPr>
        <w:t>, Wright</w:t>
      </w:r>
      <w:r w:rsidRPr="00C426DC">
        <w:t>, Praha 2004</w:t>
      </w:r>
      <w:r>
        <w:t xml:space="preserve">, cit. </w:t>
      </w:r>
      <w:proofErr w:type="gramStart"/>
      <w:r>
        <w:t>s.</w:t>
      </w:r>
      <w:proofErr w:type="gramEnd"/>
      <w:r>
        <w:t xml:space="preserve"> 82.</w:t>
      </w:r>
    </w:p>
  </w:footnote>
  <w:footnote w:id="4">
    <w:p w14:paraId="74B50A4F" w14:textId="77777777" w:rsidR="00E80A2B" w:rsidRDefault="00E80A2B">
      <w:pPr>
        <w:pStyle w:val="Textpoznpodarou"/>
      </w:pPr>
      <w:r>
        <w:rPr>
          <w:rStyle w:val="Znakapoznpodarou"/>
        </w:rPr>
        <w:footnoteRef/>
      </w:r>
      <w:r>
        <w:t xml:space="preserve"> Viz </w:t>
      </w:r>
      <w:proofErr w:type="spellStart"/>
      <w:r>
        <w:t>Liselotte</w:t>
      </w:r>
      <w:proofErr w:type="spellEnd"/>
      <w:r>
        <w:t xml:space="preserve"> </w:t>
      </w:r>
      <w:proofErr w:type="spellStart"/>
      <w:r>
        <w:t>Ungers</w:t>
      </w:r>
      <w:proofErr w:type="spellEnd"/>
      <w:r>
        <w:t xml:space="preserve"> (pozn. 2), cit. </w:t>
      </w:r>
      <w:proofErr w:type="gramStart"/>
      <w:r>
        <w:t>s.</w:t>
      </w:r>
      <w:proofErr w:type="gramEnd"/>
      <w:r>
        <w:t xml:space="preserve"> 82.</w:t>
      </w:r>
    </w:p>
  </w:footnote>
  <w:footnote w:id="5">
    <w:p w14:paraId="605963D8" w14:textId="77777777" w:rsidR="00E80A2B" w:rsidRDefault="00E80A2B">
      <w:pPr>
        <w:pStyle w:val="Textpoznpodarou"/>
      </w:pPr>
      <w:r>
        <w:rPr>
          <w:rStyle w:val="Znakapoznpodarou"/>
        </w:rPr>
        <w:footnoteRef/>
      </w:r>
      <w:r>
        <w:t xml:space="preserve"> Viz </w:t>
      </w:r>
      <w:proofErr w:type="spellStart"/>
      <w:r>
        <w:t>Licelotte</w:t>
      </w:r>
      <w:proofErr w:type="spellEnd"/>
      <w:r>
        <w:t xml:space="preserve"> </w:t>
      </w:r>
      <w:proofErr w:type="spellStart"/>
      <w:r>
        <w:t>Ungers</w:t>
      </w:r>
      <w:proofErr w:type="spellEnd"/>
      <w:r>
        <w:t xml:space="preserve"> (pozn. 2), cit. </w:t>
      </w:r>
      <w:proofErr w:type="gramStart"/>
      <w:r>
        <w:t>s.</w:t>
      </w:r>
      <w:proofErr w:type="gramEnd"/>
      <w:r>
        <w:t xml:space="preserve"> 86.</w:t>
      </w:r>
    </w:p>
  </w:footnote>
  <w:footnote w:id="6">
    <w:p w14:paraId="60584C14" w14:textId="77777777" w:rsidR="007F6C96" w:rsidRDefault="007F6C96">
      <w:pPr>
        <w:pStyle w:val="Textpoznpodarou"/>
      </w:pPr>
      <w:r>
        <w:rPr>
          <w:rStyle w:val="Znakapoznpodarou"/>
        </w:rPr>
        <w:footnoteRef/>
      </w:r>
      <w:r>
        <w:t xml:space="preserve"> Viz </w:t>
      </w:r>
      <w:proofErr w:type="spellStart"/>
      <w:r>
        <w:t>Licelotte</w:t>
      </w:r>
      <w:proofErr w:type="spellEnd"/>
      <w:r>
        <w:t xml:space="preserve"> </w:t>
      </w:r>
      <w:proofErr w:type="spellStart"/>
      <w:r>
        <w:t>Ungers</w:t>
      </w:r>
      <w:proofErr w:type="spellEnd"/>
      <w:r>
        <w:t xml:space="preserve"> (pozn. 2), s. 86.</w:t>
      </w:r>
    </w:p>
  </w:footnote>
  <w:footnote w:id="7">
    <w:p w14:paraId="366B89B6" w14:textId="77777777" w:rsidR="00F24751" w:rsidRPr="00E24E43" w:rsidRDefault="00F24751">
      <w:pPr>
        <w:pStyle w:val="Textpoznpodarou"/>
      </w:pPr>
      <w:r>
        <w:rPr>
          <w:rStyle w:val="Znakapoznpodarou"/>
        </w:rPr>
        <w:footnoteRef/>
      </w:r>
      <w:r>
        <w:t xml:space="preserve"> Viz </w:t>
      </w:r>
      <w:proofErr w:type="spellStart"/>
      <w:r>
        <w:t>Lecilotte</w:t>
      </w:r>
      <w:proofErr w:type="spellEnd"/>
      <w:r>
        <w:t xml:space="preserve"> </w:t>
      </w:r>
      <w:proofErr w:type="spellStart"/>
      <w:r>
        <w:t>Ungers</w:t>
      </w:r>
      <w:proofErr w:type="spellEnd"/>
      <w:r>
        <w:t xml:space="preserve"> </w:t>
      </w:r>
      <w:r w:rsidR="00E24E43">
        <w:t>(</w:t>
      </w:r>
      <w:proofErr w:type="gramStart"/>
      <w:r w:rsidR="00E24E43">
        <w:t>pozn.2), s.</w:t>
      </w:r>
      <w:proofErr w:type="gramEnd"/>
      <w:r w:rsidR="00E24E43">
        <w:t xml:space="preserve"> 82-89. - </w:t>
      </w:r>
      <w:proofErr w:type="spellStart"/>
      <w:r w:rsidR="00E24E43" w:rsidRPr="00E24E43">
        <w:rPr>
          <w:bCs/>
          <w:i/>
        </w:rPr>
        <w:t>Encyclopædia</w:t>
      </w:r>
      <w:proofErr w:type="spellEnd"/>
      <w:r w:rsidR="00E24E43" w:rsidRPr="00E24E43">
        <w:rPr>
          <w:bCs/>
          <w:i/>
        </w:rPr>
        <w:t xml:space="preserve"> </w:t>
      </w:r>
      <w:proofErr w:type="spellStart"/>
      <w:r w:rsidR="00E24E43" w:rsidRPr="00E24E43">
        <w:rPr>
          <w:bCs/>
          <w:i/>
        </w:rPr>
        <w:t>Britannica</w:t>
      </w:r>
      <w:proofErr w:type="spellEnd"/>
      <w:r w:rsidR="00E24E43">
        <w:rPr>
          <w:bCs/>
        </w:rPr>
        <w:t xml:space="preserve">, </w:t>
      </w:r>
      <w:hyperlink r:id="rId2" w:history="1">
        <w:r w:rsidR="00E24E43" w:rsidRPr="00E24E43">
          <w:rPr>
            <w:rStyle w:val="Hypertextovodkaz"/>
            <w:bCs/>
          </w:rPr>
          <w:t>http://www.britannica.com</w:t>
        </w:r>
      </w:hyperlink>
      <w:r w:rsidR="00E24E43">
        <w:rPr>
          <w:bCs/>
        </w:rPr>
        <w:t>, vyhledáno 16. 1. 2014</w:t>
      </w:r>
    </w:p>
  </w:footnote>
  <w:footnote w:id="8">
    <w:p w14:paraId="568EDAEA" w14:textId="77777777" w:rsidR="00F00795" w:rsidRDefault="00F00795">
      <w:pPr>
        <w:pStyle w:val="Textpoznpodarou"/>
      </w:pPr>
      <w:r>
        <w:rPr>
          <w:rStyle w:val="Znakapoznpodarou"/>
        </w:rPr>
        <w:footnoteRef/>
      </w:r>
      <w:r>
        <w:t xml:space="preserve"> </w:t>
      </w:r>
      <w:proofErr w:type="spellStart"/>
      <w:r w:rsidRPr="00F00795">
        <w:t>Banister</w:t>
      </w:r>
      <w:proofErr w:type="spellEnd"/>
      <w:r w:rsidRPr="00F00795">
        <w:t xml:space="preserve"> </w:t>
      </w:r>
      <w:proofErr w:type="spellStart"/>
      <w:r w:rsidRPr="00F00795">
        <w:t>Fletcher</w:t>
      </w:r>
      <w:proofErr w:type="spellEnd"/>
      <w:r w:rsidRPr="00F00795">
        <w:t xml:space="preserve">, </w:t>
      </w:r>
      <w:r w:rsidRPr="00F00795">
        <w:rPr>
          <w:i/>
        </w:rPr>
        <w:t xml:space="preserve">A </w:t>
      </w:r>
      <w:proofErr w:type="spellStart"/>
      <w:r w:rsidRPr="00F00795">
        <w:rPr>
          <w:i/>
        </w:rPr>
        <w:t>history</w:t>
      </w:r>
      <w:proofErr w:type="spellEnd"/>
      <w:r w:rsidRPr="00F00795">
        <w:rPr>
          <w:i/>
        </w:rPr>
        <w:t xml:space="preserve"> </w:t>
      </w:r>
      <w:proofErr w:type="spellStart"/>
      <w:r w:rsidRPr="00F00795">
        <w:rPr>
          <w:i/>
        </w:rPr>
        <w:t>of</w:t>
      </w:r>
      <w:proofErr w:type="spellEnd"/>
      <w:r w:rsidRPr="00F00795">
        <w:rPr>
          <w:i/>
        </w:rPr>
        <w:t xml:space="preserve"> </w:t>
      </w:r>
      <w:proofErr w:type="spellStart"/>
      <w:r w:rsidRPr="00F00795">
        <w:rPr>
          <w:i/>
        </w:rPr>
        <w:t>architecture</w:t>
      </w:r>
      <w:proofErr w:type="spellEnd"/>
      <w:r w:rsidRPr="00F00795">
        <w:rPr>
          <w:i/>
        </w:rPr>
        <w:t xml:space="preserve">, </w:t>
      </w:r>
      <w:r>
        <w:t>Oxford 1996, s. 955</w:t>
      </w:r>
      <w:r w:rsidRPr="00F00795">
        <w:t>.</w:t>
      </w:r>
      <w:ins w:id="5" w:author="Jakubecon" w:date="2015-02-09T13:01:00Z">
        <w:r w:rsidR="00AD17E5">
          <w:t xml:space="preserve"> Všechny zdroje z</w:t>
        </w:r>
      </w:ins>
      <w:ins w:id="6" w:author="Jakubecon" w:date="2015-02-09T13:02:00Z">
        <w:r w:rsidR="00AD17E5">
          <w:t> </w:t>
        </w:r>
      </w:ins>
      <w:ins w:id="7" w:author="Jakubecon" w:date="2015-02-09T13:01:00Z">
        <w:r w:rsidR="00AD17E5">
          <w:t xml:space="preserve">poznámek </w:t>
        </w:r>
      </w:ins>
      <w:ins w:id="8" w:author="Jakubecon" w:date="2015-02-09T13:02:00Z">
        <w:r w:rsidR="00AD17E5">
          <w:t>musí být i v seznamu literatury…</w:t>
        </w:r>
      </w:ins>
    </w:p>
  </w:footnote>
  <w:footnote w:id="9">
    <w:p w14:paraId="41712E01" w14:textId="77777777" w:rsidR="00AD5082" w:rsidRDefault="00AD5082">
      <w:pPr>
        <w:pStyle w:val="Textpoznpodarou"/>
      </w:pPr>
      <w:r>
        <w:rPr>
          <w:rStyle w:val="Znakapoznpodarou"/>
        </w:rPr>
        <w:footnoteRef/>
      </w:r>
      <w:r>
        <w:t xml:space="preserve"> </w:t>
      </w:r>
      <w:r w:rsidRPr="00AD5082">
        <w:t xml:space="preserve">Klaus </w:t>
      </w:r>
      <w:proofErr w:type="spellStart"/>
      <w:r w:rsidRPr="00AD5082">
        <w:t>Lankheit</w:t>
      </w:r>
      <w:proofErr w:type="spellEnd"/>
      <w:r w:rsidRPr="00AD5082">
        <w:t xml:space="preserve">, </w:t>
      </w:r>
      <w:r w:rsidRPr="00AD5082">
        <w:rPr>
          <w:i/>
        </w:rPr>
        <w:t xml:space="preserve">Der </w:t>
      </w:r>
      <w:proofErr w:type="spellStart"/>
      <w:r w:rsidRPr="00AD5082">
        <w:rPr>
          <w:i/>
        </w:rPr>
        <w:t>Tempel</w:t>
      </w:r>
      <w:proofErr w:type="spellEnd"/>
      <w:r w:rsidRPr="00AD5082">
        <w:rPr>
          <w:i/>
        </w:rPr>
        <w:t xml:space="preserve"> der </w:t>
      </w:r>
      <w:proofErr w:type="spellStart"/>
      <w:r w:rsidRPr="00AD5082">
        <w:rPr>
          <w:i/>
        </w:rPr>
        <w:t>Vernunft</w:t>
      </w:r>
      <w:proofErr w:type="spellEnd"/>
      <w:r w:rsidRPr="00AD5082">
        <w:rPr>
          <w:i/>
        </w:rPr>
        <w:t xml:space="preserve">: </w:t>
      </w:r>
      <w:proofErr w:type="spellStart"/>
      <w:r w:rsidRPr="00AD5082">
        <w:rPr>
          <w:i/>
        </w:rPr>
        <w:t>Unveröffentlichte</w:t>
      </w:r>
      <w:proofErr w:type="spellEnd"/>
      <w:r w:rsidRPr="00AD5082">
        <w:rPr>
          <w:i/>
        </w:rPr>
        <w:t xml:space="preserve"> </w:t>
      </w:r>
      <w:proofErr w:type="spellStart"/>
      <w:r w:rsidRPr="00AD5082">
        <w:rPr>
          <w:i/>
        </w:rPr>
        <w:t>Zeichnungen</w:t>
      </w:r>
      <w:proofErr w:type="spellEnd"/>
      <w:r w:rsidRPr="00AD5082">
        <w:rPr>
          <w:i/>
        </w:rPr>
        <w:t xml:space="preserve"> von </w:t>
      </w:r>
      <w:proofErr w:type="spellStart"/>
      <w:r w:rsidRPr="00AD5082">
        <w:rPr>
          <w:i/>
        </w:rPr>
        <w:t>Etienne</w:t>
      </w:r>
      <w:proofErr w:type="spellEnd"/>
      <w:r w:rsidRPr="00AD5082">
        <w:rPr>
          <w:i/>
        </w:rPr>
        <w:t xml:space="preserve">-Louis </w:t>
      </w:r>
      <w:proofErr w:type="spellStart"/>
      <w:r w:rsidRPr="00AD5082">
        <w:rPr>
          <w:i/>
        </w:rPr>
        <w:t>Boullée</w:t>
      </w:r>
      <w:proofErr w:type="spellEnd"/>
      <w:r>
        <w:t xml:space="preserve">, </w:t>
      </w:r>
      <w:proofErr w:type="spellStart"/>
      <w:r>
        <w:t>Basel</w:t>
      </w:r>
      <w:proofErr w:type="spellEnd"/>
      <w:r>
        <w:t xml:space="preserve"> 1968, s. 21.</w:t>
      </w:r>
    </w:p>
  </w:footnote>
  <w:footnote w:id="10">
    <w:p w14:paraId="2DFEC4E4" w14:textId="77777777" w:rsidR="00C5421B" w:rsidRDefault="00C5421B">
      <w:pPr>
        <w:pStyle w:val="Textpoznpodarou"/>
      </w:pPr>
      <w:r>
        <w:rPr>
          <w:rStyle w:val="Znakapoznpodarou"/>
        </w:rPr>
        <w:footnoteRef/>
      </w:r>
      <w:r>
        <w:t xml:space="preserve"> Viz </w:t>
      </w:r>
      <w:proofErr w:type="spellStart"/>
      <w:r>
        <w:t>Liselotte</w:t>
      </w:r>
      <w:proofErr w:type="spellEnd"/>
      <w:r>
        <w:t xml:space="preserve"> </w:t>
      </w:r>
      <w:proofErr w:type="spellStart"/>
      <w:r>
        <w:t>Ungers</w:t>
      </w:r>
      <w:proofErr w:type="spellEnd"/>
      <w:r>
        <w:t xml:space="preserve"> (pozn. 2), cit. </w:t>
      </w:r>
      <w:proofErr w:type="gramStart"/>
      <w:r>
        <w:t>s.</w:t>
      </w:r>
      <w:proofErr w:type="gramEnd"/>
      <w:r>
        <w:t xml:space="preserve"> 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D2669" w14:textId="77777777" w:rsidR="00285DA5" w:rsidRPr="00285DA5" w:rsidRDefault="00285DA5" w:rsidP="00285DA5">
    <w:pPr>
      <w:pStyle w:val="Zhlav"/>
      <w:rPr>
        <w:bCs/>
      </w:rPr>
    </w:pPr>
    <w:r w:rsidRPr="00285DA5">
      <w:rPr>
        <w:bCs/>
      </w:rPr>
      <w:t>DU1334a Proseminář: Architektura (forma a funkce)</w:t>
    </w:r>
  </w:p>
  <w:p w14:paraId="2C57633C" w14:textId="77777777" w:rsidR="00E30260" w:rsidRDefault="00E30260">
    <w:pPr>
      <w:pStyle w:val="Zhlav"/>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kubecon">
    <w15:presenceInfo w15:providerId="None" w15:userId="Jakubec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E19A3"/>
    <w:rsid w:val="0001202A"/>
    <w:rsid w:val="00024D40"/>
    <w:rsid w:val="000306C9"/>
    <w:rsid w:val="00030853"/>
    <w:rsid w:val="000456F3"/>
    <w:rsid w:val="00046201"/>
    <w:rsid w:val="000526D3"/>
    <w:rsid w:val="00054D6A"/>
    <w:rsid w:val="00055A4F"/>
    <w:rsid w:val="00055B9E"/>
    <w:rsid w:val="00063C46"/>
    <w:rsid w:val="000646ED"/>
    <w:rsid w:val="00073108"/>
    <w:rsid w:val="00076147"/>
    <w:rsid w:val="000823C4"/>
    <w:rsid w:val="000824A7"/>
    <w:rsid w:val="00086438"/>
    <w:rsid w:val="00087043"/>
    <w:rsid w:val="00095BF8"/>
    <w:rsid w:val="000B28F3"/>
    <w:rsid w:val="000B5EEE"/>
    <w:rsid w:val="000D1C60"/>
    <w:rsid w:val="000D2532"/>
    <w:rsid w:val="000E0272"/>
    <w:rsid w:val="000E172D"/>
    <w:rsid w:val="000E27EB"/>
    <w:rsid w:val="000E5AA4"/>
    <w:rsid w:val="000F1EA5"/>
    <w:rsid w:val="000F2B1B"/>
    <w:rsid w:val="000F3CEB"/>
    <w:rsid w:val="001011BD"/>
    <w:rsid w:val="00111825"/>
    <w:rsid w:val="00117907"/>
    <w:rsid w:val="00117A9D"/>
    <w:rsid w:val="0012115B"/>
    <w:rsid w:val="00127051"/>
    <w:rsid w:val="00127742"/>
    <w:rsid w:val="00127ED7"/>
    <w:rsid w:val="001325D6"/>
    <w:rsid w:val="00137708"/>
    <w:rsid w:val="0014080D"/>
    <w:rsid w:val="00140A8C"/>
    <w:rsid w:val="0014105F"/>
    <w:rsid w:val="001503CB"/>
    <w:rsid w:val="0015114F"/>
    <w:rsid w:val="0015588D"/>
    <w:rsid w:val="00162FB2"/>
    <w:rsid w:val="0016306C"/>
    <w:rsid w:val="00164077"/>
    <w:rsid w:val="00175823"/>
    <w:rsid w:val="0017656E"/>
    <w:rsid w:val="00177721"/>
    <w:rsid w:val="00190343"/>
    <w:rsid w:val="0019074E"/>
    <w:rsid w:val="001A1461"/>
    <w:rsid w:val="001A257C"/>
    <w:rsid w:val="001B230B"/>
    <w:rsid w:val="001C2B36"/>
    <w:rsid w:val="001C691D"/>
    <w:rsid w:val="001C7E68"/>
    <w:rsid w:val="001D2878"/>
    <w:rsid w:val="001E0CEA"/>
    <w:rsid w:val="001E260E"/>
    <w:rsid w:val="001F7CF8"/>
    <w:rsid w:val="00200EE9"/>
    <w:rsid w:val="00204B7E"/>
    <w:rsid w:val="00221F06"/>
    <w:rsid w:val="002276CA"/>
    <w:rsid w:val="002331C0"/>
    <w:rsid w:val="00233BFB"/>
    <w:rsid w:val="0025648A"/>
    <w:rsid w:val="00257E08"/>
    <w:rsid w:val="00261050"/>
    <w:rsid w:val="0026673A"/>
    <w:rsid w:val="002704E1"/>
    <w:rsid w:val="00282663"/>
    <w:rsid w:val="00285DA5"/>
    <w:rsid w:val="00294B54"/>
    <w:rsid w:val="002A0482"/>
    <w:rsid w:val="002A186A"/>
    <w:rsid w:val="002A7F4D"/>
    <w:rsid w:val="002B2BF5"/>
    <w:rsid w:val="002B4281"/>
    <w:rsid w:val="002B54F2"/>
    <w:rsid w:val="002B766C"/>
    <w:rsid w:val="002D2D18"/>
    <w:rsid w:val="002D556F"/>
    <w:rsid w:val="002D5696"/>
    <w:rsid w:val="002D5A16"/>
    <w:rsid w:val="002D7297"/>
    <w:rsid w:val="002E0B51"/>
    <w:rsid w:val="002E29D3"/>
    <w:rsid w:val="002E6078"/>
    <w:rsid w:val="002E7423"/>
    <w:rsid w:val="002F5E94"/>
    <w:rsid w:val="00300655"/>
    <w:rsid w:val="00303838"/>
    <w:rsid w:val="003042E4"/>
    <w:rsid w:val="0030540A"/>
    <w:rsid w:val="0030566F"/>
    <w:rsid w:val="003068EF"/>
    <w:rsid w:val="003167F1"/>
    <w:rsid w:val="00323F93"/>
    <w:rsid w:val="00331209"/>
    <w:rsid w:val="00337CF2"/>
    <w:rsid w:val="00340673"/>
    <w:rsid w:val="003434A1"/>
    <w:rsid w:val="00344EFA"/>
    <w:rsid w:val="00345611"/>
    <w:rsid w:val="00350984"/>
    <w:rsid w:val="00353EED"/>
    <w:rsid w:val="00357521"/>
    <w:rsid w:val="00371199"/>
    <w:rsid w:val="00372815"/>
    <w:rsid w:val="00372EE4"/>
    <w:rsid w:val="003779D9"/>
    <w:rsid w:val="0038056B"/>
    <w:rsid w:val="00380D3A"/>
    <w:rsid w:val="00382DB3"/>
    <w:rsid w:val="00390956"/>
    <w:rsid w:val="003A0558"/>
    <w:rsid w:val="003A772C"/>
    <w:rsid w:val="003B2C56"/>
    <w:rsid w:val="003B3C82"/>
    <w:rsid w:val="003B4AD7"/>
    <w:rsid w:val="003B547E"/>
    <w:rsid w:val="003C7485"/>
    <w:rsid w:val="003E0912"/>
    <w:rsid w:val="003E254F"/>
    <w:rsid w:val="003E33AC"/>
    <w:rsid w:val="003E3F21"/>
    <w:rsid w:val="003F23C2"/>
    <w:rsid w:val="003F761B"/>
    <w:rsid w:val="00403994"/>
    <w:rsid w:val="0041330D"/>
    <w:rsid w:val="00432AC6"/>
    <w:rsid w:val="00436451"/>
    <w:rsid w:val="00440EAF"/>
    <w:rsid w:val="00441167"/>
    <w:rsid w:val="00444FF9"/>
    <w:rsid w:val="00447783"/>
    <w:rsid w:val="004729ED"/>
    <w:rsid w:val="00475CBF"/>
    <w:rsid w:val="0048028B"/>
    <w:rsid w:val="00483C8C"/>
    <w:rsid w:val="00490D97"/>
    <w:rsid w:val="00491930"/>
    <w:rsid w:val="00491EEB"/>
    <w:rsid w:val="004A6593"/>
    <w:rsid w:val="004B2834"/>
    <w:rsid w:val="004B3064"/>
    <w:rsid w:val="004B79D8"/>
    <w:rsid w:val="004C4E23"/>
    <w:rsid w:val="004D429E"/>
    <w:rsid w:val="004E0B35"/>
    <w:rsid w:val="004E16E2"/>
    <w:rsid w:val="004E3093"/>
    <w:rsid w:val="004E3C31"/>
    <w:rsid w:val="004E463A"/>
    <w:rsid w:val="004E498A"/>
    <w:rsid w:val="004F2B70"/>
    <w:rsid w:val="00500F7C"/>
    <w:rsid w:val="005030ED"/>
    <w:rsid w:val="00520054"/>
    <w:rsid w:val="0052484D"/>
    <w:rsid w:val="00525AF5"/>
    <w:rsid w:val="00527C7F"/>
    <w:rsid w:val="00532EB3"/>
    <w:rsid w:val="00533036"/>
    <w:rsid w:val="00533A77"/>
    <w:rsid w:val="00540B9F"/>
    <w:rsid w:val="00543376"/>
    <w:rsid w:val="0054583E"/>
    <w:rsid w:val="00552EB0"/>
    <w:rsid w:val="00553F37"/>
    <w:rsid w:val="005573F1"/>
    <w:rsid w:val="005619B5"/>
    <w:rsid w:val="005632F1"/>
    <w:rsid w:val="005675CF"/>
    <w:rsid w:val="00571379"/>
    <w:rsid w:val="00577FC1"/>
    <w:rsid w:val="00593CBE"/>
    <w:rsid w:val="005949DA"/>
    <w:rsid w:val="005A44DB"/>
    <w:rsid w:val="005A5812"/>
    <w:rsid w:val="005C7E92"/>
    <w:rsid w:val="005D249D"/>
    <w:rsid w:val="005D322A"/>
    <w:rsid w:val="005D3677"/>
    <w:rsid w:val="005E1D41"/>
    <w:rsid w:val="006049BF"/>
    <w:rsid w:val="006067FE"/>
    <w:rsid w:val="00610281"/>
    <w:rsid w:val="006167FB"/>
    <w:rsid w:val="00620784"/>
    <w:rsid w:val="00625CB6"/>
    <w:rsid w:val="00647537"/>
    <w:rsid w:val="00662630"/>
    <w:rsid w:val="00663B2F"/>
    <w:rsid w:val="00664FC6"/>
    <w:rsid w:val="00665748"/>
    <w:rsid w:val="006702E9"/>
    <w:rsid w:val="00672E7F"/>
    <w:rsid w:val="00690BED"/>
    <w:rsid w:val="006945D6"/>
    <w:rsid w:val="00694A9E"/>
    <w:rsid w:val="006A6770"/>
    <w:rsid w:val="006A74D1"/>
    <w:rsid w:val="006B1750"/>
    <w:rsid w:val="00704B57"/>
    <w:rsid w:val="00707296"/>
    <w:rsid w:val="007103A1"/>
    <w:rsid w:val="007177EA"/>
    <w:rsid w:val="00732560"/>
    <w:rsid w:val="00745212"/>
    <w:rsid w:val="007467F7"/>
    <w:rsid w:val="00747D14"/>
    <w:rsid w:val="007519CD"/>
    <w:rsid w:val="0075504A"/>
    <w:rsid w:val="007577E7"/>
    <w:rsid w:val="00757B8D"/>
    <w:rsid w:val="00761F29"/>
    <w:rsid w:val="00765EDA"/>
    <w:rsid w:val="0076763B"/>
    <w:rsid w:val="0077014B"/>
    <w:rsid w:val="00780CEC"/>
    <w:rsid w:val="0079063D"/>
    <w:rsid w:val="00790F58"/>
    <w:rsid w:val="0079133D"/>
    <w:rsid w:val="00794C56"/>
    <w:rsid w:val="007A2BA3"/>
    <w:rsid w:val="007B0529"/>
    <w:rsid w:val="007C71F2"/>
    <w:rsid w:val="007C79B8"/>
    <w:rsid w:val="007E01A0"/>
    <w:rsid w:val="007E4063"/>
    <w:rsid w:val="007F6C96"/>
    <w:rsid w:val="00802044"/>
    <w:rsid w:val="00805B08"/>
    <w:rsid w:val="00810F20"/>
    <w:rsid w:val="00822F99"/>
    <w:rsid w:val="00832EC4"/>
    <w:rsid w:val="0084652C"/>
    <w:rsid w:val="00851A68"/>
    <w:rsid w:val="00862109"/>
    <w:rsid w:val="00863D82"/>
    <w:rsid w:val="008651EB"/>
    <w:rsid w:val="008679AC"/>
    <w:rsid w:val="008702A9"/>
    <w:rsid w:val="00874EA4"/>
    <w:rsid w:val="0088439F"/>
    <w:rsid w:val="008B0F8E"/>
    <w:rsid w:val="008D570F"/>
    <w:rsid w:val="008D7665"/>
    <w:rsid w:val="008E0DF6"/>
    <w:rsid w:val="008E19A3"/>
    <w:rsid w:val="008E6559"/>
    <w:rsid w:val="008F18F1"/>
    <w:rsid w:val="008F7679"/>
    <w:rsid w:val="00907F2B"/>
    <w:rsid w:val="00907F30"/>
    <w:rsid w:val="009257F2"/>
    <w:rsid w:val="009360A8"/>
    <w:rsid w:val="009373EC"/>
    <w:rsid w:val="009400C7"/>
    <w:rsid w:val="00951F0D"/>
    <w:rsid w:val="0095449E"/>
    <w:rsid w:val="009544C0"/>
    <w:rsid w:val="0096036F"/>
    <w:rsid w:val="009668FD"/>
    <w:rsid w:val="00967C6C"/>
    <w:rsid w:val="00972D60"/>
    <w:rsid w:val="009730E6"/>
    <w:rsid w:val="009735F5"/>
    <w:rsid w:val="00981538"/>
    <w:rsid w:val="009828D6"/>
    <w:rsid w:val="00982AE3"/>
    <w:rsid w:val="00983CFF"/>
    <w:rsid w:val="0099415A"/>
    <w:rsid w:val="00994C2A"/>
    <w:rsid w:val="00997575"/>
    <w:rsid w:val="009A3944"/>
    <w:rsid w:val="009A7A68"/>
    <w:rsid w:val="009B575E"/>
    <w:rsid w:val="009C42C4"/>
    <w:rsid w:val="009D6E66"/>
    <w:rsid w:val="009E35F0"/>
    <w:rsid w:val="009E48C0"/>
    <w:rsid w:val="009E656B"/>
    <w:rsid w:val="009F0E15"/>
    <w:rsid w:val="009F21C8"/>
    <w:rsid w:val="009F5244"/>
    <w:rsid w:val="00A01FBE"/>
    <w:rsid w:val="00A05AB9"/>
    <w:rsid w:val="00A15AB1"/>
    <w:rsid w:val="00A21EF6"/>
    <w:rsid w:val="00A25ED1"/>
    <w:rsid w:val="00A30679"/>
    <w:rsid w:val="00A32015"/>
    <w:rsid w:val="00A344F8"/>
    <w:rsid w:val="00A45A75"/>
    <w:rsid w:val="00A46BA8"/>
    <w:rsid w:val="00A46EB1"/>
    <w:rsid w:val="00A5737C"/>
    <w:rsid w:val="00A577B2"/>
    <w:rsid w:val="00A66F55"/>
    <w:rsid w:val="00A7142F"/>
    <w:rsid w:val="00A71C20"/>
    <w:rsid w:val="00A8153C"/>
    <w:rsid w:val="00A85375"/>
    <w:rsid w:val="00AB0123"/>
    <w:rsid w:val="00AB0441"/>
    <w:rsid w:val="00AB2110"/>
    <w:rsid w:val="00AB68D1"/>
    <w:rsid w:val="00AC341C"/>
    <w:rsid w:val="00AC374D"/>
    <w:rsid w:val="00AD17E5"/>
    <w:rsid w:val="00AD2A7F"/>
    <w:rsid w:val="00AD346C"/>
    <w:rsid w:val="00AD5082"/>
    <w:rsid w:val="00AE0E65"/>
    <w:rsid w:val="00AE6644"/>
    <w:rsid w:val="00AF358C"/>
    <w:rsid w:val="00AF47BF"/>
    <w:rsid w:val="00AF5860"/>
    <w:rsid w:val="00B00DA8"/>
    <w:rsid w:val="00B03F71"/>
    <w:rsid w:val="00B056E2"/>
    <w:rsid w:val="00B16E57"/>
    <w:rsid w:val="00B20075"/>
    <w:rsid w:val="00B210F1"/>
    <w:rsid w:val="00B25FD7"/>
    <w:rsid w:val="00B328EA"/>
    <w:rsid w:val="00B42D0E"/>
    <w:rsid w:val="00B50576"/>
    <w:rsid w:val="00B62139"/>
    <w:rsid w:val="00B64636"/>
    <w:rsid w:val="00B7215B"/>
    <w:rsid w:val="00B7364B"/>
    <w:rsid w:val="00B73E48"/>
    <w:rsid w:val="00B753DF"/>
    <w:rsid w:val="00B75A47"/>
    <w:rsid w:val="00B7616E"/>
    <w:rsid w:val="00B764EC"/>
    <w:rsid w:val="00B93F5C"/>
    <w:rsid w:val="00BA3DF7"/>
    <w:rsid w:val="00BA4B29"/>
    <w:rsid w:val="00BB7729"/>
    <w:rsid w:val="00BD03D6"/>
    <w:rsid w:val="00BE27B3"/>
    <w:rsid w:val="00BE6096"/>
    <w:rsid w:val="00BF7380"/>
    <w:rsid w:val="00C00310"/>
    <w:rsid w:val="00C03D1C"/>
    <w:rsid w:val="00C04B40"/>
    <w:rsid w:val="00C04D63"/>
    <w:rsid w:val="00C14DA7"/>
    <w:rsid w:val="00C1541D"/>
    <w:rsid w:val="00C154A0"/>
    <w:rsid w:val="00C230FA"/>
    <w:rsid w:val="00C25737"/>
    <w:rsid w:val="00C31347"/>
    <w:rsid w:val="00C329EC"/>
    <w:rsid w:val="00C32B90"/>
    <w:rsid w:val="00C354EA"/>
    <w:rsid w:val="00C4241E"/>
    <w:rsid w:val="00C426DC"/>
    <w:rsid w:val="00C5421B"/>
    <w:rsid w:val="00C609B6"/>
    <w:rsid w:val="00C63684"/>
    <w:rsid w:val="00CA0A86"/>
    <w:rsid w:val="00CA4E08"/>
    <w:rsid w:val="00CA60FE"/>
    <w:rsid w:val="00CA65C0"/>
    <w:rsid w:val="00CB7884"/>
    <w:rsid w:val="00CC2AA5"/>
    <w:rsid w:val="00CD1449"/>
    <w:rsid w:val="00CE6693"/>
    <w:rsid w:val="00CE7737"/>
    <w:rsid w:val="00CF1B48"/>
    <w:rsid w:val="00CF5711"/>
    <w:rsid w:val="00CF7FA1"/>
    <w:rsid w:val="00D06A09"/>
    <w:rsid w:val="00D10D5D"/>
    <w:rsid w:val="00D14418"/>
    <w:rsid w:val="00D35C13"/>
    <w:rsid w:val="00D3693A"/>
    <w:rsid w:val="00D41A12"/>
    <w:rsid w:val="00D44772"/>
    <w:rsid w:val="00D45208"/>
    <w:rsid w:val="00D465FB"/>
    <w:rsid w:val="00D57E33"/>
    <w:rsid w:val="00D6286A"/>
    <w:rsid w:val="00D70A24"/>
    <w:rsid w:val="00D85BB7"/>
    <w:rsid w:val="00D9090E"/>
    <w:rsid w:val="00D92F57"/>
    <w:rsid w:val="00D92FD4"/>
    <w:rsid w:val="00D97CE1"/>
    <w:rsid w:val="00DA3629"/>
    <w:rsid w:val="00DB0F7D"/>
    <w:rsid w:val="00DC0547"/>
    <w:rsid w:val="00DC2B0E"/>
    <w:rsid w:val="00DC5582"/>
    <w:rsid w:val="00DC622D"/>
    <w:rsid w:val="00DD0BE0"/>
    <w:rsid w:val="00DD1D83"/>
    <w:rsid w:val="00DD2E16"/>
    <w:rsid w:val="00DD6F3D"/>
    <w:rsid w:val="00E23411"/>
    <w:rsid w:val="00E24485"/>
    <w:rsid w:val="00E24E43"/>
    <w:rsid w:val="00E265D1"/>
    <w:rsid w:val="00E30260"/>
    <w:rsid w:val="00E37CF2"/>
    <w:rsid w:val="00E41584"/>
    <w:rsid w:val="00E43698"/>
    <w:rsid w:val="00E447EC"/>
    <w:rsid w:val="00E45FDC"/>
    <w:rsid w:val="00E54E92"/>
    <w:rsid w:val="00E55EB9"/>
    <w:rsid w:val="00E56845"/>
    <w:rsid w:val="00E74970"/>
    <w:rsid w:val="00E80A2B"/>
    <w:rsid w:val="00EA086E"/>
    <w:rsid w:val="00EA2608"/>
    <w:rsid w:val="00ED2EBF"/>
    <w:rsid w:val="00ED667C"/>
    <w:rsid w:val="00ED72F9"/>
    <w:rsid w:val="00EE40F9"/>
    <w:rsid w:val="00EF0616"/>
    <w:rsid w:val="00EF07FD"/>
    <w:rsid w:val="00EF2E6C"/>
    <w:rsid w:val="00EF70EB"/>
    <w:rsid w:val="00EF77EA"/>
    <w:rsid w:val="00F00795"/>
    <w:rsid w:val="00F07825"/>
    <w:rsid w:val="00F107B6"/>
    <w:rsid w:val="00F10A61"/>
    <w:rsid w:val="00F124B3"/>
    <w:rsid w:val="00F21F45"/>
    <w:rsid w:val="00F21FA4"/>
    <w:rsid w:val="00F24751"/>
    <w:rsid w:val="00F4013A"/>
    <w:rsid w:val="00F40F17"/>
    <w:rsid w:val="00F43937"/>
    <w:rsid w:val="00F446CE"/>
    <w:rsid w:val="00F509BA"/>
    <w:rsid w:val="00F53071"/>
    <w:rsid w:val="00F5453B"/>
    <w:rsid w:val="00F66C5E"/>
    <w:rsid w:val="00F710EC"/>
    <w:rsid w:val="00F74FD2"/>
    <w:rsid w:val="00F759D7"/>
    <w:rsid w:val="00FA0DF9"/>
    <w:rsid w:val="00FA30E4"/>
    <w:rsid w:val="00FB10AA"/>
    <w:rsid w:val="00FB26DB"/>
    <w:rsid w:val="00FC729B"/>
    <w:rsid w:val="00FD0695"/>
    <w:rsid w:val="00FD4236"/>
    <w:rsid w:val="00FE24AB"/>
    <w:rsid w:val="00FE2591"/>
    <w:rsid w:val="00FE5AF2"/>
    <w:rsid w:val="00FE68D9"/>
    <w:rsid w:val="00FF16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8D25B"/>
  <w15:docId w15:val="{22757406-AB70-4CDE-A6AB-CAC360C62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03CB"/>
  </w:style>
  <w:style w:type="paragraph" w:styleId="Nadpis1">
    <w:name w:val="heading 1"/>
    <w:basedOn w:val="Normln"/>
    <w:next w:val="Normln"/>
    <w:link w:val="Nadpis1Char"/>
    <w:uiPriority w:val="9"/>
    <w:qFormat/>
    <w:rsid w:val="003B2C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85D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662630"/>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uiPriority w:val="9"/>
    <w:semiHidden/>
    <w:unhideWhenUsed/>
    <w:qFormat/>
    <w:rsid w:val="004B3064"/>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B3064"/>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B306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0E172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0E172D"/>
  </w:style>
  <w:style w:type="paragraph" w:styleId="Zpat">
    <w:name w:val="footer"/>
    <w:basedOn w:val="Normln"/>
    <w:link w:val="ZpatChar"/>
    <w:uiPriority w:val="99"/>
    <w:semiHidden/>
    <w:unhideWhenUsed/>
    <w:rsid w:val="000E172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0E172D"/>
  </w:style>
  <w:style w:type="paragraph" w:styleId="Textbubliny">
    <w:name w:val="Balloon Text"/>
    <w:basedOn w:val="Normln"/>
    <w:link w:val="TextbublinyChar"/>
    <w:uiPriority w:val="99"/>
    <w:semiHidden/>
    <w:unhideWhenUsed/>
    <w:rsid w:val="000E172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172D"/>
    <w:rPr>
      <w:rFonts w:ascii="Tahoma" w:hAnsi="Tahoma" w:cs="Tahoma"/>
      <w:sz w:val="16"/>
      <w:szCs w:val="16"/>
    </w:rPr>
  </w:style>
  <w:style w:type="paragraph" w:styleId="Textpoznpodarou">
    <w:name w:val="footnote text"/>
    <w:basedOn w:val="Normln"/>
    <w:link w:val="TextpoznpodarouChar"/>
    <w:uiPriority w:val="99"/>
    <w:unhideWhenUsed/>
    <w:rsid w:val="00757B8D"/>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757B8D"/>
    <w:rPr>
      <w:sz w:val="20"/>
      <w:szCs w:val="20"/>
    </w:rPr>
  </w:style>
  <w:style w:type="character" w:styleId="Znakapoznpodarou">
    <w:name w:val="footnote reference"/>
    <w:basedOn w:val="Standardnpsmoodstavce"/>
    <w:uiPriority w:val="99"/>
    <w:semiHidden/>
    <w:unhideWhenUsed/>
    <w:rsid w:val="00757B8D"/>
    <w:rPr>
      <w:vertAlign w:val="superscript"/>
    </w:rPr>
  </w:style>
  <w:style w:type="character" w:styleId="Hypertextovodkaz">
    <w:name w:val="Hyperlink"/>
    <w:basedOn w:val="Standardnpsmoodstavce"/>
    <w:uiPriority w:val="99"/>
    <w:unhideWhenUsed/>
    <w:rsid w:val="00B056E2"/>
    <w:rPr>
      <w:color w:val="0000FF" w:themeColor="hyperlink"/>
      <w:u w:val="single"/>
    </w:rPr>
  </w:style>
  <w:style w:type="paragraph" w:styleId="Bezmezer">
    <w:name w:val="No Spacing"/>
    <w:link w:val="BezmezerChar"/>
    <w:uiPriority w:val="1"/>
    <w:qFormat/>
    <w:rsid w:val="00E30260"/>
    <w:pPr>
      <w:spacing w:after="0" w:line="240" w:lineRule="auto"/>
    </w:pPr>
    <w:rPr>
      <w:rFonts w:ascii="Calibri" w:eastAsia="Times New Roman" w:hAnsi="Calibri" w:cs="Times New Roman"/>
    </w:rPr>
  </w:style>
  <w:style w:type="character" w:customStyle="1" w:styleId="BezmezerChar">
    <w:name w:val="Bez mezer Char"/>
    <w:basedOn w:val="Standardnpsmoodstavce"/>
    <w:link w:val="Bezmezer"/>
    <w:uiPriority w:val="1"/>
    <w:rsid w:val="00E30260"/>
    <w:rPr>
      <w:rFonts w:ascii="Calibri" w:eastAsia="Times New Roman" w:hAnsi="Calibri" w:cs="Times New Roman"/>
    </w:rPr>
  </w:style>
  <w:style w:type="character" w:customStyle="1" w:styleId="apple-converted-space">
    <w:name w:val="apple-converted-space"/>
    <w:basedOn w:val="Standardnpsmoodstavce"/>
    <w:rsid w:val="00761F29"/>
  </w:style>
  <w:style w:type="character" w:styleId="Zdraznn">
    <w:name w:val="Emphasis"/>
    <w:basedOn w:val="Standardnpsmoodstavce"/>
    <w:uiPriority w:val="20"/>
    <w:qFormat/>
    <w:rsid w:val="00483C8C"/>
    <w:rPr>
      <w:i/>
      <w:iCs/>
    </w:rPr>
  </w:style>
  <w:style w:type="character" w:customStyle="1" w:styleId="Nadpis3Char">
    <w:name w:val="Nadpis 3 Char"/>
    <w:basedOn w:val="Standardnpsmoodstavce"/>
    <w:link w:val="Nadpis3"/>
    <w:uiPriority w:val="9"/>
    <w:rsid w:val="00662630"/>
    <w:rPr>
      <w:rFonts w:ascii="Times New Roman" w:eastAsia="Times New Roman" w:hAnsi="Times New Roman" w:cs="Times New Roman"/>
      <w:b/>
      <w:bCs/>
      <w:sz w:val="27"/>
      <w:szCs w:val="27"/>
      <w:lang w:eastAsia="cs-CZ"/>
    </w:rPr>
  </w:style>
  <w:style w:type="character" w:styleId="Sledovanodkaz">
    <w:name w:val="FollowedHyperlink"/>
    <w:basedOn w:val="Standardnpsmoodstavce"/>
    <w:uiPriority w:val="99"/>
    <w:semiHidden/>
    <w:unhideWhenUsed/>
    <w:rsid w:val="00AF5860"/>
    <w:rPr>
      <w:color w:val="800080" w:themeColor="followedHyperlink"/>
      <w:u w:val="single"/>
    </w:rPr>
  </w:style>
  <w:style w:type="character" w:customStyle="1" w:styleId="Nadpis1Char">
    <w:name w:val="Nadpis 1 Char"/>
    <w:basedOn w:val="Standardnpsmoodstavce"/>
    <w:link w:val="Nadpis1"/>
    <w:uiPriority w:val="9"/>
    <w:rsid w:val="003B2C56"/>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semiHidden/>
    <w:unhideWhenUsed/>
    <w:qFormat/>
    <w:rsid w:val="004B3064"/>
    <w:pPr>
      <w:outlineLvl w:val="9"/>
    </w:pPr>
  </w:style>
  <w:style w:type="paragraph" w:styleId="Obsah2">
    <w:name w:val="toc 2"/>
    <w:basedOn w:val="Normln"/>
    <w:next w:val="Normln"/>
    <w:autoRedefine/>
    <w:uiPriority w:val="39"/>
    <w:semiHidden/>
    <w:unhideWhenUsed/>
    <w:qFormat/>
    <w:rsid w:val="004B3064"/>
    <w:pPr>
      <w:spacing w:after="100"/>
      <w:ind w:left="220"/>
    </w:pPr>
    <w:rPr>
      <w:rFonts w:eastAsiaTheme="minorEastAsia"/>
    </w:rPr>
  </w:style>
  <w:style w:type="paragraph" w:styleId="Obsah1">
    <w:name w:val="toc 1"/>
    <w:basedOn w:val="Normln"/>
    <w:next w:val="Normln"/>
    <w:autoRedefine/>
    <w:uiPriority w:val="39"/>
    <w:unhideWhenUsed/>
    <w:qFormat/>
    <w:rsid w:val="004B3064"/>
    <w:pPr>
      <w:spacing w:after="100"/>
    </w:pPr>
    <w:rPr>
      <w:rFonts w:eastAsiaTheme="minorEastAsia"/>
    </w:rPr>
  </w:style>
  <w:style w:type="paragraph" w:styleId="Obsah3">
    <w:name w:val="toc 3"/>
    <w:basedOn w:val="Normln"/>
    <w:next w:val="Normln"/>
    <w:autoRedefine/>
    <w:uiPriority w:val="39"/>
    <w:semiHidden/>
    <w:unhideWhenUsed/>
    <w:qFormat/>
    <w:rsid w:val="004B3064"/>
    <w:pPr>
      <w:spacing w:after="100"/>
      <w:ind w:left="440"/>
    </w:pPr>
    <w:rPr>
      <w:rFonts w:eastAsiaTheme="minorEastAsia"/>
    </w:rPr>
  </w:style>
  <w:style w:type="character" w:customStyle="1" w:styleId="Nadpis4Char">
    <w:name w:val="Nadpis 4 Char"/>
    <w:basedOn w:val="Standardnpsmoodstavce"/>
    <w:link w:val="Nadpis4"/>
    <w:uiPriority w:val="9"/>
    <w:semiHidden/>
    <w:rsid w:val="004B3064"/>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B306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B3064"/>
    <w:rPr>
      <w:rFonts w:asciiTheme="majorHAnsi" w:eastAsiaTheme="majorEastAsia" w:hAnsiTheme="majorHAnsi" w:cstheme="majorBidi"/>
      <w:i/>
      <w:iCs/>
      <w:color w:val="243F60" w:themeColor="accent1" w:themeShade="7F"/>
    </w:rPr>
  </w:style>
  <w:style w:type="character" w:customStyle="1" w:styleId="Nadpis2Char">
    <w:name w:val="Nadpis 2 Char"/>
    <w:basedOn w:val="Standardnpsmoodstavce"/>
    <w:link w:val="Nadpis2"/>
    <w:uiPriority w:val="9"/>
    <w:semiHidden/>
    <w:rsid w:val="00285DA5"/>
    <w:rPr>
      <w:rFonts w:asciiTheme="majorHAnsi" w:eastAsiaTheme="majorEastAsia" w:hAnsiTheme="majorHAnsi" w:cstheme="majorBidi"/>
      <w:b/>
      <w:bCs/>
      <w:color w:val="4F81BD" w:themeColor="accent1"/>
      <w:sz w:val="26"/>
      <w:szCs w:val="26"/>
    </w:rPr>
  </w:style>
  <w:style w:type="paragraph" w:styleId="Textvysvtlivek">
    <w:name w:val="endnote text"/>
    <w:basedOn w:val="Normln"/>
    <w:link w:val="TextvysvtlivekChar"/>
    <w:uiPriority w:val="99"/>
    <w:semiHidden/>
    <w:unhideWhenUsed/>
    <w:rsid w:val="00C5421B"/>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5421B"/>
    <w:rPr>
      <w:sz w:val="20"/>
      <w:szCs w:val="20"/>
    </w:rPr>
  </w:style>
  <w:style w:type="character" w:styleId="Odkaznavysvtlivky">
    <w:name w:val="endnote reference"/>
    <w:basedOn w:val="Standardnpsmoodstavce"/>
    <w:uiPriority w:val="99"/>
    <w:semiHidden/>
    <w:unhideWhenUsed/>
    <w:rsid w:val="00C5421B"/>
    <w:rPr>
      <w:vertAlign w:val="superscript"/>
    </w:rPr>
  </w:style>
  <w:style w:type="character" w:styleId="Odkaznakoment">
    <w:name w:val="annotation reference"/>
    <w:basedOn w:val="Standardnpsmoodstavce"/>
    <w:uiPriority w:val="99"/>
    <w:semiHidden/>
    <w:unhideWhenUsed/>
    <w:rsid w:val="00AD17E5"/>
    <w:rPr>
      <w:sz w:val="16"/>
      <w:szCs w:val="16"/>
    </w:rPr>
  </w:style>
  <w:style w:type="paragraph" w:styleId="Textkomente">
    <w:name w:val="annotation text"/>
    <w:basedOn w:val="Normln"/>
    <w:link w:val="TextkomenteChar"/>
    <w:uiPriority w:val="99"/>
    <w:semiHidden/>
    <w:unhideWhenUsed/>
    <w:rsid w:val="00AD17E5"/>
    <w:pPr>
      <w:spacing w:line="240" w:lineRule="auto"/>
    </w:pPr>
    <w:rPr>
      <w:sz w:val="20"/>
      <w:szCs w:val="20"/>
    </w:rPr>
  </w:style>
  <w:style w:type="character" w:customStyle="1" w:styleId="TextkomenteChar">
    <w:name w:val="Text komentáře Char"/>
    <w:basedOn w:val="Standardnpsmoodstavce"/>
    <w:link w:val="Textkomente"/>
    <w:uiPriority w:val="99"/>
    <w:semiHidden/>
    <w:rsid w:val="00AD17E5"/>
    <w:rPr>
      <w:sz w:val="20"/>
      <w:szCs w:val="20"/>
    </w:rPr>
  </w:style>
  <w:style w:type="paragraph" w:styleId="Pedmtkomente">
    <w:name w:val="annotation subject"/>
    <w:basedOn w:val="Textkomente"/>
    <w:next w:val="Textkomente"/>
    <w:link w:val="PedmtkomenteChar"/>
    <w:uiPriority w:val="99"/>
    <w:semiHidden/>
    <w:unhideWhenUsed/>
    <w:rsid w:val="00AD17E5"/>
    <w:rPr>
      <w:b/>
      <w:bCs/>
    </w:rPr>
  </w:style>
  <w:style w:type="character" w:customStyle="1" w:styleId="PedmtkomenteChar">
    <w:name w:val="Předmět komentáře Char"/>
    <w:basedOn w:val="TextkomenteChar"/>
    <w:link w:val="Pedmtkomente"/>
    <w:uiPriority w:val="99"/>
    <w:semiHidden/>
    <w:rsid w:val="00AD17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5160">
      <w:bodyDiv w:val="1"/>
      <w:marLeft w:val="0"/>
      <w:marRight w:val="0"/>
      <w:marTop w:val="0"/>
      <w:marBottom w:val="0"/>
      <w:divBdr>
        <w:top w:val="none" w:sz="0" w:space="0" w:color="auto"/>
        <w:left w:val="none" w:sz="0" w:space="0" w:color="auto"/>
        <w:bottom w:val="none" w:sz="0" w:space="0" w:color="auto"/>
        <w:right w:val="none" w:sz="0" w:space="0" w:color="auto"/>
      </w:divBdr>
    </w:div>
    <w:div w:id="193159260">
      <w:bodyDiv w:val="1"/>
      <w:marLeft w:val="0"/>
      <w:marRight w:val="0"/>
      <w:marTop w:val="0"/>
      <w:marBottom w:val="0"/>
      <w:divBdr>
        <w:top w:val="none" w:sz="0" w:space="0" w:color="auto"/>
        <w:left w:val="none" w:sz="0" w:space="0" w:color="auto"/>
        <w:bottom w:val="none" w:sz="0" w:space="0" w:color="auto"/>
        <w:right w:val="none" w:sz="0" w:space="0" w:color="auto"/>
      </w:divBdr>
    </w:div>
    <w:div w:id="293996537">
      <w:bodyDiv w:val="1"/>
      <w:marLeft w:val="0"/>
      <w:marRight w:val="0"/>
      <w:marTop w:val="0"/>
      <w:marBottom w:val="0"/>
      <w:divBdr>
        <w:top w:val="none" w:sz="0" w:space="0" w:color="auto"/>
        <w:left w:val="none" w:sz="0" w:space="0" w:color="auto"/>
        <w:bottom w:val="none" w:sz="0" w:space="0" w:color="auto"/>
        <w:right w:val="none" w:sz="0" w:space="0" w:color="auto"/>
      </w:divBdr>
    </w:div>
    <w:div w:id="392462309">
      <w:bodyDiv w:val="1"/>
      <w:marLeft w:val="0"/>
      <w:marRight w:val="0"/>
      <w:marTop w:val="0"/>
      <w:marBottom w:val="0"/>
      <w:divBdr>
        <w:top w:val="none" w:sz="0" w:space="0" w:color="auto"/>
        <w:left w:val="none" w:sz="0" w:space="0" w:color="auto"/>
        <w:bottom w:val="none" w:sz="0" w:space="0" w:color="auto"/>
        <w:right w:val="none" w:sz="0" w:space="0" w:color="auto"/>
      </w:divBdr>
    </w:div>
    <w:div w:id="615602935">
      <w:bodyDiv w:val="1"/>
      <w:marLeft w:val="0"/>
      <w:marRight w:val="0"/>
      <w:marTop w:val="0"/>
      <w:marBottom w:val="0"/>
      <w:divBdr>
        <w:top w:val="none" w:sz="0" w:space="0" w:color="auto"/>
        <w:left w:val="none" w:sz="0" w:space="0" w:color="auto"/>
        <w:bottom w:val="none" w:sz="0" w:space="0" w:color="auto"/>
        <w:right w:val="none" w:sz="0" w:space="0" w:color="auto"/>
      </w:divBdr>
    </w:div>
    <w:div w:id="1014108121">
      <w:bodyDiv w:val="1"/>
      <w:marLeft w:val="0"/>
      <w:marRight w:val="0"/>
      <w:marTop w:val="0"/>
      <w:marBottom w:val="0"/>
      <w:divBdr>
        <w:top w:val="none" w:sz="0" w:space="0" w:color="auto"/>
        <w:left w:val="none" w:sz="0" w:space="0" w:color="auto"/>
        <w:bottom w:val="none" w:sz="0" w:space="0" w:color="auto"/>
        <w:right w:val="none" w:sz="0" w:space="0" w:color="auto"/>
      </w:divBdr>
    </w:div>
    <w:div w:id="1089736212">
      <w:bodyDiv w:val="1"/>
      <w:marLeft w:val="0"/>
      <w:marRight w:val="0"/>
      <w:marTop w:val="0"/>
      <w:marBottom w:val="0"/>
      <w:divBdr>
        <w:top w:val="none" w:sz="0" w:space="0" w:color="auto"/>
        <w:left w:val="none" w:sz="0" w:space="0" w:color="auto"/>
        <w:bottom w:val="none" w:sz="0" w:space="0" w:color="auto"/>
        <w:right w:val="none" w:sz="0" w:space="0" w:color="auto"/>
      </w:divBdr>
    </w:div>
    <w:div w:id="1229415499">
      <w:bodyDiv w:val="1"/>
      <w:marLeft w:val="0"/>
      <w:marRight w:val="0"/>
      <w:marTop w:val="0"/>
      <w:marBottom w:val="0"/>
      <w:divBdr>
        <w:top w:val="none" w:sz="0" w:space="0" w:color="auto"/>
        <w:left w:val="none" w:sz="0" w:space="0" w:color="auto"/>
        <w:bottom w:val="none" w:sz="0" w:space="0" w:color="auto"/>
        <w:right w:val="none" w:sz="0" w:space="0" w:color="auto"/>
      </w:divBdr>
    </w:div>
    <w:div w:id="1615600638">
      <w:bodyDiv w:val="1"/>
      <w:marLeft w:val="0"/>
      <w:marRight w:val="0"/>
      <w:marTop w:val="0"/>
      <w:marBottom w:val="0"/>
      <w:divBdr>
        <w:top w:val="none" w:sz="0" w:space="0" w:color="auto"/>
        <w:left w:val="none" w:sz="0" w:space="0" w:color="auto"/>
        <w:bottom w:val="none" w:sz="0" w:space="0" w:color="auto"/>
        <w:right w:val="none" w:sz="0" w:space="0" w:color="auto"/>
      </w:divBdr>
    </w:div>
    <w:div w:id="1873569766">
      <w:bodyDiv w:val="1"/>
      <w:marLeft w:val="0"/>
      <w:marRight w:val="0"/>
      <w:marTop w:val="0"/>
      <w:marBottom w:val="0"/>
      <w:divBdr>
        <w:top w:val="none" w:sz="0" w:space="0" w:color="auto"/>
        <w:left w:val="none" w:sz="0" w:space="0" w:color="auto"/>
        <w:bottom w:val="none" w:sz="0" w:space="0" w:color="auto"/>
        <w:right w:val="none" w:sz="0" w:space="0" w:color="auto"/>
      </w:divBdr>
    </w:div>
    <w:div w:id="201985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xpositions.bnf.fr/boullee/index.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britannica.com/EBchecked/topic/75559/Etienne-Louis-Boullee"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britannica.com/EBchecked/topic/75559/Etienne-Louis-Boullee" TargetMode="External"/><Relationship Id="rId1" Type="http://schemas.openxmlformats.org/officeDocument/2006/relationships/hyperlink" Target="http://deser.pl/deser/56,111857,16952846,Mauzoleum_Newtona,,6.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308F8-2DF7-4DE1-926B-869349D65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Pages>
  <Words>1733</Words>
  <Characters>10227</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dc:creator>
  <cp:lastModifiedBy>Jakubecon</cp:lastModifiedBy>
  <cp:revision>6</cp:revision>
  <dcterms:created xsi:type="dcterms:W3CDTF">2015-01-18T15:15:00Z</dcterms:created>
  <dcterms:modified xsi:type="dcterms:W3CDTF">2015-02-09T12:05:00Z</dcterms:modified>
</cp:coreProperties>
</file>