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F9D20" w14:textId="77777777" w:rsidR="00E15EBC" w:rsidRDefault="004A3D2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Proč studovat teorii interaktivních médií?</w:t>
      </w:r>
    </w:p>
    <w:p w14:paraId="78FBAD0A" w14:textId="77777777" w:rsidR="00E15EBC" w:rsidRDefault="004A3D2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Roman </w:t>
      </w:r>
      <w:proofErr w:type="spellStart"/>
      <w:r>
        <w:rPr>
          <w:rFonts w:ascii="Calibri" w:hAnsi="Calibri" w:cs="Calibri"/>
        </w:rPr>
        <w:t>Zigo</w:t>
      </w:r>
      <w:proofErr w:type="spellEnd"/>
    </w:p>
    <w:p w14:paraId="6A2A3F5B" w14:textId="77777777" w:rsidR="00E15EBC" w:rsidRDefault="00E15EB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14:paraId="71CD8775" w14:textId="77777777" w:rsidR="00E15EBC" w:rsidRDefault="004A3D2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del w:id="0" w:author="Petra" w:date="2014-09-07T20:23:00Z">
        <w:r w:rsidDel="00F62DB5">
          <w:rPr>
            <w:rFonts w:ascii="Calibri" w:hAnsi="Calibri" w:cs="Calibri"/>
          </w:rPr>
          <w:tab/>
        </w:r>
      </w:del>
      <w:r>
        <w:rPr>
          <w:rFonts w:ascii="Calibri" w:hAnsi="Calibri" w:cs="Calibri"/>
        </w:rPr>
        <w:t xml:space="preserve">Název oboru Teorie interaktivních médií se může zdát z počátku neprůhledný, nicméně při lehkém nastínění jeho obsahu je velice výstižný. Jedná se o </w:t>
      </w:r>
      <w:commentRangeStart w:id="1"/>
      <w:commentRangeStart w:id="2"/>
      <w:del w:id="3" w:author="Strike" w:date="2014-09-12T00:39:00Z">
        <w:r w:rsidDel="00806018">
          <w:rPr>
            <w:rFonts w:ascii="Calibri" w:hAnsi="Calibri" w:cs="Calibri"/>
          </w:rPr>
          <w:delText>sociologicko</w:delText>
        </w:r>
      </w:del>
      <w:proofErr w:type="spellStart"/>
      <w:ins w:id="4" w:author="Strike" w:date="2014-09-12T00:39:00Z">
        <w:r w:rsidR="00806018">
          <w:rPr>
            <w:rFonts w:ascii="Calibri" w:hAnsi="Calibri" w:cs="Calibri"/>
          </w:rPr>
          <w:t>novomediální</w:t>
        </w:r>
      </w:ins>
      <w:ins w:id="5" w:author="Strike" w:date="2014-09-12T00:22:00Z">
        <w:r w:rsidR="0014072F">
          <w:rPr>
            <w:rFonts w:ascii="Calibri" w:hAnsi="Calibri" w:cs="Calibri"/>
          </w:rPr>
          <w:t>-</w:t>
        </w:r>
      </w:ins>
      <w:ins w:id="6" w:author="Zuzana Kobíková" w:date="2014-09-05T07:49:00Z">
        <w:r w:rsidR="000E15E4">
          <w:rPr>
            <w:rFonts w:ascii="Calibri" w:hAnsi="Calibri" w:cs="Calibri"/>
          </w:rPr>
          <w:t>uměnovědný</w:t>
        </w:r>
      </w:ins>
      <w:proofErr w:type="spellEnd"/>
      <w:ins w:id="7" w:author="Strike" w:date="2014-09-12T00:40:00Z">
        <w:r w:rsidR="00806018">
          <w:rPr>
            <w:rFonts w:ascii="Calibri" w:hAnsi="Calibri" w:cs="Calibri"/>
          </w:rPr>
          <w:t xml:space="preserve"> </w:t>
        </w:r>
      </w:ins>
      <w:ins w:id="8" w:author="Zuzana Kobíková" w:date="2014-09-05T07:49:00Z">
        <w:del w:id="9" w:author="Strike" w:date="2014-09-12T00:40:00Z">
          <w:r w:rsidR="000E15E4" w:rsidDel="00806018">
            <w:rPr>
              <w:rFonts w:ascii="Calibri" w:hAnsi="Calibri" w:cs="Calibri"/>
            </w:rPr>
            <w:delText xml:space="preserve"> </w:delText>
          </w:r>
        </w:del>
        <w:del w:id="10" w:author="Strike" w:date="2014-09-12T00:39:00Z">
          <w:r w:rsidR="000E15E4" w:rsidDel="00806018">
            <w:rPr>
              <w:rFonts w:ascii="Calibri" w:hAnsi="Calibri" w:cs="Calibri"/>
            </w:rPr>
            <w:delText>a</w:delText>
          </w:r>
        </w:del>
      </w:ins>
      <w:del w:id="11" w:author="Strike" w:date="2014-09-12T00:39:00Z">
        <w:r w:rsidDel="00806018">
          <w:rPr>
            <w:rFonts w:ascii="Calibri" w:hAnsi="Calibri" w:cs="Calibri"/>
          </w:rPr>
          <w:delText>-</w:delText>
        </w:r>
      </w:del>
      <w:ins w:id="12" w:author="Zuzana Kobíková" w:date="2014-09-05T07:49:00Z">
        <w:del w:id="13" w:author="Strike" w:date="2014-09-12T00:39:00Z">
          <w:r w:rsidR="000E15E4" w:rsidDel="00806018">
            <w:rPr>
              <w:rFonts w:ascii="Calibri" w:hAnsi="Calibri" w:cs="Calibri"/>
            </w:rPr>
            <w:delText xml:space="preserve"> </w:delText>
          </w:r>
        </w:del>
      </w:ins>
      <w:del w:id="14" w:author="Strike" w:date="2014-09-12T00:39:00Z">
        <w:r w:rsidDel="00806018">
          <w:rPr>
            <w:rFonts w:ascii="Calibri" w:hAnsi="Calibri" w:cs="Calibri"/>
          </w:rPr>
          <w:delText xml:space="preserve">historický </w:delText>
        </w:r>
        <w:commentRangeEnd w:id="1"/>
        <w:r w:rsidR="0014072F" w:rsidDel="00806018">
          <w:rPr>
            <w:rStyle w:val="Odkaznakoment"/>
          </w:rPr>
          <w:commentReference w:id="1"/>
        </w:r>
      </w:del>
      <w:commentRangeEnd w:id="2"/>
      <w:r w:rsidR="001B429F">
        <w:rPr>
          <w:rStyle w:val="Odkaznakoment"/>
        </w:rPr>
        <w:commentReference w:id="2"/>
      </w:r>
      <w:r>
        <w:rPr>
          <w:rFonts w:ascii="Calibri" w:hAnsi="Calibri" w:cs="Calibri"/>
        </w:rPr>
        <w:t>náhled na to, jak média ovlivňovala</w:t>
      </w:r>
      <w:ins w:id="15" w:author="Strike" w:date="2014-09-12T00:24:00Z">
        <w:r w:rsidR="0014072F">
          <w:rPr>
            <w:rFonts w:ascii="Calibri" w:hAnsi="Calibri" w:cs="Calibri"/>
          </w:rPr>
          <w:t xml:space="preserve"> </w:t>
        </w:r>
      </w:ins>
      <w:ins w:id="16" w:author="Strike" w:date="2014-09-12T00:26:00Z">
        <w:r w:rsidR="0014072F">
          <w:rPr>
            <w:rFonts w:ascii="Calibri" w:hAnsi="Calibri" w:cs="Calibri"/>
          </w:rPr>
          <w:t xml:space="preserve">moderní </w:t>
        </w:r>
      </w:ins>
      <w:ins w:id="17" w:author="Strike" w:date="2014-09-12T00:24:00Z">
        <w:r w:rsidR="0014072F">
          <w:rPr>
            <w:rFonts w:ascii="Calibri" w:hAnsi="Calibri" w:cs="Calibri"/>
          </w:rPr>
          <w:t>společnost</w:t>
        </w:r>
      </w:ins>
      <w:ins w:id="18" w:author="Strike" w:date="2014-09-12T00:25:00Z">
        <w:r w:rsidR="0014072F">
          <w:rPr>
            <w:rFonts w:ascii="Calibri" w:hAnsi="Calibri" w:cs="Calibri"/>
          </w:rPr>
          <w:t xml:space="preserve"> a umění</w:t>
        </w:r>
      </w:ins>
      <w:ins w:id="19" w:author="Strike" w:date="2014-09-12T00:24:00Z">
        <w:r w:rsidR="0014072F">
          <w:rPr>
            <w:rFonts w:ascii="Calibri" w:hAnsi="Calibri" w:cs="Calibri"/>
          </w:rPr>
          <w:t>.</w:t>
        </w:r>
      </w:ins>
      <w:del w:id="20" w:author="Strike" w:date="2014-09-12T00:25:00Z">
        <w:r w:rsidDel="0014072F">
          <w:rPr>
            <w:rFonts w:ascii="Calibri" w:hAnsi="Calibri" w:cs="Calibri"/>
          </w:rPr>
          <w:delText xml:space="preserve"> svět </w:delText>
        </w:r>
      </w:del>
      <w:del w:id="21" w:author="Strike" w:date="2014-09-12T00:24:00Z">
        <w:r w:rsidDel="0014072F">
          <w:rPr>
            <w:rFonts w:ascii="Calibri" w:hAnsi="Calibri" w:cs="Calibri"/>
          </w:rPr>
          <w:delText xml:space="preserve">a na </w:delText>
        </w:r>
      </w:del>
      <w:del w:id="22" w:author="Strike" w:date="2014-09-12T00:25:00Z">
        <w:r w:rsidDel="0014072F">
          <w:rPr>
            <w:rFonts w:ascii="Calibri" w:hAnsi="Calibri" w:cs="Calibri"/>
          </w:rPr>
          <w:delText>umění</w:delText>
        </w:r>
      </w:del>
      <w:del w:id="23" w:author="Strike" w:date="2014-09-12T00:24:00Z">
        <w:r w:rsidDel="0014072F">
          <w:rPr>
            <w:rFonts w:ascii="Calibri" w:hAnsi="Calibri" w:cs="Calibri"/>
          </w:rPr>
          <w:delText xml:space="preserve"> skrze tyto </w:delText>
        </w:r>
      </w:del>
      <w:ins w:id="24" w:author="Petra" w:date="2014-09-07T20:23:00Z">
        <w:del w:id="25" w:author="Strike" w:date="2014-09-12T00:24:00Z">
          <w:r w:rsidR="00F62DB5" w:rsidDel="0014072F">
            <w:rPr>
              <w:rFonts w:ascii="Calibri" w:hAnsi="Calibri" w:cs="Calibri"/>
            </w:rPr>
            <w:delText xml:space="preserve">tato </w:delText>
          </w:r>
        </w:del>
      </w:ins>
      <w:del w:id="26" w:author="Strike" w:date="2014-09-12T00:24:00Z">
        <w:r w:rsidDel="0014072F">
          <w:rPr>
            <w:rFonts w:ascii="Calibri" w:hAnsi="Calibri" w:cs="Calibri"/>
          </w:rPr>
          <w:delText>média</w:delText>
        </w:r>
      </w:del>
      <w:r>
        <w:rPr>
          <w:rFonts w:ascii="Calibri" w:hAnsi="Calibri" w:cs="Calibri"/>
        </w:rPr>
        <w:t xml:space="preserve">. Dvacáté století dalo vzniknout rozhlasu, filmu, televizi, počítači, internetu a dalším médiím. </w:t>
      </w:r>
      <w:proofErr w:type="spellStart"/>
      <w:r>
        <w:rPr>
          <w:rFonts w:ascii="Calibri" w:hAnsi="Calibri" w:cs="Calibri"/>
        </w:rPr>
        <w:t>Lidé</w:t>
      </w:r>
      <w:del w:id="27" w:author="Strike" w:date="2014-09-12T00:29:00Z">
        <w:r w:rsidDel="0014072F">
          <w:rPr>
            <w:rFonts w:ascii="Calibri" w:hAnsi="Calibri" w:cs="Calibri"/>
          </w:rPr>
          <w:delText xml:space="preserve"> v</w:delText>
        </w:r>
      </w:del>
      <w:del w:id="28" w:author="Strike" w:date="2014-09-12T00:28:00Z">
        <w:r w:rsidDel="0014072F">
          <w:rPr>
            <w:rFonts w:ascii="Calibri" w:hAnsi="Calibri" w:cs="Calibri"/>
          </w:rPr>
          <w:delText xml:space="preserve"> </w:delText>
        </w:r>
      </w:del>
      <w:del w:id="29" w:author="Strike" w:date="2014-09-12T00:29:00Z">
        <w:r w:rsidDel="0014072F">
          <w:rPr>
            <w:rFonts w:ascii="Calibri" w:hAnsi="Calibri" w:cs="Calibri"/>
          </w:rPr>
          <w:delText xml:space="preserve">interakci </w:delText>
        </w:r>
      </w:del>
      <w:r>
        <w:rPr>
          <w:rFonts w:ascii="Calibri" w:hAnsi="Calibri" w:cs="Calibri"/>
        </w:rPr>
        <w:t>s</w:t>
      </w:r>
      <w:proofErr w:type="spellEnd"/>
      <w:ins w:id="30" w:author="Strike" w:date="2014-09-12T00:28:00Z">
        <w:r w:rsidR="0014072F">
          <w:rPr>
            <w:rFonts w:ascii="Calibri" w:hAnsi="Calibri" w:cs="Calibri"/>
          </w:rPr>
          <w:t> postupnou adaptací</w:t>
        </w:r>
      </w:ins>
      <w:r>
        <w:rPr>
          <w:rFonts w:ascii="Calibri" w:hAnsi="Calibri" w:cs="Calibri"/>
        </w:rPr>
        <w:t xml:space="preserve"> </w:t>
      </w:r>
      <w:del w:id="31" w:author="Petra" w:date="2014-09-07T20:24:00Z">
        <w:r w:rsidDel="00F62DB5">
          <w:rPr>
            <w:rFonts w:ascii="Calibri" w:hAnsi="Calibri" w:cs="Calibri"/>
          </w:rPr>
          <w:delText>těmito médii</w:delText>
        </w:r>
      </w:del>
      <w:ins w:id="32" w:author="Petra" w:date="2014-09-07T20:24:00Z">
        <w:r w:rsidR="00F62DB5">
          <w:rPr>
            <w:rFonts w:ascii="Calibri" w:hAnsi="Calibri" w:cs="Calibri"/>
          </w:rPr>
          <w:t>n</w:t>
        </w:r>
        <w:del w:id="33" w:author="Strike" w:date="2014-09-12T00:29:00Z">
          <w:r w:rsidR="00F62DB5" w:rsidDel="0014072F">
            <w:rPr>
              <w:rFonts w:ascii="Calibri" w:hAnsi="Calibri" w:cs="Calibri"/>
            </w:rPr>
            <w:delText>imi</w:delText>
          </w:r>
        </w:del>
      </w:ins>
      <w:ins w:id="34" w:author="Strike" w:date="2014-09-12T00:29:00Z">
        <w:r w:rsidR="0014072F">
          <w:rPr>
            <w:rFonts w:ascii="Calibri" w:hAnsi="Calibri" w:cs="Calibri"/>
          </w:rPr>
          <w:t xml:space="preserve"> těchto médií</w:t>
        </w:r>
      </w:ins>
      <w:r>
        <w:rPr>
          <w:rFonts w:ascii="Calibri" w:hAnsi="Calibri" w:cs="Calibri"/>
        </w:rPr>
        <w:t xml:space="preserve"> tvořili </w:t>
      </w:r>
      <w:del w:id="35" w:author="Strike" w:date="2014-09-12T00:32:00Z">
        <w:r w:rsidDel="00806018">
          <w:rPr>
            <w:rFonts w:ascii="Calibri" w:hAnsi="Calibri" w:cs="Calibri"/>
          </w:rPr>
          <w:delText xml:space="preserve">nejen </w:delText>
        </w:r>
      </w:del>
      <w:r>
        <w:rPr>
          <w:rFonts w:ascii="Calibri" w:hAnsi="Calibri" w:cs="Calibri"/>
        </w:rPr>
        <w:t xml:space="preserve">umělecký obraz celého </w:t>
      </w:r>
      <w:commentRangeStart w:id="36"/>
      <w:del w:id="37" w:author="Strike" w:date="2014-09-12T00:41:00Z">
        <w:r w:rsidDel="00A259CF">
          <w:rPr>
            <w:rFonts w:ascii="Calibri" w:hAnsi="Calibri" w:cs="Calibri"/>
          </w:rPr>
          <w:delText xml:space="preserve">dvacátého </w:delText>
        </w:r>
      </w:del>
      <w:commentRangeEnd w:id="36"/>
      <w:r w:rsidR="00A259CF">
        <w:rPr>
          <w:rStyle w:val="Odkaznakoment"/>
        </w:rPr>
        <w:commentReference w:id="36"/>
      </w:r>
      <w:ins w:id="38" w:author="Strike" w:date="2014-09-12T00:41:00Z">
        <w:r w:rsidR="00A259CF">
          <w:rPr>
            <w:rFonts w:ascii="Calibri" w:hAnsi="Calibri" w:cs="Calibri"/>
          </w:rPr>
          <w:t xml:space="preserve">předcházejícího </w:t>
        </w:r>
      </w:ins>
      <w:r>
        <w:rPr>
          <w:rFonts w:ascii="Calibri" w:hAnsi="Calibri" w:cs="Calibri"/>
        </w:rPr>
        <w:t>století a tvoří jej</w:t>
      </w:r>
      <w:ins w:id="39" w:author="Strike" w:date="2014-09-12T00:33:00Z">
        <w:r w:rsidR="00806018">
          <w:rPr>
            <w:rFonts w:ascii="Calibri" w:hAnsi="Calibri" w:cs="Calibri"/>
          </w:rPr>
          <w:t xml:space="preserve"> dále</w:t>
        </w:r>
      </w:ins>
      <w:ins w:id="40" w:author="Strike" w:date="2014-09-12T00:30:00Z">
        <w:r w:rsidR="0014072F">
          <w:rPr>
            <w:rFonts w:ascii="Calibri" w:hAnsi="Calibri" w:cs="Calibri"/>
          </w:rPr>
          <w:t xml:space="preserve"> i</w:t>
        </w:r>
      </w:ins>
      <w:r>
        <w:rPr>
          <w:rFonts w:ascii="Calibri" w:hAnsi="Calibri" w:cs="Calibri"/>
        </w:rPr>
        <w:t xml:space="preserve"> </w:t>
      </w:r>
      <w:del w:id="41" w:author="Petra" w:date="2014-09-07T20:24:00Z">
        <w:r w:rsidDel="00F62DB5">
          <w:rPr>
            <w:rFonts w:ascii="Calibri" w:hAnsi="Calibri" w:cs="Calibri"/>
          </w:rPr>
          <w:delText>dodnes</w:delText>
        </w:r>
      </w:del>
      <w:ins w:id="42" w:author="Petra" w:date="2014-09-07T20:24:00Z">
        <w:r w:rsidR="00F62DB5">
          <w:rPr>
            <w:rFonts w:ascii="Calibri" w:hAnsi="Calibri" w:cs="Calibri"/>
          </w:rPr>
          <w:t>dnes</w:t>
        </w:r>
      </w:ins>
      <w:r>
        <w:rPr>
          <w:rFonts w:ascii="Calibri" w:hAnsi="Calibri" w:cs="Calibri"/>
        </w:rPr>
        <w:t>.</w:t>
      </w:r>
      <w:ins w:id="43" w:author="Strike" w:date="2014-09-12T00:31:00Z">
        <w:r w:rsidR="00806018">
          <w:rPr>
            <w:rFonts w:ascii="Calibri" w:hAnsi="Calibri" w:cs="Calibri"/>
          </w:rPr>
          <w:t xml:space="preserve"> Z těchto důvodů je nejen nutné chápat umělecké směry</w:t>
        </w:r>
      </w:ins>
      <w:ins w:id="44" w:author="Strike" w:date="2014-09-12T00:42:00Z">
        <w:r w:rsidR="00A259CF">
          <w:rPr>
            <w:rFonts w:ascii="Calibri" w:hAnsi="Calibri" w:cs="Calibri"/>
          </w:rPr>
          <w:t>, teorie</w:t>
        </w:r>
      </w:ins>
      <w:ins w:id="45" w:author="Strike" w:date="2014-09-12T00:33:00Z">
        <w:r w:rsidR="00806018">
          <w:rPr>
            <w:rFonts w:ascii="Calibri" w:hAnsi="Calibri" w:cs="Calibri"/>
          </w:rPr>
          <w:t xml:space="preserve"> a obsahy</w:t>
        </w:r>
      </w:ins>
      <w:ins w:id="46" w:author="Strike" w:date="2014-09-12T00:31:00Z">
        <w:r w:rsidR="00806018">
          <w:rPr>
            <w:rFonts w:ascii="Calibri" w:hAnsi="Calibri" w:cs="Calibri"/>
          </w:rPr>
          <w:t>, kterým daly vznik</w:t>
        </w:r>
      </w:ins>
      <w:ins w:id="47" w:author="Strike" w:date="2014-09-12T00:33:00Z">
        <w:r w:rsidR="00806018">
          <w:rPr>
            <w:rFonts w:ascii="Calibri" w:hAnsi="Calibri" w:cs="Calibri"/>
          </w:rPr>
          <w:t>n</w:t>
        </w:r>
      </w:ins>
      <w:ins w:id="48" w:author="Strike" w:date="2014-09-12T00:31:00Z">
        <w:r w:rsidR="00806018">
          <w:rPr>
            <w:rFonts w:ascii="Calibri" w:hAnsi="Calibri" w:cs="Calibri"/>
          </w:rPr>
          <w:t>out, ale i samotné</w:t>
        </w:r>
      </w:ins>
      <w:ins w:id="49" w:author="Strike" w:date="2014-09-12T00:40:00Z">
        <w:r w:rsidR="00806018">
          <w:rPr>
            <w:rFonts w:ascii="Calibri" w:hAnsi="Calibri" w:cs="Calibri"/>
          </w:rPr>
          <w:t xml:space="preserve"> </w:t>
        </w:r>
      </w:ins>
      <w:ins w:id="50" w:author="Strike" w:date="2014-09-12T00:37:00Z">
        <w:r w:rsidR="00806018">
          <w:rPr>
            <w:rFonts w:ascii="Calibri" w:hAnsi="Calibri" w:cs="Calibri"/>
          </w:rPr>
          <w:t>technologie a jejich</w:t>
        </w:r>
      </w:ins>
      <w:ins w:id="51" w:author="Strike" w:date="2014-09-12T00:40:00Z">
        <w:r w:rsidR="00806018">
          <w:rPr>
            <w:rFonts w:ascii="Calibri" w:hAnsi="Calibri" w:cs="Calibri"/>
          </w:rPr>
          <w:t xml:space="preserve"> sociologické a historické</w:t>
        </w:r>
      </w:ins>
      <w:ins w:id="52" w:author="Strike" w:date="2014-09-12T00:37:00Z">
        <w:r w:rsidR="00806018">
          <w:rPr>
            <w:rFonts w:ascii="Calibri" w:hAnsi="Calibri" w:cs="Calibri"/>
          </w:rPr>
          <w:t xml:space="preserve"> diskurzy.</w:t>
        </w:r>
      </w:ins>
      <w:ins w:id="53" w:author="Strike" w:date="2014-09-12T00:42:00Z">
        <w:r w:rsidR="00A259CF">
          <w:rPr>
            <w:rFonts w:ascii="Calibri" w:hAnsi="Calibri" w:cs="Calibri"/>
          </w:rPr>
          <w:t xml:space="preserve"> Teorie interaktivních médií toto v sobě úspěšně kloubí.</w:t>
        </w:r>
      </w:ins>
    </w:p>
    <w:p w14:paraId="74D287F1" w14:textId="60A5A0A5" w:rsidR="00E15EBC" w:rsidRDefault="004A3D2B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del w:id="54" w:author="Petra" w:date="2014-09-07T20:24:00Z">
        <w:r w:rsidDel="00F62DB5">
          <w:rPr>
            <w:rFonts w:ascii="Calibri" w:hAnsi="Calibri" w:cs="Calibri"/>
          </w:rPr>
          <w:tab/>
        </w:r>
      </w:del>
      <w:r>
        <w:rPr>
          <w:rFonts w:ascii="Calibri" w:hAnsi="Calibri" w:cs="Calibri"/>
        </w:rPr>
        <w:t>Vám, kteří přemýšl</w:t>
      </w:r>
      <w:ins w:id="55" w:author="Zuzana Kobíková" w:date="2014-09-05T07:49:00Z">
        <w:r w:rsidR="000E15E4">
          <w:rPr>
            <w:rFonts w:ascii="Calibri" w:hAnsi="Calibri" w:cs="Calibri"/>
          </w:rPr>
          <w:t>í</w:t>
        </w:r>
      </w:ins>
      <w:r>
        <w:rPr>
          <w:rFonts w:ascii="Calibri" w:hAnsi="Calibri" w:cs="Calibri"/>
        </w:rPr>
        <w:t>te o možnosti budoucího pracovního uplatnění, upřím</w:t>
      </w:r>
      <w:ins w:id="56" w:author="Zuzana" w:date="2014-04-23T20:58:00Z">
        <w:r w:rsidR="003F2546">
          <w:rPr>
            <w:rFonts w:ascii="Calibri" w:hAnsi="Calibri" w:cs="Calibri"/>
          </w:rPr>
          <w:t>n</w:t>
        </w:r>
      </w:ins>
      <w:r>
        <w:rPr>
          <w:rFonts w:ascii="Calibri" w:hAnsi="Calibri" w:cs="Calibri"/>
        </w:rPr>
        <w:t>ě říkám, že stát se teoretikem médií vyžaduje obrovský zápal a odhodlání se vzdělat od úplného začátku v maximální možné míře</w:t>
      </w:r>
      <w:ins w:id="57" w:author="Strike" w:date="2014-09-12T00:43:00Z">
        <w:r w:rsidR="00A259CF">
          <w:rPr>
            <w:rFonts w:ascii="Calibri" w:hAnsi="Calibri" w:cs="Calibri"/>
          </w:rPr>
          <w:t xml:space="preserve"> v</w:t>
        </w:r>
      </w:ins>
      <w:ins w:id="58" w:author="Strike" w:date="2014-09-12T00:44:00Z">
        <w:r w:rsidR="00A259CF">
          <w:rPr>
            <w:rFonts w:ascii="Calibri" w:hAnsi="Calibri" w:cs="Calibri"/>
          </w:rPr>
          <w:t> </w:t>
        </w:r>
      </w:ins>
      <w:ins w:id="59" w:author="Strike" w:date="2014-09-12T00:43:00Z">
        <w:r w:rsidR="00A259CF">
          <w:rPr>
            <w:rFonts w:ascii="Calibri" w:hAnsi="Calibri" w:cs="Calibri"/>
          </w:rPr>
          <w:t>tom,</w:t>
        </w:r>
      </w:ins>
      <w:ins w:id="60" w:author="Strike" w:date="2014-09-12T00:44:00Z">
        <w:r w:rsidR="00A259CF">
          <w:rPr>
            <w:rFonts w:ascii="Calibri" w:hAnsi="Calibri" w:cs="Calibri"/>
          </w:rPr>
          <w:t xml:space="preserve"> co si vyberete</w:t>
        </w:r>
      </w:ins>
      <w:r>
        <w:rPr>
          <w:rFonts w:ascii="Calibri" w:hAnsi="Calibri" w:cs="Calibri"/>
        </w:rPr>
        <w:t>. Je tu tak</w:t>
      </w:r>
      <w:del w:id="61" w:author="Strike" w:date="2014-09-12T00:44:00Z">
        <w:r w:rsidDel="00A259CF">
          <w:rPr>
            <w:rFonts w:ascii="Calibri" w:hAnsi="Calibri" w:cs="Calibri"/>
          </w:rPr>
          <w:delText>é</w:delText>
        </w:r>
      </w:del>
      <w:ins w:id="62" w:author="Strike" w:date="2014-09-12T00:44:00Z">
        <w:r w:rsidR="00A259CF">
          <w:rPr>
            <w:rFonts w:ascii="Calibri" w:hAnsi="Calibri" w:cs="Calibri"/>
          </w:rPr>
          <w:t xml:space="preserve"> například</w:t>
        </w:r>
      </w:ins>
      <w:r>
        <w:rPr>
          <w:rFonts w:ascii="Calibri" w:hAnsi="Calibri" w:cs="Calibri"/>
        </w:rPr>
        <w:t xml:space="preserve"> možnost již při studiu získat místo </w:t>
      </w:r>
      <w:del w:id="63" w:author="Strike" w:date="2014-09-12T14:30:00Z">
        <w:r w:rsidDel="00287970">
          <w:rPr>
            <w:rFonts w:ascii="Calibri" w:hAnsi="Calibri" w:cs="Calibri"/>
          </w:rPr>
          <w:delText xml:space="preserve">například </w:delText>
        </w:r>
      </w:del>
      <w:bookmarkStart w:id="64" w:name="_GoBack"/>
      <w:bookmarkEnd w:id="64"/>
      <w:r>
        <w:rPr>
          <w:rFonts w:ascii="Calibri" w:hAnsi="Calibri" w:cs="Calibri"/>
        </w:rPr>
        <w:t>v brněnských rádiích, České televizi a dalších médiích.</w:t>
      </w:r>
    </w:p>
    <w:p w14:paraId="4BB60CE1" w14:textId="15A525A5" w:rsidR="004A3D2B" w:rsidRPr="00F62DB5" w:rsidRDefault="004A3D2B">
      <w:pPr>
        <w:widowControl w:val="0"/>
        <w:autoSpaceDE w:val="0"/>
        <w:autoSpaceDN w:val="0"/>
        <w:adjustRightInd w:val="0"/>
        <w:rPr>
          <w:rFonts w:ascii="Calibri" w:hAnsi="Calibri" w:cs="Calibri"/>
          <w:rPrChange w:id="65" w:author="Petra" w:date="2014-09-07T20:17:00Z">
            <w:rPr>
              <w:rFonts w:ascii="Calibri" w:hAnsi="Calibri" w:cs="Calibri"/>
              <w:lang w:val="en-US"/>
            </w:rPr>
          </w:rPrChange>
        </w:rPr>
      </w:pPr>
      <w:del w:id="66" w:author="Petra" w:date="2014-09-07T20:26:00Z">
        <w:r w:rsidDel="00F62DB5">
          <w:rPr>
            <w:rFonts w:ascii="Calibri" w:hAnsi="Calibri" w:cs="Calibri"/>
          </w:rPr>
          <w:tab/>
        </w:r>
      </w:del>
      <w:r>
        <w:rPr>
          <w:rFonts w:ascii="Calibri" w:hAnsi="Calibri" w:cs="Calibri"/>
        </w:rPr>
        <w:t>Avšak to, co nejvíce imponuje mně osobně, je koncentrace dnešní a budoucí br</w:t>
      </w:r>
      <w:ins w:id="67" w:author="Zuzana Kobíková" w:date="2014-09-05T07:49:00Z">
        <w:r w:rsidR="000E15E4">
          <w:rPr>
            <w:rFonts w:ascii="Calibri" w:hAnsi="Calibri" w:cs="Calibri"/>
          </w:rPr>
          <w:t>n</w:t>
        </w:r>
      </w:ins>
      <w:r>
        <w:rPr>
          <w:rFonts w:ascii="Calibri" w:hAnsi="Calibri" w:cs="Calibri"/>
        </w:rPr>
        <w:t>ěnské kultury, kterou naleznete v osobnostech vyučujících na našem ústavu, které ji více či méně aktivně mění k lepšímu. Ti z vás, kteří se o kulturu zajímají</w:t>
      </w:r>
      <w:ins w:id="68" w:author="Zuzana" w:date="2014-04-23T20:58:00Z">
        <w:r w:rsidR="003F2546">
          <w:rPr>
            <w:rFonts w:ascii="Calibri" w:hAnsi="Calibri" w:cs="Calibri"/>
          </w:rPr>
          <w:t>,</w:t>
        </w:r>
      </w:ins>
      <w:r>
        <w:rPr>
          <w:rFonts w:ascii="Calibri" w:hAnsi="Calibri" w:cs="Calibri"/>
        </w:rPr>
        <w:t xml:space="preserve"> se ocitnou v prostředí, které formuje budoucnost kultury v Brně. Vzniká zde velká spousta studentských projektů, pro které naleznete oporu, radu či pomoc u mnoha z našich vyučujících, starších studentů či </w:t>
      </w:r>
      <w:del w:id="69" w:author="Petra" w:date="2014-09-07T20:25:00Z">
        <w:r w:rsidDel="00F62DB5">
          <w:rPr>
            <w:rFonts w:ascii="Calibri" w:hAnsi="Calibri" w:cs="Calibri"/>
          </w:rPr>
          <w:delText>bakalářů a magistrů</w:delText>
        </w:r>
      </w:del>
      <w:ins w:id="70" w:author="Petra" w:date="2014-09-07T20:25:00Z">
        <w:r w:rsidR="00F62DB5">
          <w:rPr>
            <w:rFonts w:ascii="Calibri" w:hAnsi="Calibri" w:cs="Calibri"/>
          </w:rPr>
          <w:t>absolventů</w:t>
        </w:r>
      </w:ins>
      <w:r>
        <w:rPr>
          <w:rFonts w:ascii="Calibri" w:hAnsi="Calibri" w:cs="Calibri"/>
        </w:rPr>
        <w:t xml:space="preserve">, kteří zůstali brněnské kultuře věrní. Celkově vzato profesionální, objektivní a hlavně lidský přístup ke studentům je </w:t>
      </w:r>
      <w:ins w:id="71" w:author="Strike" w:date="2014-09-12T00:46:00Z">
        <w:r w:rsidR="00A259CF">
          <w:rPr>
            <w:rFonts w:ascii="Calibri" w:hAnsi="Calibri" w:cs="Calibri"/>
          </w:rPr>
          <w:t>důležitým</w:t>
        </w:r>
      </w:ins>
      <w:del w:id="72" w:author="Strike" w:date="2014-09-12T00:46:00Z">
        <w:r w:rsidDel="00A259CF">
          <w:rPr>
            <w:rFonts w:ascii="Calibri" w:hAnsi="Calibri" w:cs="Calibri"/>
          </w:rPr>
          <w:delText>pomyslným</w:delText>
        </w:r>
      </w:del>
      <w:r>
        <w:rPr>
          <w:rFonts w:ascii="Calibri" w:hAnsi="Calibri" w:cs="Calibri"/>
        </w:rPr>
        <w:t xml:space="preserve"> znakem studia oboru Teorie interaktivních </w:t>
      </w:r>
      <w:proofErr w:type="gramStart"/>
      <w:r>
        <w:rPr>
          <w:rFonts w:ascii="Calibri" w:hAnsi="Calibri" w:cs="Calibri"/>
        </w:rPr>
        <w:t>médií</w:t>
      </w:r>
      <w:del w:id="73" w:author="Strike" w:date="2014-09-12T00:47:00Z">
        <w:r w:rsidDel="00A259CF">
          <w:rPr>
            <w:rFonts w:ascii="Calibri" w:hAnsi="Calibri" w:cs="Calibri"/>
          </w:rPr>
          <w:delText xml:space="preserve"> na Ústavu hudební vědy FF MU</w:delText>
        </w:r>
      </w:del>
      <w:ins w:id="74" w:author="Strike" w:date="2014-09-12T00:47:00Z">
        <w:r w:rsidR="00A259CF">
          <w:rPr>
            <w:rFonts w:ascii="Calibri" w:hAnsi="Calibri" w:cs="Calibri"/>
          </w:rPr>
          <w:t>.</w:t>
        </w:r>
      </w:ins>
      <w:r>
        <w:rPr>
          <w:rFonts w:ascii="Calibri" w:hAnsi="Calibri" w:cs="Calibri"/>
        </w:rPr>
        <w:t>.</w:t>
      </w:r>
      <w:proofErr w:type="gramEnd"/>
    </w:p>
    <w:sectPr w:rsidR="004A3D2B" w:rsidRPr="00F62DB5">
      <w:pgSz w:w="12240" w:h="15840"/>
      <w:pgMar w:top="1417" w:right="1417" w:bottom="1417" w:left="1417" w:header="708" w:footer="708" w:gutter="0"/>
      <w:cols w:space="708"/>
      <w:noEndnote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trike" w:date="2014-09-12T00:22:00Z" w:initials="S">
    <w:p w14:paraId="32A109F4" w14:textId="77777777" w:rsidR="0014072F" w:rsidRDefault="0014072F">
      <w:pPr>
        <w:pStyle w:val="Textkomente"/>
      </w:pPr>
      <w:r>
        <w:rPr>
          <w:rStyle w:val="Odkaznakoment"/>
        </w:rPr>
        <w:annotationRef/>
      </w:r>
      <w:r>
        <w:t xml:space="preserve">Myslím, že Mackův sociologický podpis na </w:t>
      </w:r>
      <w:proofErr w:type="spellStart"/>
      <w:r>
        <w:t>TIMu</w:t>
      </w:r>
      <w:proofErr w:type="spellEnd"/>
      <w:r>
        <w:t xml:space="preserve"> je velmi živý. Zmínku bych o tom nechal.</w:t>
      </w:r>
    </w:p>
  </w:comment>
  <w:comment w:id="2" w:author="Strike" w:date="2014-09-12T00:49:00Z" w:initials="S">
    <w:p w14:paraId="231BCF61" w14:textId="0ECE9103" w:rsidR="001B429F" w:rsidRDefault="001B429F">
      <w:pPr>
        <w:pStyle w:val="Textkomente"/>
      </w:pPr>
      <w:r>
        <w:rPr>
          <w:rStyle w:val="Odkaznakoment"/>
        </w:rPr>
        <w:annotationRef/>
      </w:r>
      <w:r>
        <w:t>Smazána zmínka nahoře, přidána dole.</w:t>
      </w:r>
    </w:p>
    <w:p w14:paraId="0D54F1D8" w14:textId="77777777" w:rsidR="001B429F" w:rsidRDefault="001B429F">
      <w:pPr>
        <w:pStyle w:val="Textkomente"/>
      </w:pPr>
    </w:p>
  </w:comment>
  <w:comment w:id="36" w:author="Strike" w:date="2014-09-12T00:41:00Z" w:initials="S">
    <w:p w14:paraId="6707ADD4" w14:textId="77777777" w:rsidR="00A259CF" w:rsidRDefault="00A259CF">
      <w:pPr>
        <w:pStyle w:val="Textkomente"/>
      </w:pPr>
      <w:r>
        <w:rPr>
          <w:rStyle w:val="Odkaznakoment"/>
        </w:rPr>
        <w:annotationRef/>
      </w:r>
      <w:r>
        <w:t>Moc dvacítek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2A109F4" w15:done="0"/>
  <w15:commentEx w15:paraId="0D54F1D8" w15:paraIdParent="32A109F4" w15:done="0"/>
  <w15:commentEx w15:paraId="6707ADD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rike">
    <w15:presenceInfo w15:providerId="None" w15:userId="Strike"/>
  </w15:person>
  <w15:person w15:author="Zuzana Kobíková">
    <w15:presenceInfo w15:providerId="Windows Live" w15:userId="e18bc541805e5e6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46"/>
    <w:rsid w:val="000E15E4"/>
    <w:rsid w:val="0014072F"/>
    <w:rsid w:val="001B429F"/>
    <w:rsid w:val="00287970"/>
    <w:rsid w:val="003F2546"/>
    <w:rsid w:val="004A3D2B"/>
    <w:rsid w:val="00806018"/>
    <w:rsid w:val="00A259CF"/>
    <w:rsid w:val="00E15EBC"/>
    <w:rsid w:val="00F6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7FE03"/>
  <w14:defaultImageDpi w14:val="0"/>
  <w15:docId w15:val="{7B73F3C7-D5F5-4909-99BC-AA077425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3F2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25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25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54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F2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</dc:creator>
  <cp:lastModifiedBy>Strike</cp:lastModifiedBy>
  <cp:revision>5</cp:revision>
  <dcterms:created xsi:type="dcterms:W3CDTF">2014-09-11T22:47:00Z</dcterms:created>
  <dcterms:modified xsi:type="dcterms:W3CDTF">2014-09-12T12:30:00Z</dcterms:modified>
</cp:coreProperties>
</file>