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6EF4E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1B977E72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1DDA9F9A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672995A9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415F4F82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007A0346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63DC4E1F" w14:textId="77777777" w:rsidR="0055084F" w:rsidRDefault="0055084F" w:rsidP="0055084F">
      <w:pPr>
        <w:spacing w:after="120"/>
        <w:rPr>
          <w:rFonts w:ascii="Times New Roman" w:hAnsi="Times New Roman"/>
          <w:sz w:val="24"/>
          <w:szCs w:val="24"/>
        </w:rPr>
      </w:pPr>
    </w:p>
    <w:p w14:paraId="15ADF639" w14:textId="77777777" w:rsidR="0055084F" w:rsidRDefault="0055084F" w:rsidP="0055084F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Eliška Tomášková</w:t>
      </w:r>
    </w:p>
    <w:p w14:paraId="4DCBAA6B" w14:textId="77777777" w:rsidR="0055084F" w:rsidRDefault="00A51A71" w:rsidP="0055084F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Proč studuji TIM?</w:t>
      </w:r>
    </w:p>
    <w:p w14:paraId="1955B02D" w14:textId="77777777" w:rsidR="0055084F" w:rsidRDefault="00AE2568" w:rsidP="0055084F">
      <w:pPr>
        <w:spacing w:after="12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Chci se bavit</w:t>
      </w:r>
    </w:p>
    <w:p w14:paraId="07547802" w14:textId="77777777" w:rsidR="0055084F" w:rsidRDefault="0055084F" w:rsidP="0055084F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14:paraId="4E8C870B" w14:textId="77777777" w:rsidR="0055084F" w:rsidRPr="00F9126A" w:rsidRDefault="0055084F" w:rsidP="00D20A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84F">
        <w:rPr>
          <w:rFonts w:ascii="Times New Roman" w:hAnsi="Times New Roman"/>
        </w:rPr>
        <w:tab/>
      </w:r>
      <w:r w:rsidRPr="00F9126A">
        <w:rPr>
          <w:rFonts w:ascii="Times New Roman" w:hAnsi="Times New Roman"/>
          <w:sz w:val="24"/>
          <w:szCs w:val="24"/>
        </w:rPr>
        <w:t xml:space="preserve">Proč studuji Teorii interaktivních médií? Když mi byla položena tato </w:t>
      </w:r>
      <w:r w:rsidR="006B435B">
        <w:rPr>
          <w:rFonts w:ascii="Times New Roman" w:hAnsi="Times New Roman"/>
          <w:sz w:val="24"/>
          <w:szCs w:val="24"/>
        </w:rPr>
        <w:t xml:space="preserve">otázka, prolétlo mi jen hlavou: </w:t>
      </w:r>
      <w:r w:rsidRPr="00F9126A">
        <w:rPr>
          <w:rFonts w:ascii="Times New Roman" w:hAnsi="Times New Roman"/>
          <w:sz w:val="24"/>
          <w:szCs w:val="24"/>
        </w:rPr>
        <w:t>Položila jsem ji někdy sama sobě?</w:t>
      </w:r>
    </w:p>
    <w:p w14:paraId="0025922F" w14:textId="77777777" w:rsidR="0055084F" w:rsidRPr="00F9126A" w:rsidRDefault="0055084F" w:rsidP="00D20A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65B8BE" w14:textId="77777777" w:rsidR="009967AB" w:rsidRDefault="0055084F" w:rsidP="00A51A71">
      <w:pPr>
        <w:spacing w:after="0"/>
        <w:jc w:val="both"/>
        <w:rPr>
          <w:ins w:id="0" w:author="Petra" w:date="2014-09-07T19:55:00Z"/>
          <w:rStyle w:val="Zdraznn"/>
          <w:rFonts w:ascii="Times New Roman" w:hAnsi="Times New Roman"/>
          <w:bCs/>
          <w:i w:val="0"/>
          <w:sz w:val="24"/>
          <w:szCs w:val="24"/>
        </w:rPr>
      </w:pPr>
      <w:r w:rsidRPr="00F9126A">
        <w:rPr>
          <w:rFonts w:ascii="Times New Roman" w:hAnsi="Times New Roman"/>
          <w:sz w:val="24"/>
          <w:szCs w:val="24"/>
        </w:rPr>
        <w:tab/>
      </w:r>
      <w:commentRangeStart w:id="1"/>
      <w:r w:rsidRPr="00F9126A">
        <w:rPr>
          <w:rFonts w:ascii="Times New Roman" w:hAnsi="Times New Roman"/>
          <w:sz w:val="24"/>
          <w:szCs w:val="24"/>
        </w:rPr>
        <w:t xml:space="preserve">Asi </w:t>
      </w:r>
      <w:del w:id="2" w:author="Petra" w:date="2014-09-07T19:49:00Z">
        <w:r w:rsidRPr="00F9126A" w:rsidDel="003106C6">
          <w:rPr>
            <w:rFonts w:ascii="Times New Roman" w:hAnsi="Times New Roman"/>
            <w:sz w:val="24"/>
            <w:szCs w:val="24"/>
          </w:rPr>
          <w:delText xml:space="preserve">bych </w:delText>
        </w:r>
      </w:del>
      <w:ins w:id="3" w:author="Petra" w:date="2014-09-07T19:49:00Z">
        <w:r w:rsidR="003106C6">
          <w:rPr>
            <w:rFonts w:ascii="Times New Roman" w:hAnsi="Times New Roman"/>
            <w:sz w:val="24"/>
            <w:szCs w:val="24"/>
          </w:rPr>
          <w:t>jsem</w:t>
        </w:r>
        <w:r w:rsidR="003106C6" w:rsidRPr="00F9126A">
          <w:rPr>
            <w:rFonts w:ascii="Times New Roman" w:hAnsi="Times New Roman"/>
            <w:sz w:val="24"/>
            <w:szCs w:val="24"/>
          </w:rPr>
          <w:t xml:space="preserve"> </w:t>
        </w:r>
      </w:ins>
      <w:r w:rsidRPr="00F9126A">
        <w:rPr>
          <w:rFonts w:ascii="Times New Roman" w:hAnsi="Times New Roman"/>
          <w:sz w:val="24"/>
          <w:szCs w:val="24"/>
        </w:rPr>
        <w:t xml:space="preserve">měla. U dospělého člověka se </w:t>
      </w:r>
      <w:r w:rsidR="00DF654A" w:rsidRPr="00F9126A">
        <w:rPr>
          <w:rFonts w:ascii="Times New Roman" w:hAnsi="Times New Roman"/>
          <w:sz w:val="24"/>
          <w:szCs w:val="24"/>
        </w:rPr>
        <w:t xml:space="preserve">nějaká ta dávka schopnosti předvídat i podmanit se čas od času vlastní sebereflexi </w:t>
      </w:r>
      <w:r w:rsidRPr="00F9126A">
        <w:rPr>
          <w:rFonts w:ascii="Times New Roman" w:hAnsi="Times New Roman"/>
          <w:sz w:val="24"/>
          <w:szCs w:val="24"/>
        </w:rPr>
        <w:t>tak nějak automaticky předpokládá</w:t>
      </w:r>
      <w:r w:rsidR="00DF654A" w:rsidRPr="00F9126A">
        <w:rPr>
          <w:rFonts w:ascii="Times New Roman" w:hAnsi="Times New Roman"/>
          <w:sz w:val="24"/>
          <w:szCs w:val="24"/>
        </w:rPr>
        <w:t>.</w:t>
      </w:r>
      <w:r w:rsidRPr="00F9126A">
        <w:rPr>
          <w:rFonts w:ascii="Times New Roman" w:hAnsi="Times New Roman"/>
          <w:sz w:val="24"/>
          <w:szCs w:val="24"/>
        </w:rPr>
        <w:t xml:space="preserve"> </w:t>
      </w:r>
      <w:r w:rsidR="00DF654A" w:rsidRPr="00F9126A">
        <w:rPr>
          <w:rFonts w:ascii="Times New Roman" w:hAnsi="Times New Roman"/>
          <w:sz w:val="24"/>
          <w:szCs w:val="24"/>
        </w:rPr>
        <w:t>A</w:t>
      </w:r>
      <w:r w:rsidRPr="00F9126A">
        <w:rPr>
          <w:rFonts w:ascii="Times New Roman" w:hAnsi="Times New Roman"/>
          <w:sz w:val="24"/>
          <w:szCs w:val="24"/>
        </w:rPr>
        <w:t>le ruku na srdce, kolik z nás při výběru školy</w:t>
      </w:r>
      <w:del w:id="4" w:author="Petra" w:date="2014-09-07T19:50:00Z">
        <w:r w:rsidRPr="00F9126A" w:rsidDel="003106C6">
          <w:rPr>
            <w:rFonts w:ascii="Times New Roman" w:hAnsi="Times New Roman"/>
            <w:sz w:val="24"/>
            <w:szCs w:val="24"/>
          </w:rPr>
          <w:delText>,</w:delText>
        </w:r>
      </w:del>
      <w:r w:rsidRPr="00F9126A">
        <w:rPr>
          <w:rFonts w:ascii="Times New Roman" w:hAnsi="Times New Roman"/>
          <w:sz w:val="24"/>
          <w:szCs w:val="24"/>
        </w:rPr>
        <w:t xml:space="preserve"> nebo povolání </w:t>
      </w:r>
      <w:r w:rsidR="00FD36D1" w:rsidRPr="00F9126A">
        <w:rPr>
          <w:rFonts w:ascii="Times New Roman" w:hAnsi="Times New Roman"/>
          <w:sz w:val="24"/>
          <w:szCs w:val="24"/>
        </w:rPr>
        <w:t>ne</w:t>
      </w:r>
      <w:r w:rsidRPr="00F9126A">
        <w:rPr>
          <w:rFonts w:ascii="Times New Roman" w:hAnsi="Times New Roman"/>
          <w:sz w:val="24"/>
          <w:szCs w:val="24"/>
        </w:rPr>
        <w:t xml:space="preserve">upřednostňuje </w:t>
      </w:r>
      <w:r w:rsidR="00744CF4" w:rsidRPr="00F9126A">
        <w:rPr>
          <w:rFonts w:ascii="Times New Roman" w:hAnsi="Times New Roman"/>
          <w:sz w:val="24"/>
          <w:szCs w:val="24"/>
        </w:rPr>
        <w:t xml:space="preserve">před </w:t>
      </w:r>
      <w:r w:rsidRPr="00F9126A">
        <w:rPr>
          <w:rFonts w:ascii="Times New Roman" w:hAnsi="Times New Roman"/>
          <w:sz w:val="24"/>
          <w:szCs w:val="24"/>
        </w:rPr>
        <w:t>pečlivě vyhodnocen</w:t>
      </w:r>
      <w:r w:rsidR="00744CF4" w:rsidRPr="00F9126A">
        <w:rPr>
          <w:rFonts w:ascii="Times New Roman" w:hAnsi="Times New Roman"/>
          <w:sz w:val="24"/>
          <w:szCs w:val="24"/>
        </w:rPr>
        <w:t>ými kritérii</w:t>
      </w:r>
      <w:r w:rsidRPr="00F9126A">
        <w:rPr>
          <w:rFonts w:ascii="Times New Roman" w:hAnsi="Times New Roman"/>
          <w:sz w:val="24"/>
          <w:szCs w:val="24"/>
        </w:rPr>
        <w:t>, založen</w:t>
      </w:r>
      <w:r w:rsidR="00744CF4" w:rsidRPr="00F9126A">
        <w:rPr>
          <w:rFonts w:ascii="Times New Roman" w:hAnsi="Times New Roman"/>
          <w:sz w:val="24"/>
          <w:szCs w:val="24"/>
        </w:rPr>
        <w:t>ými</w:t>
      </w:r>
      <w:r w:rsidRPr="00F9126A">
        <w:rPr>
          <w:rFonts w:ascii="Times New Roman" w:hAnsi="Times New Roman"/>
          <w:sz w:val="24"/>
          <w:szCs w:val="24"/>
        </w:rPr>
        <w:t xml:space="preserve"> na „zdravém rozumu“</w:t>
      </w:r>
      <w:r w:rsidR="00DF654A" w:rsidRPr="00F9126A">
        <w:rPr>
          <w:rFonts w:ascii="Times New Roman" w:hAnsi="Times New Roman"/>
          <w:sz w:val="24"/>
          <w:szCs w:val="24"/>
        </w:rPr>
        <w:t xml:space="preserve">, spontánní pocit sympatie? Věřím, že víc než dost. Já nejsem </w:t>
      </w:r>
      <w:r w:rsidR="006B435B">
        <w:rPr>
          <w:rFonts w:ascii="Times New Roman" w:hAnsi="Times New Roman"/>
          <w:sz w:val="24"/>
          <w:szCs w:val="24"/>
        </w:rPr>
        <w:t>výjimkou</w:t>
      </w:r>
      <w:r w:rsidR="00DF654A" w:rsidRPr="00F9126A">
        <w:rPr>
          <w:rFonts w:ascii="Times New Roman" w:hAnsi="Times New Roman"/>
          <w:sz w:val="24"/>
          <w:szCs w:val="24"/>
        </w:rPr>
        <w:t xml:space="preserve">. </w:t>
      </w:r>
      <w:commentRangeEnd w:id="1"/>
      <w:r w:rsidR="007911AD">
        <w:rPr>
          <w:rStyle w:val="Odkaznakoment"/>
        </w:rPr>
        <w:commentReference w:id="1"/>
      </w:r>
      <w:r w:rsidR="00DF654A" w:rsidRPr="00F9126A">
        <w:rPr>
          <w:rFonts w:ascii="Times New Roman" w:hAnsi="Times New Roman"/>
          <w:sz w:val="24"/>
          <w:szCs w:val="24"/>
        </w:rPr>
        <w:t>A vzhledem k m</w:t>
      </w:r>
      <w:ins w:id="5" w:author="Strike" w:date="2014-09-11T22:07:00Z">
        <w:r w:rsidR="006945B3">
          <w:rPr>
            <w:rFonts w:ascii="Times New Roman" w:hAnsi="Times New Roman"/>
            <w:sz w:val="24"/>
            <w:szCs w:val="24"/>
          </w:rPr>
          <w:t>ým</w:t>
        </w:r>
      </w:ins>
      <w:del w:id="6" w:author="Strike" w:date="2014-09-11T22:07:00Z">
        <w:r w:rsidR="00DF654A" w:rsidRPr="00F9126A" w:rsidDel="006945B3">
          <w:rPr>
            <w:rFonts w:ascii="Times New Roman" w:hAnsi="Times New Roman"/>
            <w:sz w:val="24"/>
            <w:szCs w:val="24"/>
          </w:rPr>
          <w:delText>é</w:delText>
        </w:r>
      </w:del>
      <w:r w:rsidR="00DF654A" w:rsidRPr="00F9126A">
        <w:rPr>
          <w:rFonts w:ascii="Times New Roman" w:hAnsi="Times New Roman"/>
          <w:sz w:val="24"/>
          <w:szCs w:val="24"/>
        </w:rPr>
        <w:t xml:space="preserve"> bohat</w:t>
      </w:r>
      <w:ins w:id="7" w:author="Strike" w:date="2014-09-11T22:07:00Z">
        <w:r w:rsidR="006945B3">
          <w:rPr>
            <w:rFonts w:ascii="Times New Roman" w:hAnsi="Times New Roman"/>
            <w:sz w:val="24"/>
            <w:szCs w:val="24"/>
          </w:rPr>
          <w:t>ým</w:t>
        </w:r>
      </w:ins>
      <w:del w:id="8" w:author="Strike" w:date="2014-09-11T22:07:00Z">
        <w:r w:rsidR="00DF654A" w:rsidRPr="00F9126A" w:rsidDel="006945B3">
          <w:rPr>
            <w:rFonts w:ascii="Times New Roman" w:hAnsi="Times New Roman"/>
            <w:sz w:val="24"/>
            <w:szCs w:val="24"/>
          </w:rPr>
          <w:delText>é</w:delText>
        </w:r>
      </w:del>
      <w:r w:rsidR="00DF654A" w:rsidRPr="00F9126A">
        <w:rPr>
          <w:rFonts w:ascii="Times New Roman" w:hAnsi="Times New Roman"/>
          <w:sz w:val="24"/>
          <w:szCs w:val="24"/>
        </w:rPr>
        <w:t xml:space="preserve"> zkušenost</w:t>
      </w:r>
      <w:ins w:id="9" w:author="Strike" w:date="2014-09-11T22:07:00Z">
        <w:r w:rsidR="006945B3">
          <w:rPr>
            <w:rFonts w:ascii="Times New Roman" w:hAnsi="Times New Roman"/>
            <w:sz w:val="24"/>
            <w:szCs w:val="24"/>
          </w:rPr>
          <w:t>em</w:t>
        </w:r>
      </w:ins>
      <w:del w:id="10" w:author="Strike" w:date="2014-09-11T22:07:00Z">
        <w:r w:rsidR="00DF654A" w:rsidRPr="00F9126A" w:rsidDel="006945B3">
          <w:rPr>
            <w:rFonts w:ascii="Times New Roman" w:hAnsi="Times New Roman"/>
            <w:sz w:val="24"/>
            <w:szCs w:val="24"/>
          </w:rPr>
          <w:delText>i</w:delText>
        </w:r>
      </w:del>
      <w:r w:rsidR="00DF654A" w:rsidRPr="00F9126A">
        <w:rPr>
          <w:rFonts w:ascii="Times New Roman" w:hAnsi="Times New Roman"/>
          <w:sz w:val="24"/>
          <w:szCs w:val="24"/>
        </w:rPr>
        <w:t xml:space="preserve"> s</w:t>
      </w:r>
      <w:r w:rsidR="00542F3A" w:rsidRPr="00F9126A">
        <w:rPr>
          <w:rFonts w:ascii="Times New Roman" w:hAnsi="Times New Roman"/>
          <w:sz w:val="24"/>
          <w:szCs w:val="24"/>
        </w:rPr>
        <w:t> neúspěšně ukončeným</w:t>
      </w:r>
      <w:ins w:id="11" w:author="Strike" w:date="2014-09-11T22:07:00Z">
        <w:r w:rsidR="006945B3">
          <w:rPr>
            <w:rFonts w:ascii="Times New Roman" w:hAnsi="Times New Roman"/>
            <w:sz w:val="24"/>
            <w:szCs w:val="24"/>
          </w:rPr>
          <w:t>i</w:t>
        </w:r>
      </w:ins>
      <w:r w:rsidR="00DF654A" w:rsidRPr="00F9126A">
        <w:rPr>
          <w:rFonts w:ascii="Times New Roman" w:hAnsi="Times New Roman"/>
          <w:sz w:val="24"/>
          <w:szCs w:val="24"/>
        </w:rPr>
        <w:t xml:space="preserve"> studiem</w:t>
      </w:r>
      <w:ins w:id="12" w:author="Strike" w:date="2014-09-11T22:07:00Z">
        <w:r w:rsidR="006945B3">
          <w:rPr>
            <w:rFonts w:ascii="Times New Roman" w:hAnsi="Times New Roman"/>
            <w:sz w:val="24"/>
            <w:szCs w:val="24"/>
          </w:rPr>
          <w:t>i</w:t>
        </w:r>
      </w:ins>
      <w:r w:rsidR="00DF654A" w:rsidRPr="00F9126A">
        <w:rPr>
          <w:rFonts w:ascii="Times New Roman" w:hAnsi="Times New Roman"/>
          <w:sz w:val="24"/>
          <w:szCs w:val="24"/>
        </w:rPr>
        <w:t xml:space="preserve"> vysokých škol musím uznat, že n</w:t>
      </w:r>
      <w:r w:rsidR="009C3E64" w:rsidRPr="00F9126A">
        <w:rPr>
          <w:rFonts w:ascii="Times New Roman" w:hAnsi="Times New Roman"/>
          <w:sz w:val="24"/>
          <w:szCs w:val="24"/>
        </w:rPr>
        <w:t>e vždy, se tento pocit vyplatí</w:t>
      </w:r>
      <w:ins w:id="13" w:author="Strike" w:date="2014-09-11T22:00:00Z">
        <w:r w:rsidR="007911AD">
          <w:rPr>
            <w:rFonts w:ascii="Times New Roman" w:hAnsi="Times New Roman"/>
            <w:sz w:val="24"/>
            <w:szCs w:val="24"/>
          </w:rPr>
          <w:t>.</w:t>
        </w:r>
      </w:ins>
      <w:commentRangeStart w:id="14"/>
      <w:ins w:id="15" w:author="Strike" w:date="2014-09-11T22:10:00Z">
        <w:r w:rsidR="006945B3">
          <w:rPr>
            <w:rFonts w:ascii="Times New Roman" w:hAnsi="Times New Roman"/>
            <w:sz w:val="24"/>
            <w:szCs w:val="24"/>
          </w:rPr>
          <w:t xml:space="preserve"> Peněžní bohatství </w:t>
        </w:r>
      </w:ins>
      <w:ins w:id="16" w:author="Strike" w:date="2014-09-11T22:12:00Z">
        <w:r w:rsidR="006945B3">
          <w:rPr>
            <w:rFonts w:ascii="Times New Roman" w:hAnsi="Times New Roman"/>
            <w:sz w:val="24"/>
            <w:szCs w:val="24"/>
          </w:rPr>
          <w:t>člověka</w:t>
        </w:r>
      </w:ins>
      <w:ins w:id="17" w:author="Strike" w:date="2014-09-11T22:13:00Z">
        <w:r w:rsidR="006945B3">
          <w:rPr>
            <w:rFonts w:ascii="Times New Roman" w:hAnsi="Times New Roman"/>
            <w:sz w:val="24"/>
            <w:szCs w:val="24"/>
          </w:rPr>
          <w:t xml:space="preserve"> </w:t>
        </w:r>
      </w:ins>
      <w:ins w:id="18" w:author="Strike" w:date="2014-09-11T22:16:00Z">
        <w:r w:rsidR="008F0B2B">
          <w:rPr>
            <w:rFonts w:ascii="Times New Roman" w:hAnsi="Times New Roman"/>
            <w:sz w:val="24"/>
            <w:szCs w:val="24"/>
          </w:rPr>
          <w:t>je už po generace</w:t>
        </w:r>
      </w:ins>
      <w:ins w:id="19" w:author="Strike" w:date="2014-09-11T22:13:00Z">
        <w:r w:rsidR="008F0B2B">
          <w:rPr>
            <w:rFonts w:ascii="Times New Roman" w:hAnsi="Times New Roman"/>
            <w:sz w:val="24"/>
            <w:szCs w:val="24"/>
          </w:rPr>
          <w:t xml:space="preserve"> </w:t>
        </w:r>
        <w:r w:rsidR="006945B3">
          <w:rPr>
            <w:rFonts w:ascii="Times New Roman" w:hAnsi="Times New Roman"/>
            <w:sz w:val="24"/>
            <w:szCs w:val="24"/>
          </w:rPr>
          <w:t>takřka</w:t>
        </w:r>
      </w:ins>
      <w:ins w:id="20" w:author="Strike" w:date="2014-09-11T22:14:00Z">
        <w:r w:rsidR="006945B3">
          <w:rPr>
            <w:rFonts w:ascii="Times New Roman" w:hAnsi="Times New Roman"/>
            <w:sz w:val="24"/>
            <w:szCs w:val="24"/>
          </w:rPr>
          <w:t xml:space="preserve"> primární otázkou</w:t>
        </w:r>
      </w:ins>
      <w:ins w:id="21" w:author="Strike" w:date="2014-09-11T22:19:00Z">
        <w:r w:rsidR="008F0B2B">
          <w:rPr>
            <w:rFonts w:ascii="Times New Roman" w:hAnsi="Times New Roman"/>
            <w:sz w:val="24"/>
            <w:szCs w:val="24"/>
          </w:rPr>
          <w:t xml:space="preserve"> novodobé společnosti</w:t>
        </w:r>
      </w:ins>
      <w:ins w:id="22" w:author="Strike" w:date="2014-09-11T22:14:00Z">
        <w:r w:rsidR="006945B3">
          <w:rPr>
            <w:rFonts w:ascii="Times New Roman" w:hAnsi="Times New Roman"/>
            <w:sz w:val="24"/>
            <w:szCs w:val="24"/>
          </w:rPr>
          <w:t>, na kterou</w:t>
        </w:r>
      </w:ins>
      <w:ins w:id="23" w:author="Strike" w:date="2014-09-11T22:18:00Z">
        <w:r w:rsidR="008F0B2B">
          <w:rPr>
            <w:rFonts w:ascii="Times New Roman" w:hAnsi="Times New Roman"/>
            <w:sz w:val="24"/>
            <w:szCs w:val="24"/>
          </w:rPr>
          <w:t xml:space="preserve"> existují</w:t>
        </w:r>
      </w:ins>
      <w:ins w:id="24" w:author="Strike" w:date="2014-09-11T22:15:00Z">
        <w:r w:rsidR="006945B3">
          <w:rPr>
            <w:rFonts w:ascii="Times New Roman" w:hAnsi="Times New Roman"/>
            <w:sz w:val="24"/>
            <w:szCs w:val="24"/>
          </w:rPr>
          <w:t xml:space="preserve"> jednoduché</w:t>
        </w:r>
      </w:ins>
      <w:ins w:id="25" w:author="Strike" w:date="2014-09-11T22:14:00Z">
        <w:r w:rsidR="006945B3">
          <w:rPr>
            <w:rFonts w:ascii="Times New Roman" w:hAnsi="Times New Roman"/>
            <w:sz w:val="24"/>
            <w:szCs w:val="24"/>
          </w:rPr>
          <w:t xml:space="preserve"> ciferné </w:t>
        </w:r>
      </w:ins>
      <w:ins w:id="26" w:author="Strike" w:date="2014-09-11T22:15:00Z">
        <w:r w:rsidR="006945B3">
          <w:rPr>
            <w:rFonts w:ascii="Times New Roman" w:hAnsi="Times New Roman"/>
            <w:sz w:val="24"/>
            <w:szCs w:val="24"/>
          </w:rPr>
          <w:t>odpovědi.</w:t>
        </w:r>
      </w:ins>
      <w:ins w:id="27" w:author="Strike" w:date="2014-09-11T22:13:00Z">
        <w:r w:rsidR="006945B3">
          <w:rPr>
            <w:rFonts w:ascii="Times New Roman" w:hAnsi="Times New Roman"/>
            <w:sz w:val="24"/>
            <w:szCs w:val="24"/>
          </w:rPr>
          <w:t xml:space="preserve"> </w:t>
        </w:r>
      </w:ins>
      <w:ins w:id="28" w:author="Strike" w:date="2014-09-11T22:17:00Z">
        <w:r w:rsidR="008F0B2B">
          <w:rPr>
            <w:rFonts w:ascii="Times New Roman" w:hAnsi="Times New Roman"/>
            <w:sz w:val="24"/>
            <w:szCs w:val="24"/>
          </w:rPr>
          <w:t>Já se však ptám, lze být bohatá i jinak?</w:t>
        </w:r>
      </w:ins>
      <w:ins w:id="29" w:author="Strike" w:date="2014-09-11T22:21:00Z">
        <w:r w:rsidR="008F0B2B">
          <w:rPr>
            <w:rFonts w:ascii="Times New Roman" w:hAnsi="Times New Roman"/>
            <w:sz w:val="24"/>
            <w:szCs w:val="24"/>
          </w:rPr>
          <w:t xml:space="preserve"> Myslím, že ano. Jen je potřeba změnit ona čísla</w:t>
        </w:r>
      </w:ins>
      <w:ins w:id="30" w:author="Strike" w:date="2014-09-11T22:22:00Z">
        <w:r w:rsidR="008F0B2B">
          <w:rPr>
            <w:rFonts w:ascii="Times New Roman" w:hAnsi="Times New Roman"/>
            <w:sz w:val="24"/>
            <w:szCs w:val="24"/>
          </w:rPr>
          <w:t xml:space="preserve"> za slova, které toto bohatství popisují.</w:t>
        </w:r>
      </w:ins>
      <w:ins w:id="31" w:author="Strike" w:date="2014-09-11T22:21:00Z">
        <w:r w:rsidR="008F0B2B">
          <w:rPr>
            <w:rFonts w:ascii="Times New Roman" w:hAnsi="Times New Roman"/>
            <w:sz w:val="24"/>
            <w:szCs w:val="24"/>
          </w:rPr>
          <w:t xml:space="preserve"> </w:t>
        </w:r>
      </w:ins>
      <w:ins w:id="32" w:author="Strike" w:date="2014-09-11T22:12:00Z">
        <w:r w:rsidR="006945B3">
          <w:rPr>
            <w:rFonts w:ascii="Times New Roman" w:hAnsi="Times New Roman"/>
            <w:sz w:val="24"/>
            <w:szCs w:val="24"/>
          </w:rPr>
          <w:t xml:space="preserve"> </w:t>
        </w:r>
      </w:ins>
      <w:commentRangeEnd w:id="14"/>
      <w:ins w:id="33" w:author="Strike" w:date="2014-09-11T22:24:00Z">
        <w:r w:rsidR="008F0B2B">
          <w:rPr>
            <w:rStyle w:val="Odkaznakoment"/>
          </w:rPr>
          <w:commentReference w:id="14"/>
        </w:r>
      </w:ins>
      <w:commentRangeStart w:id="34"/>
      <w:commentRangeStart w:id="35"/>
      <w:del w:id="36" w:author="Strike" w:date="2014-09-11T22:00:00Z">
        <w:r w:rsidR="009C3E64" w:rsidRPr="00F9126A" w:rsidDel="007911AD">
          <w:rPr>
            <w:rFonts w:ascii="Times New Roman" w:hAnsi="Times New Roman"/>
            <w:sz w:val="24"/>
            <w:szCs w:val="24"/>
          </w:rPr>
          <w:delText>.</w:delText>
        </w:r>
        <w:r w:rsidR="001765DA" w:rsidRPr="00F9126A" w:rsidDel="007911AD">
          <w:rPr>
            <w:rFonts w:ascii="Times New Roman" w:hAnsi="Times New Roman"/>
            <w:sz w:val="24"/>
            <w:szCs w:val="24"/>
          </w:rPr>
          <w:delText xml:space="preserve">. Škola není </w:delText>
        </w:r>
        <w:r w:rsidR="0000305F" w:rsidDel="007911AD">
          <w:rPr>
            <w:rFonts w:ascii="Times New Roman" w:hAnsi="Times New Roman"/>
            <w:sz w:val="24"/>
            <w:szCs w:val="24"/>
          </w:rPr>
          <w:delText xml:space="preserve">přece </w:delText>
        </w:r>
        <w:r w:rsidR="001765DA" w:rsidRPr="00F9126A" w:rsidDel="007911AD">
          <w:rPr>
            <w:rFonts w:ascii="Times New Roman" w:hAnsi="Times New Roman"/>
            <w:sz w:val="24"/>
            <w:szCs w:val="24"/>
          </w:rPr>
          <w:delText xml:space="preserve">všechno. Já i mnoho </w:delText>
        </w:r>
        <w:r w:rsidR="0000305F" w:rsidDel="007911AD">
          <w:rPr>
            <w:rFonts w:ascii="Times New Roman" w:hAnsi="Times New Roman"/>
            <w:sz w:val="24"/>
            <w:szCs w:val="24"/>
          </w:rPr>
          <w:delText>jiných</w:delText>
        </w:r>
        <w:r w:rsidR="001765DA" w:rsidRPr="00F9126A" w:rsidDel="007911AD">
          <w:rPr>
            <w:rFonts w:ascii="Times New Roman" w:hAnsi="Times New Roman"/>
            <w:sz w:val="24"/>
            <w:szCs w:val="24"/>
          </w:rPr>
          <w:delText xml:space="preserve"> lidí jsme důkazem, že kvantitativně uspokojující financování vlastního života se dá zvládnout i se středoškolským, </w:delText>
        </w:r>
        <w:r w:rsidR="00F13E32" w:rsidDel="007911AD">
          <w:rPr>
            <w:rFonts w:ascii="Times New Roman" w:hAnsi="Times New Roman"/>
            <w:sz w:val="24"/>
            <w:szCs w:val="24"/>
          </w:rPr>
          <w:delText>či</w:delText>
        </w:r>
        <w:r w:rsidR="001765DA" w:rsidRPr="00F9126A" w:rsidDel="007911AD">
          <w:rPr>
            <w:rFonts w:ascii="Times New Roman" w:hAnsi="Times New Roman"/>
            <w:sz w:val="24"/>
            <w:szCs w:val="24"/>
          </w:rPr>
          <w:delText xml:space="preserve"> nižším vzděláním. Ale je to vše, co v životě chceme? </w:delText>
        </w:r>
        <w:r w:rsidR="007E4543" w:rsidRPr="00F9126A" w:rsidDel="007911AD">
          <w:rPr>
            <w:rFonts w:ascii="Times New Roman" w:hAnsi="Times New Roman"/>
            <w:sz w:val="24"/>
            <w:szCs w:val="24"/>
          </w:rPr>
          <w:delText>Financovat vlastní život? Nedáváme si tak svou laťku životních cílů příliš nízko</w:delText>
        </w:r>
        <w:r w:rsidR="008932F8" w:rsidDel="007911AD">
          <w:rPr>
            <w:rFonts w:ascii="Times New Roman" w:hAnsi="Times New Roman"/>
            <w:sz w:val="24"/>
            <w:szCs w:val="24"/>
          </w:rPr>
          <w:delText>?</w:delText>
        </w:r>
      </w:del>
      <w:r w:rsidR="008932F8">
        <w:rPr>
          <w:rFonts w:ascii="Times New Roman" w:hAnsi="Times New Roman"/>
          <w:sz w:val="24"/>
          <w:szCs w:val="24"/>
        </w:rPr>
        <w:t xml:space="preserve"> </w:t>
      </w:r>
      <w:del w:id="37" w:author="Strike" w:date="2014-09-11T22:00:00Z">
        <w:r w:rsidR="008932F8" w:rsidDel="007911AD">
          <w:rPr>
            <w:rFonts w:ascii="Times New Roman" w:hAnsi="Times New Roman"/>
            <w:sz w:val="24"/>
            <w:szCs w:val="24"/>
          </w:rPr>
          <w:delText>Co třeba docílit nějakého permanen</w:delText>
        </w:r>
        <w:r w:rsidR="007E4543" w:rsidRPr="00F9126A" w:rsidDel="007911AD">
          <w:rPr>
            <w:rFonts w:ascii="Times New Roman" w:hAnsi="Times New Roman"/>
            <w:sz w:val="24"/>
            <w:szCs w:val="24"/>
          </w:rPr>
          <w:delText>tního pocitu štěstí,</w:delText>
        </w:r>
        <w:r w:rsidR="001D488A" w:rsidRPr="00F9126A" w:rsidDel="007911AD">
          <w:rPr>
            <w:rFonts w:ascii="Times New Roman" w:hAnsi="Times New Roman"/>
            <w:sz w:val="24"/>
            <w:szCs w:val="24"/>
          </w:rPr>
          <w:delText xml:space="preserve"> a dělat něco, co je pro ná</w:delText>
        </w:r>
        <w:r w:rsidR="00744CF4" w:rsidRPr="00F9126A" w:rsidDel="007911AD">
          <w:rPr>
            <w:rFonts w:ascii="Times New Roman" w:hAnsi="Times New Roman"/>
            <w:sz w:val="24"/>
            <w:szCs w:val="24"/>
          </w:rPr>
          <w:delText>s</w:delText>
        </w:r>
        <w:r w:rsidR="001D488A" w:rsidRPr="00F9126A" w:rsidDel="007911AD">
          <w:rPr>
            <w:rFonts w:ascii="Times New Roman" w:hAnsi="Times New Roman"/>
            <w:sz w:val="24"/>
            <w:szCs w:val="24"/>
          </w:rPr>
          <w:delText xml:space="preserve"> opravdu důležité? </w:delText>
        </w:r>
      </w:del>
      <w:commentRangeEnd w:id="34"/>
      <w:r w:rsidR="007911AD">
        <w:rPr>
          <w:rStyle w:val="Odkaznakoment"/>
        </w:rPr>
        <w:commentReference w:id="34"/>
      </w:r>
      <w:commentRangeEnd w:id="35"/>
      <w:r w:rsidR="008F0B2B">
        <w:rPr>
          <w:rStyle w:val="Odkaznakoment"/>
        </w:rPr>
        <w:commentReference w:id="35"/>
      </w:r>
      <w:r w:rsidR="001D488A" w:rsidRPr="00F9126A">
        <w:rPr>
          <w:rFonts w:ascii="Times New Roman" w:hAnsi="Times New Roman"/>
          <w:sz w:val="24"/>
          <w:szCs w:val="24"/>
        </w:rPr>
        <w:t xml:space="preserve">Jak </w:t>
      </w:r>
      <w:del w:id="38" w:author="Strike" w:date="2014-09-11T21:58:00Z">
        <w:r w:rsidR="001D488A" w:rsidRPr="00F9126A" w:rsidDel="007911AD">
          <w:rPr>
            <w:rFonts w:ascii="Times New Roman" w:hAnsi="Times New Roman"/>
            <w:sz w:val="24"/>
            <w:szCs w:val="24"/>
          </w:rPr>
          <w:delText xml:space="preserve">vyřkl </w:delText>
        </w:r>
      </w:del>
      <w:ins w:id="39" w:author="Strike" w:date="2014-09-11T21:58:00Z">
        <w:r w:rsidR="007911AD">
          <w:rPr>
            <w:rFonts w:ascii="Times New Roman" w:hAnsi="Times New Roman"/>
            <w:sz w:val="24"/>
            <w:szCs w:val="24"/>
          </w:rPr>
          <w:t>řekl</w:t>
        </w:r>
        <w:r w:rsidR="007911AD" w:rsidRPr="00F9126A">
          <w:rPr>
            <w:rFonts w:ascii="Times New Roman" w:hAnsi="Times New Roman"/>
            <w:sz w:val="24"/>
            <w:szCs w:val="24"/>
          </w:rPr>
          <w:t xml:space="preserve"> </w:t>
        </w:r>
      </w:ins>
      <w:r w:rsidR="001D488A" w:rsidRPr="00F56D6A">
        <w:rPr>
          <w:rFonts w:ascii="Times New Roman" w:hAnsi="Times New Roman"/>
          <w:sz w:val="24"/>
          <w:szCs w:val="24"/>
        </w:rPr>
        <w:t>Steve Jobs</w:t>
      </w:r>
      <w:commentRangeStart w:id="40"/>
      <w:r w:rsidR="002A66F9" w:rsidRPr="00F56D6A">
        <w:rPr>
          <w:rStyle w:val="Znakapoznpodarou"/>
          <w:rFonts w:ascii="Times New Roman" w:hAnsi="Times New Roman"/>
          <w:sz w:val="24"/>
          <w:szCs w:val="24"/>
        </w:rPr>
        <w:footnoteReference w:id="1"/>
      </w:r>
      <w:commentRangeEnd w:id="40"/>
      <w:r w:rsidR="003106C6">
        <w:rPr>
          <w:rStyle w:val="Odkaznakoment"/>
        </w:rPr>
        <w:commentReference w:id="40"/>
      </w:r>
      <w:r w:rsidR="001D488A" w:rsidRPr="00F56D6A">
        <w:rPr>
          <w:rFonts w:ascii="Times New Roman" w:hAnsi="Times New Roman"/>
          <w:sz w:val="24"/>
          <w:szCs w:val="24"/>
        </w:rPr>
        <w:t>:</w:t>
      </w:r>
      <w:r w:rsidR="001D488A" w:rsidRPr="00F56D6A">
        <w:rPr>
          <w:rFonts w:ascii="Times New Roman" w:hAnsi="Times New Roman"/>
          <w:i/>
          <w:sz w:val="24"/>
          <w:szCs w:val="24"/>
        </w:rPr>
        <w:t xml:space="preserve"> </w:t>
      </w:r>
      <w:r w:rsidR="001D488A" w:rsidRPr="009967AB">
        <w:rPr>
          <w:rStyle w:val="Zdraznn"/>
          <w:rFonts w:ascii="Times New Roman" w:hAnsi="Times New Roman"/>
          <w:bCs/>
          <w:sz w:val="24"/>
          <w:szCs w:val="24"/>
          <w:rPrChange w:id="41" w:author="Petra" w:date="2014-09-07T19:54:00Z">
            <w:rPr>
              <w:rStyle w:val="Zdraznn"/>
              <w:rFonts w:ascii="Times New Roman" w:hAnsi="Times New Roman"/>
              <w:bCs/>
              <w:i w:val="0"/>
              <w:sz w:val="24"/>
              <w:szCs w:val="24"/>
            </w:rPr>
          </w:rPrChange>
        </w:rPr>
        <w:t>“Nemám zájem být nejbohatším člověkem na hřbitově</w:t>
      </w:r>
      <w:ins w:id="42" w:author="Petra" w:date="2014-09-07T19:54:00Z">
        <w:r w:rsidR="009967AB" w:rsidRPr="009967AB">
          <w:rPr>
            <w:rStyle w:val="Zdraznn"/>
            <w:rFonts w:ascii="Times New Roman" w:hAnsi="Times New Roman"/>
            <w:bCs/>
            <w:sz w:val="24"/>
            <w:szCs w:val="24"/>
            <w:rPrChange w:id="43" w:author="Petra" w:date="2014-09-07T19:54:00Z">
              <w:rPr>
                <w:rStyle w:val="Zdraznn"/>
                <w:rFonts w:ascii="Times New Roman" w:hAnsi="Times New Roman"/>
                <w:bCs/>
                <w:i w:val="0"/>
                <w:sz w:val="24"/>
                <w:szCs w:val="24"/>
              </w:rPr>
            </w:rPrChange>
          </w:rPr>
          <w:t xml:space="preserve"> [</w:t>
        </w:r>
      </w:ins>
      <w:r w:rsidR="001D488A" w:rsidRPr="009967AB">
        <w:rPr>
          <w:rStyle w:val="Zdraznn"/>
          <w:rFonts w:ascii="Times New Roman" w:hAnsi="Times New Roman"/>
          <w:bCs/>
          <w:sz w:val="24"/>
          <w:szCs w:val="24"/>
          <w:rPrChange w:id="44" w:author="Petra" w:date="2014-09-07T19:54:00Z">
            <w:rPr>
              <w:rStyle w:val="Zdraznn"/>
              <w:rFonts w:ascii="Times New Roman" w:hAnsi="Times New Roman"/>
              <w:bCs/>
              <w:i w:val="0"/>
              <w:sz w:val="24"/>
              <w:szCs w:val="24"/>
            </w:rPr>
          </w:rPrChange>
        </w:rPr>
        <w:t>…</w:t>
      </w:r>
      <w:ins w:id="45" w:author="Petra" w:date="2014-09-07T19:54:00Z">
        <w:r w:rsidR="009967AB" w:rsidRPr="009967AB">
          <w:rPr>
            <w:rStyle w:val="Zdraznn"/>
            <w:rFonts w:ascii="Times New Roman" w:hAnsi="Times New Roman"/>
            <w:bCs/>
            <w:sz w:val="24"/>
            <w:szCs w:val="24"/>
            <w:rPrChange w:id="46" w:author="Petra" w:date="2014-09-07T19:54:00Z">
              <w:rPr>
                <w:rStyle w:val="Zdraznn"/>
                <w:rFonts w:ascii="Times New Roman" w:hAnsi="Times New Roman"/>
                <w:bCs/>
                <w:i w:val="0"/>
                <w:sz w:val="24"/>
                <w:szCs w:val="24"/>
              </w:rPr>
            </w:rPrChange>
          </w:rPr>
          <w:t>]</w:t>
        </w:r>
      </w:ins>
      <w:r w:rsidR="001D488A" w:rsidRPr="009967AB">
        <w:rPr>
          <w:rStyle w:val="Zdraznn"/>
          <w:rFonts w:ascii="Times New Roman" w:hAnsi="Times New Roman"/>
          <w:bCs/>
          <w:sz w:val="24"/>
          <w:szCs w:val="24"/>
          <w:rPrChange w:id="47" w:author="Petra" w:date="2014-09-07T19:54:00Z">
            <w:rPr>
              <w:rStyle w:val="Zdraznn"/>
              <w:rFonts w:ascii="Times New Roman" w:hAnsi="Times New Roman"/>
              <w:bCs/>
              <w:i w:val="0"/>
              <w:sz w:val="24"/>
              <w:szCs w:val="24"/>
            </w:rPr>
          </w:rPrChange>
        </w:rPr>
        <w:t xml:space="preserve"> Chci v noci usínat s tím, že jsem udělal něco báječného</w:t>
      </w:r>
      <w:ins w:id="48" w:author="Petra" w:date="2014-09-07T19:54:00Z">
        <w:r w:rsidR="009967AB" w:rsidRPr="009967AB">
          <w:rPr>
            <w:rStyle w:val="Zdraznn"/>
            <w:rFonts w:ascii="Times New Roman" w:hAnsi="Times New Roman"/>
            <w:bCs/>
            <w:sz w:val="24"/>
            <w:szCs w:val="24"/>
            <w:rPrChange w:id="49" w:author="Petra" w:date="2014-09-07T19:54:00Z">
              <w:rPr>
                <w:rStyle w:val="Zdraznn"/>
                <w:rFonts w:ascii="Times New Roman" w:hAnsi="Times New Roman"/>
                <w:bCs/>
                <w:i w:val="0"/>
                <w:sz w:val="24"/>
                <w:szCs w:val="24"/>
              </w:rPr>
            </w:rPrChange>
          </w:rPr>
          <w:t xml:space="preserve"> [</w:t>
        </w:r>
      </w:ins>
      <w:r w:rsidR="001D488A" w:rsidRPr="009967AB">
        <w:rPr>
          <w:rStyle w:val="Zdraznn"/>
          <w:rFonts w:ascii="Times New Roman" w:hAnsi="Times New Roman"/>
          <w:bCs/>
          <w:sz w:val="24"/>
          <w:szCs w:val="24"/>
          <w:rPrChange w:id="50" w:author="Petra" w:date="2014-09-07T19:54:00Z">
            <w:rPr>
              <w:rStyle w:val="Zdraznn"/>
              <w:rFonts w:ascii="Times New Roman" w:hAnsi="Times New Roman"/>
              <w:bCs/>
              <w:i w:val="0"/>
              <w:sz w:val="24"/>
              <w:szCs w:val="24"/>
            </w:rPr>
          </w:rPrChange>
        </w:rPr>
        <w:t>…</w:t>
      </w:r>
      <w:ins w:id="51" w:author="Petra" w:date="2014-09-07T19:54:00Z">
        <w:r w:rsidR="009967AB" w:rsidRPr="009967AB">
          <w:rPr>
            <w:rStyle w:val="Zdraznn"/>
            <w:rFonts w:ascii="Times New Roman" w:hAnsi="Times New Roman"/>
            <w:bCs/>
            <w:sz w:val="24"/>
            <w:szCs w:val="24"/>
            <w:rPrChange w:id="52" w:author="Petra" w:date="2014-09-07T19:54:00Z">
              <w:rPr>
                <w:rStyle w:val="Zdraznn"/>
                <w:rFonts w:ascii="Times New Roman" w:hAnsi="Times New Roman"/>
                <w:bCs/>
                <w:i w:val="0"/>
                <w:sz w:val="24"/>
                <w:szCs w:val="24"/>
              </w:rPr>
            </w:rPrChange>
          </w:rPr>
          <w:t>]</w:t>
        </w:r>
      </w:ins>
      <w:r w:rsidR="001D488A" w:rsidRPr="009967AB">
        <w:rPr>
          <w:rStyle w:val="Zdraznn"/>
          <w:rFonts w:ascii="Times New Roman" w:hAnsi="Times New Roman"/>
          <w:bCs/>
          <w:sz w:val="24"/>
          <w:szCs w:val="24"/>
          <w:rPrChange w:id="53" w:author="Petra" w:date="2014-09-07T19:54:00Z">
            <w:rPr>
              <w:rStyle w:val="Zdraznn"/>
              <w:rFonts w:ascii="Times New Roman" w:hAnsi="Times New Roman"/>
              <w:bCs/>
              <w:i w:val="0"/>
              <w:sz w:val="24"/>
              <w:szCs w:val="24"/>
            </w:rPr>
          </w:rPrChange>
        </w:rPr>
        <w:t xml:space="preserve"> Na tom mi záleží.”</w:t>
      </w:r>
      <w:r w:rsidR="00F56D6A">
        <w:rPr>
          <w:rStyle w:val="Zdraznn"/>
          <w:rFonts w:ascii="Times New Roman" w:hAnsi="Times New Roman"/>
          <w:bCs/>
          <w:i w:val="0"/>
          <w:sz w:val="24"/>
          <w:szCs w:val="24"/>
        </w:rPr>
        <w:t xml:space="preserve"> </w:t>
      </w:r>
    </w:p>
    <w:p w14:paraId="256D1630" w14:textId="77777777" w:rsidR="00A51A71" w:rsidRDefault="001D488A" w:rsidP="00A51A71">
      <w:pPr>
        <w:spacing w:after="0"/>
        <w:jc w:val="both"/>
        <w:rPr>
          <w:ins w:id="54" w:author="Zuzana Kobíková" w:date="2014-09-05T07:46:00Z"/>
          <w:rFonts w:ascii="Times New Roman" w:hAnsi="Times New Roman"/>
          <w:b/>
          <w:sz w:val="24"/>
          <w:szCs w:val="24"/>
        </w:rPr>
      </w:pPr>
      <w:r w:rsidRPr="00F9126A">
        <w:rPr>
          <w:rFonts w:ascii="Times New Roman" w:hAnsi="Times New Roman"/>
          <w:sz w:val="24"/>
          <w:szCs w:val="24"/>
        </w:rPr>
        <w:t>Každý má své hranice a možnosti vnímání, díky kter</w:t>
      </w:r>
      <w:r w:rsidR="0012333E">
        <w:rPr>
          <w:rFonts w:ascii="Times New Roman" w:hAnsi="Times New Roman"/>
          <w:sz w:val="24"/>
          <w:szCs w:val="24"/>
        </w:rPr>
        <w:t>ým</w:t>
      </w:r>
      <w:r w:rsidRPr="00F9126A">
        <w:rPr>
          <w:rFonts w:ascii="Times New Roman" w:hAnsi="Times New Roman"/>
          <w:sz w:val="24"/>
          <w:szCs w:val="24"/>
        </w:rPr>
        <w:t xml:space="preserve"> pociťuje, nebo pociťovat chce, ono štěstí. </w:t>
      </w:r>
      <w:r w:rsidR="00744CF4" w:rsidRPr="00F9126A">
        <w:rPr>
          <w:rFonts w:ascii="Times New Roman" w:hAnsi="Times New Roman"/>
          <w:sz w:val="24"/>
          <w:szCs w:val="24"/>
        </w:rPr>
        <w:t xml:space="preserve">Co se ale </w:t>
      </w:r>
      <w:del w:id="55" w:author="Strike" w:date="2014-09-11T22:09:00Z">
        <w:r w:rsidR="00744CF4" w:rsidRPr="00F9126A" w:rsidDel="006945B3">
          <w:rPr>
            <w:rFonts w:ascii="Times New Roman" w:hAnsi="Times New Roman"/>
            <w:sz w:val="24"/>
            <w:szCs w:val="24"/>
          </w:rPr>
          <w:delText>mé osoby</w:delText>
        </w:r>
      </w:del>
      <w:ins w:id="56" w:author="Strike" w:date="2014-09-11T22:09:00Z">
        <w:r w:rsidR="006945B3">
          <w:rPr>
            <w:rFonts w:ascii="Times New Roman" w:hAnsi="Times New Roman"/>
            <w:sz w:val="24"/>
            <w:szCs w:val="24"/>
          </w:rPr>
          <w:t>mě</w:t>
        </w:r>
      </w:ins>
      <w:r w:rsidR="00744CF4" w:rsidRPr="00F9126A">
        <w:rPr>
          <w:rFonts w:ascii="Times New Roman" w:hAnsi="Times New Roman"/>
          <w:sz w:val="24"/>
          <w:szCs w:val="24"/>
        </w:rPr>
        <w:t xml:space="preserve"> týče, už mi</w:t>
      </w:r>
      <w:r w:rsidRPr="00F9126A">
        <w:rPr>
          <w:rFonts w:ascii="Times New Roman" w:hAnsi="Times New Roman"/>
          <w:sz w:val="24"/>
          <w:szCs w:val="24"/>
        </w:rPr>
        <w:t xml:space="preserve"> nestačil </w:t>
      </w:r>
      <w:del w:id="57" w:author="Strike" w:date="2014-09-11T22:09:00Z">
        <w:r w:rsidRPr="00F9126A" w:rsidDel="006945B3">
          <w:rPr>
            <w:rFonts w:ascii="Times New Roman" w:hAnsi="Times New Roman"/>
            <w:sz w:val="24"/>
            <w:szCs w:val="24"/>
          </w:rPr>
          <w:delText xml:space="preserve">můj </w:delText>
        </w:r>
      </w:del>
      <w:r w:rsidRPr="00F9126A">
        <w:rPr>
          <w:rFonts w:ascii="Times New Roman" w:hAnsi="Times New Roman"/>
          <w:sz w:val="24"/>
          <w:szCs w:val="24"/>
        </w:rPr>
        <w:t xml:space="preserve">stereotypní </w:t>
      </w:r>
      <w:del w:id="58" w:author="Strike" w:date="2014-09-11T22:09:00Z">
        <w:r w:rsidRPr="00F9126A" w:rsidDel="006945B3">
          <w:rPr>
            <w:rFonts w:ascii="Times New Roman" w:hAnsi="Times New Roman"/>
            <w:sz w:val="24"/>
            <w:szCs w:val="24"/>
          </w:rPr>
          <w:delText xml:space="preserve">uzavřený </w:delText>
        </w:r>
      </w:del>
      <w:r w:rsidRPr="00F9126A">
        <w:rPr>
          <w:rFonts w:ascii="Times New Roman" w:hAnsi="Times New Roman"/>
          <w:sz w:val="24"/>
          <w:szCs w:val="24"/>
        </w:rPr>
        <w:t xml:space="preserve">život, ve stále se dokola otáčejícím kruhu </w:t>
      </w:r>
      <w:r w:rsidR="0000305F">
        <w:rPr>
          <w:rFonts w:ascii="Times New Roman" w:hAnsi="Times New Roman"/>
          <w:sz w:val="24"/>
          <w:szCs w:val="24"/>
        </w:rPr>
        <w:t>každo</w:t>
      </w:r>
      <w:r w:rsidRPr="00F9126A">
        <w:rPr>
          <w:rFonts w:ascii="Times New Roman" w:hAnsi="Times New Roman"/>
          <w:sz w:val="24"/>
          <w:szCs w:val="24"/>
        </w:rPr>
        <w:t>denního organizování technických podkladů stavby, plateb účtů a</w:t>
      </w:r>
      <w:r w:rsidR="00F13E32">
        <w:rPr>
          <w:rFonts w:ascii="Times New Roman" w:hAnsi="Times New Roman"/>
          <w:sz w:val="24"/>
          <w:szCs w:val="24"/>
        </w:rPr>
        <w:t xml:space="preserve"> </w:t>
      </w:r>
      <w:r w:rsidR="00EE68FB" w:rsidRPr="00F9126A">
        <w:rPr>
          <w:rFonts w:ascii="Times New Roman" w:hAnsi="Times New Roman"/>
          <w:sz w:val="24"/>
          <w:szCs w:val="24"/>
        </w:rPr>
        <w:t xml:space="preserve">řešení rodinných rozkolů. Ne, že bych si ho nevážila, </w:t>
      </w:r>
      <w:r w:rsidR="0000305F">
        <w:rPr>
          <w:rFonts w:ascii="Times New Roman" w:hAnsi="Times New Roman"/>
          <w:sz w:val="24"/>
          <w:szCs w:val="24"/>
        </w:rPr>
        <w:t xml:space="preserve">neměla jsem se nejhůř, </w:t>
      </w:r>
      <w:r w:rsidR="00EE68FB" w:rsidRPr="00F9126A">
        <w:rPr>
          <w:rFonts w:ascii="Times New Roman" w:hAnsi="Times New Roman"/>
          <w:sz w:val="24"/>
          <w:szCs w:val="24"/>
        </w:rPr>
        <w:t>ale potřebovala jsem nějaký</w:t>
      </w:r>
      <w:ins w:id="59" w:author="Strike" w:date="2014-09-11T22:05:00Z">
        <w:r w:rsidR="006945B3">
          <w:rPr>
            <w:rFonts w:ascii="Times New Roman" w:hAnsi="Times New Roman"/>
            <w:sz w:val="24"/>
            <w:szCs w:val="24"/>
          </w:rPr>
          <w:t xml:space="preserve"> nový</w:t>
        </w:r>
      </w:ins>
      <w:r w:rsidR="00EE68FB" w:rsidRPr="00F9126A">
        <w:rPr>
          <w:rFonts w:ascii="Times New Roman" w:hAnsi="Times New Roman"/>
          <w:sz w:val="24"/>
          <w:szCs w:val="24"/>
        </w:rPr>
        <w:t xml:space="preserve"> impulz</w:t>
      </w:r>
      <w:ins w:id="60" w:author="Strike" w:date="2014-09-11T22:05:00Z">
        <w:r w:rsidR="006945B3">
          <w:rPr>
            <w:rFonts w:ascii="Times New Roman" w:hAnsi="Times New Roman"/>
            <w:sz w:val="24"/>
            <w:szCs w:val="24"/>
          </w:rPr>
          <w:t xml:space="preserve"> do </w:t>
        </w:r>
      </w:ins>
      <w:del w:id="61" w:author="Strike" w:date="2014-09-11T22:05:00Z">
        <w:r w:rsidR="00EE68FB" w:rsidRPr="00F9126A" w:rsidDel="006945B3">
          <w:rPr>
            <w:rFonts w:ascii="Times New Roman" w:hAnsi="Times New Roman"/>
            <w:sz w:val="24"/>
            <w:szCs w:val="24"/>
          </w:rPr>
          <w:delText xml:space="preserve">, který </w:delText>
        </w:r>
        <w:r w:rsidR="009520AC" w:rsidDel="006945B3">
          <w:rPr>
            <w:rFonts w:ascii="Times New Roman" w:hAnsi="Times New Roman"/>
            <w:sz w:val="24"/>
            <w:szCs w:val="24"/>
          </w:rPr>
          <w:delText xml:space="preserve">by </w:delText>
        </w:r>
        <w:r w:rsidR="00EE68FB" w:rsidRPr="00F9126A" w:rsidDel="006945B3">
          <w:rPr>
            <w:rFonts w:ascii="Times New Roman" w:hAnsi="Times New Roman"/>
            <w:sz w:val="24"/>
            <w:szCs w:val="24"/>
          </w:rPr>
          <w:delText>mi připom</w:delText>
        </w:r>
      </w:del>
      <w:ins w:id="62" w:author="Zuzana Kobíková" w:date="2014-09-05T07:46:00Z">
        <w:del w:id="63" w:author="Strike" w:date="2014-09-11T22:05:00Z">
          <w:r w:rsidR="00A51A71" w:rsidDel="006945B3">
            <w:rPr>
              <w:rFonts w:ascii="Times New Roman" w:hAnsi="Times New Roman"/>
              <w:sz w:val="24"/>
              <w:szCs w:val="24"/>
            </w:rPr>
            <w:delText>n</w:delText>
          </w:r>
        </w:del>
      </w:ins>
      <w:del w:id="64" w:author="Strike" w:date="2014-09-11T22:05:00Z">
        <w:r w:rsidR="009520AC" w:rsidDel="006945B3">
          <w:rPr>
            <w:rFonts w:ascii="Times New Roman" w:hAnsi="Times New Roman"/>
            <w:sz w:val="24"/>
            <w:szCs w:val="24"/>
          </w:rPr>
          <w:delText>ěl</w:delText>
        </w:r>
        <w:r w:rsidR="00EE68FB" w:rsidRPr="00F9126A" w:rsidDel="006945B3">
          <w:rPr>
            <w:rFonts w:ascii="Times New Roman" w:hAnsi="Times New Roman"/>
            <w:sz w:val="24"/>
            <w:szCs w:val="24"/>
          </w:rPr>
          <w:delText xml:space="preserve"> směr mého</w:delText>
        </w:r>
      </w:del>
      <w:r w:rsidR="00EE68FB" w:rsidRPr="00F9126A">
        <w:rPr>
          <w:rFonts w:ascii="Times New Roman" w:hAnsi="Times New Roman"/>
          <w:sz w:val="24"/>
          <w:szCs w:val="24"/>
        </w:rPr>
        <w:t xml:space="preserve"> života</w:t>
      </w:r>
      <w:ins w:id="65" w:author="Strike" w:date="2014-09-11T22:05:00Z">
        <w:r w:rsidR="006945B3">
          <w:rPr>
            <w:rFonts w:ascii="Times New Roman" w:hAnsi="Times New Roman"/>
            <w:sz w:val="24"/>
            <w:szCs w:val="24"/>
          </w:rPr>
          <w:t>.</w:t>
        </w:r>
      </w:ins>
      <w:r w:rsidR="00EE68FB" w:rsidRPr="00F9126A">
        <w:rPr>
          <w:rFonts w:ascii="Times New Roman" w:hAnsi="Times New Roman"/>
          <w:sz w:val="24"/>
          <w:szCs w:val="24"/>
        </w:rPr>
        <w:t xml:space="preserve"> </w:t>
      </w:r>
      <w:del w:id="66" w:author="Strike" w:date="2014-09-11T22:05:00Z">
        <w:r w:rsidR="00EE68FB" w:rsidRPr="00F9126A" w:rsidDel="006945B3">
          <w:rPr>
            <w:rFonts w:ascii="Times New Roman" w:hAnsi="Times New Roman"/>
            <w:sz w:val="24"/>
            <w:szCs w:val="24"/>
          </w:rPr>
          <w:delText>a jeho smysl</w:delText>
        </w:r>
        <w:r w:rsidR="00F13E32" w:rsidDel="006945B3">
          <w:rPr>
            <w:rFonts w:ascii="Times New Roman" w:hAnsi="Times New Roman"/>
            <w:sz w:val="24"/>
            <w:szCs w:val="24"/>
          </w:rPr>
          <w:delText>u</w:delText>
        </w:r>
        <w:r w:rsidR="00EE68FB" w:rsidRPr="0055358C" w:rsidDel="006945B3">
          <w:rPr>
            <w:rFonts w:ascii="Times New Roman" w:hAnsi="Times New Roman"/>
            <w:b/>
            <w:sz w:val="24"/>
            <w:szCs w:val="24"/>
            <w:rPrChange w:id="67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. </w:delText>
        </w:r>
      </w:del>
    </w:p>
    <w:p w14:paraId="64F8E409" w14:textId="77777777" w:rsidR="0078733A" w:rsidRPr="0055358C" w:rsidRDefault="00EE68FB" w:rsidP="00A51A71">
      <w:pPr>
        <w:spacing w:after="0"/>
        <w:jc w:val="both"/>
        <w:rPr>
          <w:rFonts w:ascii="Times New Roman" w:hAnsi="Times New Roman"/>
          <w:b/>
          <w:sz w:val="24"/>
          <w:szCs w:val="24"/>
          <w:rPrChange w:id="68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</w:pPr>
      <w:r w:rsidRPr="0055358C">
        <w:rPr>
          <w:rFonts w:ascii="Times New Roman" w:hAnsi="Times New Roman"/>
          <w:b/>
          <w:sz w:val="24"/>
          <w:szCs w:val="24"/>
          <w:rPrChange w:id="69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A tak jsem se po zralé úvaze</w:t>
      </w:r>
      <w:r w:rsidR="0000305F" w:rsidRPr="0055358C">
        <w:rPr>
          <w:rFonts w:ascii="Times New Roman" w:hAnsi="Times New Roman"/>
          <w:b/>
          <w:sz w:val="24"/>
          <w:szCs w:val="24"/>
          <w:rPrChange w:id="70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Pr="0055358C">
        <w:rPr>
          <w:rFonts w:ascii="Times New Roman" w:hAnsi="Times New Roman"/>
          <w:b/>
          <w:sz w:val="24"/>
          <w:szCs w:val="24"/>
          <w:rPrChange w:id="71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744CF4" w:rsidRPr="0055358C">
        <w:rPr>
          <w:rFonts w:ascii="Times New Roman" w:hAnsi="Times New Roman"/>
          <w:b/>
          <w:sz w:val="24"/>
          <w:szCs w:val="24"/>
          <w:rPrChange w:id="72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na sebe </w:t>
      </w:r>
      <w:r w:rsidRPr="0055358C">
        <w:rPr>
          <w:rFonts w:ascii="Times New Roman" w:hAnsi="Times New Roman"/>
          <w:b/>
          <w:sz w:val="24"/>
          <w:szCs w:val="24"/>
          <w:rPrChange w:id="73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vyrovnaně </w:t>
      </w:r>
      <w:r w:rsidR="00744CF4" w:rsidRPr="0055358C">
        <w:rPr>
          <w:rFonts w:ascii="Times New Roman" w:hAnsi="Times New Roman"/>
          <w:b/>
          <w:sz w:val="24"/>
          <w:szCs w:val="24"/>
          <w:rPrChange w:id="74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působících,</w:t>
      </w:r>
      <w:r w:rsidRPr="0055358C">
        <w:rPr>
          <w:rFonts w:ascii="Times New Roman" w:hAnsi="Times New Roman"/>
          <w:b/>
          <w:sz w:val="24"/>
          <w:szCs w:val="24"/>
          <w:rPrChange w:id="75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pečlivě vyhodnocených kritérií, založených na zdravém rozumu a spontánního pocitu sympatie rozhodla, že se </w:t>
      </w:r>
      <w:r w:rsidRPr="0055358C">
        <w:rPr>
          <w:rFonts w:ascii="Times New Roman" w:hAnsi="Times New Roman"/>
          <w:b/>
          <w:sz w:val="24"/>
          <w:szCs w:val="24"/>
          <w:rPrChange w:id="76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lastRenderedPageBreak/>
        <w:t xml:space="preserve">budu bavit. Taková zábava, dává totiž smysl naprosto všemu. Je to takový „vyšší level“ pocitu štěstí, a to jednoduše proto, že </w:t>
      </w:r>
      <w:r w:rsidR="00744CF4" w:rsidRPr="0055358C">
        <w:rPr>
          <w:rFonts w:ascii="Times New Roman" w:hAnsi="Times New Roman"/>
          <w:b/>
          <w:sz w:val="24"/>
          <w:szCs w:val="24"/>
          <w:rPrChange w:id="77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schopnost „bavit se“</w:t>
      </w:r>
      <w:r w:rsidRPr="0055358C">
        <w:rPr>
          <w:rFonts w:ascii="Times New Roman" w:hAnsi="Times New Roman"/>
          <w:b/>
          <w:sz w:val="24"/>
          <w:szCs w:val="24"/>
          <w:rPrChange w:id="78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je </w:t>
      </w:r>
      <w:r w:rsidR="00F605BE" w:rsidRPr="0055358C">
        <w:rPr>
          <w:rFonts w:ascii="Times New Roman" w:hAnsi="Times New Roman"/>
          <w:b/>
          <w:sz w:val="24"/>
          <w:szCs w:val="24"/>
          <w:rPrChange w:id="79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důsledek pocitu štěstí. Když jsme</w:t>
      </w:r>
      <w:r w:rsidRPr="0055358C">
        <w:rPr>
          <w:rFonts w:ascii="Times New Roman" w:hAnsi="Times New Roman"/>
          <w:b/>
          <w:sz w:val="24"/>
          <w:szCs w:val="24"/>
          <w:rPrChange w:id="80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šťastní, baví </w:t>
      </w:r>
      <w:r w:rsidR="00F605BE" w:rsidRPr="0055358C">
        <w:rPr>
          <w:rFonts w:ascii="Times New Roman" w:hAnsi="Times New Roman"/>
          <w:b/>
          <w:sz w:val="24"/>
          <w:szCs w:val="24"/>
          <w:rPrChange w:id="81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nás</w:t>
      </w:r>
      <w:r w:rsidRPr="0055358C">
        <w:rPr>
          <w:rFonts w:ascii="Times New Roman" w:hAnsi="Times New Roman"/>
          <w:b/>
          <w:sz w:val="24"/>
          <w:szCs w:val="24"/>
          <w:rPrChange w:id="82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téměř vše.</w:t>
      </w:r>
      <w:r w:rsidR="00F605BE" w:rsidRPr="0055358C">
        <w:rPr>
          <w:rFonts w:ascii="Times New Roman" w:hAnsi="Times New Roman"/>
          <w:b/>
          <w:sz w:val="24"/>
          <w:szCs w:val="24"/>
          <w:rPrChange w:id="83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I to, co nás dřív</w:t>
      </w:r>
      <w:r w:rsidR="00744CF4" w:rsidRPr="0055358C">
        <w:rPr>
          <w:rFonts w:ascii="Times New Roman" w:hAnsi="Times New Roman"/>
          <w:b/>
          <w:sz w:val="24"/>
          <w:szCs w:val="24"/>
          <w:rPrChange w:id="84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e</w:t>
      </w:r>
      <w:r w:rsidR="00F605BE" w:rsidRPr="0055358C">
        <w:rPr>
          <w:rFonts w:ascii="Times New Roman" w:hAnsi="Times New Roman"/>
          <w:b/>
          <w:sz w:val="24"/>
          <w:szCs w:val="24"/>
          <w:rPrChange w:id="85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nebavilo</w:t>
      </w:r>
      <w:r w:rsidR="00E63796" w:rsidRPr="0055358C">
        <w:rPr>
          <w:rFonts w:ascii="Times New Roman" w:hAnsi="Times New Roman"/>
          <w:b/>
          <w:sz w:val="24"/>
          <w:szCs w:val="24"/>
          <w:rPrChange w:id="86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.</w:t>
      </w:r>
      <w:del w:id="87" w:author="Strike" w:date="2014-09-11T22:26:00Z">
        <w:r w:rsidR="00F81F95" w:rsidRPr="0055358C" w:rsidDel="00FB04C4">
          <w:rPr>
            <w:rFonts w:ascii="Times New Roman" w:hAnsi="Times New Roman"/>
            <w:b/>
            <w:sz w:val="24"/>
            <w:szCs w:val="24"/>
            <w:rPrChange w:id="88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</w:delText>
        </w:r>
        <w:commentRangeStart w:id="89"/>
        <w:r w:rsidR="00E63796" w:rsidRPr="0055358C" w:rsidDel="00FB04C4">
          <w:rPr>
            <w:rFonts w:ascii="Times New Roman" w:hAnsi="Times New Roman"/>
            <w:b/>
            <w:sz w:val="24"/>
            <w:szCs w:val="24"/>
            <w:rPrChange w:id="90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>A</w:delText>
        </w:r>
        <w:r w:rsidR="00744CF4" w:rsidRPr="0055358C" w:rsidDel="00FB04C4">
          <w:rPr>
            <w:rFonts w:ascii="Times New Roman" w:hAnsi="Times New Roman"/>
            <w:b/>
            <w:sz w:val="24"/>
            <w:szCs w:val="24"/>
            <w:rPrChange w:id="91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to</w:delText>
        </w:r>
        <w:r w:rsidR="00E63796" w:rsidRPr="0055358C" w:rsidDel="00FB04C4">
          <w:rPr>
            <w:rFonts w:ascii="Times New Roman" w:hAnsi="Times New Roman"/>
            <w:b/>
            <w:sz w:val="24"/>
            <w:szCs w:val="24"/>
            <w:rPrChange w:id="92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>,</w:delText>
        </w:r>
        <w:r w:rsidR="00744CF4" w:rsidRPr="0055358C" w:rsidDel="00FB04C4">
          <w:rPr>
            <w:rFonts w:ascii="Times New Roman" w:hAnsi="Times New Roman"/>
            <w:b/>
            <w:sz w:val="24"/>
            <w:szCs w:val="24"/>
            <w:rPrChange w:id="93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co nás i přes veškerou grandiózně</w:delText>
        </w:r>
        <w:r w:rsidR="0078733A" w:rsidRPr="0055358C" w:rsidDel="00FB04C4">
          <w:rPr>
            <w:rFonts w:ascii="Times New Roman" w:hAnsi="Times New Roman"/>
            <w:b/>
            <w:sz w:val="24"/>
            <w:szCs w:val="24"/>
            <w:rPrChange w:id="94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naladěnou energii </w:delText>
        </w:r>
        <w:r w:rsidR="00F605BE" w:rsidRPr="0055358C" w:rsidDel="00FB04C4">
          <w:rPr>
            <w:rFonts w:ascii="Times New Roman" w:hAnsi="Times New Roman"/>
            <w:b/>
            <w:sz w:val="24"/>
            <w:szCs w:val="24"/>
            <w:rPrChange w:id="95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obtěžuje, a víme, že to nikdy </w:delText>
        </w:r>
        <w:r w:rsidR="00744CF4" w:rsidRPr="0055358C" w:rsidDel="00FB04C4">
          <w:rPr>
            <w:rFonts w:ascii="Times New Roman" w:hAnsi="Times New Roman"/>
            <w:b/>
            <w:sz w:val="24"/>
            <w:szCs w:val="24"/>
            <w:rPrChange w:id="96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>v pozitivním slova smyslu</w:delText>
        </w:r>
        <w:r w:rsidR="00F605BE" w:rsidRPr="0055358C" w:rsidDel="00FB04C4">
          <w:rPr>
            <w:rFonts w:ascii="Times New Roman" w:hAnsi="Times New Roman"/>
            <w:b/>
            <w:sz w:val="24"/>
            <w:szCs w:val="24"/>
            <w:rPrChange w:id="97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nepřijmeme, jednoduše vytěsníme z života úplně. Pak nám nezb</w:delText>
        </w:r>
        <w:r w:rsidR="00B23D6A" w:rsidRPr="0055358C" w:rsidDel="00FB04C4">
          <w:rPr>
            <w:rFonts w:ascii="Times New Roman" w:hAnsi="Times New Roman"/>
            <w:b/>
            <w:sz w:val="24"/>
            <w:szCs w:val="24"/>
            <w:rPrChange w:id="98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>u</w:delText>
        </w:r>
        <w:r w:rsidR="00F605BE" w:rsidRPr="0055358C" w:rsidDel="00FB04C4">
          <w:rPr>
            <w:rFonts w:ascii="Times New Roman" w:hAnsi="Times New Roman"/>
            <w:b/>
            <w:sz w:val="24"/>
            <w:szCs w:val="24"/>
            <w:rPrChange w:id="99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>de nic jiného, než radost, kterou eventuálně můžeme při troše rozmarné nálady předat i někomu jinému. Třeba svým dětem.</w:delText>
        </w:r>
      </w:del>
      <w:r w:rsidR="00F605BE" w:rsidRPr="0055358C">
        <w:rPr>
          <w:rFonts w:ascii="Times New Roman" w:hAnsi="Times New Roman"/>
          <w:b/>
          <w:sz w:val="24"/>
          <w:szCs w:val="24"/>
          <w:rPrChange w:id="100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commentRangeEnd w:id="89"/>
      <w:r w:rsidR="00FB04C4">
        <w:rPr>
          <w:rStyle w:val="Odkaznakoment"/>
        </w:rPr>
        <w:commentReference w:id="89"/>
      </w:r>
    </w:p>
    <w:p w14:paraId="3B511ABE" w14:textId="77777777" w:rsidR="0078733A" w:rsidRDefault="0078733A" w:rsidP="00D20A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7BACF6" w14:textId="77777777" w:rsidR="0078733A" w:rsidRPr="0055358C" w:rsidRDefault="0078733A" w:rsidP="00D20A77">
      <w:pPr>
        <w:spacing w:after="0"/>
        <w:jc w:val="both"/>
        <w:rPr>
          <w:rFonts w:ascii="Times New Roman" w:hAnsi="Times New Roman"/>
          <w:b/>
          <w:sz w:val="24"/>
          <w:szCs w:val="24"/>
          <w:rPrChange w:id="10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" w:hAnsi="Times New Roman"/>
          <w:sz w:val="24"/>
          <w:szCs w:val="24"/>
        </w:rPr>
        <w:tab/>
      </w:r>
      <w:r w:rsidR="00F605BE" w:rsidRPr="0055358C">
        <w:rPr>
          <w:rFonts w:ascii="Times New Roman" w:hAnsi="Times New Roman"/>
          <w:b/>
          <w:sz w:val="24"/>
          <w:szCs w:val="24"/>
          <w:rPrChange w:id="102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Zábava je zkrátka pro mne </w:t>
      </w:r>
      <w:del w:id="103" w:author="Strike" w:date="2014-09-11T22:28:00Z">
        <w:r w:rsidR="00F605BE" w:rsidRPr="0055358C" w:rsidDel="00FB04C4">
          <w:rPr>
            <w:rFonts w:ascii="Times New Roman" w:hAnsi="Times New Roman"/>
            <w:b/>
            <w:sz w:val="24"/>
            <w:szCs w:val="24"/>
            <w:rPrChange w:id="104" w:author="Zuzana" w:date="2014-05-27T07:33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od jistého bodu zlomu </w:delText>
        </w:r>
      </w:del>
      <w:r w:rsidR="00F605BE" w:rsidRPr="0055358C">
        <w:rPr>
          <w:rFonts w:ascii="Times New Roman" w:hAnsi="Times New Roman"/>
          <w:b/>
          <w:sz w:val="24"/>
          <w:szCs w:val="24"/>
          <w:rPrChange w:id="105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alfou omegou, a abych jí lépe rozuměla</w:t>
      </w:r>
      <w:r w:rsidRPr="0055358C">
        <w:rPr>
          <w:rFonts w:ascii="Times New Roman" w:hAnsi="Times New Roman"/>
          <w:b/>
          <w:sz w:val="24"/>
          <w:szCs w:val="24"/>
          <w:rPrChange w:id="106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F605BE" w:rsidRPr="0055358C">
        <w:rPr>
          <w:rFonts w:ascii="Times New Roman" w:hAnsi="Times New Roman"/>
          <w:b/>
          <w:sz w:val="24"/>
          <w:szCs w:val="24"/>
          <w:rPrChange w:id="107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 a také ji </w:t>
      </w:r>
      <w:r w:rsidR="0012333E" w:rsidRPr="0055358C">
        <w:rPr>
          <w:rFonts w:ascii="Times New Roman" w:hAnsi="Times New Roman"/>
          <w:b/>
          <w:sz w:val="24"/>
          <w:szCs w:val="24"/>
          <w:rPrChange w:id="108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byla schopna </w:t>
      </w:r>
      <w:r w:rsidR="00F605BE" w:rsidRPr="0055358C">
        <w:rPr>
          <w:rFonts w:ascii="Times New Roman" w:hAnsi="Times New Roman"/>
          <w:b/>
          <w:sz w:val="24"/>
          <w:szCs w:val="24"/>
          <w:rPrChange w:id="109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lépe </w:t>
      </w:r>
      <w:r w:rsidR="0012333E" w:rsidRPr="0055358C">
        <w:rPr>
          <w:rFonts w:ascii="Times New Roman" w:hAnsi="Times New Roman"/>
          <w:b/>
          <w:sz w:val="24"/>
          <w:szCs w:val="24"/>
          <w:rPrChange w:id="110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vnímat a uplatnit</w:t>
      </w:r>
      <w:r w:rsidR="00F605BE" w:rsidRPr="0055358C">
        <w:rPr>
          <w:rFonts w:ascii="Times New Roman" w:hAnsi="Times New Roman"/>
          <w:b/>
          <w:sz w:val="24"/>
          <w:szCs w:val="24"/>
          <w:rPrChange w:id="111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, rozhodla jsem se pro studium Teorie interaktivních médií vedenou pod záštitou Masarykovy univerzity v Brně. </w:t>
      </w:r>
      <w:r w:rsidR="00C573A8" w:rsidRPr="0055358C">
        <w:rPr>
          <w:rFonts w:ascii="Times New Roman" w:hAnsi="Times New Roman"/>
          <w:b/>
          <w:sz w:val="24"/>
          <w:szCs w:val="24"/>
          <w:rPrChange w:id="112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Tento obor </w:t>
      </w:r>
      <w:r w:rsidR="00B23D6A" w:rsidRPr="0055358C">
        <w:rPr>
          <w:rFonts w:ascii="Times New Roman" w:hAnsi="Times New Roman"/>
          <w:b/>
          <w:sz w:val="24"/>
          <w:szCs w:val="24"/>
          <w:rPrChange w:id="113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 xml:space="preserve">v sobě </w:t>
      </w:r>
      <w:r w:rsidR="00C573A8" w:rsidRPr="0055358C">
        <w:rPr>
          <w:rFonts w:ascii="Times New Roman" w:hAnsi="Times New Roman"/>
          <w:b/>
          <w:sz w:val="24"/>
          <w:szCs w:val="24"/>
          <w:rPrChange w:id="114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pro mne skýtá dvě hlavní charakteristiky, které jsou pro dosažení mé zábavy klíčové. Za prvé, mi pomáhá se v</w:t>
      </w:r>
      <w:r w:rsidR="00644111" w:rsidRPr="0055358C">
        <w:rPr>
          <w:rFonts w:ascii="Times New Roman" w:hAnsi="Times New Roman"/>
          <w:b/>
          <w:sz w:val="24"/>
          <w:szCs w:val="24"/>
          <w:rPrChange w:id="115" w:author="Zuzana" w:date="2014-05-27T07:33:00Z">
            <w:rPr>
              <w:rFonts w:ascii="Times New Roman" w:hAnsi="Times New Roman"/>
              <w:sz w:val="24"/>
              <w:szCs w:val="24"/>
            </w:rPr>
          </w:rPrChange>
        </w:rPr>
        <w:t> prostředcích zábavy jako takové orientovat.</w:t>
      </w:r>
      <w:r w:rsidR="00644111" w:rsidRPr="00F9126A">
        <w:rPr>
          <w:rFonts w:ascii="Times New Roman" w:hAnsi="Times New Roman"/>
          <w:sz w:val="24"/>
          <w:szCs w:val="24"/>
        </w:rPr>
        <w:t xml:space="preserve"> A to do takové míry, že znám podrobnosti zákoutí médií od nástroje abakus, kterým si lidé usnadňovali počítaní </w:t>
      </w:r>
      <w:r w:rsidR="0012333E">
        <w:rPr>
          <w:rFonts w:ascii="Times New Roman" w:hAnsi="Times New Roman"/>
          <w:sz w:val="24"/>
          <w:szCs w:val="24"/>
        </w:rPr>
        <w:t xml:space="preserve">před </w:t>
      </w:r>
      <w:r w:rsidR="00644111" w:rsidRPr="00F9126A">
        <w:rPr>
          <w:rFonts w:ascii="Times New Roman" w:hAnsi="Times New Roman"/>
          <w:sz w:val="24"/>
          <w:szCs w:val="24"/>
        </w:rPr>
        <w:t xml:space="preserve">více než pěti tisíci lety, přes </w:t>
      </w:r>
      <w:r w:rsidR="001042AC">
        <w:rPr>
          <w:rFonts w:ascii="Times New Roman" w:hAnsi="Times New Roman"/>
          <w:sz w:val="24"/>
          <w:szCs w:val="24"/>
        </w:rPr>
        <w:t xml:space="preserve">první osobní počítač IBM PC 5150 s procesorem Intel 8088, který odstartoval výrobu počítačů pro domácí využití, </w:t>
      </w:r>
      <w:r w:rsidR="001F7260" w:rsidRPr="00F9126A">
        <w:rPr>
          <w:rFonts w:ascii="Times New Roman" w:hAnsi="Times New Roman"/>
          <w:sz w:val="24"/>
          <w:szCs w:val="24"/>
        </w:rPr>
        <w:t>po</w:t>
      </w:r>
      <w:r w:rsidR="00A142B1">
        <w:rPr>
          <w:rFonts w:ascii="Times New Roman" w:hAnsi="Times New Roman"/>
          <w:sz w:val="24"/>
          <w:szCs w:val="24"/>
        </w:rPr>
        <w:t xml:space="preserve"> novodobé instalace </w:t>
      </w:r>
      <w:r w:rsidR="008A024C">
        <w:rPr>
          <w:rFonts w:ascii="Times New Roman" w:hAnsi="Times New Roman"/>
          <w:sz w:val="24"/>
          <w:szCs w:val="24"/>
        </w:rPr>
        <w:t xml:space="preserve">vytvářející fiktivní realitu, </w:t>
      </w:r>
      <w:r w:rsidR="00A142B1">
        <w:rPr>
          <w:rFonts w:ascii="Times New Roman" w:hAnsi="Times New Roman"/>
          <w:sz w:val="24"/>
          <w:szCs w:val="24"/>
        </w:rPr>
        <w:t>proje</w:t>
      </w:r>
      <w:r w:rsidR="008A024C">
        <w:rPr>
          <w:rFonts w:ascii="Times New Roman" w:hAnsi="Times New Roman"/>
          <w:sz w:val="24"/>
          <w:szCs w:val="24"/>
        </w:rPr>
        <w:t>ktované prostřednictvím skutečných veřejných ploch.</w:t>
      </w:r>
      <w:del w:id="116" w:author="Strike" w:date="2014-09-11T22:41:00Z">
        <w:r w:rsidR="008A024C" w:rsidDel="008C1096">
          <w:rPr>
            <w:rFonts w:ascii="Times New Roman" w:hAnsi="Times New Roman"/>
            <w:sz w:val="24"/>
            <w:szCs w:val="24"/>
          </w:rPr>
          <w:delText xml:space="preserve"> </w:delText>
        </w:r>
        <w:r w:rsidR="001F7260" w:rsidRPr="00F9126A" w:rsidDel="008C1096">
          <w:rPr>
            <w:rFonts w:ascii="Times New Roman" w:hAnsi="Times New Roman"/>
            <w:sz w:val="24"/>
            <w:szCs w:val="24"/>
          </w:rPr>
          <w:delText>Koho z nás by nezajímaly „vychytávky“ jako jsou i</w:delText>
        </w:r>
        <w:r w:rsidR="008A024C" w:rsidDel="008C1096">
          <w:rPr>
            <w:rFonts w:ascii="Times New Roman" w:hAnsi="Times New Roman"/>
            <w:sz w:val="24"/>
            <w:szCs w:val="24"/>
          </w:rPr>
          <w:delText>Pad Air</w:delText>
        </w:r>
        <w:r w:rsidR="001F7260" w:rsidRPr="00F9126A" w:rsidDel="008C1096">
          <w:rPr>
            <w:rFonts w:ascii="Times New Roman" w:hAnsi="Times New Roman"/>
            <w:sz w:val="24"/>
            <w:szCs w:val="24"/>
          </w:rPr>
          <w:delText xml:space="preserve">, </w:delText>
        </w:r>
        <w:r w:rsidR="008A024C" w:rsidDel="008C1096">
          <w:rPr>
            <w:rFonts w:ascii="Times New Roman" w:hAnsi="Times New Roman"/>
            <w:sz w:val="24"/>
            <w:szCs w:val="24"/>
          </w:rPr>
          <w:delText xml:space="preserve">virtuální headset, nebo </w:delText>
        </w:r>
        <w:r w:rsidR="001A4B81" w:rsidDel="008C1096">
          <w:rPr>
            <w:rFonts w:ascii="Times New Roman" w:hAnsi="Times New Roman"/>
            <w:sz w:val="24"/>
            <w:szCs w:val="24"/>
          </w:rPr>
          <w:delText>nejnovější tablet pc HP 7 Plus</w:delText>
        </w:r>
      </w:del>
      <w:r w:rsidR="001A4B81">
        <w:rPr>
          <w:rFonts w:ascii="Times New Roman" w:hAnsi="Times New Roman"/>
          <w:sz w:val="24"/>
          <w:szCs w:val="24"/>
        </w:rPr>
        <w:t>.</w:t>
      </w:r>
      <w:del w:id="117" w:author="Strike" w:date="2014-09-11T22:31:00Z">
        <w:r w:rsidR="001F7260" w:rsidRPr="00F9126A" w:rsidDel="00FB04C4">
          <w:rPr>
            <w:rFonts w:ascii="Times New Roman" w:hAnsi="Times New Roman"/>
            <w:sz w:val="24"/>
            <w:szCs w:val="24"/>
          </w:rPr>
          <w:delText xml:space="preserve"> Není nám šedesát</w:delText>
        </w:r>
      </w:del>
      <w:r w:rsidR="001F7260" w:rsidRPr="00F9126A">
        <w:rPr>
          <w:rFonts w:ascii="Times New Roman" w:hAnsi="Times New Roman"/>
          <w:sz w:val="24"/>
          <w:szCs w:val="24"/>
        </w:rPr>
        <w:t>,</w:t>
      </w:r>
      <w:ins w:id="118" w:author="Strike" w:date="2014-09-11T22:31:00Z">
        <w:r w:rsidR="00FB04C4">
          <w:rPr>
            <w:rFonts w:ascii="Times New Roman" w:hAnsi="Times New Roman"/>
            <w:sz w:val="24"/>
            <w:szCs w:val="24"/>
          </w:rPr>
          <w:t xml:space="preserve"> Současná generace studentů </w:t>
        </w:r>
      </w:ins>
      <w:ins w:id="119" w:author="Strike" w:date="2014-09-11T22:41:00Z">
        <w:r w:rsidR="008C1096">
          <w:rPr>
            <w:rFonts w:ascii="Times New Roman" w:hAnsi="Times New Roman"/>
            <w:sz w:val="24"/>
            <w:szCs w:val="24"/>
          </w:rPr>
          <w:t>vysokých škol</w:t>
        </w:r>
      </w:ins>
      <w:ins w:id="120" w:author="Strike" w:date="2014-09-11T22:31:00Z">
        <w:r w:rsidR="00FB04C4">
          <w:rPr>
            <w:rFonts w:ascii="Times New Roman" w:hAnsi="Times New Roman"/>
            <w:sz w:val="24"/>
            <w:szCs w:val="24"/>
          </w:rPr>
          <w:t xml:space="preserve"> vyrůstala v době</w:t>
        </w:r>
      </w:ins>
      <w:r w:rsidR="001F7260" w:rsidRPr="00F9126A">
        <w:rPr>
          <w:rFonts w:ascii="Times New Roman" w:hAnsi="Times New Roman"/>
          <w:sz w:val="24"/>
          <w:szCs w:val="24"/>
        </w:rPr>
        <w:t xml:space="preserve"> </w:t>
      </w:r>
      <w:del w:id="121" w:author="Strike" w:date="2014-09-11T22:31:00Z">
        <w:r w:rsidR="001F7260" w:rsidRPr="00F9126A" w:rsidDel="00FB04C4">
          <w:rPr>
            <w:rFonts w:ascii="Times New Roman" w:hAnsi="Times New Roman"/>
            <w:sz w:val="24"/>
            <w:szCs w:val="24"/>
          </w:rPr>
          <w:delText xml:space="preserve">vyrůstali jsme ve věku toho </w:delText>
        </w:r>
      </w:del>
      <w:r w:rsidR="001F7260" w:rsidRPr="00F9126A">
        <w:rPr>
          <w:rFonts w:ascii="Times New Roman" w:hAnsi="Times New Roman"/>
          <w:sz w:val="24"/>
          <w:szCs w:val="24"/>
        </w:rPr>
        <w:t xml:space="preserve">nejefektivnějšího rozmachu </w:t>
      </w:r>
      <w:del w:id="122" w:author="Strike" w:date="2014-09-11T22:32:00Z">
        <w:r w:rsidR="001F7260" w:rsidRPr="00F9126A" w:rsidDel="00FB04C4">
          <w:rPr>
            <w:rFonts w:ascii="Times New Roman" w:hAnsi="Times New Roman"/>
            <w:sz w:val="24"/>
            <w:szCs w:val="24"/>
          </w:rPr>
          <w:delText xml:space="preserve">zábavních </w:delText>
        </w:r>
      </w:del>
      <w:ins w:id="123" w:author="Strike" w:date="2014-09-11T22:32:00Z">
        <w:r w:rsidR="00FB04C4">
          <w:rPr>
            <w:rFonts w:ascii="Times New Roman" w:hAnsi="Times New Roman"/>
            <w:sz w:val="24"/>
            <w:szCs w:val="24"/>
          </w:rPr>
          <w:t xml:space="preserve">nových </w:t>
        </w:r>
      </w:ins>
      <w:r w:rsidR="001F7260" w:rsidRPr="00F9126A">
        <w:rPr>
          <w:rFonts w:ascii="Times New Roman" w:hAnsi="Times New Roman"/>
          <w:sz w:val="24"/>
          <w:szCs w:val="24"/>
        </w:rPr>
        <w:t>technologií</w:t>
      </w:r>
      <w:ins w:id="124" w:author="Strike" w:date="2014-09-11T22:33:00Z">
        <w:r w:rsidR="008C1096">
          <w:rPr>
            <w:rFonts w:ascii="Times New Roman" w:hAnsi="Times New Roman"/>
            <w:sz w:val="24"/>
            <w:szCs w:val="24"/>
          </w:rPr>
          <w:t xml:space="preserve"> a především internetu</w:t>
        </w:r>
      </w:ins>
      <w:del w:id="125" w:author="Strike" w:date="2014-09-11T22:39:00Z">
        <w:r w:rsidR="001F7260" w:rsidRPr="00F9126A" w:rsidDel="008C1096">
          <w:rPr>
            <w:rFonts w:ascii="Times New Roman" w:hAnsi="Times New Roman"/>
            <w:sz w:val="24"/>
            <w:szCs w:val="24"/>
          </w:rPr>
          <w:delText xml:space="preserve">, a každý z nás používá internet od svých </w:delText>
        </w:r>
        <w:commentRangeStart w:id="126"/>
        <w:r w:rsidR="001F7260" w:rsidRPr="00F9126A" w:rsidDel="008C1096">
          <w:rPr>
            <w:rFonts w:ascii="Times New Roman" w:hAnsi="Times New Roman"/>
            <w:sz w:val="24"/>
            <w:szCs w:val="24"/>
          </w:rPr>
          <w:delText xml:space="preserve">dětských let. </w:delText>
        </w:r>
        <w:commentRangeEnd w:id="126"/>
        <w:r w:rsidR="00FB04C4" w:rsidDel="008C1096">
          <w:rPr>
            <w:rStyle w:val="Odkaznakoment"/>
          </w:rPr>
          <w:commentReference w:id="126"/>
        </w:r>
      </w:del>
      <w:r w:rsidR="001F7260" w:rsidRPr="00F9126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="001F7260" w:rsidRPr="00F9126A">
        <w:rPr>
          <w:rFonts w:ascii="Times New Roman" w:hAnsi="Times New Roman"/>
          <w:sz w:val="24"/>
          <w:szCs w:val="24"/>
        </w:rPr>
        <w:t>principech</w:t>
      </w:r>
      <w:r>
        <w:rPr>
          <w:rFonts w:ascii="Times New Roman" w:hAnsi="Times New Roman"/>
          <w:sz w:val="24"/>
          <w:szCs w:val="24"/>
        </w:rPr>
        <w:t>,</w:t>
      </w:r>
      <w:r w:rsidR="001F7260" w:rsidRPr="00F9126A">
        <w:rPr>
          <w:rFonts w:ascii="Times New Roman" w:hAnsi="Times New Roman"/>
          <w:sz w:val="24"/>
          <w:szCs w:val="24"/>
        </w:rPr>
        <w:t xml:space="preserve"> charakteristi</w:t>
      </w:r>
      <w:r w:rsidR="00683BF8" w:rsidRPr="00F9126A">
        <w:rPr>
          <w:rFonts w:ascii="Times New Roman" w:hAnsi="Times New Roman"/>
          <w:sz w:val="24"/>
          <w:szCs w:val="24"/>
        </w:rPr>
        <w:t>ckých pro hypertext i uvažujeme, tak proč si život nezjednodušit nebo nezpříjemnit pomocí „věcičky“</w:t>
      </w:r>
      <w:r w:rsidR="00F13E32">
        <w:rPr>
          <w:rFonts w:ascii="Times New Roman" w:hAnsi="Times New Roman"/>
          <w:sz w:val="24"/>
          <w:szCs w:val="24"/>
        </w:rPr>
        <w:t>,</w:t>
      </w:r>
      <w:r w:rsidR="00683BF8" w:rsidRPr="00F9126A">
        <w:rPr>
          <w:rFonts w:ascii="Times New Roman" w:hAnsi="Times New Roman"/>
          <w:sz w:val="24"/>
          <w:szCs w:val="24"/>
        </w:rPr>
        <w:t xml:space="preserve"> nabízející nám ten nejnovější, a nejrychlejší přístup k</w:t>
      </w:r>
      <w:ins w:id="127" w:author="Strike" w:date="2014-09-11T22:40:00Z">
        <w:r w:rsidR="008C1096">
          <w:rPr>
            <w:rFonts w:ascii="Times New Roman" w:hAnsi="Times New Roman"/>
            <w:sz w:val="24"/>
            <w:szCs w:val="24"/>
          </w:rPr>
          <w:t> informacím o</w:t>
        </w:r>
      </w:ins>
      <w:r w:rsidR="00683BF8" w:rsidRPr="00F9126A">
        <w:rPr>
          <w:rFonts w:ascii="Times New Roman" w:hAnsi="Times New Roman"/>
          <w:sz w:val="24"/>
          <w:szCs w:val="24"/>
        </w:rPr>
        <w:t> čem</w:t>
      </w:r>
      <w:ins w:id="128" w:author="Strike" w:date="2014-09-11T22:40:00Z">
        <w:r w:rsidR="008C1096">
          <w:rPr>
            <w:rFonts w:ascii="Times New Roman" w:hAnsi="Times New Roman"/>
            <w:sz w:val="24"/>
            <w:szCs w:val="24"/>
          </w:rPr>
          <w:t>koliv</w:t>
        </w:r>
      </w:ins>
      <w:del w:id="129" w:author="Strike" w:date="2014-09-11T22:40:00Z">
        <w:r w:rsidR="00683BF8" w:rsidRPr="00F9126A" w:rsidDel="008C1096">
          <w:rPr>
            <w:rFonts w:ascii="Times New Roman" w:hAnsi="Times New Roman"/>
            <w:sz w:val="24"/>
            <w:szCs w:val="24"/>
          </w:rPr>
          <w:delText>ukoli</w:delText>
        </w:r>
      </w:del>
      <w:r w:rsidR="00683BF8" w:rsidRPr="00F9126A">
        <w:rPr>
          <w:rFonts w:ascii="Times New Roman" w:hAnsi="Times New Roman"/>
          <w:sz w:val="24"/>
          <w:szCs w:val="24"/>
        </w:rPr>
        <w:t xml:space="preserve"> chceme</w:t>
      </w:r>
      <w:r w:rsidR="007038E8" w:rsidRPr="00F9126A">
        <w:rPr>
          <w:rFonts w:ascii="Times New Roman" w:hAnsi="Times New Roman"/>
          <w:sz w:val="24"/>
          <w:szCs w:val="24"/>
        </w:rPr>
        <w:t xml:space="preserve">. </w:t>
      </w:r>
      <w:del w:id="130" w:author="Strike" w:date="2014-09-11T22:39:00Z">
        <w:r w:rsidR="007038E8" w:rsidRPr="00F9126A" w:rsidDel="008C1096">
          <w:rPr>
            <w:rFonts w:ascii="Times New Roman" w:hAnsi="Times New Roman"/>
            <w:sz w:val="24"/>
            <w:szCs w:val="24"/>
          </w:rPr>
          <w:delText>Zvlášť</w:delText>
        </w:r>
        <w:r w:rsidDel="008C1096">
          <w:rPr>
            <w:rFonts w:ascii="Times New Roman" w:hAnsi="Times New Roman"/>
            <w:sz w:val="24"/>
            <w:szCs w:val="24"/>
          </w:rPr>
          <w:delText>,</w:delText>
        </w:r>
        <w:r w:rsidR="007038E8" w:rsidRPr="00F9126A" w:rsidDel="008C1096">
          <w:rPr>
            <w:rFonts w:ascii="Times New Roman" w:hAnsi="Times New Roman"/>
            <w:sz w:val="24"/>
            <w:szCs w:val="24"/>
          </w:rPr>
          <w:delText xml:space="preserve"> když </w:delText>
        </w:r>
        <w:r w:rsidR="001A4B81" w:rsidDel="008C1096">
          <w:rPr>
            <w:rFonts w:ascii="Times New Roman" w:hAnsi="Times New Roman"/>
            <w:sz w:val="24"/>
            <w:szCs w:val="24"/>
          </w:rPr>
          <w:delText>se pyšní komplexním pokrytím internetu a možností využívat různorodé aplikace</w:delText>
        </w:r>
        <w:r w:rsidR="007038E8" w:rsidRPr="00F9126A" w:rsidDel="008C1096">
          <w:rPr>
            <w:rFonts w:ascii="Times New Roman" w:hAnsi="Times New Roman"/>
            <w:sz w:val="24"/>
            <w:szCs w:val="24"/>
          </w:rPr>
          <w:delText xml:space="preserve">, </w:delText>
        </w:r>
        <w:r w:rsidR="00F13E32" w:rsidDel="008C1096">
          <w:rPr>
            <w:rFonts w:ascii="Times New Roman" w:hAnsi="Times New Roman"/>
            <w:sz w:val="24"/>
            <w:szCs w:val="24"/>
          </w:rPr>
          <w:delText>které</w:delText>
        </w:r>
        <w:r w:rsidR="007038E8" w:rsidRPr="00F9126A" w:rsidDel="008C1096">
          <w:rPr>
            <w:rFonts w:ascii="Times New Roman" w:hAnsi="Times New Roman"/>
            <w:sz w:val="24"/>
            <w:szCs w:val="24"/>
          </w:rPr>
          <w:delText xml:space="preserve"> nás to</w:delText>
        </w:r>
        <w:r w:rsidR="00F13E32" w:rsidDel="008C1096">
          <w:rPr>
            <w:rFonts w:ascii="Times New Roman" w:hAnsi="Times New Roman"/>
            <w:sz w:val="24"/>
            <w:szCs w:val="24"/>
          </w:rPr>
          <w:delText>lik</w:delText>
        </w:r>
        <w:r w:rsidR="007038E8" w:rsidRPr="00F9126A" w:rsidDel="008C1096">
          <w:rPr>
            <w:rFonts w:ascii="Times New Roman" w:hAnsi="Times New Roman"/>
            <w:sz w:val="24"/>
            <w:szCs w:val="24"/>
          </w:rPr>
          <w:delText xml:space="preserve"> baví. </w:delText>
        </w:r>
      </w:del>
      <w:del w:id="131" w:author="Strike" w:date="2014-09-11T22:43:00Z">
        <w:r w:rsidR="007038E8" w:rsidRPr="0055358C" w:rsidDel="008C1096">
          <w:rPr>
            <w:rFonts w:ascii="Times New Roman" w:hAnsi="Times New Roman"/>
            <w:b/>
            <w:sz w:val="24"/>
            <w:szCs w:val="24"/>
            <w:rPrChange w:id="132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Druhou </w:delText>
        </w:r>
      </w:del>
      <w:ins w:id="133" w:author="Strike" w:date="2014-09-11T22:43:00Z">
        <w:r w:rsidR="008C1096" w:rsidRPr="0055358C">
          <w:rPr>
            <w:rFonts w:ascii="Times New Roman" w:hAnsi="Times New Roman"/>
            <w:b/>
            <w:sz w:val="24"/>
            <w:szCs w:val="24"/>
            <w:rPrChange w:id="134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t>Druh</w:t>
        </w:r>
        <w:r w:rsidR="008C1096">
          <w:rPr>
            <w:rFonts w:ascii="Times New Roman" w:hAnsi="Times New Roman"/>
            <w:b/>
            <w:sz w:val="24"/>
            <w:szCs w:val="24"/>
          </w:rPr>
          <w:t>ým</w:t>
        </w:r>
        <w:r w:rsidR="008C1096" w:rsidRPr="0055358C">
          <w:rPr>
            <w:rFonts w:ascii="Times New Roman" w:hAnsi="Times New Roman"/>
            <w:b/>
            <w:sz w:val="24"/>
            <w:szCs w:val="24"/>
            <w:rPrChange w:id="135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</w:ins>
      <w:r w:rsidR="007038E8" w:rsidRPr="0055358C">
        <w:rPr>
          <w:rFonts w:ascii="Times New Roman" w:hAnsi="Times New Roman"/>
          <w:b/>
          <w:sz w:val="24"/>
          <w:szCs w:val="24"/>
          <w:rPrChange w:id="136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zá</w:t>
      </w:r>
      <w:r w:rsidR="00F13E32" w:rsidRPr="0055358C">
        <w:rPr>
          <w:rFonts w:ascii="Times New Roman" w:hAnsi="Times New Roman"/>
          <w:b/>
          <w:sz w:val="24"/>
          <w:szCs w:val="24"/>
          <w:rPrChange w:id="13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sadní</w:t>
      </w:r>
      <w:ins w:id="138" w:author="Strike" w:date="2014-09-11T22:43:00Z">
        <w:r w:rsidR="008C1096">
          <w:rPr>
            <w:rFonts w:ascii="Times New Roman" w:hAnsi="Times New Roman"/>
            <w:b/>
            <w:sz w:val="24"/>
            <w:szCs w:val="24"/>
          </w:rPr>
          <w:t>m</w:t>
        </w:r>
      </w:ins>
      <w:r w:rsidR="00F13E32" w:rsidRPr="0055358C">
        <w:rPr>
          <w:rFonts w:ascii="Times New Roman" w:hAnsi="Times New Roman"/>
          <w:b/>
          <w:sz w:val="24"/>
          <w:szCs w:val="24"/>
          <w:rPrChange w:id="13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commentRangeStart w:id="140"/>
      <w:del w:id="141" w:author="Strike" w:date="2014-09-11T22:43:00Z">
        <w:r w:rsidR="00F13E32" w:rsidRPr="0055358C" w:rsidDel="008C1096">
          <w:rPr>
            <w:rFonts w:ascii="Times New Roman" w:hAnsi="Times New Roman"/>
            <w:b/>
            <w:sz w:val="24"/>
            <w:szCs w:val="24"/>
            <w:rPrChange w:id="142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>charakteristikou</w:delText>
        </w:r>
        <w:commentRangeEnd w:id="140"/>
        <w:r w:rsidR="008C1096" w:rsidDel="008C1096">
          <w:rPr>
            <w:rStyle w:val="Odkaznakoment"/>
          </w:rPr>
          <w:commentReference w:id="140"/>
        </w:r>
        <w:r w:rsidR="00F13E32" w:rsidRPr="0055358C" w:rsidDel="008C1096">
          <w:rPr>
            <w:rFonts w:ascii="Times New Roman" w:hAnsi="Times New Roman"/>
            <w:b/>
            <w:sz w:val="24"/>
            <w:szCs w:val="24"/>
            <w:rPrChange w:id="143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, která je </w:delText>
        </w:r>
        <w:r w:rsidR="007038E8" w:rsidRPr="0055358C" w:rsidDel="008C1096">
          <w:rPr>
            <w:rFonts w:ascii="Times New Roman" w:hAnsi="Times New Roman"/>
            <w:b/>
            <w:sz w:val="24"/>
            <w:szCs w:val="24"/>
            <w:rPrChange w:id="144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obsažena ve studiu </w:delText>
        </w:r>
        <w:r w:rsidR="00F13E32" w:rsidRPr="0055358C" w:rsidDel="008C1096">
          <w:rPr>
            <w:rFonts w:ascii="Times New Roman" w:hAnsi="Times New Roman"/>
            <w:b/>
            <w:sz w:val="24"/>
            <w:szCs w:val="24"/>
            <w:rPrChange w:id="145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>tohoto</w:delText>
        </w:r>
      </w:del>
      <w:ins w:id="146" w:author="Strike" w:date="2014-09-11T22:43:00Z">
        <w:r w:rsidR="008C1096">
          <w:rPr>
            <w:rFonts w:ascii="Times New Roman" w:hAnsi="Times New Roman"/>
            <w:b/>
            <w:sz w:val="24"/>
            <w:szCs w:val="24"/>
          </w:rPr>
          <w:t>znakem</w:t>
        </w:r>
      </w:ins>
      <w:r w:rsidR="00F13E32" w:rsidRPr="0055358C">
        <w:rPr>
          <w:rFonts w:ascii="Times New Roman" w:hAnsi="Times New Roman"/>
          <w:b/>
          <w:sz w:val="24"/>
          <w:szCs w:val="24"/>
          <w:rPrChange w:id="14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oboru</w:t>
      </w:r>
      <w:del w:id="148" w:author="Strike" w:date="2014-09-11T22:43:00Z">
        <w:r w:rsidR="00F13E32" w:rsidRPr="0055358C" w:rsidDel="008C1096">
          <w:rPr>
            <w:rFonts w:ascii="Times New Roman" w:hAnsi="Times New Roman"/>
            <w:b/>
            <w:sz w:val="24"/>
            <w:szCs w:val="24"/>
            <w:rPrChange w:id="149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>,</w:delText>
        </w:r>
      </w:del>
      <w:r w:rsidR="00F13E32" w:rsidRPr="0055358C">
        <w:rPr>
          <w:rFonts w:ascii="Times New Roman" w:hAnsi="Times New Roman"/>
          <w:b/>
          <w:sz w:val="24"/>
          <w:szCs w:val="24"/>
          <w:rPrChange w:id="15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7038E8" w:rsidRPr="0055358C">
        <w:rPr>
          <w:rFonts w:ascii="Times New Roman" w:hAnsi="Times New Roman"/>
          <w:b/>
          <w:sz w:val="24"/>
          <w:szCs w:val="24"/>
          <w:rPrChange w:id="15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je</w:t>
      </w:r>
      <w:del w:id="152" w:author="Strike" w:date="2014-09-11T22:43:00Z">
        <w:r w:rsidR="007038E8" w:rsidRPr="0055358C" w:rsidDel="008C1096">
          <w:rPr>
            <w:rFonts w:ascii="Times New Roman" w:hAnsi="Times New Roman"/>
            <w:b/>
            <w:sz w:val="24"/>
            <w:szCs w:val="24"/>
            <w:rPrChange w:id="153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ta</w:delText>
        </w:r>
      </w:del>
      <w:r w:rsidR="007038E8" w:rsidRPr="0055358C">
        <w:rPr>
          <w:rFonts w:ascii="Times New Roman" w:hAnsi="Times New Roman"/>
          <w:b/>
          <w:sz w:val="24"/>
          <w:szCs w:val="24"/>
          <w:rPrChange w:id="15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, že vás přivede do světa technologií nevídaným a </w:t>
      </w:r>
      <w:del w:id="155" w:author="Strike" w:date="2014-09-11T22:44:00Z">
        <w:r w:rsidR="007038E8" w:rsidRPr="0055358C" w:rsidDel="008C1096">
          <w:rPr>
            <w:rFonts w:ascii="Times New Roman" w:hAnsi="Times New Roman"/>
            <w:b/>
            <w:sz w:val="24"/>
            <w:szCs w:val="24"/>
            <w:rPrChange w:id="156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pro mě naprosto </w:delText>
        </w:r>
      </w:del>
      <w:r w:rsidR="007038E8" w:rsidRPr="0055358C">
        <w:rPr>
          <w:rFonts w:ascii="Times New Roman" w:hAnsi="Times New Roman"/>
          <w:b/>
          <w:sz w:val="24"/>
          <w:szCs w:val="24"/>
          <w:rPrChange w:id="15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překvapujícím způsobem. </w:t>
      </w:r>
      <w:r w:rsidR="00A52011" w:rsidRPr="0055358C">
        <w:rPr>
          <w:rFonts w:ascii="Times New Roman" w:hAnsi="Times New Roman"/>
          <w:b/>
          <w:sz w:val="24"/>
          <w:szCs w:val="24"/>
          <w:rPrChange w:id="158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Nejen</w:t>
      </w:r>
      <w:r w:rsidRPr="0055358C">
        <w:rPr>
          <w:rFonts w:ascii="Times New Roman" w:hAnsi="Times New Roman"/>
          <w:b/>
          <w:sz w:val="24"/>
          <w:szCs w:val="24"/>
          <w:rPrChange w:id="15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A52011" w:rsidRPr="0055358C">
        <w:rPr>
          <w:rFonts w:ascii="Times New Roman" w:hAnsi="Times New Roman"/>
          <w:b/>
          <w:sz w:val="24"/>
          <w:szCs w:val="24"/>
          <w:rPrChange w:id="16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že vám ukáže histori</w:t>
      </w:r>
      <w:r w:rsidR="00F13E32" w:rsidRPr="0055358C">
        <w:rPr>
          <w:rFonts w:ascii="Times New Roman" w:hAnsi="Times New Roman"/>
          <w:b/>
          <w:sz w:val="24"/>
          <w:szCs w:val="24"/>
          <w:rPrChange w:id="16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i</w:t>
      </w:r>
      <w:r w:rsidR="00A52011" w:rsidRPr="0055358C">
        <w:rPr>
          <w:rFonts w:ascii="Times New Roman" w:hAnsi="Times New Roman"/>
          <w:b/>
          <w:sz w:val="24"/>
          <w:szCs w:val="24"/>
          <w:rPrChange w:id="162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, přítomnost i </w:t>
      </w:r>
      <w:r w:rsidR="00F13E32" w:rsidRPr="0055358C">
        <w:rPr>
          <w:rFonts w:ascii="Times New Roman" w:hAnsi="Times New Roman"/>
          <w:b/>
          <w:sz w:val="24"/>
          <w:szCs w:val="24"/>
          <w:rPrChange w:id="163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možnou </w:t>
      </w:r>
      <w:r w:rsidR="00A52011" w:rsidRPr="0055358C">
        <w:rPr>
          <w:rFonts w:ascii="Times New Roman" w:hAnsi="Times New Roman"/>
          <w:b/>
          <w:sz w:val="24"/>
          <w:szCs w:val="24"/>
          <w:rPrChange w:id="16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budoucnost </w:t>
      </w:r>
      <w:commentRangeStart w:id="165"/>
      <w:del w:id="166" w:author="Strike" w:date="2014-09-11T22:45:00Z">
        <w:r w:rsidR="00A52011" w:rsidRPr="0055358C" w:rsidDel="008C1096">
          <w:rPr>
            <w:rFonts w:ascii="Times New Roman" w:hAnsi="Times New Roman"/>
            <w:b/>
            <w:sz w:val="24"/>
            <w:szCs w:val="24"/>
            <w:rPrChange w:id="167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>těchto postupů</w:delText>
        </w:r>
        <w:commentRangeEnd w:id="165"/>
        <w:r w:rsidR="008C1096" w:rsidDel="008C1096">
          <w:rPr>
            <w:rStyle w:val="Odkaznakoment"/>
          </w:rPr>
          <w:commentReference w:id="165"/>
        </w:r>
      </w:del>
      <w:ins w:id="168" w:author="Strike" w:date="2014-09-11T22:45:00Z">
        <w:r w:rsidR="008C1096">
          <w:rPr>
            <w:rFonts w:ascii="Times New Roman" w:hAnsi="Times New Roman"/>
            <w:b/>
            <w:sz w:val="24"/>
            <w:szCs w:val="24"/>
          </w:rPr>
          <w:t>nových médií</w:t>
        </w:r>
      </w:ins>
      <w:r w:rsidR="00A52011" w:rsidRPr="0055358C">
        <w:rPr>
          <w:rFonts w:ascii="Times New Roman" w:hAnsi="Times New Roman"/>
          <w:b/>
          <w:sz w:val="24"/>
          <w:szCs w:val="24"/>
          <w:rPrChange w:id="16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, naučí Vás se ve spleti </w:t>
      </w:r>
      <w:del w:id="170" w:author="Strike" w:date="2014-09-11T22:46:00Z">
        <w:r w:rsidR="00A52011" w:rsidRPr="0055358C" w:rsidDel="008C1096">
          <w:rPr>
            <w:rFonts w:ascii="Times New Roman" w:hAnsi="Times New Roman"/>
            <w:b/>
            <w:sz w:val="24"/>
            <w:szCs w:val="24"/>
            <w:rPrChange w:id="171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tolika </w:delText>
        </w:r>
      </w:del>
      <w:ins w:id="172" w:author="Strike" w:date="2014-09-11T22:46:00Z">
        <w:r w:rsidR="008C1096">
          <w:rPr>
            <w:rFonts w:ascii="Times New Roman" w:hAnsi="Times New Roman"/>
            <w:b/>
            <w:sz w:val="24"/>
            <w:szCs w:val="24"/>
          </w:rPr>
          <w:t>novomediálního světa</w:t>
        </w:r>
        <w:r w:rsidR="008C1096" w:rsidRPr="0055358C">
          <w:rPr>
            <w:rFonts w:ascii="Times New Roman" w:hAnsi="Times New Roman"/>
            <w:b/>
            <w:sz w:val="24"/>
            <w:szCs w:val="24"/>
            <w:rPrChange w:id="173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</w:ins>
      <w:r w:rsidR="00A52011" w:rsidRPr="0055358C">
        <w:rPr>
          <w:rFonts w:ascii="Times New Roman" w:hAnsi="Times New Roman"/>
          <w:b/>
          <w:sz w:val="24"/>
          <w:szCs w:val="24"/>
          <w:rPrChange w:id="17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informací vyznat, a nalézat pestré souvislosti </w:t>
      </w:r>
      <w:del w:id="175" w:author="Strike" w:date="2014-09-11T22:47:00Z">
        <w:r w:rsidR="00A52011" w:rsidRPr="0055358C" w:rsidDel="00224B46">
          <w:rPr>
            <w:rFonts w:ascii="Times New Roman" w:hAnsi="Times New Roman"/>
            <w:b/>
            <w:sz w:val="24"/>
            <w:szCs w:val="24"/>
            <w:rPrChange w:id="176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>jejich vztahů</w:delText>
        </w:r>
      </w:del>
      <w:ins w:id="177" w:author="Strike" w:date="2014-09-11T22:47:00Z">
        <w:r w:rsidR="00224B46">
          <w:rPr>
            <w:rFonts w:ascii="Times New Roman" w:hAnsi="Times New Roman"/>
            <w:b/>
            <w:sz w:val="24"/>
            <w:szCs w:val="24"/>
          </w:rPr>
          <w:t>jeho nekonečné sítě</w:t>
        </w:r>
      </w:ins>
      <w:r w:rsidR="00A52011" w:rsidRPr="0055358C">
        <w:rPr>
          <w:rFonts w:ascii="Times New Roman" w:hAnsi="Times New Roman"/>
          <w:b/>
          <w:sz w:val="24"/>
          <w:szCs w:val="24"/>
          <w:rPrChange w:id="178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. Ukáže Vám, jak vnímat komplexně to</w:t>
      </w:r>
      <w:r w:rsidR="00D34DBF" w:rsidRPr="0055358C">
        <w:rPr>
          <w:rFonts w:ascii="Times New Roman" w:hAnsi="Times New Roman"/>
          <w:b/>
          <w:sz w:val="24"/>
          <w:szCs w:val="24"/>
          <w:rPrChange w:id="17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A52011" w:rsidRPr="0055358C">
        <w:rPr>
          <w:rFonts w:ascii="Times New Roman" w:hAnsi="Times New Roman"/>
          <w:b/>
          <w:sz w:val="24"/>
          <w:szCs w:val="24"/>
          <w:rPrChange w:id="18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ins w:id="181" w:author="Petra" w:date="2014-09-07T20:00:00Z">
        <w:r w:rsidR="009967AB">
          <w:rPr>
            <w:rFonts w:ascii="Times New Roman" w:hAnsi="Times New Roman"/>
            <w:b/>
            <w:sz w:val="24"/>
            <w:szCs w:val="24"/>
          </w:rPr>
          <w:t>u</w:t>
        </w:r>
      </w:ins>
      <w:del w:id="182" w:author="Petra" w:date="2014-09-07T20:00:00Z">
        <w:r w:rsidR="00A52011" w:rsidRPr="0055358C" w:rsidDel="009967AB">
          <w:rPr>
            <w:rFonts w:ascii="Times New Roman" w:hAnsi="Times New Roman"/>
            <w:b/>
            <w:sz w:val="24"/>
            <w:szCs w:val="24"/>
            <w:rPrChange w:id="183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>o</w:delText>
        </w:r>
      </w:del>
      <w:r w:rsidR="00A52011" w:rsidRPr="0055358C">
        <w:rPr>
          <w:rFonts w:ascii="Times New Roman" w:hAnsi="Times New Roman"/>
          <w:b/>
          <w:sz w:val="24"/>
          <w:szCs w:val="24"/>
          <w:rPrChange w:id="18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1E7FCE" w:rsidRPr="0055358C">
        <w:rPr>
          <w:rFonts w:ascii="Times New Roman" w:hAnsi="Times New Roman"/>
          <w:b/>
          <w:sz w:val="24"/>
          <w:szCs w:val="24"/>
          <w:rPrChange w:id="185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čehož</w:t>
      </w:r>
      <w:r w:rsidR="00A52011" w:rsidRPr="0055358C">
        <w:rPr>
          <w:rFonts w:ascii="Times New Roman" w:hAnsi="Times New Roman"/>
          <w:b/>
          <w:sz w:val="24"/>
          <w:szCs w:val="24"/>
          <w:rPrChange w:id="186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del w:id="187" w:author="Petra" w:date="2014-09-07T20:01:00Z">
        <w:r w:rsidR="00A52011" w:rsidRPr="0055358C" w:rsidDel="009967AB">
          <w:rPr>
            <w:rFonts w:ascii="Times New Roman" w:hAnsi="Times New Roman"/>
            <w:b/>
            <w:sz w:val="24"/>
            <w:szCs w:val="24"/>
            <w:rPrChange w:id="188" w:author="Zuzana" w:date="2014-05-27T07:3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celku </w:delText>
        </w:r>
      </w:del>
      <w:r w:rsidR="00A52011" w:rsidRPr="0055358C">
        <w:rPr>
          <w:rFonts w:ascii="Times New Roman" w:hAnsi="Times New Roman"/>
          <w:b/>
          <w:sz w:val="24"/>
          <w:szCs w:val="24"/>
          <w:rPrChange w:id="18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si potřebujete vytvořit konkrétní představu a pracovat s ní. Naučí Vás </w:t>
      </w:r>
      <w:r w:rsidR="00D21618" w:rsidRPr="0055358C">
        <w:rPr>
          <w:rFonts w:ascii="Times New Roman" w:hAnsi="Times New Roman"/>
          <w:b/>
          <w:sz w:val="24"/>
          <w:szCs w:val="24"/>
          <w:rPrChange w:id="19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za</w:t>
      </w:r>
      <w:r w:rsidR="00A52011" w:rsidRPr="0055358C">
        <w:rPr>
          <w:rFonts w:ascii="Times New Roman" w:hAnsi="Times New Roman"/>
          <w:b/>
          <w:sz w:val="24"/>
          <w:szCs w:val="24"/>
          <w:rPrChange w:id="19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myslet </w:t>
      </w:r>
      <w:r w:rsidR="00D21618" w:rsidRPr="0055358C">
        <w:rPr>
          <w:rFonts w:ascii="Times New Roman" w:hAnsi="Times New Roman"/>
          <w:b/>
          <w:sz w:val="24"/>
          <w:szCs w:val="24"/>
          <w:rPrChange w:id="192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se sám o sobě na</w:t>
      </w:r>
      <w:r w:rsidR="00F13E32" w:rsidRPr="0055358C">
        <w:rPr>
          <w:rFonts w:ascii="Times New Roman" w:hAnsi="Times New Roman"/>
          <w:b/>
          <w:sz w:val="24"/>
          <w:szCs w:val="24"/>
          <w:rPrChange w:id="193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d</w:t>
      </w:r>
      <w:r w:rsidR="00D21618" w:rsidRPr="0055358C">
        <w:rPr>
          <w:rFonts w:ascii="Times New Roman" w:hAnsi="Times New Roman"/>
          <w:b/>
          <w:sz w:val="24"/>
          <w:szCs w:val="24"/>
          <w:rPrChange w:id="19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věcmi, o kterých jste dřív nevěd</w:t>
      </w:r>
      <w:r w:rsidRPr="0055358C">
        <w:rPr>
          <w:rFonts w:ascii="Times New Roman" w:hAnsi="Times New Roman"/>
          <w:b/>
          <w:sz w:val="24"/>
          <w:szCs w:val="24"/>
          <w:rPrChange w:id="195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ě</w:t>
      </w:r>
      <w:r w:rsidR="00D21618" w:rsidRPr="0055358C">
        <w:rPr>
          <w:rFonts w:ascii="Times New Roman" w:hAnsi="Times New Roman"/>
          <w:b/>
          <w:sz w:val="24"/>
          <w:szCs w:val="24"/>
          <w:rPrChange w:id="196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li, že se vůbec zamyslet dá</w:t>
      </w:r>
      <w:r w:rsidR="00A52011" w:rsidRPr="0055358C">
        <w:rPr>
          <w:rFonts w:ascii="Times New Roman" w:hAnsi="Times New Roman"/>
          <w:b/>
          <w:sz w:val="24"/>
          <w:szCs w:val="24"/>
          <w:rPrChange w:id="19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.</w:t>
      </w:r>
      <w:r w:rsidR="001E7FCE" w:rsidRPr="0055358C">
        <w:rPr>
          <w:rFonts w:ascii="Times New Roman" w:hAnsi="Times New Roman"/>
          <w:b/>
          <w:sz w:val="24"/>
          <w:szCs w:val="24"/>
          <w:rPrChange w:id="198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Pokud jste tyto schopnosti nerozvíjeli ve velké míře již dříve, studium tohoto obor</w:t>
      </w:r>
      <w:r w:rsidR="0012333E" w:rsidRPr="0055358C">
        <w:rPr>
          <w:rFonts w:ascii="Times New Roman" w:hAnsi="Times New Roman"/>
          <w:b/>
          <w:sz w:val="24"/>
          <w:szCs w:val="24"/>
          <w:rPrChange w:id="19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u Vám takovou možnost poskytne. </w:t>
      </w:r>
      <w:commentRangeStart w:id="200"/>
      <w:r w:rsidR="001E7FCE" w:rsidRPr="0055358C">
        <w:rPr>
          <w:rFonts w:ascii="Times New Roman" w:hAnsi="Times New Roman"/>
          <w:b/>
          <w:sz w:val="24"/>
          <w:szCs w:val="24"/>
          <w:rPrChange w:id="20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Budete mít perspektivní zázemí k rozvinutí svého potencionálního povědomí o možn</w:t>
      </w:r>
      <w:r w:rsidR="00F13E32" w:rsidRPr="0055358C">
        <w:rPr>
          <w:rFonts w:ascii="Times New Roman" w:hAnsi="Times New Roman"/>
          <w:b/>
          <w:sz w:val="24"/>
          <w:szCs w:val="24"/>
          <w:rPrChange w:id="202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ostech </w:t>
      </w:r>
      <w:r w:rsidR="001E7FCE" w:rsidRPr="0055358C">
        <w:rPr>
          <w:rFonts w:ascii="Times New Roman" w:hAnsi="Times New Roman"/>
          <w:b/>
          <w:sz w:val="24"/>
          <w:szCs w:val="24"/>
          <w:rPrChange w:id="203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vašich smysl</w:t>
      </w:r>
      <w:r w:rsidRPr="0055358C">
        <w:rPr>
          <w:rFonts w:ascii="Times New Roman" w:hAnsi="Times New Roman"/>
          <w:b/>
          <w:sz w:val="24"/>
          <w:szCs w:val="24"/>
          <w:rPrChange w:id="20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ů a jejich aktivního používání.</w:t>
      </w:r>
      <w:commentRangeEnd w:id="200"/>
      <w:r w:rsidR="00224B46">
        <w:rPr>
          <w:rStyle w:val="Odkaznakoment"/>
        </w:rPr>
        <w:commentReference w:id="200"/>
      </w:r>
    </w:p>
    <w:p w14:paraId="70A72D36" w14:textId="77777777" w:rsidR="0078733A" w:rsidRDefault="0078733A" w:rsidP="00D20A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7E5445" w14:textId="77777777" w:rsidR="008370C7" w:rsidRPr="0055358C" w:rsidRDefault="0078733A" w:rsidP="00D20A77">
      <w:pPr>
        <w:spacing w:after="0"/>
        <w:jc w:val="both"/>
        <w:rPr>
          <w:rFonts w:ascii="Times New Roman" w:hAnsi="Times New Roman"/>
          <w:b/>
          <w:sz w:val="24"/>
          <w:szCs w:val="24"/>
          <w:rPrChange w:id="205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" w:hAnsi="Times New Roman"/>
          <w:sz w:val="24"/>
          <w:szCs w:val="24"/>
        </w:rPr>
        <w:tab/>
      </w:r>
      <w:r w:rsidR="001E7FCE" w:rsidRPr="0055358C">
        <w:rPr>
          <w:rFonts w:ascii="Times New Roman" w:hAnsi="Times New Roman"/>
          <w:b/>
          <w:sz w:val="24"/>
          <w:szCs w:val="24"/>
          <w:rPrChange w:id="206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Jestli budu někdy pracovat přímo v oblasti spojené s teorií interaktivních médií, jakožto kurátor, </w:t>
      </w:r>
      <w:r w:rsidR="00C24319" w:rsidRPr="0055358C">
        <w:rPr>
          <w:rFonts w:ascii="Times New Roman" w:hAnsi="Times New Roman"/>
          <w:b/>
          <w:sz w:val="24"/>
          <w:szCs w:val="24"/>
          <w:rPrChange w:id="20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editor, publicist</w:t>
      </w:r>
      <w:r w:rsidR="00F13E32" w:rsidRPr="0055358C">
        <w:rPr>
          <w:rFonts w:ascii="Times New Roman" w:hAnsi="Times New Roman"/>
          <w:b/>
          <w:sz w:val="24"/>
          <w:szCs w:val="24"/>
          <w:rPrChange w:id="208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a</w:t>
      </w:r>
      <w:r w:rsidR="00D21618" w:rsidRPr="0055358C">
        <w:rPr>
          <w:rFonts w:ascii="Times New Roman" w:hAnsi="Times New Roman"/>
          <w:b/>
          <w:sz w:val="24"/>
          <w:szCs w:val="24"/>
          <w:rPrChange w:id="20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C24319" w:rsidRPr="0055358C">
        <w:rPr>
          <w:rFonts w:ascii="Times New Roman" w:hAnsi="Times New Roman"/>
          <w:b/>
          <w:sz w:val="24"/>
          <w:szCs w:val="24"/>
          <w:rPrChange w:id="21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či PR agent,</w:t>
      </w:r>
      <w:r w:rsidRPr="0055358C">
        <w:rPr>
          <w:rFonts w:ascii="Times New Roman" w:hAnsi="Times New Roman"/>
          <w:b/>
          <w:sz w:val="24"/>
          <w:szCs w:val="24"/>
          <w:rPrChange w:id="21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tím si jista nejsem (i když </w:t>
      </w:r>
      <w:r w:rsidR="00D21618" w:rsidRPr="0055358C">
        <w:rPr>
          <w:rFonts w:ascii="Times New Roman" w:hAnsi="Times New Roman"/>
          <w:b/>
          <w:sz w:val="24"/>
          <w:szCs w:val="24"/>
          <w:rPrChange w:id="212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nikdy nevím, kam mě vítr při mé pověstné přelétavosti zavane).</w:t>
      </w:r>
      <w:r w:rsidR="0012333E" w:rsidRPr="0055358C">
        <w:rPr>
          <w:rFonts w:ascii="Times New Roman" w:hAnsi="Times New Roman"/>
          <w:b/>
          <w:sz w:val="24"/>
          <w:szCs w:val="24"/>
          <w:rPrChange w:id="213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1E7FCE" w:rsidRPr="0055358C">
        <w:rPr>
          <w:rFonts w:ascii="Times New Roman" w:hAnsi="Times New Roman"/>
          <w:b/>
          <w:sz w:val="24"/>
          <w:szCs w:val="24"/>
          <w:rPrChange w:id="21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Přesto však vím, že je pro můj profesní život značným přínosem. Díky jeho studiu jsem nabyla</w:t>
      </w:r>
      <w:r w:rsidR="00D21618" w:rsidRPr="0055358C">
        <w:rPr>
          <w:rFonts w:ascii="Times New Roman" w:hAnsi="Times New Roman"/>
          <w:b/>
          <w:sz w:val="24"/>
          <w:szCs w:val="24"/>
          <w:rPrChange w:id="215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12333E" w:rsidRPr="0055358C">
        <w:rPr>
          <w:rFonts w:ascii="Times New Roman" w:hAnsi="Times New Roman"/>
          <w:b/>
          <w:sz w:val="24"/>
          <w:szCs w:val="24"/>
          <w:rPrChange w:id="216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pro mě </w:t>
      </w:r>
      <w:r w:rsidR="00D21618" w:rsidRPr="0055358C">
        <w:rPr>
          <w:rFonts w:ascii="Times New Roman" w:hAnsi="Times New Roman"/>
          <w:b/>
          <w:sz w:val="24"/>
          <w:szCs w:val="24"/>
          <w:rPrChange w:id="21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stěžejních dovedností, </w:t>
      </w:r>
      <w:r w:rsidR="000622AD" w:rsidRPr="0055358C">
        <w:rPr>
          <w:rFonts w:ascii="Times New Roman" w:hAnsi="Times New Roman"/>
          <w:b/>
          <w:sz w:val="24"/>
          <w:szCs w:val="24"/>
          <w:rPrChange w:id="218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mezi které patří </w:t>
      </w:r>
      <w:r w:rsidR="009F621A" w:rsidRPr="0055358C">
        <w:rPr>
          <w:rFonts w:ascii="Times New Roman" w:hAnsi="Times New Roman"/>
          <w:b/>
          <w:sz w:val="24"/>
          <w:szCs w:val="24"/>
          <w:rPrChange w:id="21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schopnost předvídat a vytvářet efektivní strategie, na základě rozlišení priorit a cílů obsahů a forem dané práce</w:t>
      </w:r>
      <w:r w:rsidRPr="0055358C">
        <w:rPr>
          <w:rFonts w:ascii="Times New Roman" w:hAnsi="Times New Roman"/>
          <w:b/>
          <w:sz w:val="24"/>
          <w:szCs w:val="24"/>
          <w:rPrChange w:id="22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, a</w:t>
      </w:r>
      <w:r w:rsidR="009F621A" w:rsidRPr="0055358C">
        <w:rPr>
          <w:rFonts w:ascii="Times New Roman" w:hAnsi="Times New Roman"/>
          <w:b/>
          <w:sz w:val="24"/>
          <w:szCs w:val="24"/>
          <w:rPrChange w:id="22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také brát při jejich realizaci ohled na specifika potřeb spolupracovníků i konkrétních technických řešení. </w:t>
      </w:r>
      <w:r w:rsidR="00254CB7" w:rsidRPr="0055358C">
        <w:rPr>
          <w:rFonts w:ascii="Times New Roman" w:hAnsi="Times New Roman"/>
          <w:b/>
          <w:sz w:val="24"/>
          <w:szCs w:val="24"/>
          <w:rPrChange w:id="222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Schopnost takto myslet a jednat je pro mne velmi důležitá, protože jej</w:t>
      </w:r>
      <w:r w:rsidRPr="0055358C">
        <w:rPr>
          <w:rFonts w:ascii="Times New Roman" w:hAnsi="Times New Roman"/>
          <w:b/>
          <w:sz w:val="24"/>
          <w:szCs w:val="24"/>
          <w:rPrChange w:id="223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í</w:t>
      </w:r>
      <w:r w:rsidR="00254CB7" w:rsidRPr="0055358C">
        <w:rPr>
          <w:rFonts w:ascii="Times New Roman" w:hAnsi="Times New Roman"/>
          <w:b/>
          <w:sz w:val="24"/>
          <w:szCs w:val="24"/>
          <w:rPrChange w:id="22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Pr="0055358C">
        <w:rPr>
          <w:rFonts w:ascii="Times New Roman" w:hAnsi="Times New Roman"/>
          <w:b/>
          <w:sz w:val="24"/>
          <w:szCs w:val="24"/>
          <w:rPrChange w:id="225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reálné využití</w:t>
      </w:r>
      <w:r w:rsidR="00254CB7" w:rsidRPr="0055358C">
        <w:rPr>
          <w:rFonts w:ascii="Times New Roman" w:hAnsi="Times New Roman"/>
          <w:b/>
          <w:sz w:val="24"/>
          <w:szCs w:val="24"/>
          <w:rPrChange w:id="226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utužuje můj přehled, efektivitu, i dobré </w:t>
      </w:r>
      <w:r w:rsidR="00254CB7" w:rsidRPr="0055358C">
        <w:rPr>
          <w:rFonts w:ascii="Times New Roman" w:hAnsi="Times New Roman"/>
          <w:b/>
          <w:sz w:val="24"/>
          <w:szCs w:val="24"/>
          <w:rPrChange w:id="22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lastRenderedPageBreak/>
        <w:t xml:space="preserve">rozpoložení, které značně posilují můj profesní profil i osobnost jako takovou. A tak vlastně </w:t>
      </w:r>
      <w:r w:rsidR="000622AD" w:rsidRPr="0055358C">
        <w:rPr>
          <w:rFonts w:ascii="Times New Roman" w:hAnsi="Times New Roman"/>
          <w:b/>
          <w:sz w:val="24"/>
          <w:szCs w:val="24"/>
          <w:rPrChange w:id="228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d</w:t>
      </w:r>
      <w:r w:rsidR="00434D59" w:rsidRPr="0055358C">
        <w:rPr>
          <w:rFonts w:ascii="Times New Roman" w:hAnsi="Times New Roman"/>
          <w:b/>
          <w:sz w:val="24"/>
          <w:szCs w:val="24"/>
          <w:rPrChange w:id="229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ůvod, proč studuji Teorii interaktivních médií</w:t>
      </w:r>
      <w:r w:rsidR="00465CA9" w:rsidRPr="0055358C">
        <w:rPr>
          <w:rFonts w:ascii="Times New Roman" w:hAnsi="Times New Roman"/>
          <w:b/>
          <w:sz w:val="24"/>
          <w:szCs w:val="24"/>
          <w:rPrChange w:id="230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434D59" w:rsidRPr="0055358C">
        <w:rPr>
          <w:rFonts w:ascii="Times New Roman" w:hAnsi="Times New Roman"/>
          <w:b/>
          <w:sz w:val="24"/>
          <w:szCs w:val="24"/>
          <w:rPrChange w:id="231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254CB7" w:rsidRPr="0055358C">
        <w:rPr>
          <w:rFonts w:ascii="Times New Roman" w:hAnsi="Times New Roman"/>
          <w:b/>
          <w:sz w:val="24"/>
          <w:szCs w:val="24"/>
          <w:rPrChange w:id="232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je ten, že mi</w:t>
      </w:r>
      <w:r w:rsidR="00465CA9" w:rsidRPr="0055358C">
        <w:rPr>
          <w:rFonts w:ascii="Times New Roman" w:hAnsi="Times New Roman"/>
          <w:b/>
          <w:sz w:val="24"/>
          <w:szCs w:val="24"/>
          <w:rPrChange w:id="233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zprostředkovává </w:t>
      </w:r>
      <w:r w:rsidR="000622AD" w:rsidRPr="0055358C">
        <w:rPr>
          <w:rFonts w:ascii="Times New Roman" w:hAnsi="Times New Roman"/>
          <w:b/>
          <w:sz w:val="24"/>
          <w:szCs w:val="24"/>
          <w:rPrChange w:id="234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můj</w:t>
      </w:r>
      <w:r w:rsidR="00465CA9" w:rsidRPr="0055358C">
        <w:rPr>
          <w:rFonts w:ascii="Times New Roman" w:hAnsi="Times New Roman"/>
          <w:b/>
          <w:sz w:val="24"/>
          <w:szCs w:val="24"/>
          <w:rPrChange w:id="235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 xml:space="preserve"> nový pohled. A to mě baví</w:t>
      </w:r>
      <w:commentRangeStart w:id="236"/>
      <w:r w:rsidR="00465CA9" w:rsidRPr="0055358C">
        <w:rPr>
          <w:rFonts w:ascii="Times New Roman" w:hAnsi="Times New Roman"/>
          <w:b/>
          <w:sz w:val="24"/>
          <w:szCs w:val="24"/>
          <w:rPrChange w:id="237" w:author="Zuzana" w:date="2014-05-27T07:34:00Z">
            <w:rPr>
              <w:rFonts w:ascii="Times New Roman" w:hAnsi="Times New Roman"/>
              <w:sz w:val="24"/>
              <w:szCs w:val="24"/>
            </w:rPr>
          </w:rPrChange>
        </w:rPr>
        <w:t>.</w:t>
      </w:r>
      <w:commentRangeEnd w:id="236"/>
      <w:r w:rsidR="00FB04C4">
        <w:rPr>
          <w:rStyle w:val="Odkaznakoment"/>
        </w:rPr>
        <w:commentReference w:id="236"/>
      </w:r>
    </w:p>
    <w:sectPr w:rsidR="008370C7" w:rsidRPr="0055358C" w:rsidSect="00F912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rike" w:date="2014-09-11T21:56:00Z" w:initials="S">
    <w:p w14:paraId="094A0E29" w14:textId="77777777" w:rsidR="007911AD" w:rsidRDefault="007911AD">
      <w:pPr>
        <w:pStyle w:val="Textkomente"/>
      </w:pPr>
      <w:r>
        <w:rPr>
          <w:rStyle w:val="Odkaznakoment"/>
        </w:rPr>
        <w:annotationRef/>
      </w:r>
      <w:r>
        <w:t>Příjemný úvod</w:t>
      </w:r>
    </w:p>
  </w:comment>
  <w:comment w:id="14" w:author="Strike" w:date="2014-09-11T22:24:00Z" w:initials="S">
    <w:p w14:paraId="790DE30E" w14:textId="77777777" w:rsidR="008F0B2B" w:rsidRDefault="008F0B2B">
      <w:pPr>
        <w:pStyle w:val="Textkomente"/>
      </w:pPr>
      <w:r>
        <w:rPr>
          <w:rStyle w:val="Odkaznakoment"/>
        </w:rPr>
        <w:annotationRef/>
      </w:r>
    </w:p>
  </w:comment>
  <w:comment w:id="34" w:author="Strike" w:date="2014-09-11T22:01:00Z" w:initials="S">
    <w:p w14:paraId="24CC77B7" w14:textId="77777777" w:rsidR="007911AD" w:rsidRDefault="007911AD">
      <w:pPr>
        <w:pStyle w:val="Textkomente"/>
      </w:pPr>
      <w:r>
        <w:rPr>
          <w:rStyle w:val="Odkaznakoment"/>
        </w:rPr>
        <w:annotationRef/>
      </w:r>
      <w:r>
        <w:t>Moc materialistického, negativně laděného filozofování</w:t>
      </w:r>
      <w:r w:rsidR="006945B3">
        <w:t xml:space="preserve"> (otázek)</w:t>
      </w:r>
      <w:r>
        <w:t xml:space="preserve"> na PR text pro uchazeče o studium, radši vynechat.</w:t>
      </w:r>
    </w:p>
  </w:comment>
  <w:comment w:id="35" w:author="Strike" w:date="2014-09-11T22:25:00Z" w:initials="S">
    <w:p w14:paraId="5319630C" w14:textId="77777777" w:rsidR="008F0B2B" w:rsidRDefault="008F0B2B">
      <w:pPr>
        <w:pStyle w:val="Textkomente"/>
      </w:pPr>
      <w:r>
        <w:rPr>
          <w:rStyle w:val="Odkaznakoment"/>
        </w:rPr>
        <w:annotationRef/>
      </w:r>
      <w:r>
        <w:t>Návrh změny.</w:t>
      </w:r>
    </w:p>
  </w:comment>
  <w:comment w:id="40" w:author="Petra" w:date="2014-09-07T19:54:00Z" w:initials="P">
    <w:p w14:paraId="0FF9ACB6" w14:textId="77777777" w:rsidR="003106C6" w:rsidRDefault="003106C6">
      <w:pPr>
        <w:pStyle w:val="Textkomente"/>
      </w:pPr>
      <w:r>
        <w:rPr>
          <w:rStyle w:val="Odkaznakoment"/>
        </w:rPr>
        <w:annotationRef/>
      </w:r>
      <w:r>
        <w:t>Odkazy, prosím, do hranatých závorek [1] a jejich znění až za závěr textu.</w:t>
      </w:r>
    </w:p>
  </w:comment>
  <w:comment w:id="89" w:author="Strike" w:date="2014-09-11T22:27:00Z" w:initials="S">
    <w:p w14:paraId="7863846D" w14:textId="77777777" w:rsidR="00FB04C4" w:rsidRDefault="00FB04C4">
      <w:pPr>
        <w:pStyle w:val="Textkomente"/>
      </w:pPr>
      <w:r>
        <w:rPr>
          <w:rStyle w:val="Odkaznakoment"/>
        </w:rPr>
        <w:annotationRef/>
      </w:r>
      <w:r>
        <w:t>Vynechat – už je to moc zapletené. Myšlenka stačí takhle.</w:t>
      </w:r>
    </w:p>
  </w:comment>
  <w:comment w:id="126" w:author="Strike" w:date="2014-09-11T22:33:00Z" w:initials="S">
    <w:p w14:paraId="1CDC4049" w14:textId="77777777" w:rsidR="00FB04C4" w:rsidRDefault="00FB04C4">
      <w:pPr>
        <w:pStyle w:val="Textkomente"/>
      </w:pPr>
      <w:r>
        <w:rPr>
          <w:rStyle w:val="Odkaznakoment"/>
        </w:rPr>
        <w:annotationRef/>
      </w:r>
      <w:r>
        <w:t xml:space="preserve">Vyvarovat </w:t>
      </w:r>
      <w:r w:rsidR="008C1096">
        <w:t xml:space="preserve">se dětským létům. Subjektivní pojem a nejasné hranice. </w:t>
      </w:r>
    </w:p>
  </w:comment>
  <w:comment w:id="140" w:author="Strike" w:date="2014-09-11T22:42:00Z" w:initials="S">
    <w:p w14:paraId="489AFF92" w14:textId="77777777" w:rsidR="008C1096" w:rsidRDefault="008C1096">
      <w:pPr>
        <w:pStyle w:val="Textkomente"/>
      </w:pPr>
      <w:r>
        <w:rPr>
          <w:rStyle w:val="Odkaznakoment"/>
        </w:rPr>
        <w:annotationRef/>
      </w:r>
      <w:r>
        <w:t>„přecharakteristikováno“ viz 4 řádky výš</w:t>
      </w:r>
    </w:p>
  </w:comment>
  <w:comment w:id="165" w:author="Strike" w:date="2014-09-11T22:44:00Z" w:initials="S">
    <w:p w14:paraId="7D4B4FB7" w14:textId="77777777" w:rsidR="008C1096" w:rsidRDefault="008C1096">
      <w:pPr>
        <w:pStyle w:val="Textkomente"/>
      </w:pPr>
      <w:r>
        <w:rPr>
          <w:rStyle w:val="Odkaznakoment"/>
        </w:rPr>
        <w:annotationRef/>
      </w:r>
      <w:r>
        <w:t>Jakých postupů? Myslí NM?</w:t>
      </w:r>
    </w:p>
  </w:comment>
  <w:comment w:id="200" w:author="Strike" w:date="2014-09-11T22:48:00Z" w:initials="S">
    <w:p w14:paraId="4D3E0ADA" w14:textId="77777777" w:rsidR="00224B46" w:rsidRDefault="00224B46">
      <w:pPr>
        <w:pStyle w:val="Textkomente"/>
      </w:pPr>
      <w:r>
        <w:rPr>
          <w:rStyle w:val="Odkaznakoment"/>
        </w:rPr>
        <w:annotationRef/>
      </w:r>
      <w:r>
        <w:t xml:space="preserve">Pěkný cyberpunk </w:t>
      </w:r>
      <w:r>
        <w:sym w:font="Wingdings" w:char="F04A"/>
      </w:r>
    </w:p>
  </w:comment>
  <w:comment w:id="236" w:author="Strike" w:date="2014-09-11T22:30:00Z" w:initials="S">
    <w:p w14:paraId="60333246" w14:textId="77777777" w:rsidR="00FB04C4" w:rsidRDefault="00FB04C4">
      <w:pPr>
        <w:pStyle w:val="Textkomente"/>
      </w:pPr>
      <w:r>
        <w:rPr>
          <w:rStyle w:val="Odkaznakoment"/>
        </w:rPr>
        <w:annotationRef/>
      </w:r>
      <w:r w:rsidR="00224B46">
        <w:t xml:space="preserve">Text je velmi osobitý, což vnímám jako jeho největší plus a místy zároveň i mínus (pro použití propagace), které se však úpravami dá vcelku dobře vyřešit. Autorka nabízí zajímavý pohled (řekl bych až skoro neurologicko-filozofický </w:t>
      </w:r>
      <w:r w:rsidR="00224B46">
        <w:sym w:font="Wingdings" w:char="F04A"/>
      </w:r>
      <w:r w:rsidR="00224B46">
        <w:t xml:space="preserve"> ) na to, co jí TIM dal a sžívám se s ní. Osobně však z textu cítím trošku starší osobu než je běžný student 20-26 let Bc. či Mgr., což se pak vyvrací tvrzením o dětských letech internetu. Je to trochu matoucí bez představení autorky.</w:t>
      </w:r>
      <w:bookmarkStart w:id="238" w:name="_GoBack"/>
      <w:bookmarkEnd w:id="238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4A0E29" w15:done="0"/>
  <w15:commentEx w15:paraId="790DE30E" w15:done="0"/>
  <w15:commentEx w15:paraId="24CC77B7" w15:done="0"/>
  <w15:commentEx w15:paraId="5319630C" w15:paraIdParent="24CC77B7" w15:done="0"/>
  <w15:commentEx w15:paraId="0FF9ACB6" w15:done="0"/>
  <w15:commentEx w15:paraId="7863846D" w15:done="0"/>
  <w15:commentEx w15:paraId="1CDC4049" w15:done="0"/>
  <w15:commentEx w15:paraId="489AFF92" w15:done="0"/>
  <w15:commentEx w15:paraId="7D4B4FB7" w15:done="0"/>
  <w15:commentEx w15:paraId="4D3E0ADA" w15:done="0"/>
  <w15:commentEx w15:paraId="603332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32D94" w14:textId="77777777" w:rsidR="00FB217B" w:rsidRDefault="00FB217B" w:rsidP="00AE2568">
      <w:pPr>
        <w:spacing w:after="0" w:line="240" w:lineRule="auto"/>
      </w:pPr>
      <w:r>
        <w:separator/>
      </w:r>
    </w:p>
  </w:endnote>
  <w:endnote w:type="continuationSeparator" w:id="0">
    <w:p w14:paraId="7C346FA8" w14:textId="77777777" w:rsidR="00FB217B" w:rsidRDefault="00FB217B" w:rsidP="00AE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8CCB7" w14:textId="77777777" w:rsidR="00AE2568" w:rsidRDefault="00AE2568">
    <w:pPr>
      <w:pStyle w:val="Zpat"/>
    </w:pPr>
    <w:r>
      <w:fldChar w:fldCharType="begin"/>
    </w:r>
    <w:r>
      <w:instrText xml:space="preserve"> PAGE   \* MERGEFORMAT </w:instrText>
    </w:r>
    <w:r>
      <w:fldChar w:fldCharType="separate"/>
    </w:r>
    <w:r w:rsidR="00224B46">
      <w:rPr>
        <w:noProof/>
      </w:rPr>
      <w:t>3</w:t>
    </w:r>
    <w:r>
      <w:fldChar w:fldCharType="end"/>
    </w:r>
  </w:p>
  <w:p w14:paraId="5CE26278" w14:textId="77777777" w:rsidR="00AE2568" w:rsidRDefault="00AE25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D7822" w14:textId="77777777" w:rsidR="00FB217B" w:rsidRDefault="00FB217B" w:rsidP="00AE2568">
      <w:pPr>
        <w:spacing w:after="0" w:line="240" w:lineRule="auto"/>
      </w:pPr>
      <w:r>
        <w:separator/>
      </w:r>
    </w:p>
  </w:footnote>
  <w:footnote w:type="continuationSeparator" w:id="0">
    <w:p w14:paraId="34088FD0" w14:textId="77777777" w:rsidR="00FB217B" w:rsidRDefault="00FB217B" w:rsidP="00AE2568">
      <w:pPr>
        <w:spacing w:after="0" w:line="240" w:lineRule="auto"/>
      </w:pPr>
      <w:r>
        <w:continuationSeparator/>
      </w:r>
    </w:p>
  </w:footnote>
  <w:footnote w:id="1">
    <w:p w14:paraId="6B97D7AE" w14:textId="77777777" w:rsidR="002A66F9" w:rsidRPr="00281968" w:rsidRDefault="002A66F9" w:rsidP="00281968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2914DC">
        <w:rPr>
          <w:rStyle w:val="Znakapoznpodarou"/>
          <w:rFonts w:ascii="Times New Roman" w:hAnsi="Times New Roman"/>
          <w:sz w:val="24"/>
          <w:szCs w:val="24"/>
        </w:rPr>
        <w:footnoteRef/>
      </w:r>
      <w:r w:rsidRPr="002914DC">
        <w:rPr>
          <w:rFonts w:ascii="Times New Roman" w:hAnsi="Times New Roman"/>
          <w:sz w:val="24"/>
          <w:szCs w:val="24"/>
        </w:rPr>
        <w:t xml:space="preserve"> </w:t>
      </w:r>
      <w:hyperlink r:id="rId1" w:history="1">
        <w:r w:rsidR="002914DC" w:rsidRPr="002914DC">
          <w:rPr>
            <w:rFonts w:ascii="Times New Roman" w:hAnsi="Times New Roman"/>
            <w:sz w:val="24"/>
            <w:szCs w:val="24"/>
          </w:rPr>
          <w:t>Nechci být nejbohatším člověkem na hřbitově. Jobsovy nejzajímavější myšlenky</w:t>
        </w:r>
      </w:hyperlink>
      <w:r w:rsidR="002914DC" w:rsidRPr="002914DC">
        <w:rPr>
          <w:rFonts w:ascii="Times New Roman" w:hAnsi="Times New Roman"/>
          <w:sz w:val="24"/>
          <w:szCs w:val="24"/>
        </w:rPr>
        <w:t xml:space="preserve">. </w:t>
      </w:r>
      <w:r w:rsidR="002914DC" w:rsidRPr="002914DC">
        <w:rPr>
          <w:rFonts w:ascii="Times New Roman" w:hAnsi="Times New Roman"/>
          <w:i/>
          <w:sz w:val="24"/>
          <w:szCs w:val="24"/>
        </w:rPr>
        <w:t xml:space="preserve">IHNED.cz, </w:t>
      </w:r>
      <w:r w:rsidR="002914DC" w:rsidRPr="002914DC">
        <w:rPr>
          <w:rFonts w:ascii="Times New Roman" w:hAnsi="Times New Roman"/>
          <w:sz w:val="24"/>
          <w:szCs w:val="24"/>
        </w:rPr>
        <w:t>201</w:t>
      </w:r>
      <w:r w:rsidR="002914DC">
        <w:rPr>
          <w:rFonts w:ascii="Times New Roman" w:hAnsi="Times New Roman"/>
          <w:sz w:val="24"/>
          <w:szCs w:val="24"/>
        </w:rPr>
        <w:t>1</w:t>
      </w:r>
      <w:r w:rsidR="002914DC" w:rsidRPr="002914DC">
        <w:rPr>
          <w:rFonts w:ascii="Times New Roman" w:hAnsi="Times New Roman"/>
          <w:sz w:val="24"/>
          <w:szCs w:val="24"/>
        </w:rPr>
        <w:t xml:space="preserve">, </w:t>
      </w:r>
      <w:r w:rsidR="002914DC" w:rsidRPr="002914DC">
        <w:rPr>
          <w:rFonts w:ascii="Times New Roman" w:hAnsi="Times New Roman"/>
          <w:color w:val="000000"/>
          <w:sz w:val="24"/>
          <w:szCs w:val="24"/>
        </w:rPr>
        <w:t>vol. 20</w:t>
      </w:r>
      <w:r w:rsidR="002914DC">
        <w:rPr>
          <w:rFonts w:ascii="Times New Roman" w:hAnsi="Times New Roman"/>
          <w:color w:val="000000"/>
          <w:sz w:val="24"/>
          <w:szCs w:val="24"/>
        </w:rPr>
        <w:t>11</w:t>
      </w:r>
      <w:r w:rsidR="00281968">
        <w:rPr>
          <w:rFonts w:ascii="Times New Roman" w:hAnsi="Times New Roman"/>
          <w:color w:val="000000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CDF51" w14:textId="77777777" w:rsidR="00F9126A" w:rsidRPr="00F9126A" w:rsidRDefault="00F9126A" w:rsidP="00F9126A">
    <w:pPr>
      <w:pStyle w:val="Zhlav"/>
      <w:jc w:val="center"/>
      <w:rPr>
        <w:rFonts w:ascii="Times New Roman" w:hAnsi="Times New Roman"/>
        <w:sz w:val="24"/>
        <w:szCs w:val="24"/>
      </w:rPr>
    </w:pPr>
    <w:r w:rsidRPr="00F9126A">
      <w:rPr>
        <w:rFonts w:ascii="Times New Roman" w:hAnsi="Times New Roman"/>
        <w:sz w:val="24"/>
        <w:szCs w:val="24"/>
      </w:rPr>
      <w:t>Chci se bavit</w:t>
    </w:r>
  </w:p>
  <w:p w14:paraId="12B02223" w14:textId="77777777" w:rsidR="00F9126A" w:rsidRDefault="00F9126A">
    <w:pPr>
      <w:pStyle w:val="Zhlav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rike">
    <w15:presenceInfo w15:providerId="None" w15:userId="Strike"/>
  </w15:person>
  <w15:person w15:author="Zuzana Kobíková">
    <w15:presenceInfo w15:providerId="Windows Live" w15:userId="e18bc541805e5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4F"/>
    <w:rsid w:val="0000305F"/>
    <w:rsid w:val="000622AD"/>
    <w:rsid w:val="0007319C"/>
    <w:rsid w:val="001042AC"/>
    <w:rsid w:val="0012333E"/>
    <w:rsid w:val="00144BD8"/>
    <w:rsid w:val="001765DA"/>
    <w:rsid w:val="001A4B81"/>
    <w:rsid w:val="001D488A"/>
    <w:rsid w:val="001E3461"/>
    <w:rsid w:val="001E7FCE"/>
    <w:rsid w:val="001F7260"/>
    <w:rsid w:val="00224B46"/>
    <w:rsid w:val="00254CB7"/>
    <w:rsid w:val="00281968"/>
    <w:rsid w:val="002914DC"/>
    <w:rsid w:val="002A66F9"/>
    <w:rsid w:val="00304751"/>
    <w:rsid w:val="003106C6"/>
    <w:rsid w:val="00434D59"/>
    <w:rsid w:val="00435EE0"/>
    <w:rsid w:val="00465CA9"/>
    <w:rsid w:val="00474296"/>
    <w:rsid w:val="005146E6"/>
    <w:rsid w:val="00542F3A"/>
    <w:rsid w:val="0055084F"/>
    <w:rsid w:val="0055358C"/>
    <w:rsid w:val="00594DE3"/>
    <w:rsid w:val="005B2CF8"/>
    <w:rsid w:val="00644111"/>
    <w:rsid w:val="00683BF8"/>
    <w:rsid w:val="006945B3"/>
    <w:rsid w:val="006B435B"/>
    <w:rsid w:val="006D434E"/>
    <w:rsid w:val="007038E8"/>
    <w:rsid w:val="00731A23"/>
    <w:rsid w:val="00744CF4"/>
    <w:rsid w:val="0078733A"/>
    <w:rsid w:val="007911AD"/>
    <w:rsid w:val="007E4543"/>
    <w:rsid w:val="008370C7"/>
    <w:rsid w:val="008932F8"/>
    <w:rsid w:val="008A024C"/>
    <w:rsid w:val="008C1096"/>
    <w:rsid w:val="008F0B2B"/>
    <w:rsid w:val="008F3A34"/>
    <w:rsid w:val="009520AC"/>
    <w:rsid w:val="009967AB"/>
    <w:rsid w:val="009C1B62"/>
    <w:rsid w:val="009C3E64"/>
    <w:rsid w:val="009F621A"/>
    <w:rsid w:val="00A10C9A"/>
    <w:rsid w:val="00A142B1"/>
    <w:rsid w:val="00A43318"/>
    <w:rsid w:val="00A51A71"/>
    <w:rsid w:val="00A52011"/>
    <w:rsid w:val="00A72C80"/>
    <w:rsid w:val="00A730A5"/>
    <w:rsid w:val="00AC0A42"/>
    <w:rsid w:val="00AE2568"/>
    <w:rsid w:val="00B23D6A"/>
    <w:rsid w:val="00B535FB"/>
    <w:rsid w:val="00B87C41"/>
    <w:rsid w:val="00C24319"/>
    <w:rsid w:val="00C573A8"/>
    <w:rsid w:val="00CB5352"/>
    <w:rsid w:val="00D20A77"/>
    <w:rsid w:val="00D21618"/>
    <w:rsid w:val="00D34DBF"/>
    <w:rsid w:val="00DF654A"/>
    <w:rsid w:val="00E610A1"/>
    <w:rsid w:val="00E63796"/>
    <w:rsid w:val="00E86E50"/>
    <w:rsid w:val="00EE68FB"/>
    <w:rsid w:val="00F13E32"/>
    <w:rsid w:val="00F56D6A"/>
    <w:rsid w:val="00F605BE"/>
    <w:rsid w:val="00F81F95"/>
    <w:rsid w:val="00F9126A"/>
    <w:rsid w:val="00F91DFC"/>
    <w:rsid w:val="00FB04C4"/>
    <w:rsid w:val="00FB217B"/>
    <w:rsid w:val="00FD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E173"/>
  <w15:docId w15:val="{7C86145A-1729-4421-8669-DB20B0D4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084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2914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1D488A"/>
    <w:rPr>
      <w:b/>
      <w:bCs/>
    </w:rPr>
  </w:style>
  <w:style w:type="character" w:styleId="Zdraznn">
    <w:name w:val="Emphasis"/>
    <w:basedOn w:val="Standardnpsmoodstavce"/>
    <w:uiPriority w:val="20"/>
    <w:qFormat/>
    <w:rsid w:val="001D488A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256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25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E256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E2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2568"/>
  </w:style>
  <w:style w:type="paragraph" w:styleId="Zpat">
    <w:name w:val="footer"/>
    <w:basedOn w:val="Normln"/>
    <w:link w:val="ZpatChar"/>
    <w:uiPriority w:val="99"/>
    <w:unhideWhenUsed/>
    <w:rsid w:val="00AE2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2568"/>
  </w:style>
  <w:style w:type="paragraph" w:styleId="Textbubliny">
    <w:name w:val="Balloon Text"/>
    <w:basedOn w:val="Normln"/>
    <w:link w:val="TextbublinyChar"/>
    <w:uiPriority w:val="99"/>
    <w:semiHidden/>
    <w:unhideWhenUsed/>
    <w:rsid w:val="00AE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568"/>
    <w:rPr>
      <w:rFonts w:ascii="Tahoma" w:hAnsi="Tahoma" w:cs="Tahoma"/>
      <w:sz w:val="16"/>
      <w:szCs w:val="16"/>
    </w:rPr>
  </w:style>
  <w:style w:type="character" w:styleId="slodku">
    <w:name w:val="line number"/>
    <w:basedOn w:val="Standardnpsmoodstavce"/>
    <w:uiPriority w:val="99"/>
    <w:semiHidden/>
    <w:unhideWhenUsed/>
    <w:rsid w:val="00AE2568"/>
  </w:style>
  <w:style w:type="character" w:customStyle="1" w:styleId="Nadpis1Char">
    <w:name w:val="Nadpis 1 Char"/>
    <w:basedOn w:val="Standardnpsmoodstavce"/>
    <w:link w:val="Nadpis1"/>
    <w:uiPriority w:val="9"/>
    <w:rsid w:val="002914D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914D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0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06C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06C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0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06C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zpravy.ihned.cz/svet-usa/c1-53121300-nechci-byt-nejbohatsim-clovekem-na-hrbitove-jobsovy-nejzajimavejsi-myslenk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32379-741B-470E-B9F0-7CCADD0C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Links>
    <vt:vector size="6" baseType="variant">
      <vt:variant>
        <vt:i4>6619169</vt:i4>
      </vt:variant>
      <vt:variant>
        <vt:i4>0</vt:i4>
      </vt:variant>
      <vt:variant>
        <vt:i4>0</vt:i4>
      </vt:variant>
      <vt:variant>
        <vt:i4>5</vt:i4>
      </vt:variant>
      <vt:variant>
        <vt:lpwstr>http://zpravy.ihned.cz/svet-usa/c1-53121300-nechci-byt-nejbohatsim-clovekem-na-hrbitove-jobsovy-nejzajimavejsi-myslenky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</dc:creator>
  <cp:lastModifiedBy>Strike</cp:lastModifiedBy>
  <cp:revision>2</cp:revision>
  <dcterms:created xsi:type="dcterms:W3CDTF">2014-09-11T20:56:00Z</dcterms:created>
  <dcterms:modified xsi:type="dcterms:W3CDTF">2014-09-11T20:56:00Z</dcterms:modified>
</cp:coreProperties>
</file>