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DAC76" w14:textId="77777777" w:rsidR="00BF088D" w:rsidRPr="005E3492" w:rsidRDefault="00BF088D" w:rsidP="005E3492">
      <w:pPr>
        <w:jc w:val="center"/>
        <w:rPr>
          <w:rFonts w:cstheme="minorHAnsi"/>
          <w:sz w:val="32"/>
          <w:szCs w:val="36"/>
          <w:u w:val="single"/>
        </w:rPr>
      </w:pPr>
      <w:r w:rsidRPr="00BF088D">
        <w:rPr>
          <w:rFonts w:cstheme="minorHAnsi"/>
          <w:sz w:val="32"/>
          <w:szCs w:val="36"/>
          <w:u w:val="single"/>
        </w:rPr>
        <w:t xml:space="preserve">Státní symboly </w:t>
      </w:r>
      <w:commentRangeStart w:id="0"/>
      <w:r w:rsidRPr="00BF088D">
        <w:rPr>
          <w:rFonts w:cstheme="minorHAnsi"/>
          <w:sz w:val="32"/>
          <w:szCs w:val="36"/>
          <w:u w:val="single"/>
        </w:rPr>
        <w:t>Estonska</w:t>
      </w:r>
      <w:commentRangeEnd w:id="0"/>
      <w:r w:rsidR="001A57D1">
        <w:rPr>
          <w:rStyle w:val="Odkaznakoment"/>
        </w:rPr>
        <w:commentReference w:id="0"/>
      </w:r>
    </w:p>
    <w:p w14:paraId="082E0396" w14:textId="77777777" w:rsidR="00BF088D" w:rsidRDefault="00BF088D" w:rsidP="00BF088D">
      <w:pPr>
        <w:rPr>
          <w:rFonts w:cstheme="minorHAnsi"/>
          <w:sz w:val="28"/>
          <w:szCs w:val="32"/>
          <w:u w:val="single"/>
        </w:rPr>
      </w:pPr>
      <w:r w:rsidRPr="00BF088D">
        <w:rPr>
          <w:rFonts w:cstheme="minorHAnsi"/>
          <w:sz w:val="28"/>
          <w:szCs w:val="32"/>
          <w:u w:val="single"/>
        </w:rPr>
        <w:t>Státní vlajka</w:t>
      </w:r>
    </w:p>
    <w:p w14:paraId="684C475D" w14:textId="77777777" w:rsidR="00BF088D" w:rsidRDefault="00BF088D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H</w:t>
      </w:r>
      <w:r w:rsidRPr="00BF088D">
        <w:rPr>
          <w:rFonts w:cstheme="minorHAnsi"/>
          <w:sz w:val="24"/>
          <w:szCs w:val="32"/>
        </w:rPr>
        <w:t xml:space="preserve">istorie </w:t>
      </w:r>
      <w:r>
        <w:rPr>
          <w:rFonts w:cstheme="minorHAnsi"/>
          <w:sz w:val="24"/>
          <w:szCs w:val="32"/>
        </w:rPr>
        <w:t>státní vlajky, v podobě jaká je dnes, sahá až do 19. století, a sice</w:t>
      </w:r>
      <w:r w:rsidR="007231D8">
        <w:rPr>
          <w:rFonts w:cstheme="minorHAnsi"/>
          <w:sz w:val="24"/>
          <w:szCs w:val="32"/>
        </w:rPr>
        <w:t xml:space="preserve"> do</w:t>
      </w:r>
      <w:r>
        <w:rPr>
          <w:rFonts w:cstheme="minorHAnsi"/>
          <w:sz w:val="24"/>
          <w:szCs w:val="32"/>
        </w:rPr>
        <w:t xml:space="preserve"> roku 1881, kdy bylo ve městě Tartu založeno studentské sdružení </w:t>
      </w:r>
      <w:r w:rsidRPr="00BF088D">
        <w:rPr>
          <w:rFonts w:cstheme="minorHAnsi"/>
          <w:i/>
          <w:sz w:val="24"/>
          <w:szCs w:val="32"/>
        </w:rPr>
        <w:t>Vironia</w:t>
      </w:r>
      <w:r>
        <w:rPr>
          <w:rFonts w:cstheme="minorHAnsi"/>
          <w:i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 xml:space="preserve">(historický kraj Virumaa). Při této příležitosti byla poprvé vyvěšena. </w:t>
      </w:r>
    </w:p>
    <w:p w14:paraId="515AABA0" w14:textId="77777777" w:rsidR="00F71DF7" w:rsidRPr="00F71DF7" w:rsidRDefault="00F71DF7" w:rsidP="00F71DF7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V roce 1884 byla ve městě Otepää v místním kostele.</w:t>
      </w:r>
    </w:p>
    <w:p w14:paraId="1E770819" w14:textId="77777777" w:rsidR="00BF088D" w:rsidRDefault="00BF088D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V roce 1896 byla zakázána, ale po bolševické revoluc</w:t>
      </w:r>
      <w:r w:rsidR="001F1861">
        <w:rPr>
          <w:rFonts w:cstheme="minorHAnsi"/>
          <w:sz w:val="24"/>
          <w:szCs w:val="32"/>
        </w:rPr>
        <w:t>i, oddělení Estonska od Ruska a </w:t>
      </w:r>
      <w:r>
        <w:rPr>
          <w:rFonts w:cstheme="minorHAnsi"/>
          <w:sz w:val="24"/>
          <w:szCs w:val="32"/>
        </w:rPr>
        <w:t xml:space="preserve">vyhlášení nezávislosti byla až </w:t>
      </w:r>
      <w:r w:rsidR="002E19D8">
        <w:rPr>
          <w:rFonts w:cstheme="minorHAnsi"/>
          <w:sz w:val="24"/>
          <w:szCs w:val="32"/>
        </w:rPr>
        <w:t>27. června</w:t>
      </w:r>
      <w:r>
        <w:rPr>
          <w:rFonts w:cstheme="minorHAnsi"/>
          <w:sz w:val="24"/>
          <w:szCs w:val="32"/>
        </w:rPr>
        <w:t xml:space="preserve"> 1922</w:t>
      </w:r>
      <w:r w:rsidR="002E19D8">
        <w:rPr>
          <w:rFonts w:cstheme="minorHAnsi"/>
          <w:sz w:val="24"/>
          <w:szCs w:val="32"/>
        </w:rPr>
        <w:t xml:space="preserve"> uzákoněna státní vlajkou.</w:t>
      </w:r>
    </w:p>
    <w:p w14:paraId="577E5AEE" w14:textId="77777777" w:rsidR="002E19D8" w:rsidRDefault="002E19D8" w:rsidP="002E19D8">
      <w:pPr>
        <w:ind w:firstLine="420"/>
        <w:rPr>
          <w:rFonts w:cstheme="minorHAnsi"/>
          <w:sz w:val="24"/>
          <w:szCs w:val="32"/>
          <w:u w:val="single"/>
        </w:rPr>
      </w:pPr>
      <w:r w:rsidRPr="002E19D8">
        <w:rPr>
          <w:rFonts w:cstheme="minorHAnsi"/>
          <w:sz w:val="24"/>
          <w:szCs w:val="32"/>
          <w:u w:val="single"/>
        </w:rPr>
        <w:t>Zobrazení</w:t>
      </w:r>
    </w:p>
    <w:p w14:paraId="257350FA" w14:textId="77777777" w:rsidR="002E19D8" w:rsidRPr="002E19D8" w:rsidRDefault="002E19D8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 w:rsidRPr="002E19D8">
        <w:rPr>
          <w:rFonts w:cstheme="minorHAnsi"/>
          <w:sz w:val="24"/>
          <w:szCs w:val="32"/>
        </w:rPr>
        <w:t>Jedná se</w:t>
      </w:r>
      <w:r>
        <w:rPr>
          <w:rFonts w:cstheme="minorHAnsi"/>
          <w:sz w:val="24"/>
          <w:szCs w:val="32"/>
        </w:rPr>
        <w:t xml:space="preserve"> o horizontální trikolóru tří barev: modré, černé a bílé.</w:t>
      </w:r>
    </w:p>
    <w:p w14:paraId="53F64B9B" w14:textId="77777777" w:rsidR="002E19D8" w:rsidRPr="002E19D8" w:rsidRDefault="002E19D8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Poměr stran vlajky je 7:11</w:t>
      </w:r>
    </w:p>
    <w:p w14:paraId="2ABF4969" w14:textId="77777777" w:rsidR="00AD0E9D" w:rsidRPr="00AD0E9D" w:rsidRDefault="002E19D8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Barvy estonské vlajky symbolizovaly v původní verzi nebe</w:t>
      </w:r>
      <w:r w:rsidR="00AD0E9D">
        <w:rPr>
          <w:rFonts w:cstheme="minorHAnsi"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>(modrá barva), zemi</w:t>
      </w:r>
      <w:r w:rsidR="00AD0E9D">
        <w:rPr>
          <w:rFonts w:cstheme="minorHAnsi"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 xml:space="preserve">(černá) a sníh </w:t>
      </w:r>
      <w:r w:rsidR="00AD0E9D">
        <w:rPr>
          <w:rFonts w:cstheme="minorHAnsi"/>
          <w:sz w:val="24"/>
          <w:szCs w:val="32"/>
        </w:rPr>
        <w:t>(</w:t>
      </w:r>
      <w:r>
        <w:rPr>
          <w:rFonts w:cstheme="minorHAnsi"/>
          <w:sz w:val="24"/>
          <w:szCs w:val="32"/>
        </w:rPr>
        <w:t>bílá</w:t>
      </w:r>
      <w:r w:rsidR="00AD0E9D">
        <w:rPr>
          <w:rFonts w:cstheme="minorHAnsi"/>
          <w:sz w:val="24"/>
          <w:szCs w:val="32"/>
        </w:rPr>
        <w:t xml:space="preserve">), později však byly vykládány i odlišně. Modrá symbolizovala </w:t>
      </w:r>
      <w:bookmarkStart w:id="1" w:name="_GoBack"/>
      <w:bookmarkEnd w:id="1"/>
      <w:r w:rsidR="00AD0E9D">
        <w:rPr>
          <w:rFonts w:cstheme="minorHAnsi"/>
          <w:sz w:val="24"/>
          <w:szCs w:val="32"/>
        </w:rPr>
        <w:t xml:space="preserve">vzájemnou důvěru a věrnost, černá </w:t>
      </w:r>
      <w:r w:rsidR="00AD0E9D">
        <w:rPr>
          <w:rFonts w:cstheme="minorHAnsi"/>
          <w:sz w:val="24"/>
          <w:szCs w:val="32"/>
        </w:rPr>
        <w:tab/>
        <w:t>předchůdce Estonců a bílá touhu po svobodě.</w:t>
      </w:r>
    </w:p>
    <w:p w14:paraId="076FFB4B" w14:textId="77777777" w:rsidR="00AD0E9D" w:rsidRPr="00AD0E9D" w:rsidRDefault="00AD0E9D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Prezidentská vlajka je státní vlajka doplněna velkým státním znakem.</w:t>
      </w:r>
    </w:p>
    <w:p w14:paraId="6E081DEC" w14:textId="77777777" w:rsidR="00AD0E9D" w:rsidRDefault="00AD0E9D" w:rsidP="00AD0E9D">
      <w:pPr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0288" behindDoc="1" locked="0" layoutInCell="1" allowOverlap="1" wp14:anchorId="2730B94A" wp14:editId="13411CA9">
            <wp:simplePos x="0" y="0"/>
            <wp:positionH relativeFrom="column">
              <wp:posOffset>3967480</wp:posOffset>
            </wp:positionH>
            <wp:positionV relativeFrom="paragraph">
              <wp:posOffset>104776</wp:posOffset>
            </wp:positionV>
            <wp:extent cx="1683050" cy="1065304"/>
            <wp:effectExtent l="76200" t="76200" r="127000" b="13525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Eesti_lip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420" cy="10680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 wp14:anchorId="43F52B87" wp14:editId="2F93B35C">
            <wp:simplePos x="0" y="0"/>
            <wp:positionH relativeFrom="column">
              <wp:posOffset>167005</wp:posOffset>
            </wp:positionH>
            <wp:positionV relativeFrom="paragraph">
              <wp:posOffset>104775</wp:posOffset>
            </wp:positionV>
            <wp:extent cx="1676400" cy="1066800"/>
            <wp:effectExtent l="76200" t="76200" r="133350" b="13335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lag_of_Estonia.sv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66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32"/>
          <w:u w:val="single"/>
          <w:lang w:eastAsia="cs-CZ"/>
        </w:rPr>
        <w:drawing>
          <wp:anchor distT="0" distB="0" distL="114300" distR="114300" simplePos="0" relativeHeight="251659264" behindDoc="1" locked="0" layoutInCell="1" allowOverlap="1" wp14:anchorId="505497AE" wp14:editId="584BBE15">
            <wp:simplePos x="0" y="0"/>
            <wp:positionH relativeFrom="column">
              <wp:posOffset>2052955</wp:posOffset>
            </wp:positionH>
            <wp:positionV relativeFrom="paragraph">
              <wp:posOffset>104775</wp:posOffset>
            </wp:positionV>
            <wp:extent cx="1609224" cy="1066800"/>
            <wp:effectExtent l="76200" t="76200" r="124460" b="133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Flag_of_the_President_of_Estonia.sv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224" cy="1066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E19D8" w:rsidRPr="00AD0E9D">
        <w:rPr>
          <w:rFonts w:cstheme="minorHAnsi"/>
          <w:sz w:val="24"/>
          <w:szCs w:val="32"/>
        </w:rPr>
        <w:t xml:space="preserve"> </w:t>
      </w:r>
    </w:p>
    <w:p w14:paraId="4870D0FC" w14:textId="77777777" w:rsidR="00AD0E9D" w:rsidRDefault="00AD0E9D" w:rsidP="00AD0E9D">
      <w:pPr>
        <w:rPr>
          <w:rFonts w:cstheme="minorHAnsi"/>
          <w:sz w:val="24"/>
          <w:szCs w:val="32"/>
        </w:rPr>
      </w:pPr>
    </w:p>
    <w:p w14:paraId="2B0E1CE7" w14:textId="77777777" w:rsidR="00AD0E9D" w:rsidRDefault="00AD0E9D" w:rsidP="00AD0E9D">
      <w:pPr>
        <w:rPr>
          <w:rFonts w:cstheme="minorHAnsi"/>
          <w:sz w:val="24"/>
          <w:szCs w:val="32"/>
        </w:rPr>
      </w:pPr>
    </w:p>
    <w:p w14:paraId="57779D16" w14:textId="77777777" w:rsidR="00AD0E9D" w:rsidRDefault="00AD0E9D" w:rsidP="00AD0E9D">
      <w:pPr>
        <w:rPr>
          <w:rFonts w:cstheme="minorHAnsi"/>
          <w:sz w:val="24"/>
          <w:szCs w:val="32"/>
        </w:rPr>
      </w:pPr>
    </w:p>
    <w:p w14:paraId="22D246A9" w14:textId="77777777" w:rsidR="00AF12F6" w:rsidRDefault="00AD0E9D" w:rsidP="00806F3C">
      <w:pPr>
        <w:ind w:firstLine="708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 xml:space="preserve">Vlajka Estonska </w:t>
      </w:r>
      <w:r>
        <w:rPr>
          <w:rFonts w:cstheme="minorHAnsi"/>
          <w:sz w:val="24"/>
          <w:szCs w:val="32"/>
        </w:rPr>
        <w:tab/>
      </w:r>
      <w:r>
        <w:rPr>
          <w:rFonts w:cstheme="minorHAnsi"/>
          <w:sz w:val="24"/>
          <w:szCs w:val="32"/>
        </w:rPr>
        <w:tab/>
      </w:r>
      <w:r w:rsidR="00AF12F6">
        <w:rPr>
          <w:rFonts w:cstheme="minorHAnsi"/>
          <w:sz w:val="24"/>
          <w:szCs w:val="32"/>
        </w:rPr>
        <w:t>Prezidentská</w:t>
      </w:r>
      <w:r>
        <w:rPr>
          <w:rFonts w:cstheme="minorHAnsi"/>
          <w:sz w:val="24"/>
          <w:szCs w:val="32"/>
        </w:rPr>
        <w:t xml:space="preserve"> vlajka</w:t>
      </w:r>
      <w:r>
        <w:rPr>
          <w:rFonts w:cstheme="minorHAnsi"/>
          <w:sz w:val="24"/>
          <w:szCs w:val="32"/>
        </w:rPr>
        <w:tab/>
      </w:r>
      <w:r>
        <w:rPr>
          <w:rFonts w:cstheme="minorHAnsi"/>
          <w:sz w:val="24"/>
          <w:szCs w:val="32"/>
        </w:rPr>
        <w:tab/>
        <w:t xml:space="preserve">       Symbolika vlajky</w:t>
      </w:r>
    </w:p>
    <w:p w14:paraId="77ED89EC" w14:textId="77777777" w:rsidR="00AF12F6" w:rsidRDefault="00AF12F6" w:rsidP="00DA67D0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1312" behindDoc="1" locked="0" layoutInCell="1" allowOverlap="1" wp14:anchorId="6CC81D98" wp14:editId="5424349F">
            <wp:simplePos x="0" y="0"/>
            <wp:positionH relativeFrom="column">
              <wp:posOffset>4186555</wp:posOffset>
            </wp:positionH>
            <wp:positionV relativeFrom="paragraph">
              <wp:posOffset>300355</wp:posOffset>
            </wp:positionV>
            <wp:extent cx="1371600" cy="873125"/>
            <wp:effectExtent l="76200" t="76200" r="133350" b="136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žený soubor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73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32"/>
        </w:rPr>
        <w:t>Estonsko má dále 15 vlaj</w:t>
      </w:r>
      <w:r w:rsidR="00E54F19">
        <w:rPr>
          <w:rFonts w:cstheme="minorHAnsi"/>
          <w:sz w:val="24"/>
          <w:szCs w:val="32"/>
        </w:rPr>
        <w:t>ek dle svých krajů</w:t>
      </w:r>
      <w:ins w:id="2" w:author="Jan-Marek Šík" w:date="2019-12-20T11:16:00Z">
        <w:r w:rsidR="00E54F19">
          <w:rPr>
            <w:rFonts w:cstheme="minorHAnsi"/>
            <w:sz w:val="24"/>
            <w:szCs w:val="32"/>
          </w:rPr>
          <w:t>,</w:t>
        </w:r>
      </w:ins>
      <w:r w:rsidR="00E54F19">
        <w:rPr>
          <w:rFonts w:cstheme="minorHAnsi"/>
          <w:sz w:val="24"/>
          <w:szCs w:val="32"/>
        </w:rPr>
        <w:t xml:space="preserve"> např. Harjuma</w:t>
      </w:r>
      <w:r>
        <w:rPr>
          <w:rFonts w:cstheme="minorHAnsi"/>
          <w:sz w:val="24"/>
          <w:szCs w:val="32"/>
        </w:rPr>
        <w:t>a, kde se také nachází hlavní město Estonska, Tallinn.</w:t>
      </w:r>
    </w:p>
    <w:p w14:paraId="6ED11C57" w14:textId="77777777" w:rsidR="00AF12F6" w:rsidRDefault="00AF12F6" w:rsidP="00AF12F6">
      <w:pPr>
        <w:rPr>
          <w:rFonts w:cstheme="minorHAnsi"/>
          <w:sz w:val="24"/>
          <w:szCs w:val="32"/>
        </w:rPr>
      </w:pPr>
    </w:p>
    <w:p w14:paraId="67392E50" w14:textId="77777777" w:rsidR="00AF12F6" w:rsidRDefault="00AF12F6" w:rsidP="00AF12F6">
      <w:pPr>
        <w:rPr>
          <w:rFonts w:cstheme="minorHAnsi"/>
          <w:sz w:val="24"/>
          <w:szCs w:val="32"/>
        </w:rPr>
      </w:pPr>
    </w:p>
    <w:p w14:paraId="17B2A4E2" w14:textId="77777777" w:rsidR="00AF12F6" w:rsidRDefault="00AF12F6" w:rsidP="00AF12F6">
      <w:pPr>
        <w:ind w:left="7080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Harjum</w:t>
      </w:r>
      <w:ins w:id="3" w:author="Jan-Marek Šík" w:date="2019-12-20T11:16:00Z">
        <w:r w:rsidR="00E54F19">
          <w:rPr>
            <w:rFonts w:cstheme="minorHAnsi"/>
            <w:sz w:val="24"/>
            <w:szCs w:val="32"/>
          </w:rPr>
          <w:t>a</w:t>
        </w:r>
      </w:ins>
      <w:del w:id="4" w:author="Jan-Marek Šík" w:date="2019-12-20T11:16:00Z">
        <w:r w:rsidDel="00E54F19">
          <w:rPr>
            <w:rFonts w:cstheme="minorHAnsi"/>
            <w:sz w:val="24"/>
            <w:szCs w:val="32"/>
          </w:rPr>
          <w:delText>m</w:delText>
        </w:r>
      </w:del>
      <w:r>
        <w:rPr>
          <w:rFonts w:cstheme="minorHAnsi"/>
          <w:sz w:val="24"/>
          <w:szCs w:val="32"/>
        </w:rPr>
        <w:t>a</w:t>
      </w:r>
    </w:p>
    <w:p w14:paraId="3B6C2235" w14:textId="77777777" w:rsidR="00AF12F6" w:rsidRDefault="00AF12F6" w:rsidP="00AF12F6">
      <w:pPr>
        <w:pStyle w:val="Odstavecseseznamem"/>
        <w:numPr>
          <w:ilvl w:val="0"/>
          <w:numId w:val="8"/>
        </w:numPr>
        <w:rPr>
          <w:rFonts w:cstheme="minorHAnsi"/>
          <w:sz w:val="24"/>
          <w:szCs w:val="32"/>
        </w:rPr>
      </w:pPr>
      <w:r w:rsidRPr="00AF12F6">
        <w:rPr>
          <w:rFonts w:cstheme="minorHAnsi"/>
          <w:sz w:val="24"/>
          <w:szCs w:val="32"/>
        </w:rPr>
        <w:t>Vlajky Estonské SSR se samozřejmě ne</w:t>
      </w:r>
      <w:r w:rsidR="007231D8">
        <w:rPr>
          <w:rFonts w:cstheme="minorHAnsi"/>
          <w:sz w:val="24"/>
          <w:szCs w:val="32"/>
        </w:rPr>
        <w:t>shodovaly</w:t>
      </w:r>
      <w:r w:rsidRPr="00AF12F6">
        <w:rPr>
          <w:rFonts w:cstheme="minorHAnsi"/>
          <w:sz w:val="24"/>
          <w:szCs w:val="32"/>
        </w:rPr>
        <w:t xml:space="preserve"> se současnou vlajkou.</w:t>
      </w:r>
    </w:p>
    <w:p w14:paraId="3E691642" w14:textId="77777777" w:rsidR="00AF12F6" w:rsidRDefault="00EC730B" w:rsidP="00AF12F6">
      <w:pPr>
        <w:rPr>
          <w:rFonts w:cstheme="minorHAnsi"/>
          <w:sz w:val="20"/>
          <w:szCs w:val="32"/>
        </w:rPr>
      </w:pPr>
      <w:r>
        <w:rPr>
          <w:rFonts w:cstheme="minorHAnsi"/>
          <w:noProof/>
          <w:sz w:val="20"/>
          <w:szCs w:val="32"/>
          <w:lang w:eastAsia="cs-CZ"/>
        </w:rPr>
        <w:drawing>
          <wp:anchor distT="0" distB="0" distL="114300" distR="114300" simplePos="0" relativeHeight="251663360" behindDoc="1" locked="0" layoutInCell="1" allowOverlap="1" wp14:anchorId="0C03A0E4" wp14:editId="023FF83D">
            <wp:simplePos x="0" y="0"/>
            <wp:positionH relativeFrom="column">
              <wp:posOffset>3557905</wp:posOffset>
            </wp:positionH>
            <wp:positionV relativeFrom="paragraph">
              <wp:posOffset>60325</wp:posOffset>
            </wp:positionV>
            <wp:extent cx="1533525" cy="762000"/>
            <wp:effectExtent l="19050" t="0" r="952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Flag_of_the_Estonian_Soviet_Socialist_Republic_(1953–1990).svg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0"/>
          <w:szCs w:val="32"/>
          <w:lang w:eastAsia="cs-CZ"/>
        </w:rPr>
        <w:drawing>
          <wp:anchor distT="0" distB="0" distL="114300" distR="114300" simplePos="0" relativeHeight="251662336" behindDoc="1" locked="0" layoutInCell="1" allowOverlap="1" wp14:anchorId="6B22F27B" wp14:editId="36BD4CFA">
            <wp:simplePos x="0" y="0"/>
            <wp:positionH relativeFrom="column">
              <wp:posOffset>1548130</wp:posOffset>
            </wp:positionH>
            <wp:positionV relativeFrom="paragraph">
              <wp:posOffset>60325</wp:posOffset>
            </wp:positionV>
            <wp:extent cx="1552575" cy="775970"/>
            <wp:effectExtent l="19050" t="0" r="9525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Flag_of_the_Estonian_Soviet_Socialist_Republic_(1940–1953).svg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87B4FF" w14:textId="77777777" w:rsidR="00806F3C" w:rsidRDefault="00806F3C" w:rsidP="00AF12F6">
      <w:pPr>
        <w:rPr>
          <w:rFonts w:cstheme="minorHAnsi"/>
          <w:sz w:val="20"/>
          <w:szCs w:val="32"/>
        </w:rPr>
      </w:pPr>
    </w:p>
    <w:p w14:paraId="51377E5E" w14:textId="77777777" w:rsidR="005E3492" w:rsidRDefault="005E3492" w:rsidP="00806F3C">
      <w:pPr>
        <w:ind w:left="2124" w:firstLine="708"/>
        <w:rPr>
          <w:rFonts w:cstheme="minorHAnsi"/>
          <w:sz w:val="20"/>
          <w:szCs w:val="32"/>
        </w:rPr>
      </w:pPr>
    </w:p>
    <w:p w14:paraId="58F7ACEC" w14:textId="77777777" w:rsidR="00806F3C" w:rsidRDefault="00806F3C" w:rsidP="00806F3C">
      <w:pPr>
        <w:ind w:left="2124" w:firstLine="708"/>
        <w:rPr>
          <w:rFonts w:cstheme="minorHAnsi"/>
          <w:sz w:val="20"/>
          <w:szCs w:val="32"/>
        </w:rPr>
      </w:pPr>
      <w:r w:rsidRPr="00AF12F6">
        <w:rPr>
          <w:rFonts w:cstheme="minorHAnsi"/>
          <w:sz w:val="20"/>
          <w:szCs w:val="32"/>
        </w:rPr>
        <w:t>1940-1941, 1944-1953</w:t>
      </w:r>
      <w:r>
        <w:rPr>
          <w:rFonts w:cstheme="minorHAnsi"/>
          <w:sz w:val="20"/>
          <w:szCs w:val="32"/>
        </w:rPr>
        <w:tab/>
      </w:r>
      <w:r>
        <w:rPr>
          <w:rFonts w:cstheme="minorHAnsi"/>
          <w:sz w:val="20"/>
          <w:szCs w:val="32"/>
        </w:rPr>
        <w:tab/>
      </w:r>
      <w:r>
        <w:rPr>
          <w:rFonts w:cstheme="minorHAnsi"/>
          <w:sz w:val="20"/>
          <w:szCs w:val="32"/>
        </w:rPr>
        <w:tab/>
        <w:t>1953-1990</w:t>
      </w:r>
    </w:p>
    <w:p w14:paraId="30B1AC3B" w14:textId="77777777" w:rsidR="00830B35" w:rsidRDefault="00830B35" w:rsidP="006D6976">
      <w:pPr>
        <w:rPr>
          <w:rFonts w:cstheme="minorHAnsi"/>
          <w:sz w:val="28"/>
          <w:szCs w:val="32"/>
          <w:u w:val="single"/>
        </w:rPr>
      </w:pPr>
    </w:p>
    <w:p w14:paraId="2B292CC0" w14:textId="77777777" w:rsidR="006D6976" w:rsidRDefault="006D6976" w:rsidP="006D6976">
      <w:pPr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8"/>
          <w:szCs w:val="32"/>
          <w:u w:val="single"/>
        </w:rPr>
        <w:t>Státní znak</w:t>
      </w:r>
    </w:p>
    <w:p w14:paraId="65A68901" w14:textId="77777777" w:rsidR="006D6976" w:rsidRDefault="006D6976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Státní znak vznikl současně s estonskou vlajkou, a byl uzákoněn 27. června 1922.</w:t>
      </w:r>
    </w:p>
    <w:p w14:paraId="40E2E19A" w14:textId="77777777" w:rsidR="006D6976" w:rsidRDefault="006D6976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21. června 1940 obsadila sovětská vojska na základě smlouvy s hitlerovským Německem Pobaltí. A tak byl zaveden nový znak, který tvořil podle sovětského vzoru srp a kladivo.</w:t>
      </w:r>
    </w:p>
    <w:p w14:paraId="5AF59C8C" w14:textId="77777777" w:rsidR="006D6976" w:rsidRPr="006D6976" w:rsidRDefault="006D6976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 w:rsidRPr="006D6976">
        <w:rPr>
          <w:rFonts w:cstheme="minorHAnsi"/>
          <w:sz w:val="24"/>
          <w:szCs w:val="32"/>
        </w:rPr>
        <w:t>V roce 1990 byl zase zpátky vrácen původní znak, který je užíván až do součas</w:t>
      </w:r>
      <w:del w:id="5" w:author="Jan-Marek Šík" w:date="2019-12-20T11:17:00Z">
        <w:r w:rsidRPr="006D6976" w:rsidDel="00E54F19">
          <w:rPr>
            <w:rFonts w:cstheme="minorHAnsi"/>
            <w:sz w:val="24"/>
            <w:szCs w:val="32"/>
          </w:rPr>
          <w:delText>t</w:delText>
        </w:r>
      </w:del>
      <w:r w:rsidRPr="006D6976">
        <w:rPr>
          <w:rFonts w:cstheme="minorHAnsi"/>
          <w:sz w:val="24"/>
          <w:szCs w:val="32"/>
        </w:rPr>
        <w:t>nosti.</w:t>
      </w:r>
    </w:p>
    <w:p w14:paraId="1B838B44" w14:textId="77777777" w:rsidR="006D6976" w:rsidRDefault="006D6976" w:rsidP="006D6976">
      <w:pPr>
        <w:ind w:firstLine="420"/>
        <w:rPr>
          <w:rFonts w:cstheme="minorHAnsi"/>
          <w:sz w:val="24"/>
          <w:szCs w:val="32"/>
          <w:u w:val="single"/>
        </w:rPr>
      </w:pPr>
      <w:r w:rsidRPr="002E19D8">
        <w:rPr>
          <w:rFonts w:cstheme="minorHAnsi"/>
          <w:sz w:val="24"/>
          <w:szCs w:val="32"/>
          <w:u w:val="single"/>
        </w:rPr>
        <w:t>Zobrazení</w:t>
      </w:r>
    </w:p>
    <w:p w14:paraId="20827277" w14:textId="77777777" w:rsidR="006D6976" w:rsidRPr="00566965" w:rsidRDefault="001F1861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Znak je tvořen zlatým štítem se třemi</w:t>
      </w:r>
      <w:r w:rsidR="00566965">
        <w:rPr>
          <w:rFonts w:cstheme="minorHAnsi"/>
          <w:sz w:val="24"/>
          <w:szCs w:val="32"/>
        </w:rPr>
        <w:t xml:space="preserve"> </w:t>
      </w:r>
      <w:r w:rsidR="00DA67D0">
        <w:rPr>
          <w:rFonts w:cstheme="minorHAnsi"/>
          <w:sz w:val="24"/>
          <w:szCs w:val="32"/>
        </w:rPr>
        <w:t xml:space="preserve">modrými lvy </w:t>
      </w:r>
      <w:r w:rsidR="00566965">
        <w:rPr>
          <w:rFonts w:cstheme="minorHAnsi"/>
          <w:sz w:val="24"/>
          <w:szCs w:val="32"/>
        </w:rPr>
        <w:t>s červ</w:t>
      </w:r>
      <w:r>
        <w:rPr>
          <w:rFonts w:cstheme="minorHAnsi"/>
          <w:sz w:val="24"/>
          <w:szCs w:val="32"/>
        </w:rPr>
        <w:t>enými jazyky a stříbrnýma očima, umístěnými nad sebou.</w:t>
      </w:r>
    </w:p>
    <w:p w14:paraId="476E1300" w14:textId="77777777" w:rsidR="006D6976" w:rsidRPr="00256300" w:rsidRDefault="00566965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 w:rsidRPr="00256300">
        <w:rPr>
          <w:rFonts w:cstheme="minorHAnsi"/>
          <w:sz w:val="24"/>
          <w:szCs w:val="32"/>
        </w:rPr>
        <w:t>Štít je obklopen věncem ze zlatých dubových ratolestí, malý státní znak je</w:t>
      </w:r>
      <w:r w:rsidR="00256300">
        <w:rPr>
          <w:rFonts w:cstheme="minorHAnsi"/>
          <w:sz w:val="24"/>
          <w:szCs w:val="32"/>
        </w:rPr>
        <w:t xml:space="preserve"> pak samotný štít bez ratolestí.</w:t>
      </w:r>
    </w:p>
    <w:p w14:paraId="64DBC3AF" w14:textId="77777777" w:rsidR="00274A0C" w:rsidRPr="00274A0C" w:rsidRDefault="00256300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 w:rsidRPr="00256300">
        <w:rPr>
          <w:rFonts w:cstheme="minorHAnsi"/>
          <w:sz w:val="24"/>
          <w:szCs w:val="32"/>
        </w:rPr>
        <w:t>Znak je připomínkou Valdemara II. Dánského, zakladatele středověkého Tallinnu. A tak je podobný dánskému znaku a štít estonského hlavního města je shodný se znakem státním.</w:t>
      </w:r>
    </w:p>
    <w:p w14:paraId="5DEF04DD" w14:textId="77777777" w:rsidR="00256300" w:rsidRPr="00256300" w:rsidRDefault="000D7A83" w:rsidP="00256300">
      <w:pPr>
        <w:pStyle w:val="Odstavecseseznamem"/>
        <w:ind w:left="1428"/>
        <w:rPr>
          <w:rFonts w:cstheme="minorHAnsi"/>
          <w:sz w:val="24"/>
          <w:szCs w:val="32"/>
          <w:u w:val="single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5408" behindDoc="1" locked="0" layoutInCell="1" allowOverlap="1" wp14:anchorId="173ED9C8" wp14:editId="613581A8">
            <wp:simplePos x="0" y="0"/>
            <wp:positionH relativeFrom="column">
              <wp:posOffset>-109220</wp:posOffset>
            </wp:positionH>
            <wp:positionV relativeFrom="paragraph">
              <wp:posOffset>142875</wp:posOffset>
            </wp:positionV>
            <wp:extent cx="1123950" cy="1045210"/>
            <wp:effectExtent l="114300" t="152400" r="304800" b="30734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px-Coat_of_arms_of_Estonia.svg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452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7456" behindDoc="1" locked="0" layoutInCell="1" allowOverlap="1" wp14:anchorId="5CBBE61E" wp14:editId="2F77EFCE">
            <wp:simplePos x="0" y="0"/>
            <wp:positionH relativeFrom="column">
              <wp:posOffset>4491355</wp:posOffset>
            </wp:positionH>
            <wp:positionV relativeFrom="paragraph">
              <wp:posOffset>93345</wp:posOffset>
            </wp:positionV>
            <wp:extent cx="914400" cy="1143000"/>
            <wp:effectExtent l="133350" t="95250" r="304800" b="34290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px-Tallinn_greater_coatofarm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6432" behindDoc="1" locked="0" layoutInCell="1" allowOverlap="1" wp14:anchorId="273782AF" wp14:editId="179D4D0B">
            <wp:simplePos x="0" y="0"/>
            <wp:positionH relativeFrom="column">
              <wp:posOffset>3178175</wp:posOffset>
            </wp:positionH>
            <wp:positionV relativeFrom="paragraph">
              <wp:posOffset>140970</wp:posOffset>
            </wp:positionV>
            <wp:extent cx="598170" cy="1047750"/>
            <wp:effectExtent l="152400" t="95250" r="354330" b="34290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px-National_Coat_of_arms_of_Denmark.svg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1047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 w:rsidRPr="003B4E89"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4384" behindDoc="1" locked="0" layoutInCell="1" allowOverlap="1" wp14:anchorId="08A14DD4" wp14:editId="2F3385A6">
            <wp:simplePos x="0" y="0"/>
            <wp:positionH relativeFrom="column">
              <wp:posOffset>1576705</wp:posOffset>
            </wp:positionH>
            <wp:positionV relativeFrom="paragraph">
              <wp:posOffset>226695</wp:posOffset>
            </wp:positionV>
            <wp:extent cx="790575" cy="876935"/>
            <wp:effectExtent l="114300" t="152400" r="333375" b="32321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px-Small_coat_of_arms_of_Estonia.svg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769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359A6887" w14:textId="77777777" w:rsidR="006D6976" w:rsidRDefault="006D6976" w:rsidP="006D6976">
      <w:pPr>
        <w:rPr>
          <w:rFonts w:cstheme="minorHAnsi"/>
          <w:sz w:val="24"/>
          <w:szCs w:val="32"/>
        </w:rPr>
      </w:pPr>
    </w:p>
    <w:p w14:paraId="7FA8DF80" w14:textId="77777777" w:rsidR="003B4E89" w:rsidRDefault="003B4E89" w:rsidP="006D6976">
      <w:pPr>
        <w:rPr>
          <w:rFonts w:cstheme="minorHAnsi"/>
          <w:sz w:val="24"/>
          <w:szCs w:val="32"/>
        </w:rPr>
      </w:pPr>
    </w:p>
    <w:p w14:paraId="0C933740" w14:textId="77777777" w:rsidR="003B4E89" w:rsidRDefault="003B4E89" w:rsidP="003B4E89">
      <w:pPr>
        <w:rPr>
          <w:rFonts w:cstheme="minorHAnsi"/>
          <w:sz w:val="24"/>
          <w:szCs w:val="32"/>
        </w:rPr>
      </w:pPr>
    </w:p>
    <w:p w14:paraId="06BB4E92" w14:textId="77777777" w:rsidR="003B4E89" w:rsidRPr="003B4E89" w:rsidRDefault="000D7A83" w:rsidP="003B4E89">
      <w:pPr>
        <w:rPr>
          <w:rFonts w:cstheme="minorHAnsi"/>
          <w:sz w:val="20"/>
          <w:szCs w:val="32"/>
        </w:rPr>
      </w:pPr>
      <w:r>
        <w:rPr>
          <w:rFonts w:cstheme="minorHAnsi"/>
          <w:sz w:val="20"/>
          <w:szCs w:val="32"/>
        </w:rPr>
        <w:t xml:space="preserve"> </w:t>
      </w:r>
      <w:r w:rsidR="003B4E89" w:rsidRPr="003B4E89">
        <w:rPr>
          <w:rFonts w:cstheme="minorHAnsi"/>
          <w:sz w:val="20"/>
          <w:szCs w:val="32"/>
        </w:rPr>
        <w:t>Velký státní znak</w:t>
      </w:r>
      <w:r w:rsidR="003B4E89">
        <w:rPr>
          <w:rFonts w:cstheme="minorHAnsi"/>
          <w:sz w:val="20"/>
          <w:szCs w:val="32"/>
        </w:rPr>
        <w:tab/>
        <w:t xml:space="preserve">            </w:t>
      </w:r>
      <w:r w:rsidR="00274A0C">
        <w:rPr>
          <w:rFonts w:cstheme="minorHAnsi"/>
          <w:sz w:val="20"/>
          <w:szCs w:val="32"/>
        </w:rPr>
        <w:t xml:space="preserve">    </w:t>
      </w:r>
      <w:r w:rsidR="003B4E89">
        <w:rPr>
          <w:rFonts w:cstheme="minorHAnsi"/>
          <w:sz w:val="20"/>
          <w:szCs w:val="32"/>
        </w:rPr>
        <w:t xml:space="preserve">   </w:t>
      </w:r>
      <w:r>
        <w:rPr>
          <w:rFonts w:cstheme="minorHAnsi"/>
          <w:sz w:val="20"/>
          <w:szCs w:val="32"/>
        </w:rPr>
        <w:t xml:space="preserve">   </w:t>
      </w:r>
      <w:r w:rsidR="003B4E89">
        <w:rPr>
          <w:rFonts w:cstheme="minorHAnsi"/>
          <w:sz w:val="20"/>
          <w:szCs w:val="32"/>
        </w:rPr>
        <w:t>Malý státní znak</w:t>
      </w:r>
      <w:r w:rsidR="00274A0C">
        <w:rPr>
          <w:rFonts w:cstheme="minorHAnsi"/>
          <w:sz w:val="20"/>
          <w:szCs w:val="32"/>
        </w:rPr>
        <w:tab/>
      </w:r>
      <w:r w:rsidR="00274A0C">
        <w:rPr>
          <w:rFonts w:cstheme="minorHAnsi"/>
          <w:sz w:val="20"/>
          <w:szCs w:val="32"/>
        </w:rPr>
        <w:tab/>
      </w:r>
      <w:r>
        <w:rPr>
          <w:rFonts w:cstheme="minorHAnsi"/>
          <w:sz w:val="20"/>
          <w:szCs w:val="32"/>
        </w:rPr>
        <w:t xml:space="preserve">  </w:t>
      </w:r>
      <w:r w:rsidR="00274A0C">
        <w:rPr>
          <w:rFonts w:cstheme="minorHAnsi"/>
          <w:sz w:val="20"/>
          <w:szCs w:val="32"/>
        </w:rPr>
        <w:t>Dánský znak</w:t>
      </w:r>
      <w:r w:rsidR="00274A0C">
        <w:rPr>
          <w:rFonts w:cstheme="minorHAnsi"/>
          <w:sz w:val="20"/>
          <w:szCs w:val="32"/>
        </w:rPr>
        <w:tab/>
      </w:r>
      <w:r w:rsidR="00274A0C">
        <w:rPr>
          <w:rFonts w:cstheme="minorHAnsi"/>
          <w:sz w:val="20"/>
          <w:szCs w:val="32"/>
        </w:rPr>
        <w:tab/>
        <w:t xml:space="preserve">     Znak Tallinnu</w:t>
      </w:r>
    </w:p>
    <w:p w14:paraId="5AC1F2FB" w14:textId="77777777" w:rsidR="00274A0C" w:rsidRDefault="00274A0C" w:rsidP="00274A0C">
      <w:pPr>
        <w:rPr>
          <w:rFonts w:cstheme="minorHAnsi"/>
          <w:sz w:val="24"/>
          <w:szCs w:val="32"/>
        </w:rPr>
      </w:pPr>
    </w:p>
    <w:p w14:paraId="5D936D02" w14:textId="77777777" w:rsidR="00274A0C" w:rsidRPr="00274A0C" w:rsidRDefault="000D7A83" w:rsidP="007D5034">
      <w:pPr>
        <w:pStyle w:val="Odstavecseseznamem"/>
        <w:numPr>
          <w:ilvl w:val="0"/>
          <w:numId w:val="18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8480" behindDoc="1" locked="0" layoutInCell="1" allowOverlap="1" wp14:anchorId="669AFDA8" wp14:editId="6301F364">
            <wp:simplePos x="0" y="0"/>
            <wp:positionH relativeFrom="column">
              <wp:posOffset>3630238</wp:posOffset>
            </wp:positionH>
            <wp:positionV relativeFrom="paragraph">
              <wp:posOffset>339264</wp:posOffset>
            </wp:positionV>
            <wp:extent cx="644236" cy="751609"/>
            <wp:effectExtent l="171450" t="171450" r="384810" b="334645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px-Saaremaa_vapp.svg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236" cy="7516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sz w:val="24"/>
          <w:szCs w:val="32"/>
        </w:rPr>
        <w:t>Estonsko</w:t>
      </w:r>
      <w:r w:rsidR="001F1861">
        <w:rPr>
          <w:rFonts w:cstheme="minorHAnsi"/>
          <w:sz w:val="24"/>
          <w:szCs w:val="32"/>
        </w:rPr>
        <w:t xml:space="preserve"> má </w:t>
      </w:r>
      <w:r w:rsidR="00DA67D0">
        <w:rPr>
          <w:rFonts w:cstheme="minorHAnsi"/>
          <w:sz w:val="24"/>
          <w:szCs w:val="32"/>
        </w:rPr>
        <w:t>15 krajský vlajek</w:t>
      </w:r>
      <w:r w:rsidR="001F1861">
        <w:rPr>
          <w:rFonts w:cstheme="minorHAnsi"/>
          <w:sz w:val="24"/>
          <w:szCs w:val="32"/>
        </w:rPr>
        <w:t xml:space="preserve"> a </w:t>
      </w:r>
      <w:r w:rsidR="00DA67D0">
        <w:rPr>
          <w:rFonts w:cstheme="minorHAnsi"/>
          <w:sz w:val="24"/>
          <w:szCs w:val="32"/>
        </w:rPr>
        <w:t>tak</w:t>
      </w:r>
      <w:r w:rsidR="001F1861">
        <w:rPr>
          <w:rFonts w:cstheme="minorHAnsi"/>
          <w:sz w:val="24"/>
          <w:szCs w:val="32"/>
        </w:rPr>
        <w:t>é</w:t>
      </w:r>
      <w:r w:rsidR="00DA67D0">
        <w:rPr>
          <w:rFonts w:cstheme="minorHAnsi"/>
          <w:sz w:val="24"/>
          <w:szCs w:val="32"/>
        </w:rPr>
        <w:t xml:space="preserve"> </w:t>
      </w:r>
      <w:r w:rsidR="00274A0C">
        <w:rPr>
          <w:rFonts w:cstheme="minorHAnsi"/>
          <w:sz w:val="24"/>
          <w:szCs w:val="32"/>
        </w:rPr>
        <w:t>15 krajských znaků</w:t>
      </w:r>
      <w:r>
        <w:rPr>
          <w:rFonts w:cstheme="minorHAnsi"/>
          <w:sz w:val="24"/>
          <w:szCs w:val="32"/>
        </w:rPr>
        <w:t xml:space="preserve">, např. Saaremaa, jeden ze </w:t>
      </w:r>
      <w:commentRangeStart w:id="6"/>
      <w:r>
        <w:rPr>
          <w:rFonts w:cstheme="minorHAnsi"/>
          <w:sz w:val="24"/>
          <w:szCs w:val="32"/>
        </w:rPr>
        <w:t>dvou</w:t>
      </w:r>
      <w:commentRangeEnd w:id="6"/>
      <w:r w:rsidR="00E54F19">
        <w:rPr>
          <w:rStyle w:val="Odkaznakoment"/>
        </w:rPr>
        <w:commentReference w:id="6"/>
      </w:r>
      <w:r>
        <w:rPr>
          <w:rFonts w:cstheme="minorHAnsi"/>
          <w:sz w:val="24"/>
          <w:szCs w:val="32"/>
        </w:rPr>
        <w:t xml:space="preserve"> estonských ostrovů</w:t>
      </w:r>
      <w:r w:rsidR="007D5034">
        <w:rPr>
          <w:rFonts w:cstheme="minorHAnsi"/>
          <w:sz w:val="24"/>
          <w:szCs w:val="32"/>
        </w:rPr>
        <w:t>.</w:t>
      </w:r>
      <w:r>
        <w:rPr>
          <w:rFonts w:cstheme="minorHAnsi"/>
          <w:sz w:val="24"/>
          <w:szCs w:val="32"/>
        </w:rPr>
        <w:t xml:space="preserve"> </w:t>
      </w:r>
    </w:p>
    <w:p w14:paraId="7BC9E028" w14:textId="77777777" w:rsidR="00274A0C" w:rsidRDefault="00274A0C" w:rsidP="00274A0C">
      <w:pPr>
        <w:rPr>
          <w:rFonts w:cstheme="minorHAnsi"/>
          <w:sz w:val="24"/>
          <w:szCs w:val="32"/>
        </w:rPr>
      </w:pPr>
    </w:p>
    <w:p w14:paraId="0AA95718" w14:textId="77777777" w:rsidR="00274A0C" w:rsidRDefault="00274A0C" w:rsidP="00274A0C">
      <w:pPr>
        <w:rPr>
          <w:rFonts w:cstheme="minorHAnsi"/>
          <w:sz w:val="24"/>
          <w:szCs w:val="32"/>
        </w:rPr>
      </w:pPr>
    </w:p>
    <w:p w14:paraId="1D7EF13D" w14:textId="77777777" w:rsidR="00274A0C" w:rsidRPr="005E3492" w:rsidRDefault="000D7A83" w:rsidP="005E3492">
      <w:pPr>
        <w:ind w:left="5664"/>
        <w:rPr>
          <w:rFonts w:cstheme="minorHAnsi"/>
          <w:sz w:val="20"/>
          <w:szCs w:val="32"/>
        </w:rPr>
      </w:pPr>
      <w:r>
        <w:rPr>
          <w:rFonts w:cstheme="minorHAnsi"/>
          <w:sz w:val="20"/>
          <w:szCs w:val="32"/>
        </w:rPr>
        <w:t xml:space="preserve">  </w:t>
      </w:r>
      <w:r w:rsidRPr="000D7A83">
        <w:rPr>
          <w:rFonts w:cstheme="minorHAnsi"/>
          <w:sz w:val="24"/>
          <w:szCs w:val="32"/>
        </w:rPr>
        <w:t xml:space="preserve"> </w:t>
      </w:r>
      <w:r w:rsidRPr="0015562D">
        <w:rPr>
          <w:rFonts w:cstheme="minorHAnsi"/>
          <w:szCs w:val="32"/>
        </w:rPr>
        <w:t>Saaremaa</w:t>
      </w:r>
    </w:p>
    <w:p w14:paraId="29F96982" w14:textId="77777777" w:rsidR="00274A0C" w:rsidRDefault="005E3492" w:rsidP="00274A0C">
      <w:pPr>
        <w:pStyle w:val="Odstavecseseznamem"/>
        <w:numPr>
          <w:ilvl w:val="0"/>
          <w:numId w:val="15"/>
        </w:numPr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9504" behindDoc="1" locked="0" layoutInCell="1" allowOverlap="1" wp14:anchorId="5CE3299B" wp14:editId="11BFF6D4">
            <wp:simplePos x="0" y="0"/>
            <wp:positionH relativeFrom="column">
              <wp:posOffset>2139950</wp:posOffset>
            </wp:positionH>
            <wp:positionV relativeFrom="paragraph">
              <wp:posOffset>318712</wp:posOffset>
            </wp:positionV>
            <wp:extent cx="1028700" cy="1133475"/>
            <wp:effectExtent l="133350" t="57150" r="304800" b="33337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px-Emblem_of_the_Estonian_SSR.svg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sz w:val="24"/>
          <w:szCs w:val="32"/>
        </w:rPr>
        <w:t xml:space="preserve">Znak Estonské </w:t>
      </w:r>
      <w:commentRangeStart w:id="7"/>
      <w:r w:rsidR="00274A0C">
        <w:rPr>
          <w:rFonts w:cstheme="minorHAnsi"/>
          <w:sz w:val="24"/>
          <w:szCs w:val="32"/>
        </w:rPr>
        <w:t>SSR</w:t>
      </w:r>
      <w:commentRangeEnd w:id="7"/>
      <w:r w:rsidR="00E54F19">
        <w:rPr>
          <w:rStyle w:val="Odkaznakoment"/>
        </w:rPr>
        <w:commentReference w:id="7"/>
      </w:r>
      <w:r w:rsidR="000D7A83">
        <w:rPr>
          <w:rFonts w:cstheme="minorHAnsi"/>
          <w:sz w:val="24"/>
          <w:szCs w:val="32"/>
        </w:rPr>
        <w:t xml:space="preserve"> </w:t>
      </w:r>
      <w:r w:rsidR="000D7A83">
        <w:rPr>
          <w:rFonts w:cstheme="minorHAnsi"/>
          <w:sz w:val="24"/>
          <w:szCs w:val="32"/>
        </w:rPr>
        <w:tab/>
      </w:r>
    </w:p>
    <w:p w14:paraId="60516A7B" w14:textId="77777777" w:rsidR="005E3492" w:rsidRDefault="005E3492" w:rsidP="005E3492">
      <w:pPr>
        <w:rPr>
          <w:rFonts w:cstheme="minorHAnsi"/>
          <w:sz w:val="24"/>
          <w:szCs w:val="32"/>
        </w:rPr>
      </w:pPr>
    </w:p>
    <w:p w14:paraId="2E6ECAC0" w14:textId="77777777" w:rsidR="000D7A83" w:rsidRDefault="005E3492" w:rsidP="005E3492">
      <w:pPr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0D7A83" w:rsidRPr="0015562D">
        <w:rPr>
          <w:rFonts w:cstheme="minorHAnsi"/>
          <w:sz w:val="20"/>
          <w:szCs w:val="20"/>
        </w:rPr>
        <w:t>1940-1990</w:t>
      </w:r>
      <w:del w:id="8" w:author="Jan-Marek Šík" w:date="2019-12-20T11:21:00Z">
        <w:r w:rsidR="000D7A83" w:rsidRPr="0015562D" w:rsidDel="00E54F19">
          <w:rPr>
            <w:rFonts w:cstheme="minorHAnsi"/>
            <w:sz w:val="20"/>
            <w:szCs w:val="20"/>
          </w:rPr>
          <w:delText>)</w:delText>
        </w:r>
      </w:del>
    </w:p>
    <w:p w14:paraId="6B64E7F6" w14:textId="77777777" w:rsidR="00830B35" w:rsidRDefault="00830B35" w:rsidP="005E3492">
      <w:pPr>
        <w:ind w:left="2124"/>
        <w:rPr>
          <w:rFonts w:cstheme="minorHAnsi"/>
          <w:sz w:val="20"/>
          <w:szCs w:val="20"/>
        </w:rPr>
      </w:pPr>
    </w:p>
    <w:p w14:paraId="1923BBC2" w14:textId="77777777" w:rsidR="00830B35" w:rsidRDefault="00830B35" w:rsidP="005E3492">
      <w:pPr>
        <w:ind w:left="2124"/>
        <w:rPr>
          <w:rFonts w:cstheme="minorHAnsi"/>
          <w:sz w:val="20"/>
          <w:szCs w:val="20"/>
        </w:rPr>
      </w:pPr>
    </w:p>
    <w:p w14:paraId="0AE6D0D4" w14:textId="77777777" w:rsidR="00830B35" w:rsidRDefault="00830B35" w:rsidP="005E3492">
      <w:pPr>
        <w:ind w:left="2124"/>
        <w:rPr>
          <w:rFonts w:cstheme="minorHAnsi"/>
          <w:sz w:val="20"/>
          <w:szCs w:val="20"/>
        </w:rPr>
      </w:pPr>
    </w:p>
    <w:p w14:paraId="53E61634" w14:textId="77777777" w:rsidR="00442A28" w:rsidRPr="00F71DF7" w:rsidRDefault="00830B35" w:rsidP="00F71DF7">
      <w:pPr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8"/>
          <w:szCs w:val="32"/>
          <w:u w:val="single"/>
        </w:rPr>
        <w:t>Státní hymna</w:t>
      </w:r>
    </w:p>
    <w:p w14:paraId="3CEEA3C7" w14:textId="77777777" w:rsidR="007B7BD7" w:rsidRPr="008C0E24" w:rsidRDefault="00F61495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 xml:space="preserve">Hudba je založena na melodii finské národní hymny, kterou složil německo-finský skladatel Frederik Pacius v roce </w:t>
      </w:r>
      <w:r w:rsidR="007231D8">
        <w:rPr>
          <w:rFonts w:cstheme="minorHAnsi"/>
          <w:sz w:val="24"/>
          <w:szCs w:val="32"/>
        </w:rPr>
        <w:t>1848</w:t>
      </w:r>
      <w:r>
        <w:rPr>
          <w:rFonts w:cstheme="minorHAnsi"/>
          <w:sz w:val="24"/>
          <w:szCs w:val="32"/>
        </w:rPr>
        <w:t>.</w:t>
      </w:r>
    </w:p>
    <w:p w14:paraId="2A0DEFCC" w14:textId="77777777" w:rsidR="008C0E24" w:rsidRPr="00F71DF7" w:rsidRDefault="008C0E24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 xml:space="preserve">V roce </w:t>
      </w:r>
      <w:r w:rsidR="001F1861">
        <w:rPr>
          <w:rFonts w:cstheme="minorHAnsi"/>
          <w:sz w:val="24"/>
          <w:szCs w:val="32"/>
        </w:rPr>
        <w:t>1869 byla</w:t>
      </w:r>
      <w:r w:rsidR="00F71DF7">
        <w:rPr>
          <w:rFonts w:cstheme="minorHAnsi"/>
          <w:sz w:val="24"/>
          <w:szCs w:val="32"/>
        </w:rPr>
        <w:t xml:space="preserve"> napsán</w:t>
      </w:r>
      <w:r w:rsidR="001F1861">
        <w:rPr>
          <w:rFonts w:cstheme="minorHAnsi"/>
          <w:sz w:val="24"/>
          <w:szCs w:val="32"/>
        </w:rPr>
        <w:t>a</w:t>
      </w:r>
      <w:r w:rsidR="00F71DF7">
        <w:rPr>
          <w:rFonts w:cstheme="minorHAnsi"/>
          <w:sz w:val="24"/>
          <w:szCs w:val="32"/>
        </w:rPr>
        <w:t xml:space="preserve"> slova písně </w:t>
      </w:r>
      <w:del w:id="9" w:author="Jan-Marek Šík" w:date="2019-12-20T11:22:00Z">
        <w:r w:rsidDel="00E54F19">
          <w:rPr>
            <w:rFonts w:cstheme="minorHAnsi"/>
            <w:b/>
            <w:sz w:val="24"/>
            <w:szCs w:val="32"/>
          </w:rPr>
          <w:delText>,,</w:delText>
        </w:r>
      </w:del>
      <w:ins w:id="10" w:author="Jan-Marek Šík" w:date="2019-12-20T11:22:00Z">
        <w:r w:rsidR="00E54F19">
          <w:rPr>
            <w:rFonts w:cstheme="minorHAnsi"/>
            <w:b/>
            <w:sz w:val="24"/>
            <w:szCs w:val="32"/>
          </w:rPr>
          <w:t>„</w:t>
        </w:r>
      </w:ins>
      <w:r w:rsidR="00FC5474" w:rsidRPr="00FC5474">
        <w:rPr>
          <w:rFonts w:cstheme="minorHAnsi"/>
          <w:b/>
          <w:bCs/>
          <w:color w:val="222222"/>
          <w:sz w:val="24"/>
          <w:szCs w:val="21"/>
          <w:shd w:val="clear" w:color="auto" w:fill="FFFFFF"/>
        </w:rPr>
        <w:t>Mu isamaa, mu õnn ja rõõm</w:t>
      </w:r>
      <w:ins w:id="11" w:author="Jan-Marek Šík" w:date="2019-12-20T11:22:00Z">
        <w:r w:rsidR="00E54F19">
          <w:rPr>
            <w:rFonts w:cstheme="minorHAnsi"/>
            <w:b/>
            <w:sz w:val="24"/>
            <w:szCs w:val="32"/>
          </w:rPr>
          <w:t>“</w:t>
        </w:r>
      </w:ins>
      <w:del w:id="12" w:author="Jan-Marek Šík" w:date="2019-12-20T11:22:00Z">
        <w:r w:rsidDel="00E54F19">
          <w:rPr>
            <w:rFonts w:cstheme="minorHAnsi"/>
            <w:b/>
            <w:sz w:val="24"/>
            <w:szCs w:val="32"/>
          </w:rPr>
          <w:delText>´´</w:delText>
        </w:r>
      </w:del>
      <w:r>
        <w:rPr>
          <w:rFonts w:cstheme="minorHAnsi"/>
          <w:b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>známým estonským národním buditelem</w:t>
      </w:r>
      <w:r w:rsidR="00F71DF7">
        <w:rPr>
          <w:rFonts w:cstheme="minorHAnsi"/>
          <w:sz w:val="24"/>
          <w:szCs w:val="32"/>
        </w:rPr>
        <w:t xml:space="preserve"> Johannem Voldemarem Jannsenem.</w:t>
      </w:r>
    </w:p>
    <w:p w14:paraId="73B52B2A" w14:textId="77777777" w:rsidR="00FC5474" w:rsidRPr="00FC5474" w:rsidRDefault="00F71DF7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 xml:space="preserve">Poprvé zazněla téhož roku na Tartu Song </w:t>
      </w:r>
      <w:commentRangeStart w:id="13"/>
      <w:r>
        <w:rPr>
          <w:rFonts w:cstheme="minorHAnsi"/>
          <w:sz w:val="24"/>
          <w:szCs w:val="32"/>
        </w:rPr>
        <w:t>Festivalu</w:t>
      </w:r>
      <w:commentRangeEnd w:id="13"/>
      <w:r w:rsidR="00E54F19">
        <w:rPr>
          <w:rStyle w:val="Odkaznakoment"/>
        </w:rPr>
        <w:commentReference w:id="13"/>
      </w:r>
      <w:r>
        <w:rPr>
          <w:rFonts w:cstheme="minorHAnsi"/>
          <w:sz w:val="24"/>
          <w:szCs w:val="32"/>
        </w:rPr>
        <w:t>, a rychle se stala symbolem estonského národního probuzení.</w:t>
      </w:r>
    </w:p>
    <w:p w14:paraId="0845E418" w14:textId="77777777" w:rsidR="00FC5474" w:rsidRPr="00FC5474" w:rsidRDefault="00691A3A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 xml:space="preserve">Od té doby </w:t>
      </w:r>
      <w:r w:rsidR="00FC5474">
        <w:rPr>
          <w:rFonts w:cstheme="minorHAnsi"/>
          <w:sz w:val="24"/>
          <w:szCs w:val="32"/>
        </w:rPr>
        <w:t xml:space="preserve">spolu s další písní </w:t>
      </w:r>
      <w:ins w:id="14" w:author="Jan-Marek Šík" w:date="2019-12-20T11:25:00Z">
        <w:r w:rsidR="001A57D1">
          <w:rPr>
            <w:rFonts w:cstheme="minorHAnsi"/>
            <w:b/>
            <w:sz w:val="24"/>
            <w:szCs w:val="32"/>
          </w:rPr>
          <w:t>„</w:t>
        </w:r>
      </w:ins>
      <w:del w:id="15" w:author="Jan-Marek Šík" w:date="2019-12-20T11:25:00Z">
        <w:r w:rsidR="00FC5474" w:rsidDel="001A57D1">
          <w:rPr>
            <w:rFonts w:cstheme="minorHAnsi"/>
            <w:b/>
            <w:sz w:val="24"/>
            <w:szCs w:val="32"/>
          </w:rPr>
          <w:delText>,,</w:delText>
        </w:r>
      </w:del>
      <w:r w:rsidR="00FC5474">
        <w:rPr>
          <w:rFonts w:cstheme="minorHAnsi"/>
          <w:b/>
          <w:sz w:val="24"/>
          <w:szCs w:val="32"/>
        </w:rPr>
        <w:t>Mu isamaa on minu arm</w:t>
      </w:r>
      <w:del w:id="16" w:author="Jan-Marek Šík" w:date="2019-12-20T11:25:00Z">
        <w:r w:rsidR="00FC5474" w:rsidDel="001A57D1">
          <w:rPr>
            <w:rFonts w:cstheme="minorHAnsi"/>
            <w:b/>
            <w:sz w:val="24"/>
            <w:szCs w:val="32"/>
          </w:rPr>
          <w:delText>´´</w:delText>
        </w:r>
      </w:del>
      <w:ins w:id="17" w:author="Jan-Marek Šík" w:date="2019-12-20T11:25:00Z">
        <w:r w:rsidR="001A57D1">
          <w:rPr>
            <w:rFonts w:cstheme="minorHAnsi"/>
            <w:b/>
            <w:sz w:val="24"/>
            <w:szCs w:val="32"/>
          </w:rPr>
          <w:t>“</w:t>
        </w:r>
      </w:ins>
      <w:r w:rsidR="00FC5474">
        <w:rPr>
          <w:rFonts w:cstheme="minorHAnsi"/>
          <w:b/>
          <w:sz w:val="24"/>
          <w:szCs w:val="32"/>
        </w:rPr>
        <w:t xml:space="preserve"> </w:t>
      </w:r>
      <w:r w:rsidR="00FC5474">
        <w:rPr>
          <w:rFonts w:cstheme="minorHAnsi"/>
          <w:sz w:val="24"/>
          <w:szCs w:val="32"/>
        </w:rPr>
        <w:t>od Lydie Koiduly</w:t>
      </w:r>
      <w:del w:id="18" w:author="Jan-Marek Šík" w:date="2019-12-20T11:25:00Z">
        <w:r w:rsidR="00FC5474" w:rsidDel="001A57D1">
          <w:rPr>
            <w:rFonts w:cstheme="minorHAnsi"/>
            <w:sz w:val="24"/>
            <w:szCs w:val="32"/>
          </w:rPr>
          <w:delText>,</w:delText>
        </w:r>
      </w:del>
      <w:r w:rsidR="00FC5474">
        <w:rPr>
          <w:rFonts w:cstheme="minorHAnsi"/>
          <w:sz w:val="24"/>
          <w:szCs w:val="32"/>
        </w:rPr>
        <w:t xml:space="preserve"> byly hrány na počest země.</w:t>
      </w:r>
    </w:p>
    <w:p w14:paraId="7C4C2DAE" w14:textId="77777777" w:rsidR="00FC5474" w:rsidRPr="00D63094" w:rsidRDefault="00D63094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>Následně</w:t>
      </w:r>
      <w:r w:rsidR="00FC5474">
        <w:rPr>
          <w:rFonts w:cstheme="minorHAnsi"/>
          <w:sz w:val="24"/>
          <w:szCs w:val="32"/>
        </w:rPr>
        <w:t xml:space="preserve"> v roce 1896 se stala </w:t>
      </w:r>
      <w:del w:id="19" w:author="Jan-Marek Šík" w:date="2019-12-20T11:25:00Z">
        <w:r w:rsidR="00FC5474" w:rsidDel="001A57D1">
          <w:rPr>
            <w:rFonts w:cstheme="minorHAnsi"/>
            <w:b/>
            <w:sz w:val="24"/>
            <w:szCs w:val="32"/>
          </w:rPr>
          <w:delText>,,</w:delText>
        </w:r>
      </w:del>
      <w:ins w:id="20" w:author="Jan-Marek Šík" w:date="2019-12-20T11:25:00Z">
        <w:r w:rsidR="001A57D1">
          <w:rPr>
            <w:rFonts w:cstheme="minorHAnsi"/>
            <w:b/>
            <w:sz w:val="24"/>
            <w:szCs w:val="32"/>
          </w:rPr>
          <w:t>„</w:t>
        </w:r>
      </w:ins>
      <w:r w:rsidR="00FC5474" w:rsidRPr="00FC5474">
        <w:rPr>
          <w:rFonts w:cstheme="minorHAnsi"/>
          <w:b/>
          <w:bCs/>
          <w:color w:val="222222"/>
          <w:sz w:val="24"/>
          <w:szCs w:val="21"/>
          <w:shd w:val="clear" w:color="auto" w:fill="FFFFFF"/>
        </w:rPr>
        <w:t>Mu isamaa, mu õnn ja rõõm</w:t>
      </w:r>
      <w:ins w:id="21" w:author="Jan-Marek Šík" w:date="2019-12-20T11:25:00Z">
        <w:r w:rsidR="001A57D1">
          <w:rPr>
            <w:rFonts w:cstheme="minorHAnsi"/>
            <w:b/>
            <w:bCs/>
            <w:color w:val="222222"/>
            <w:sz w:val="24"/>
            <w:szCs w:val="21"/>
            <w:shd w:val="clear" w:color="auto" w:fill="FFFFFF"/>
          </w:rPr>
          <w:t>“</w:t>
        </w:r>
      </w:ins>
      <w:del w:id="22" w:author="Jan-Marek Šík" w:date="2019-12-20T11:25:00Z">
        <w:r w:rsidR="00FC5474" w:rsidDel="001A57D1">
          <w:rPr>
            <w:rFonts w:cstheme="minorHAnsi"/>
            <w:b/>
            <w:bCs/>
            <w:color w:val="222222"/>
            <w:sz w:val="24"/>
            <w:szCs w:val="21"/>
            <w:shd w:val="clear" w:color="auto" w:fill="FFFFFF"/>
          </w:rPr>
          <w:delText>´´</w:delText>
        </w:r>
      </w:del>
      <w:r w:rsidR="00FC5474">
        <w:rPr>
          <w:rFonts w:cstheme="minorHAnsi"/>
          <w:bCs/>
          <w:color w:val="222222"/>
          <w:sz w:val="24"/>
          <w:szCs w:val="21"/>
          <w:shd w:val="clear" w:color="auto" w:fill="FFFFFF"/>
        </w:rPr>
        <w:t xml:space="preserve"> estonskou hymnou a </w:t>
      </w:r>
      <w:ins w:id="23" w:author="Jan-Marek Šík" w:date="2019-12-20T11:25:00Z">
        <w:r w:rsidR="001A57D1">
          <w:rPr>
            <w:rFonts w:cstheme="minorHAnsi"/>
            <w:b/>
            <w:sz w:val="24"/>
            <w:szCs w:val="32"/>
          </w:rPr>
          <w:t>„</w:t>
        </w:r>
      </w:ins>
      <w:del w:id="24" w:author="Jan-Marek Šík" w:date="2019-12-20T11:25:00Z">
        <w:r w:rsidR="00FC5474" w:rsidDel="001A57D1">
          <w:rPr>
            <w:rFonts w:cstheme="minorHAnsi"/>
            <w:b/>
            <w:sz w:val="24"/>
            <w:szCs w:val="32"/>
          </w:rPr>
          <w:delText>,,</w:delText>
        </w:r>
      </w:del>
      <w:r w:rsidR="00FC5474">
        <w:rPr>
          <w:rFonts w:cstheme="minorHAnsi"/>
          <w:b/>
          <w:sz w:val="24"/>
          <w:szCs w:val="32"/>
        </w:rPr>
        <w:t>Mu isamaa on minu arm</w:t>
      </w:r>
      <w:del w:id="25" w:author="Jan-Marek Šík" w:date="2019-12-20T11:25:00Z">
        <w:r w:rsidR="00FC5474" w:rsidDel="001A57D1">
          <w:rPr>
            <w:rFonts w:cstheme="minorHAnsi"/>
            <w:b/>
            <w:sz w:val="24"/>
            <w:szCs w:val="32"/>
          </w:rPr>
          <w:delText>´´</w:delText>
        </w:r>
      </w:del>
      <w:ins w:id="26" w:author="Jan-Marek Šík" w:date="2019-12-20T11:25:00Z">
        <w:r w:rsidR="001A57D1">
          <w:rPr>
            <w:rFonts w:cstheme="minorHAnsi"/>
            <w:b/>
            <w:sz w:val="24"/>
            <w:szCs w:val="32"/>
          </w:rPr>
          <w:t>“</w:t>
        </w:r>
      </w:ins>
      <w:r w:rsidR="00FC5474">
        <w:rPr>
          <w:rFonts w:cstheme="minorHAnsi"/>
          <w:b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 xml:space="preserve">národní písní, avšak </w:t>
      </w:r>
      <w:r w:rsidR="00FC5474">
        <w:rPr>
          <w:rFonts w:cstheme="minorHAnsi"/>
          <w:sz w:val="24"/>
          <w:szCs w:val="32"/>
        </w:rPr>
        <w:t>v</w:t>
      </w:r>
      <w:r>
        <w:rPr>
          <w:rFonts w:cstheme="minorHAnsi"/>
          <w:sz w:val="24"/>
          <w:szCs w:val="32"/>
        </w:rPr>
        <w:t xml:space="preserve"> době </w:t>
      </w:r>
      <w:r w:rsidR="00FC5474">
        <w:rPr>
          <w:rFonts w:cstheme="minorHAnsi"/>
          <w:sz w:val="24"/>
          <w:szCs w:val="32"/>
        </w:rPr>
        <w:t xml:space="preserve">sovětské okupace </w:t>
      </w:r>
      <w:r>
        <w:rPr>
          <w:rFonts w:cstheme="minorHAnsi"/>
          <w:sz w:val="24"/>
          <w:szCs w:val="32"/>
        </w:rPr>
        <w:t>byla neoficiální hymnou, jelikož oficiální estonská hymna byla zakázána.</w:t>
      </w:r>
    </w:p>
    <w:p w14:paraId="1181588F" w14:textId="77777777" w:rsidR="00D63094" w:rsidRPr="007B040B" w:rsidRDefault="00D63094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>Hymna tak oficiálně vznikla po válce za nezávislost</w:t>
      </w:r>
      <w:r w:rsidR="007B040B">
        <w:rPr>
          <w:rFonts w:cstheme="minorHAnsi"/>
          <w:sz w:val="24"/>
          <w:szCs w:val="32"/>
        </w:rPr>
        <w:t xml:space="preserve"> v roce 1920 </w:t>
      </w:r>
      <w:r w:rsidR="0030473B">
        <w:rPr>
          <w:rFonts w:cstheme="minorHAnsi"/>
          <w:sz w:val="24"/>
          <w:szCs w:val="32"/>
        </w:rPr>
        <w:t xml:space="preserve">(používala se </w:t>
      </w:r>
      <w:r w:rsidR="007B040B">
        <w:rPr>
          <w:rFonts w:cstheme="minorHAnsi"/>
          <w:sz w:val="24"/>
          <w:szCs w:val="32"/>
        </w:rPr>
        <w:t>do roku 194</w:t>
      </w:r>
      <w:r w:rsidR="0030473B">
        <w:rPr>
          <w:rFonts w:cstheme="minorHAnsi"/>
          <w:sz w:val="24"/>
          <w:szCs w:val="32"/>
        </w:rPr>
        <w:t>0)</w:t>
      </w:r>
      <w:r w:rsidR="007B040B">
        <w:rPr>
          <w:rFonts w:cstheme="minorHAnsi"/>
          <w:sz w:val="24"/>
          <w:szCs w:val="32"/>
        </w:rPr>
        <w:t xml:space="preserve">, a </w:t>
      </w:r>
      <w:r w:rsidR="0030473B">
        <w:rPr>
          <w:rFonts w:cstheme="minorHAnsi"/>
          <w:sz w:val="24"/>
          <w:szCs w:val="32"/>
        </w:rPr>
        <w:t xml:space="preserve">pak </w:t>
      </w:r>
      <w:r w:rsidR="007B040B">
        <w:rPr>
          <w:rFonts w:cstheme="minorHAnsi"/>
          <w:sz w:val="24"/>
          <w:szCs w:val="32"/>
        </w:rPr>
        <w:t xml:space="preserve">znovu </w:t>
      </w:r>
      <w:r w:rsidR="0030473B">
        <w:rPr>
          <w:rFonts w:cstheme="minorHAnsi"/>
          <w:sz w:val="24"/>
          <w:szCs w:val="32"/>
        </w:rPr>
        <w:t xml:space="preserve">až </w:t>
      </w:r>
      <w:r w:rsidR="007B040B">
        <w:rPr>
          <w:rFonts w:cstheme="minorHAnsi"/>
          <w:sz w:val="24"/>
          <w:szCs w:val="32"/>
        </w:rPr>
        <w:t>roku 1991, po pádu Sovětského svazu.</w:t>
      </w:r>
    </w:p>
    <w:p w14:paraId="2A2F329A" w14:textId="77777777" w:rsidR="007B040B" w:rsidRDefault="007B040B" w:rsidP="007B040B">
      <w:pPr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8"/>
          <w:szCs w:val="32"/>
          <w:u w:val="single"/>
        </w:rPr>
        <w:t>Text</w:t>
      </w:r>
    </w:p>
    <w:tbl>
      <w:tblPr>
        <w:tblW w:w="916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"/>
        <w:gridCol w:w="3379"/>
        <w:gridCol w:w="79"/>
        <w:gridCol w:w="4807"/>
      </w:tblGrid>
      <w:tr w:rsidR="007B040B" w:rsidRPr="007B040B" w14:paraId="6B36C55E" w14:textId="77777777" w:rsidTr="007B040B">
        <w:trPr>
          <w:trHeight w:val="2068"/>
          <w:tblCellSpacing w:w="15" w:type="dxa"/>
        </w:trPr>
        <w:tc>
          <w:tcPr>
            <w:tcW w:w="851" w:type="dxa"/>
            <w:shd w:val="clear" w:color="auto" w:fill="FFFFFF"/>
            <w:hideMark/>
          </w:tcPr>
          <w:p w14:paraId="6FB510D0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3349" w:type="dxa"/>
            <w:shd w:val="clear" w:color="auto" w:fill="FFFFFF"/>
            <w:hideMark/>
          </w:tcPr>
          <w:p w14:paraId="1052F7B9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Mu isamaa, mu õnn ja rõõm,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kui kaunis oled sa!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Ei leia mina iial teal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see suure, laia ilma peal,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mis mul nii armas oleks ka,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kui sa, mu isamaa!</w:t>
            </w:r>
          </w:p>
        </w:tc>
        <w:tc>
          <w:tcPr>
            <w:tcW w:w="0" w:type="auto"/>
            <w:shd w:val="clear" w:color="auto" w:fill="FFFFFF"/>
            <w:hideMark/>
          </w:tcPr>
          <w:p w14:paraId="59F626EF" w14:textId="77777777" w:rsidR="007B040B" w:rsidRPr="007B040B" w:rsidRDefault="007B040B" w:rsidP="007B040B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340778A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Má vlasti, mé štěstí a radosti,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jak jsi krásná!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Nenajdu nikdy tady,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na tom velkém, širém světě,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co bylo by mi milé tak,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jako ty, má vlasti!</w:t>
            </w:r>
          </w:p>
        </w:tc>
      </w:tr>
      <w:tr w:rsidR="007B040B" w:rsidRPr="007B040B" w14:paraId="27DC4F03" w14:textId="77777777" w:rsidTr="007B040B">
        <w:trPr>
          <w:trHeight w:val="2018"/>
          <w:tblCellSpacing w:w="15" w:type="dxa"/>
        </w:trPr>
        <w:tc>
          <w:tcPr>
            <w:tcW w:w="851" w:type="dxa"/>
            <w:shd w:val="clear" w:color="auto" w:fill="FFFFFF"/>
            <w:hideMark/>
          </w:tcPr>
          <w:p w14:paraId="2F3E97FE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3349" w:type="dxa"/>
            <w:shd w:val="clear" w:color="auto" w:fill="FFFFFF"/>
            <w:hideMark/>
          </w:tcPr>
          <w:p w14:paraId="0F59B408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Sa oled mind ju sünnitand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 üles kasvatand;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sind tänan mina alati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 jään sull' truuiks surmani, 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mul kõige armsam oled sa,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 kallis isamaa!</w:t>
            </w:r>
          </w:p>
        </w:tc>
        <w:tc>
          <w:tcPr>
            <w:tcW w:w="0" w:type="auto"/>
            <w:shd w:val="clear" w:color="auto" w:fill="FFFFFF"/>
            <w:hideMark/>
          </w:tcPr>
          <w:p w14:paraId="7F5C58B1" w14:textId="77777777" w:rsidR="007B040B" w:rsidRPr="007B040B" w:rsidRDefault="007B040B" w:rsidP="007B040B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4C36A93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Tys mne přece zrodila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a vychovala;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tobě stále děkuji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a zůstanu ti věrný nadosmrti,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jsi mi nejmilejší,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má drahá vlasti!</w:t>
            </w:r>
          </w:p>
        </w:tc>
      </w:tr>
      <w:tr w:rsidR="007B040B" w:rsidRPr="007B040B" w14:paraId="738ECCA9" w14:textId="77777777" w:rsidTr="007B040B">
        <w:trPr>
          <w:trHeight w:val="2068"/>
          <w:tblCellSpacing w:w="15" w:type="dxa"/>
        </w:trPr>
        <w:tc>
          <w:tcPr>
            <w:tcW w:w="851" w:type="dxa"/>
            <w:shd w:val="clear" w:color="auto" w:fill="FFFFFF"/>
            <w:hideMark/>
          </w:tcPr>
          <w:p w14:paraId="49CFF61D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3349" w:type="dxa"/>
            <w:shd w:val="clear" w:color="auto" w:fill="FFFFFF"/>
            <w:hideMark/>
          </w:tcPr>
          <w:p w14:paraId="4A219013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Su üle Jumal valvaku,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 armas isamaa!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Ta olgu sinu kaitseja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 võtku rohkest õnnista, 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mis iial ette võtad sa,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 kallis isamaa!</w:t>
            </w:r>
          </w:p>
        </w:tc>
        <w:tc>
          <w:tcPr>
            <w:tcW w:w="0" w:type="auto"/>
            <w:shd w:val="clear" w:color="auto" w:fill="FFFFFF"/>
            <w:hideMark/>
          </w:tcPr>
          <w:p w14:paraId="04A10511" w14:textId="77777777" w:rsidR="007B040B" w:rsidRPr="007B040B" w:rsidRDefault="007B040B" w:rsidP="007B040B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304C20B0" w14:textId="77777777"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Ať Bůh tě opatruje,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má drahá vlasti!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Nechť je tvým ochráncem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a nechť dostane mnoho požehnání,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cokoli kdy podnikneš,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má drahá vlasti!</w:t>
            </w:r>
          </w:p>
        </w:tc>
      </w:tr>
    </w:tbl>
    <w:p w14:paraId="484E6F99" w14:textId="77777777" w:rsidR="007B040B" w:rsidRDefault="007B040B" w:rsidP="007B040B">
      <w:pPr>
        <w:rPr>
          <w:rFonts w:cstheme="minorHAnsi"/>
          <w:sz w:val="24"/>
          <w:szCs w:val="32"/>
          <w:u w:val="single"/>
        </w:rPr>
      </w:pPr>
    </w:p>
    <w:p w14:paraId="041C1255" w14:textId="77777777" w:rsidR="00957796" w:rsidRDefault="00957796" w:rsidP="007B040B">
      <w:pPr>
        <w:rPr>
          <w:rFonts w:cstheme="minorHAnsi"/>
          <w:sz w:val="24"/>
          <w:szCs w:val="32"/>
          <w:u w:val="single"/>
        </w:rPr>
      </w:pPr>
    </w:p>
    <w:p w14:paraId="43F800E0" w14:textId="77777777" w:rsidR="00957796" w:rsidRDefault="00957796" w:rsidP="007B040B">
      <w:pPr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lastRenderedPageBreak/>
        <w:tab/>
      </w:r>
      <w:r>
        <w:rPr>
          <w:rFonts w:cstheme="minorHAnsi"/>
          <w:sz w:val="24"/>
          <w:szCs w:val="32"/>
        </w:rPr>
        <w:tab/>
      </w:r>
      <w:r>
        <w:rPr>
          <w:rFonts w:cstheme="minorHAnsi"/>
          <w:sz w:val="24"/>
          <w:szCs w:val="32"/>
        </w:rPr>
        <w:tab/>
      </w:r>
    </w:p>
    <w:p w14:paraId="1C465B7B" w14:textId="77777777" w:rsidR="00957796" w:rsidRDefault="00957796" w:rsidP="007B040B">
      <w:pPr>
        <w:rPr>
          <w:rFonts w:cstheme="minorHAnsi"/>
          <w:sz w:val="28"/>
          <w:szCs w:val="32"/>
        </w:rPr>
      </w:pPr>
      <w:r>
        <w:rPr>
          <w:rFonts w:cstheme="minorHAnsi"/>
          <w:sz w:val="28"/>
          <w:szCs w:val="32"/>
          <w:u w:val="single"/>
        </w:rPr>
        <w:t xml:space="preserve">Zdroje </w:t>
      </w:r>
      <w:commentRangeStart w:id="27"/>
      <w:r w:rsidR="00F0284F">
        <w:rPr>
          <w:rFonts w:cstheme="minorHAnsi"/>
          <w:sz w:val="28"/>
          <w:szCs w:val="32"/>
          <w:u w:val="single"/>
        </w:rPr>
        <w:t>text</w:t>
      </w:r>
      <w:commentRangeEnd w:id="27"/>
      <w:r w:rsidR="001A57D1">
        <w:rPr>
          <w:rStyle w:val="Odkaznakoment"/>
        </w:rPr>
        <w:commentReference w:id="27"/>
      </w:r>
      <w:r w:rsidR="00F0284F">
        <w:rPr>
          <w:rFonts w:cstheme="minorHAnsi"/>
          <w:sz w:val="28"/>
          <w:szCs w:val="32"/>
        </w:rPr>
        <w:tab/>
      </w:r>
    </w:p>
    <w:p w14:paraId="523049CF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1" w:history="1">
        <w:r w:rsidR="00F0284F">
          <w:rPr>
            <w:rStyle w:val="Hypertextovodkaz"/>
          </w:rPr>
          <w:t>https://www.euroskop.cz/516/sekce/estonsko/</w:t>
        </w:r>
      </w:hyperlink>
    </w:p>
    <w:p w14:paraId="218C7905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2" w:history="1">
        <w:r w:rsidR="00F0284F">
          <w:rPr>
            <w:rStyle w:val="Hypertextovodkaz"/>
          </w:rPr>
          <w:t>https://cs.wikipedia.org/wiki/St%C3%A1tn%C3%AD_znak_Estonska</w:t>
        </w:r>
      </w:hyperlink>
    </w:p>
    <w:p w14:paraId="250B8118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3" w:history="1">
        <w:r w:rsidR="00F0284F">
          <w:rPr>
            <w:rStyle w:val="Hypertextovodkaz"/>
          </w:rPr>
          <w:t>https://europa.eu/european-union/about-eu/countries/member-countries/estonia_cs</w:t>
        </w:r>
      </w:hyperlink>
    </w:p>
    <w:p w14:paraId="45644C1C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4" w:history="1">
        <w:r w:rsidR="00F0284F">
          <w:rPr>
            <w:rStyle w:val="Hypertextovodkaz"/>
          </w:rPr>
          <w:t>https://cs.wikipedia.org/wiki/Estonsk%C3%A1_vlajka</w:t>
        </w:r>
      </w:hyperlink>
    </w:p>
    <w:p w14:paraId="33C8B892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5" w:history="1">
        <w:r w:rsidR="00F0284F">
          <w:rPr>
            <w:rStyle w:val="Hypertextovodkaz"/>
          </w:rPr>
          <w:t>https://www.vlajky.eu/vlajka-Estonsko/</w:t>
        </w:r>
      </w:hyperlink>
    </w:p>
    <w:p w14:paraId="365D902E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6" w:history="1">
        <w:r w:rsidR="00F0284F">
          <w:rPr>
            <w:rStyle w:val="Hypertextovodkaz"/>
          </w:rPr>
          <w:t>https://www.mundo.cz/estonsko</w:t>
        </w:r>
      </w:hyperlink>
    </w:p>
    <w:p w14:paraId="3E711811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7" w:history="1">
        <w:r w:rsidR="00F0284F">
          <w:rPr>
            <w:rStyle w:val="Hypertextovodkaz"/>
          </w:rPr>
          <w:t>https://cs.wikipedia.org/wiki/Estonsk%C3%A1_hymna</w:t>
        </w:r>
      </w:hyperlink>
    </w:p>
    <w:p w14:paraId="13B51879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8" w:anchor="D%C4%9Bjiny" w:history="1">
        <w:r w:rsidR="00F0284F">
          <w:rPr>
            <w:rStyle w:val="Hypertextovodkaz"/>
          </w:rPr>
          <w:t>https://cs.wikipedia.org/wiki/Estonsko#D%C4%9Bjiny</w:t>
        </w:r>
      </w:hyperlink>
    </w:p>
    <w:p w14:paraId="25789AB2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9" w:history="1">
        <w:r w:rsidR="00F0284F">
          <w:rPr>
            <w:rStyle w:val="Hypertextovodkaz"/>
          </w:rPr>
          <w:t>https://en.wikipedia.org/wiki/Fredrik_Pacius</w:t>
        </w:r>
      </w:hyperlink>
    </w:p>
    <w:p w14:paraId="1ED3761C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30" w:history="1">
        <w:r w:rsidR="00F0284F">
          <w:rPr>
            <w:rStyle w:val="Hypertextovodkaz"/>
          </w:rPr>
          <w:t>https://cs.wikipedia.org/wiki/Lydia_Koidula</w:t>
        </w:r>
      </w:hyperlink>
    </w:p>
    <w:p w14:paraId="3166C2AD" w14:textId="77777777" w:rsidR="00F0284F" w:rsidRPr="00F0284F" w:rsidRDefault="009A1D96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31" w:history="1">
        <w:r w:rsidR="00F0284F">
          <w:rPr>
            <w:rStyle w:val="Hypertextovodkaz"/>
          </w:rPr>
          <w:t>https://cs.wikipedia.org/wiki/Johann_Voldemar_Jannsen</w:t>
        </w:r>
      </w:hyperlink>
    </w:p>
    <w:p w14:paraId="4E472AA8" w14:textId="77777777" w:rsidR="00F0284F" w:rsidRDefault="00F0284F" w:rsidP="00F0284F">
      <w:pPr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32"/>
          <w:szCs w:val="32"/>
        </w:rPr>
        <w:t xml:space="preserve">   </w:t>
      </w:r>
      <w:r w:rsidRPr="00F0284F">
        <w:rPr>
          <w:rFonts w:cstheme="minorHAnsi"/>
          <w:sz w:val="28"/>
          <w:szCs w:val="32"/>
          <w:u w:val="single"/>
        </w:rPr>
        <w:t>Zdroje obrázky</w:t>
      </w:r>
    </w:p>
    <w:p w14:paraId="1B3C57A2" w14:textId="77777777" w:rsidR="00F0284F" w:rsidRDefault="009A1D96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2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https://upload.wikimedia.org/wikipedia/commons/thumb/8/8f/Flag_of_Estonia.svg/220px-Flag_of_Estonia.svg.png</w:t>
        </w:r>
      </w:hyperlink>
    </w:p>
    <w:p w14:paraId="74FAAB34" w14:textId="77777777" w:rsidR="00F0284F" w:rsidRDefault="009A1D96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3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https://upload.wikimedia.org/wikipedia/commons/thumb/b/bb/Flag_of_the_President_of_Estonia.svg/120px-Flag_of_the_President_of_Estonia.svg.png</w:t>
        </w:r>
      </w:hyperlink>
    </w:p>
    <w:p w14:paraId="4F86E36C" w14:textId="77777777" w:rsidR="00F0284F" w:rsidRDefault="009A1D96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4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https://upload.wikimedia.org/wikipedia/commons/thumb/7/7c/Flag_of_the_Estonian_Soviet_Socialist_Republic_%281940%E2%80%931953%29.svg/120px-Flag_of_the_Estonian_Soviet_Socialist_Republic_%281940%E2%80%931953%29.svg.png</w:t>
        </w:r>
      </w:hyperlink>
    </w:p>
    <w:p w14:paraId="04CF980E" w14:textId="77777777" w:rsidR="00F0284F" w:rsidRDefault="009A1D96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5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https://upload.wikimedia.org/wikipedia/commons/thumb/2/2b/Coat_of_arms_of_Estonia.svg/200px-Coat_of_arms_of_Estonia.svg.png</w:t>
        </w:r>
      </w:hyperlink>
    </w:p>
    <w:p w14:paraId="2B090131" w14:textId="77777777" w:rsidR="00F0284F" w:rsidRDefault="009A1D96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6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https://upload.wikimedia.org/wikipedia/commons/thumb/a/a2/Small_coat_of_arms_of_Estonia.svg/100px-Small_coat_of_arms_of_Estonia.svg.png</w:t>
        </w:r>
      </w:hyperlink>
    </w:p>
    <w:p w14:paraId="137F7FCF" w14:textId="77777777" w:rsidR="00F0284F" w:rsidRDefault="009A1D96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7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https://upload.wikimedia.org/wikipedia/commons/thumb/f/f0/Emblem_of_the_Estonian_SSR.svg/108px-Emblem_of_the_Estonian_SSR.svg.png</w:t>
        </w:r>
      </w:hyperlink>
    </w:p>
    <w:p w14:paraId="1D56D4DC" w14:textId="77777777" w:rsidR="00F0284F" w:rsidRPr="00F0284F" w:rsidRDefault="00F0284F" w:rsidP="00F0284F">
      <w:pPr>
        <w:pStyle w:val="Odstavecseseznamem"/>
        <w:ind w:left="1068"/>
        <w:rPr>
          <w:rFonts w:cstheme="minorHAnsi"/>
          <w:sz w:val="28"/>
          <w:szCs w:val="32"/>
          <w:u w:val="single"/>
        </w:rPr>
      </w:pPr>
    </w:p>
    <w:sectPr w:rsidR="00F0284F" w:rsidRPr="00F0284F" w:rsidSect="004E6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n-Marek Šík" w:date="2019-12-20T11:27:00Z" w:initials="JŠ">
    <w:p w14:paraId="65A7130E" w14:textId="77777777" w:rsidR="001A57D1" w:rsidRDefault="001A57D1">
      <w:pPr>
        <w:pStyle w:val="Textkomente"/>
      </w:pPr>
      <w:r>
        <w:rPr>
          <w:rStyle w:val="Odkaznakoment"/>
        </w:rPr>
        <w:annotationRef/>
      </w:r>
      <w:r>
        <w:t>Stručná, avšak docela výstižná práce</w:t>
      </w:r>
    </w:p>
  </w:comment>
  <w:comment w:id="6" w:author="Jan-Marek Šík" w:date="2019-12-20T11:20:00Z" w:initials="JŠ">
    <w:p w14:paraId="5592EC48" w14:textId="77777777" w:rsidR="00E54F19" w:rsidRDefault="00E54F19">
      <w:pPr>
        <w:pStyle w:val="Textkomente"/>
      </w:pPr>
      <w:r>
        <w:rPr>
          <w:rStyle w:val="Odkaznakoment"/>
        </w:rPr>
        <w:annotationRef/>
      </w:r>
      <w:r>
        <w:t>největších</w:t>
      </w:r>
    </w:p>
  </w:comment>
  <w:comment w:id="7" w:author="Jan-Marek Šík" w:date="2019-12-20T11:21:00Z" w:initials="JŠ">
    <w:p w14:paraId="007F6B17" w14:textId="77777777" w:rsidR="00E54F19" w:rsidRDefault="00E54F19">
      <w:pPr>
        <w:pStyle w:val="Textkomente"/>
      </w:pPr>
      <w:r>
        <w:rPr>
          <w:rStyle w:val="Odkaznakoment"/>
        </w:rPr>
        <w:annotationRef/>
      </w:r>
      <w:r>
        <w:t>popis?</w:t>
      </w:r>
    </w:p>
  </w:comment>
  <w:comment w:id="13" w:author="Jan-Marek Šík" w:date="2019-12-20T11:21:00Z" w:initials="JŠ">
    <w:p w14:paraId="333BF82B" w14:textId="77777777" w:rsidR="00E54F19" w:rsidRPr="00E54F19" w:rsidRDefault="00E54F19" w:rsidP="00E54F19">
      <w:pPr>
        <w:pStyle w:val="Nadpis1"/>
        <w:rPr>
          <w:lang w:val="et-EE"/>
        </w:rPr>
      </w:pPr>
      <w:r>
        <w:rPr>
          <w:rStyle w:val="Odkaznakoment"/>
        </w:rPr>
        <w:annotationRef/>
      </w:r>
      <w:r>
        <w:t xml:space="preserve">Česky/estonsky, </w:t>
      </w:r>
      <w:r w:rsidRPr="00E54F19">
        <w:rPr>
          <w:lang w:val="et-EE"/>
        </w:rPr>
        <w:t>üldlaulupidu</w:t>
      </w:r>
    </w:p>
    <w:p w14:paraId="1EAC66E9" w14:textId="77777777" w:rsidR="00E54F19" w:rsidRDefault="00E54F19">
      <w:pPr>
        <w:pStyle w:val="Textkomente"/>
      </w:pPr>
    </w:p>
  </w:comment>
  <w:comment w:id="27" w:author="Jan-Marek Šík" w:date="2019-12-20T11:26:00Z" w:initials="JŠ">
    <w:p w14:paraId="56F4BD17" w14:textId="77777777" w:rsidR="001A57D1" w:rsidRDefault="001A57D1">
      <w:pPr>
        <w:pStyle w:val="Textkomente"/>
      </w:pPr>
      <w:r>
        <w:rPr>
          <w:rStyle w:val="Odkaznakoment"/>
        </w:rPr>
        <w:annotationRef/>
      </w:r>
      <w:r>
        <w:t>Jako u předchozích referátů.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A7130E" w15:done="0"/>
  <w15:commentEx w15:paraId="5592EC48" w15:done="0"/>
  <w15:commentEx w15:paraId="007F6B17" w15:done="0"/>
  <w15:commentEx w15:paraId="1EAC66E9" w15:done="0"/>
  <w15:commentEx w15:paraId="56F4BD1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7544D" w14:textId="77777777" w:rsidR="009A1D96" w:rsidRDefault="009A1D96" w:rsidP="00AF12F6">
      <w:pPr>
        <w:spacing w:after="0" w:line="240" w:lineRule="auto"/>
      </w:pPr>
      <w:r>
        <w:separator/>
      </w:r>
    </w:p>
  </w:endnote>
  <w:endnote w:type="continuationSeparator" w:id="0">
    <w:p w14:paraId="4919EFAA" w14:textId="77777777" w:rsidR="009A1D96" w:rsidRDefault="009A1D96" w:rsidP="00AF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2D41C" w14:textId="77777777" w:rsidR="009A1D96" w:rsidRDefault="009A1D96" w:rsidP="00AF12F6">
      <w:pPr>
        <w:spacing w:after="0" w:line="240" w:lineRule="auto"/>
      </w:pPr>
      <w:r>
        <w:separator/>
      </w:r>
    </w:p>
  </w:footnote>
  <w:footnote w:type="continuationSeparator" w:id="0">
    <w:p w14:paraId="5CD1DFF0" w14:textId="77777777" w:rsidR="009A1D96" w:rsidRDefault="009A1D96" w:rsidP="00AF1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56F1"/>
    <w:multiLevelType w:val="hybridMultilevel"/>
    <w:tmpl w:val="F43068C8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ED70560"/>
    <w:multiLevelType w:val="hybridMultilevel"/>
    <w:tmpl w:val="ABCE90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3BE7"/>
    <w:multiLevelType w:val="hybridMultilevel"/>
    <w:tmpl w:val="A0DA62BA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7D2D0B"/>
    <w:multiLevelType w:val="hybridMultilevel"/>
    <w:tmpl w:val="84426F8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B441723"/>
    <w:multiLevelType w:val="hybridMultilevel"/>
    <w:tmpl w:val="C3ECD024"/>
    <w:lvl w:ilvl="0" w:tplc="0405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36755714"/>
    <w:multiLevelType w:val="hybridMultilevel"/>
    <w:tmpl w:val="E688A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74CD6"/>
    <w:multiLevelType w:val="hybridMultilevel"/>
    <w:tmpl w:val="C2666C08"/>
    <w:lvl w:ilvl="0" w:tplc="0405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43A42824"/>
    <w:multiLevelType w:val="hybridMultilevel"/>
    <w:tmpl w:val="316A0802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7B36305"/>
    <w:multiLevelType w:val="hybridMultilevel"/>
    <w:tmpl w:val="1190149A"/>
    <w:lvl w:ilvl="0" w:tplc="040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 w15:restartNumberingAfterBreak="0">
    <w:nsid w:val="4D0F7C12"/>
    <w:multiLevelType w:val="hybridMultilevel"/>
    <w:tmpl w:val="249E142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50481CA5"/>
    <w:multiLevelType w:val="hybridMultilevel"/>
    <w:tmpl w:val="2BE08E80"/>
    <w:lvl w:ilvl="0" w:tplc="040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 w15:restartNumberingAfterBreak="0">
    <w:nsid w:val="5654271C"/>
    <w:multiLevelType w:val="hybridMultilevel"/>
    <w:tmpl w:val="2D1004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53EED"/>
    <w:multiLevelType w:val="hybridMultilevel"/>
    <w:tmpl w:val="86BC7546"/>
    <w:lvl w:ilvl="0" w:tplc="0405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3" w15:restartNumberingAfterBreak="0">
    <w:nsid w:val="5E8D1796"/>
    <w:multiLevelType w:val="hybridMultilevel"/>
    <w:tmpl w:val="32DA29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574CF"/>
    <w:multiLevelType w:val="hybridMultilevel"/>
    <w:tmpl w:val="FA0C35A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F6748FB"/>
    <w:multiLevelType w:val="hybridMultilevel"/>
    <w:tmpl w:val="7E40C662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916A0"/>
    <w:multiLevelType w:val="hybridMultilevel"/>
    <w:tmpl w:val="4820850A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634D5820"/>
    <w:multiLevelType w:val="hybridMultilevel"/>
    <w:tmpl w:val="21F2BED0"/>
    <w:lvl w:ilvl="0" w:tplc="0405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6EF90E09"/>
    <w:multiLevelType w:val="hybridMultilevel"/>
    <w:tmpl w:val="56EAAB96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5EC3FC3"/>
    <w:multiLevelType w:val="hybridMultilevel"/>
    <w:tmpl w:val="A0FA18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9"/>
  </w:num>
  <w:num w:numId="5">
    <w:abstractNumId w:val="10"/>
  </w:num>
  <w:num w:numId="6">
    <w:abstractNumId w:val="8"/>
  </w:num>
  <w:num w:numId="7">
    <w:abstractNumId w:val="14"/>
  </w:num>
  <w:num w:numId="8">
    <w:abstractNumId w:val="15"/>
  </w:num>
  <w:num w:numId="9">
    <w:abstractNumId w:val="1"/>
  </w:num>
  <w:num w:numId="10">
    <w:abstractNumId w:val="4"/>
  </w:num>
  <w:num w:numId="11">
    <w:abstractNumId w:val="12"/>
  </w:num>
  <w:num w:numId="12">
    <w:abstractNumId w:val="17"/>
  </w:num>
  <w:num w:numId="13">
    <w:abstractNumId w:val="13"/>
  </w:num>
  <w:num w:numId="14">
    <w:abstractNumId w:val="7"/>
  </w:num>
  <w:num w:numId="15">
    <w:abstractNumId w:val="0"/>
  </w:num>
  <w:num w:numId="16">
    <w:abstractNumId w:val="6"/>
  </w:num>
  <w:num w:numId="17">
    <w:abstractNumId w:val="11"/>
  </w:num>
  <w:num w:numId="18">
    <w:abstractNumId w:val="16"/>
  </w:num>
  <w:num w:numId="19">
    <w:abstractNumId w:val="18"/>
  </w:num>
  <w:num w:numId="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-Marek Šík">
    <w15:presenceInfo w15:providerId="None" w15:userId="Jan-Marek Ší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8D"/>
    <w:rsid w:val="00021233"/>
    <w:rsid w:val="000672AC"/>
    <w:rsid w:val="000D7A83"/>
    <w:rsid w:val="0015562D"/>
    <w:rsid w:val="001A57D1"/>
    <w:rsid w:val="001F1861"/>
    <w:rsid w:val="00256300"/>
    <w:rsid w:val="00274A0C"/>
    <w:rsid w:val="002E19D8"/>
    <w:rsid w:val="0030473B"/>
    <w:rsid w:val="0038731E"/>
    <w:rsid w:val="003B4E89"/>
    <w:rsid w:val="00442A28"/>
    <w:rsid w:val="004E6B35"/>
    <w:rsid w:val="00535743"/>
    <w:rsid w:val="00566965"/>
    <w:rsid w:val="005D2AAE"/>
    <w:rsid w:val="005E3492"/>
    <w:rsid w:val="00691A3A"/>
    <w:rsid w:val="006C71F5"/>
    <w:rsid w:val="006D6976"/>
    <w:rsid w:val="007231D8"/>
    <w:rsid w:val="007B040B"/>
    <w:rsid w:val="007B7BD7"/>
    <w:rsid w:val="007D5034"/>
    <w:rsid w:val="00806F3C"/>
    <w:rsid w:val="00813F91"/>
    <w:rsid w:val="00830B35"/>
    <w:rsid w:val="008C0E24"/>
    <w:rsid w:val="00957796"/>
    <w:rsid w:val="009A1D96"/>
    <w:rsid w:val="00AC2DAA"/>
    <w:rsid w:val="00AD0E9D"/>
    <w:rsid w:val="00AE2E27"/>
    <w:rsid w:val="00AF12F6"/>
    <w:rsid w:val="00B56712"/>
    <w:rsid w:val="00BF088D"/>
    <w:rsid w:val="00CF1F76"/>
    <w:rsid w:val="00D150D8"/>
    <w:rsid w:val="00D63094"/>
    <w:rsid w:val="00DA67D0"/>
    <w:rsid w:val="00E54F19"/>
    <w:rsid w:val="00EC730B"/>
    <w:rsid w:val="00F0284F"/>
    <w:rsid w:val="00F61495"/>
    <w:rsid w:val="00F71DF7"/>
    <w:rsid w:val="00FC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F7D4"/>
  <w15:docId w15:val="{587064F8-8BB9-854C-9635-DDA751F2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54F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088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E9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F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2F6"/>
  </w:style>
  <w:style w:type="paragraph" w:styleId="Zpat">
    <w:name w:val="footer"/>
    <w:basedOn w:val="Normln"/>
    <w:link w:val="ZpatChar"/>
    <w:uiPriority w:val="99"/>
    <w:unhideWhenUsed/>
    <w:rsid w:val="00AF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2F6"/>
  </w:style>
  <w:style w:type="paragraph" w:styleId="Normlnweb">
    <w:name w:val="Normal (Web)"/>
    <w:basedOn w:val="Normln"/>
    <w:uiPriority w:val="99"/>
    <w:unhideWhenUsed/>
    <w:rsid w:val="007B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0284F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54F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4F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4F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4F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4F1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E54F1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www.mundo.cz/estonsko" TargetMode="External"/><Relationship Id="rId39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hyperlink" Target="https://www.euroskop.cz/516/sekce/estonsko/" TargetMode="External"/><Relationship Id="rId34" Type="http://schemas.openxmlformats.org/officeDocument/2006/relationships/hyperlink" Target="https://upload.wikimedia.org/wikipedia/commons/thumb/7/7c/Flag_of_the_Estonian_Soviet_Socialist_Republic_%281940%E2%80%931953%29.svg/120px-Flag_of_the_Estonian_Soviet_Socialist_Republic_%281940%E2%80%931953%29.svg.png" TargetMode="External"/><Relationship Id="rId7" Type="http://schemas.openxmlformats.org/officeDocument/2006/relationships/comments" Target="comment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www.vlajky.eu/vlajka-Estonsko/" TargetMode="External"/><Relationship Id="rId33" Type="http://schemas.openxmlformats.org/officeDocument/2006/relationships/hyperlink" Target="https://upload.wikimedia.org/wikipedia/commons/thumb/b/bb/Flag_of_the_President_of_Estonia.svg/120px-Flag_of_the_President_of_Estonia.svg.pn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en.wikipedia.org/wiki/Fredrik_Paciu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cs.wikipedia.org/wiki/Estonsk%C3%A1_vlajka" TargetMode="External"/><Relationship Id="rId32" Type="http://schemas.openxmlformats.org/officeDocument/2006/relationships/hyperlink" Target="https://upload.wikimedia.org/wikipedia/commons/thumb/8/8f/Flag_of_Estonia.svg/220px-Flag_of_Estonia.svg.png" TargetMode="External"/><Relationship Id="rId37" Type="http://schemas.openxmlformats.org/officeDocument/2006/relationships/hyperlink" Target="https://upload.wikimedia.org/wikipedia/commons/thumb/f/f0/Emblem_of_the_Estonian_SSR.svg/108px-Emblem_of_the_Estonian_SSR.svg.png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europa.eu/european-union/about-eu/countries/member-countries/estonia_cs" TargetMode="External"/><Relationship Id="rId28" Type="http://schemas.openxmlformats.org/officeDocument/2006/relationships/hyperlink" Target="https://cs.wikipedia.org/wiki/Estonsko" TargetMode="External"/><Relationship Id="rId36" Type="http://schemas.openxmlformats.org/officeDocument/2006/relationships/hyperlink" Target="https://upload.wikimedia.org/wikipedia/commons/thumb/a/a2/Small_coat_of_arms_of_Estonia.svg/100px-Small_coat_of_arms_of_Estonia.svg.png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cs.wikipedia.org/wiki/Johann_Voldemar_Janns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yperlink" Target="https://cs.wikipedia.org/wiki/St%C3%A1tn%C3%AD_znak_Estonska" TargetMode="External"/><Relationship Id="rId27" Type="http://schemas.openxmlformats.org/officeDocument/2006/relationships/hyperlink" Target="https://cs.wikipedia.org/wiki/Estonsk%C3%A1_hymna" TargetMode="External"/><Relationship Id="rId30" Type="http://schemas.openxmlformats.org/officeDocument/2006/relationships/hyperlink" Target="https://cs.wikipedia.org/wiki/Lydia_Koidula" TargetMode="External"/><Relationship Id="rId35" Type="http://schemas.openxmlformats.org/officeDocument/2006/relationships/hyperlink" Target="https://upload.wikimedia.org/wikipedia/commons/thumb/2/2b/Coat_of_arms_of_Estonia.svg/200px-Coat_of_arms_of_Estonia.svg.pn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vonášek</dc:creator>
  <cp:lastModifiedBy>Jan-Marek Šík</cp:lastModifiedBy>
  <cp:revision>2</cp:revision>
  <cp:lastPrinted>2019-11-29T09:58:00Z</cp:lastPrinted>
  <dcterms:created xsi:type="dcterms:W3CDTF">2019-12-20T10:28:00Z</dcterms:created>
  <dcterms:modified xsi:type="dcterms:W3CDTF">2019-12-20T10:28:00Z</dcterms:modified>
</cp:coreProperties>
</file>