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1F9F4" w14:textId="77777777" w:rsidR="00E71E08" w:rsidRDefault="007074F9">
      <w:pPr>
        <w:jc w:val="center"/>
        <w:rPr>
          <w:rFonts w:ascii="Calibri" w:eastAsia="Calibri" w:hAnsi="Calibri" w:cs="Calibri"/>
          <w:b/>
          <w:sz w:val="48"/>
        </w:rPr>
      </w:pPr>
      <w:r>
        <w:rPr>
          <w:rFonts w:ascii="Calibri" w:eastAsia="Calibri" w:hAnsi="Calibri" w:cs="Calibri"/>
          <w:b/>
          <w:sz w:val="48"/>
        </w:rPr>
        <w:t xml:space="preserve">Jazykové a </w:t>
      </w:r>
      <w:proofErr w:type="spellStart"/>
      <w:r>
        <w:rPr>
          <w:rFonts w:ascii="Calibri" w:eastAsia="Calibri" w:hAnsi="Calibri" w:cs="Calibri"/>
          <w:b/>
          <w:sz w:val="48"/>
        </w:rPr>
        <w:t>národnostné</w:t>
      </w:r>
      <w:proofErr w:type="spellEnd"/>
      <w:r>
        <w:rPr>
          <w:rFonts w:ascii="Calibri" w:eastAsia="Calibri" w:hAnsi="Calibri" w:cs="Calibri"/>
          <w:b/>
          <w:sz w:val="48"/>
        </w:rPr>
        <w:t xml:space="preserve"> </w:t>
      </w:r>
      <w:proofErr w:type="spellStart"/>
      <w:r>
        <w:rPr>
          <w:rFonts w:ascii="Calibri" w:eastAsia="Calibri" w:hAnsi="Calibri" w:cs="Calibri"/>
          <w:b/>
          <w:sz w:val="48"/>
        </w:rPr>
        <w:t>zloženie</w:t>
      </w:r>
      <w:proofErr w:type="spellEnd"/>
      <w:r>
        <w:rPr>
          <w:rFonts w:ascii="Calibri" w:eastAsia="Calibri" w:hAnsi="Calibri" w:cs="Calibri"/>
          <w:b/>
          <w:sz w:val="48"/>
        </w:rPr>
        <w:t xml:space="preserve"> </w:t>
      </w:r>
      <w:proofErr w:type="spellStart"/>
      <w:r>
        <w:rPr>
          <w:rFonts w:ascii="Calibri" w:eastAsia="Calibri" w:hAnsi="Calibri" w:cs="Calibri"/>
          <w:b/>
          <w:sz w:val="48"/>
        </w:rPr>
        <w:t>Fínska</w:t>
      </w:r>
      <w:proofErr w:type="spellEnd"/>
      <w:r>
        <w:rPr>
          <w:rFonts w:ascii="Calibri" w:eastAsia="Calibri" w:hAnsi="Calibri" w:cs="Calibri"/>
          <w:b/>
          <w:sz w:val="48"/>
        </w:rPr>
        <w:t xml:space="preserve">: vývoj a </w:t>
      </w:r>
      <w:proofErr w:type="spellStart"/>
      <w:r>
        <w:rPr>
          <w:rFonts w:ascii="Calibri" w:eastAsia="Calibri" w:hAnsi="Calibri" w:cs="Calibri"/>
          <w:b/>
          <w:sz w:val="48"/>
        </w:rPr>
        <w:t>súčasný</w:t>
      </w:r>
      <w:proofErr w:type="spellEnd"/>
      <w:r>
        <w:rPr>
          <w:rFonts w:ascii="Calibri" w:eastAsia="Calibri" w:hAnsi="Calibri" w:cs="Calibri"/>
          <w:b/>
          <w:sz w:val="48"/>
        </w:rPr>
        <w:t xml:space="preserve"> stav</w:t>
      </w:r>
    </w:p>
    <w:p w14:paraId="6F0ECEFE" w14:textId="77777777" w:rsidR="00E71E08" w:rsidRDefault="00E71E08">
      <w:pPr>
        <w:rPr>
          <w:rFonts w:ascii="Georgia" w:eastAsia="Georgia" w:hAnsi="Georgia" w:cs="Georgia"/>
          <w:color w:val="333333"/>
          <w:sz w:val="30"/>
        </w:rPr>
      </w:pPr>
    </w:p>
    <w:p w14:paraId="2627DFCF" w14:textId="77777777" w:rsidR="00E71E08" w:rsidRDefault="007074F9">
      <w:pPr>
        <w:spacing w:line="276" w:lineRule="auto"/>
        <w:jc w:val="both"/>
        <w:rPr>
          <w:rFonts w:ascii="Georgia" w:eastAsia="Georgia" w:hAnsi="Georgia" w:cs="Georgia"/>
          <w:color w:val="333333"/>
          <w:sz w:val="28"/>
        </w:rPr>
      </w:pPr>
      <w:proofErr w:type="spellStart"/>
      <w:r>
        <w:rPr>
          <w:rFonts w:ascii="Georgia" w:eastAsia="Georgia" w:hAnsi="Georgia" w:cs="Georgia"/>
          <w:color w:val="333333"/>
          <w:sz w:val="28"/>
        </w:rPr>
        <w:t>Fínčina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patrí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do skupiny </w:t>
      </w:r>
      <w:proofErr w:type="spellStart"/>
      <w:r>
        <w:rPr>
          <w:rFonts w:ascii="Georgia" w:eastAsia="Georgia" w:hAnsi="Georgia" w:cs="Georgia"/>
          <w:color w:val="333333"/>
          <w:sz w:val="28"/>
        </w:rPr>
        <w:t>ugrofínskych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jazykov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, </w:t>
      </w:r>
      <w:proofErr w:type="spellStart"/>
      <w:r>
        <w:rPr>
          <w:rFonts w:ascii="Georgia" w:eastAsia="Georgia" w:hAnsi="Georgia" w:cs="Georgia"/>
          <w:color w:val="333333"/>
          <w:sz w:val="28"/>
        </w:rPr>
        <w:t>ktoré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sa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spolu so </w:t>
      </w:r>
      <w:proofErr w:type="spellStart"/>
      <w:r>
        <w:rPr>
          <w:rFonts w:ascii="Georgia" w:eastAsia="Georgia" w:hAnsi="Georgia" w:cs="Georgia"/>
          <w:color w:val="333333"/>
          <w:sz w:val="28"/>
        </w:rPr>
        <w:t>samodijskými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jazykmi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začleňujú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do </w:t>
      </w:r>
      <w:proofErr w:type="spellStart"/>
      <w:r>
        <w:rPr>
          <w:rFonts w:ascii="Georgia" w:eastAsia="Georgia" w:hAnsi="Georgia" w:cs="Georgia"/>
          <w:color w:val="333333"/>
          <w:sz w:val="28"/>
        </w:rPr>
        <w:t>uralskej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jazykovej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rodiny. </w:t>
      </w:r>
      <w:proofErr w:type="spellStart"/>
      <w:r>
        <w:rPr>
          <w:rFonts w:ascii="Georgia" w:eastAsia="Georgia" w:hAnsi="Georgia" w:cs="Georgia"/>
          <w:color w:val="333333"/>
          <w:sz w:val="28"/>
        </w:rPr>
        <w:t>Fínčina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je jeden z </w:t>
      </w:r>
      <w:proofErr w:type="spellStart"/>
      <w:r>
        <w:rPr>
          <w:rFonts w:ascii="Georgia" w:eastAsia="Georgia" w:hAnsi="Georgia" w:cs="Georgia"/>
          <w:color w:val="333333"/>
          <w:sz w:val="28"/>
        </w:rPr>
        <w:t>najrozšírenejších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ugrofínskych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jazykov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. Je </w:t>
      </w:r>
      <w:proofErr w:type="spellStart"/>
      <w:r>
        <w:rPr>
          <w:rFonts w:ascii="Georgia" w:eastAsia="Georgia" w:hAnsi="Georgia" w:cs="Georgia"/>
          <w:color w:val="333333"/>
          <w:sz w:val="28"/>
        </w:rPr>
        <w:t>oficiálnym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jazykom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vo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Fínsku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, po </w:t>
      </w:r>
      <w:proofErr w:type="spellStart"/>
      <w:r>
        <w:rPr>
          <w:rFonts w:ascii="Georgia" w:eastAsia="Georgia" w:hAnsi="Georgia" w:cs="Georgia"/>
          <w:color w:val="333333"/>
          <w:sz w:val="28"/>
        </w:rPr>
        <w:t>fínsky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hovorí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takmer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5 </w:t>
      </w:r>
      <w:proofErr w:type="spellStart"/>
      <w:r>
        <w:rPr>
          <w:rFonts w:ascii="Georgia" w:eastAsia="Georgia" w:hAnsi="Georgia" w:cs="Georgia"/>
          <w:color w:val="333333"/>
          <w:sz w:val="28"/>
        </w:rPr>
        <w:t>miliónov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commentRangeStart w:id="0"/>
      <w:proofErr w:type="spellStart"/>
      <w:r>
        <w:rPr>
          <w:rFonts w:ascii="Georgia" w:eastAsia="Georgia" w:hAnsi="Georgia" w:cs="Georgia"/>
          <w:color w:val="333333"/>
          <w:sz w:val="28"/>
        </w:rPr>
        <w:t>ľudí</w:t>
      </w:r>
      <w:commentRangeEnd w:id="0"/>
      <w:proofErr w:type="spellEnd"/>
      <w:r w:rsidR="00DE7A46">
        <w:rPr>
          <w:rStyle w:val="Odkaznakoment"/>
        </w:rPr>
        <w:commentReference w:id="0"/>
      </w:r>
      <w:r>
        <w:rPr>
          <w:rFonts w:ascii="Georgia" w:eastAsia="Georgia" w:hAnsi="Georgia" w:cs="Georgia"/>
          <w:color w:val="333333"/>
          <w:sz w:val="28"/>
        </w:rPr>
        <w:t>.</w:t>
      </w:r>
    </w:p>
    <w:p w14:paraId="62C1D3A6" w14:textId="77777777" w:rsidR="00E71E08" w:rsidRDefault="007074F9">
      <w:pPr>
        <w:spacing w:line="276" w:lineRule="auto"/>
        <w:jc w:val="both"/>
        <w:rPr>
          <w:rFonts w:ascii="Georgia" w:eastAsia="Georgia" w:hAnsi="Georgia" w:cs="Georgia"/>
          <w:color w:val="333333"/>
          <w:sz w:val="28"/>
        </w:rPr>
      </w:pPr>
      <w:proofErr w:type="spellStart"/>
      <w:r>
        <w:rPr>
          <w:rFonts w:ascii="Georgia" w:eastAsia="Georgia" w:hAnsi="Georgia" w:cs="Georgia"/>
          <w:color w:val="333333"/>
          <w:sz w:val="28"/>
        </w:rPr>
        <w:t>Fínsko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má </w:t>
      </w:r>
      <w:proofErr w:type="spellStart"/>
      <w:r>
        <w:rPr>
          <w:rFonts w:ascii="Georgia" w:eastAsia="Georgia" w:hAnsi="Georgia" w:cs="Georgia"/>
          <w:color w:val="333333"/>
          <w:sz w:val="28"/>
        </w:rPr>
        <w:t>oficiálne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dva </w:t>
      </w:r>
      <w:proofErr w:type="spellStart"/>
      <w:r>
        <w:rPr>
          <w:rFonts w:ascii="Georgia" w:eastAsia="Georgia" w:hAnsi="Georgia" w:cs="Georgia"/>
          <w:color w:val="333333"/>
          <w:sz w:val="28"/>
        </w:rPr>
        <w:t>úradné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jazyky: </w:t>
      </w:r>
      <w:proofErr w:type="spellStart"/>
      <w:r>
        <w:rPr>
          <w:rFonts w:ascii="Georgia" w:eastAsia="Georgia" w:hAnsi="Georgia" w:cs="Georgia"/>
          <w:b/>
          <w:color w:val="333333"/>
          <w:sz w:val="28"/>
        </w:rPr>
        <w:t>fínčina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, </w:t>
      </w:r>
      <w:proofErr w:type="spellStart"/>
      <w:r>
        <w:rPr>
          <w:rFonts w:ascii="Georgia" w:eastAsia="Georgia" w:hAnsi="Georgia" w:cs="Georgia"/>
          <w:color w:val="333333"/>
          <w:sz w:val="28"/>
        </w:rPr>
        <w:t>ktorou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hovorí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r>
        <w:rPr>
          <w:rFonts w:ascii="Georgia" w:eastAsia="Georgia" w:hAnsi="Georgia" w:cs="Georgia"/>
          <w:b/>
          <w:color w:val="333333"/>
          <w:sz w:val="28"/>
        </w:rPr>
        <w:t>92%</w:t>
      </w:r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obyvateľstva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a </w:t>
      </w:r>
      <w:proofErr w:type="spellStart"/>
      <w:r>
        <w:rPr>
          <w:rFonts w:ascii="Georgia" w:eastAsia="Georgia" w:hAnsi="Georgia" w:cs="Georgia"/>
          <w:b/>
          <w:color w:val="333333"/>
          <w:sz w:val="28"/>
        </w:rPr>
        <w:t>švédčinu</w:t>
      </w:r>
      <w:proofErr w:type="spellEnd"/>
      <w:r>
        <w:rPr>
          <w:rFonts w:ascii="Georgia" w:eastAsia="Georgia" w:hAnsi="Georgia" w:cs="Georgia"/>
          <w:b/>
          <w:color w:val="333333"/>
          <w:sz w:val="28"/>
        </w:rPr>
        <w:t>,</w:t>
      </w:r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ktorou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hovorí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r>
        <w:rPr>
          <w:rFonts w:ascii="Georgia" w:eastAsia="Georgia" w:hAnsi="Georgia" w:cs="Georgia"/>
          <w:b/>
          <w:color w:val="333333"/>
          <w:sz w:val="28"/>
        </w:rPr>
        <w:t>5,5%</w:t>
      </w:r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obyvateľstva</w:t>
      </w:r>
      <w:proofErr w:type="spellEnd"/>
      <w:r>
        <w:rPr>
          <w:rFonts w:ascii="Georgia" w:eastAsia="Georgia" w:hAnsi="Georgia" w:cs="Georgia"/>
          <w:color w:val="333333"/>
          <w:sz w:val="28"/>
        </w:rPr>
        <w:t>.</w:t>
      </w:r>
    </w:p>
    <w:p w14:paraId="40E18423" w14:textId="77777777" w:rsidR="00E71E08" w:rsidRDefault="007074F9">
      <w:pPr>
        <w:spacing w:line="276" w:lineRule="auto"/>
        <w:jc w:val="both"/>
        <w:rPr>
          <w:rFonts w:ascii="Georgia" w:eastAsia="Georgia" w:hAnsi="Georgia" w:cs="Georgia"/>
          <w:color w:val="333333"/>
          <w:sz w:val="28"/>
        </w:rPr>
      </w:pPr>
      <w:proofErr w:type="spellStart"/>
      <w:r>
        <w:rPr>
          <w:rFonts w:ascii="Georgia" w:eastAsia="Georgia" w:hAnsi="Georgia" w:cs="Georgia"/>
          <w:color w:val="333333"/>
          <w:sz w:val="28"/>
        </w:rPr>
        <w:t>Ďalšie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menšinové jazyky sú: </w:t>
      </w:r>
    </w:p>
    <w:p w14:paraId="2696FDB8" w14:textId="77777777" w:rsidR="00E71E08" w:rsidRDefault="007074F9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eastAsia="Calibri" w:hAnsi="Calibri" w:cs="Calibri"/>
          <w:color w:val="333333"/>
          <w:sz w:val="28"/>
        </w:rPr>
      </w:pPr>
      <w:r>
        <w:rPr>
          <w:rFonts w:ascii="Georgia" w:eastAsia="Georgia" w:hAnsi="Georgia" w:cs="Georgia"/>
          <w:b/>
          <w:color w:val="333333"/>
          <w:sz w:val="28"/>
        </w:rPr>
        <w:t>ruština-0,8%</w:t>
      </w:r>
      <w:r>
        <w:rPr>
          <w:rFonts w:ascii="Georgia" w:eastAsia="Georgia" w:hAnsi="Georgia" w:cs="Georgia"/>
          <w:color w:val="333333"/>
          <w:sz w:val="28"/>
        </w:rPr>
        <w:t xml:space="preserve"> </w:t>
      </w:r>
      <w:commentRangeStart w:id="1"/>
      <w:proofErr w:type="spellStart"/>
      <w:r>
        <w:rPr>
          <w:rFonts w:ascii="Georgia" w:eastAsia="Georgia" w:hAnsi="Georgia" w:cs="Georgia"/>
          <w:color w:val="333333"/>
          <w:sz w:val="28"/>
        </w:rPr>
        <w:t>obyvateľstva</w:t>
      </w:r>
      <w:commentRangeEnd w:id="1"/>
      <w:proofErr w:type="spellEnd"/>
      <w:r w:rsidR="00500A2C">
        <w:rPr>
          <w:rStyle w:val="Odkaznakoment"/>
        </w:rPr>
        <w:commentReference w:id="1"/>
      </w:r>
    </w:p>
    <w:p w14:paraId="09904EDE" w14:textId="77777777" w:rsidR="00E71E08" w:rsidRDefault="007074F9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eastAsia="Calibri" w:hAnsi="Calibri" w:cs="Calibri"/>
          <w:color w:val="333333"/>
          <w:sz w:val="28"/>
        </w:rPr>
      </w:pPr>
      <w:r>
        <w:rPr>
          <w:rFonts w:ascii="Georgia" w:eastAsia="Georgia" w:hAnsi="Georgia" w:cs="Georgia"/>
          <w:b/>
          <w:color w:val="333333"/>
          <w:sz w:val="28"/>
        </w:rPr>
        <w:t>estónčina-0,3%</w:t>
      </w:r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obyvateľstva</w:t>
      </w:r>
      <w:proofErr w:type="spellEnd"/>
    </w:p>
    <w:p w14:paraId="002E5805" w14:textId="77777777" w:rsidR="00E71E08" w:rsidRDefault="007074F9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eastAsia="Calibri" w:hAnsi="Calibri" w:cs="Calibri"/>
          <w:color w:val="333333"/>
          <w:sz w:val="28"/>
        </w:rPr>
      </w:pPr>
      <w:proofErr w:type="spellStart"/>
      <w:r>
        <w:rPr>
          <w:rFonts w:ascii="Georgia" w:eastAsia="Georgia" w:hAnsi="Georgia" w:cs="Georgia"/>
          <w:b/>
          <w:color w:val="333333"/>
          <w:sz w:val="28"/>
        </w:rPr>
        <w:t>sámi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-jazyk </w:t>
      </w:r>
      <w:proofErr w:type="spellStart"/>
      <w:r>
        <w:rPr>
          <w:rFonts w:ascii="Georgia" w:eastAsia="Georgia" w:hAnsi="Georgia" w:cs="Georgia"/>
          <w:color w:val="333333"/>
          <w:sz w:val="28"/>
        </w:rPr>
        <w:t>ktorým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hovorí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približne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7000 </w:t>
      </w:r>
      <w:proofErr w:type="spellStart"/>
      <w:r>
        <w:rPr>
          <w:rFonts w:ascii="Georgia" w:eastAsia="Georgia" w:hAnsi="Georgia" w:cs="Georgia"/>
          <w:color w:val="333333"/>
          <w:sz w:val="28"/>
        </w:rPr>
        <w:t>Laponcov</w:t>
      </w:r>
      <w:proofErr w:type="spellEnd"/>
    </w:p>
    <w:p w14:paraId="0CF3623B" w14:textId="77777777" w:rsidR="00E71E08" w:rsidRDefault="007074F9">
      <w:pPr>
        <w:spacing w:line="276" w:lineRule="auto"/>
        <w:jc w:val="both"/>
        <w:rPr>
          <w:rFonts w:ascii="Georgia" w:eastAsia="Georgia" w:hAnsi="Georgia" w:cs="Georgia"/>
          <w:color w:val="333333"/>
          <w:sz w:val="28"/>
          <w:u w:val="single"/>
        </w:rPr>
      </w:pPr>
      <w:r>
        <w:rPr>
          <w:rFonts w:ascii="Georgia" w:eastAsia="Georgia" w:hAnsi="Georgia" w:cs="Georgia"/>
          <w:color w:val="333333"/>
          <w:sz w:val="28"/>
          <w:u w:val="single"/>
        </w:rPr>
        <w:t xml:space="preserve">Vývoj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fínskeho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</w:t>
      </w:r>
      <w:commentRangeStart w:id="2"/>
      <w:r>
        <w:rPr>
          <w:rFonts w:ascii="Georgia" w:eastAsia="Georgia" w:hAnsi="Georgia" w:cs="Georgia"/>
          <w:color w:val="333333"/>
          <w:sz w:val="28"/>
          <w:u w:val="single"/>
        </w:rPr>
        <w:t>jazyka</w:t>
      </w:r>
      <w:commentRangeEnd w:id="2"/>
      <w:r w:rsidR="00DE7A46">
        <w:rPr>
          <w:rStyle w:val="Odkaznakoment"/>
        </w:rPr>
        <w:commentReference w:id="2"/>
      </w:r>
      <w:r>
        <w:rPr>
          <w:rFonts w:ascii="Georgia" w:eastAsia="Georgia" w:hAnsi="Georgia" w:cs="Georgia"/>
          <w:color w:val="333333"/>
          <w:sz w:val="28"/>
          <w:u w:val="single"/>
        </w:rPr>
        <w:t>:</w:t>
      </w:r>
    </w:p>
    <w:p w14:paraId="700C1D91" w14:textId="77777777" w:rsidR="00E71E08" w:rsidRDefault="007074F9">
      <w:pPr>
        <w:spacing w:line="276" w:lineRule="auto"/>
        <w:jc w:val="both"/>
        <w:rPr>
          <w:rFonts w:ascii="Georgia" w:eastAsia="Georgia" w:hAnsi="Georgia" w:cs="Georgia"/>
          <w:color w:val="333333"/>
          <w:sz w:val="28"/>
        </w:rPr>
      </w:pPr>
      <w:r>
        <w:rPr>
          <w:rFonts w:ascii="Georgia" w:eastAsia="Georgia" w:hAnsi="Georgia" w:cs="Georgia"/>
          <w:color w:val="333333"/>
          <w:sz w:val="28"/>
        </w:rPr>
        <w:t xml:space="preserve">Lingvisti </w:t>
      </w:r>
      <w:proofErr w:type="spellStart"/>
      <w:r>
        <w:rPr>
          <w:rFonts w:ascii="Georgia" w:eastAsia="Georgia" w:hAnsi="Georgia" w:cs="Georgia"/>
          <w:color w:val="333333"/>
          <w:sz w:val="28"/>
        </w:rPr>
        <w:t>predpokladajú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, že </w:t>
      </w:r>
      <w:proofErr w:type="spellStart"/>
      <w:r>
        <w:rPr>
          <w:rFonts w:ascii="Georgia" w:eastAsia="Georgia" w:hAnsi="Georgia" w:cs="Georgia"/>
          <w:color w:val="333333"/>
          <w:sz w:val="28"/>
        </w:rPr>
        <w:t>niekedy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dávno existovalo etnikum so </w:t>
      </w:r>
      <w:proofErr w:type="spellStart"/>
      <w:r>
        <w:rPr>
          <w:rFonts w:ascii="Georgia" w:eastAsia="Georgia" w:hAnsi="Georgia" w:cs="Georgia"/>
          <w:color w:val="333333"/>
          <w:sz w:val="28"/>
        </w:rPr>
        <w:t>spoločným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ugrofínskym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jazykom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. </w:t>
      </w:r>
      <w:proofErr w:type="spellStart"/>
      <w:r>
        <w:rPr>
          <w:rFonts w:ascii="Georgia" w:eastAsia="Georgia" w:hAnsi="Georgia" w:cs="Georgia"/>
          <w:color w:val="333333"/>
          <w:sz w:val="28"/>
        </w:rPr>
        <w:t>Pravlasť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tohto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etnika </w:t>
      </w:r>
      <w:proofErr w:type="spellStart"/>
      <w:r>
        <w:rPr>
          <w:rFonts w:ascii="Georgia" w:eastAsia="Georgia" w:hAnsi="Georgia" w:cs="Georgia"/>
          <w:color w:val="333333"/>
          <w:sz w:val="28"/>
        </w:rPr>
        <w:t>sa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väčšinou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umiestňuje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do </w:t>
      </w:r>
      <w:proofErr w:type="spellStart"/>
      <w:r>
        <w:rPr>
          <w:rFonts w:ascii="Georgia" w:eastAsia="Georgia" w:hAnsi="Georgia" w:cs="Georgia"/>
          <w:color w:val="333333"/>
          <w:sz w:val="28"/>
        </w:rPr>
        <w:t>stredovýchodného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Ruska. Na tomto </w:t>
      </w:r>
      <w:proofErr w:type="spellStart"/>
      <w:r>
        <w:rPr>
          <w:rFonts w:ascii="Georgia" w:eastAsia="Georgia" w:hAnsi="Georgia" w:cs="Georgia"/>
          <w:color w:val="333333"/>
          <w:sz w:val="28"/>
        </w:rPr>
        <w:t>mieste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sa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pred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mnoho </w:t>
      </w:r>
      <w:proofErr w:type="spellStart"/>
      <w:r>
        <w:rPr>
          <w:rFonts w:ascii="Georgia" w:eastAsia="Georgia" w:hAnsi="Georgia" w:cs="Georgia"/>
          <w:color w:val="333333"/>
          <w:sz w:val="28"/>
        </w:rPr>
        <w:t>tisícmi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rokmi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rozdelili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 w:rsidRPr="00500A2C">
        <w:rPr>
          <w:rFonts w:ascii="Georgia" w:eastAsia="Georgia" w:hAnsi="Georgia" w:cs="Georgia"/>
          <w:color w:val="333333"/>
          <w:sz w:val="28"/>
          <w:u w:val="single"/>
        </w:rPr>
        <w:t>fínske</w:t>
      </w:r>
      <w:proofErr w:type="spellEnd"/>
      <w:r w:rsidRPr="00500A2C">
        <w:rPr>
          <w:rFonts w:ascii="Georgia" w:eastAsia="Georgia" w:hAnsi="Georgia" w:cs="Georgia"/>
          <w:color w:val="333333"/>
          <w:sz w:val="28"/>
          <w:u w:val="single"/>
        </w:rPr>
        <w:t xml:space="preserve"> a maďarské kmene</w:t>
      </w:r>
      <w:r>
        <w:rPr>
          <w:rFonts w:ascii="Georgia" w:eastAsia="Georgia" w:hAnsi="Georgia" w:cs="Georgia"/>
          <w:color w:val="333333"/>
          <w:sz w:val="28"/>
        </w:rPr>
        <w:t xml:space="preserve">. </w:t>
      </w:r>
      <w:proofErr w:type="spellStart"/>
      <w:r>
        <w:rPr>
          <w:rFonts w:ascii="Georgia" w:eastAsia="Georgia" w:hAnsi="Georgia" w:cs="Georgia"/>
          <w:color w:val="333333"/>
          <w:sz w:val="28"/>
        </w:rPr>
        <w:t>Predpokladá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sa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že, </w:t>
      </w:r>
      <w:proofErr w:type="spellStart"/>
      <w:r>
        <w:rPr>
          <w:rFonts w:ascii="Georgia" w:eastAsia="Georgia" w:hAnsi="Georgia" w:cs="Georgia"/>
          <w:color w:val="333333"/>
          <w:sz w:val="28"/>
        </w:rPr>
        <w:t>približne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v 3-2 </w:t>
      </w:r>
      <w:proofErr w:type="spellStart"/>
      <w:r>
        <w:rPr>
          <w:rFonts w:ascii="Georgia" w:eastAsia="Georgia" w:hAnsi="Georgia" w:cs="Georgia"/>
          <w:color w:val="333333"/>
          <w:sz w:val="28"/>
        </w:rPr>
        <w:t>tisícročí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p.n.l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sa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ugrofínska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jazyková skupina </w:t>
      </w:r>
      <w:proofErr w:type="spellStart"/>
      <w:r>
        <w:rPr>
          <w:rFonts w:ascii="Georgia" w:eastAsia="Georgia" w:hAnsi="Georgia" w:cs="Georgia"/>
          <w:color w:val="333333"/>
          <w:sz w:val="28"/>
        </w:rPr>
        <w:t>rozdelila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na </w:t>
      </w:r>
      <w:proofErr w:type="spellStart"/>
      <w:r>
        <w:rPr>
          <w:rFonts w:ascii="Georgia" w:eastAsia="Georgia" w:hAnsi="Georgia" w:cs="Georgia"/>
          <w:color w:val="333333"/>
          <w:sz w:val="28"/>
        </w:rPr>
        <w:t>vetvy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: </w:t>
      </w:r>
      <w:proofErr w:type="spellStart"/>
      <w:r>
        <w:rPr>
          <w:rFonts w:ascii="Georgia" w:eastAsia="Georgia" w:hAnsi="Georgia" w:cs="Georgia"/>
          <w:color w:val="333333"/>
          <w:sz w:val="28"/>
        </w:rPr>
        <w:t>fínsko-permskú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a </w:t>
      </w:r>
      <w:proofErr w:type="spellStart"/>
      <w:r>
        <w:rPr>
          <w:rFonts w:ascii="Georgia" w:eastAsia="Georgia" w:hAnsi="Georgia" w:cs="Georgia"/>
          <w:color w:val="333333"/>
          <w:sz w:val="28"/>
        </w:rPr>
        <w:t>ugrijskú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. Na </w:t>
      </w:r>
      <w:proofErr w:type="spellStart"/>
      <w:r>
        <w:rPr>
          <w:rFonts w:ascii="Georgia" w:eastAsia="Georgia" w:hAnsi="Georgia" w:cs="Georgia"/>
          <w:color w:val="333333"/>
          <w:sz w:val="28"/>
        </w:rPr>
        <w:t>západnom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pobreží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Fínska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v </w:t>
      </w:r>
      <w:proofErr w:type="spellStart"/>
      <w:r>
        <w:rPr>
          <w:rFonts w:ascii="Georgia" w:eastAsia="Georgia" w:hAnsi="Georgia" w:cs="Georgia"/>
          <w:color w:val="333333"/>
          <w:sz w:val="28"/>
        </w:rPr>
        <w:t>dobe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bronzovej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silno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pôsobili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germánske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vplyvy </w:t>
      </w:r>
      <w:proofErr w:type="spellStart"/>
      <w:r>
        <w:rPr>
          <w:rFonts w:ascii="Georgia" w:eastAsia="Georgia" w:hAnsi="Georgia" w:cs="Georgia"/>
          <w:color w:val="333333"/>
          <w:sz w:val="28"/>
        </w:rPr>
        <w:t>čo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malo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dopad na </w:t>
      </w:r>
      <w:proofErr w:type="spellStart"/>
      <w:r>
        <w:rPr>
          <w:rFonts w:ascii="Georgia" w:eastAsia="Georgia" w:hAnsi="Georgia" w:cs="Georgia"/>
          <w:color w:val="333333"/>
          <w:sz w:val="28"/>
        </w:rPr>
        <w:t>prafínčinu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. V </w:t>
      </w:r>
      <w:proofErr w:type="spellStart"/>
      <w:r>
        <w:rPr>
          <w:rFonts w:ascii="Georgia" w:eastAsia="Georgia" w:hAnsi="Georgia" w:cs="Georgia"/>
          <w:color w:val="333333"/>
          <w:sz w:val="28"/>
        </w:rPr>
        <w:t>prvom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tisícročí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p.n.l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prebehlo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rozdelenie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neskoršej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prafínčiny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na </w:t>
      </w:r>
      <w:proofErr w:type="spellStart"/>
      <w:r>
        <w:rPr>
          <w:rFonts w:ascii="Georgia" w:eastAsia="Georgia" w:hAnsi="Georgia" w:cs="Georgia"/>
          <w:color w:val="333333"/>
          <w:sz w:val="28"/>
        </w:rPr>
        <w:t>súčasné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baltsko-</w:t>
      </w:r>
      <w:proofErr w:type="spellStart"/>
      <w:r>
        <w:rPr>
          <w:rFonts w:ascii="Georgia" w:eastAsia="Georgia" w:hAnsi="Georgia" w:cs="Georgia"/>
          <w:color w:val="333333"/>
          <w:sz w:val="28"/>
        </w:rPr>
        <w:t>fínske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jazyky. Okolo 500 </w:t>
      </w:r>
      <w:proofErr w:type="spellStart"/>
      <w:r>
        <w:rPr>
          <w:rFonts w:ascii="Georgia" w:eastAsia="Georgia" w:hAnsi="Georgia" w:cs="Georgia"/>
          <w:color w:val="333333"/>
          <w:sz w:val="28"/>
        </w:rPr>
        <w:t>p.n.l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sa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fínsky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jazyk osamostatnil od </w:t>
      </w:r>
      <w:proofErr w:type="spellStart"/>
      <w:r>
        <w:rPr>
          <w:rFonts w:ascii="Georgia" w:eastAsia="Georgia" w:hAnsi="Georgia" w:cs="Georgia"/>
          <w:color w:val="333333"/>
          <w:sz w:val="28"/>
        </w:rPr>
        <w:t>ostatných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baltsko-</w:t>
      </w:r>
      <w:proofErr w:type="spellStart"/>
      <w:r>
        <w:rPr>
          <w:rFonts w:ascii="Georgia" w:eastAsia="Georgia" w:hAnsi="Georgia" w:cs="Georgia"/>
          <w:color w:val="333333"/>
          <w:sz w:val="28"/>
        </w:rPr>
        <w:t>fínskych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jazykov</w:t>
      </w:r>
      <w:proofErr w:type="spellEnd"/>
      <w:r>
        <w:rPr>
          <w:rFonts w:ascii="Georgia" w:eastAsia="Georgia" w:hAnsi="Georgia" w:cs="Georgia"/>
          <w:color w:val="333333"/>
          <w:sz w:val="28"/>
        </w:rPr>
        <w:t>.</w:t>
      </w:r>
    </w:p>
    <w:p w14:paraId="1BD72B5F" w14:textId="77777777" w:rsidR="00E71E08" w:rsidRDefault="007074F9">
      <w:pPr>
        <w:spacing w:line="276" w:lineRule="auto"/>
        <w:jc w:val="both"/>
        <w:rPr>
          <w:rFonts w:ascii="Georgia" w:eastAsia="Georgia" w:hAnsi="Georgia" w:cs="Georgia"/>
          <w:color w:val="333333"/>
          <w:sz w:val="28"/>
        </w:rPr>
      </w:pPr>
      <w:r>
        <w:rPr>
          <w:rFonts w:ascii="Georgia" w:eastAsia="Georgia" w:hAnsi="Georgia" w:cs="Georgia"/>
          <w:color w:val="333333"/>
          <w:sz w:val="28"/>
        </w:rPr>
        <w:t xml:space="preserve">Prvé stopy </w:t>
      </w:r>
      <w:proofErr w:type="spellStart"/>
      <w:r>
        <w:rPr>
          <w:rFonts w:ascii="Georgia" w:eastAsia="Georgia" w:hAnsi="Georgia" w:cs="Georgia"/>
          <w:color w:val="333333"/>
          <w:sz w:val="28"/>
        </w:rPr>
        <w:t>písanej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fínčiny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sa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objavujú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v 16. </w:t>
      </w:r>
      <w:proofErr w:type="spellStart"/>
      <w:r>
        <w:rPr>
          <w:rFonts w:ascii="Georgia" w:eastAsia="Georgia" w:hAnsi="Georgia" w:cs="Georgia"/>
          <w:color w:val="333333"/>
          <w:sz w:val="28"/>
        </w:rPr>
        <w:t>storočí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a </w:t>
      </w:r>
      <w:proofErr w:type="spellStart"/>
      <w:r>
        <w:rPr>
          <w:rFonts w:ascii="Georgia" w:eastAsia="Georgia" w:hAnsi="Georgia" w:cs="Georgia"/>
          <w:color w:val="333333"/>
          <w:sz w:val="28"/>
        </w:rPr>
        <w:t>dôležitou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osobnosťou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fínskeho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písomníctva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je biskup </w:t>
      </w:r>
      <w:proofErr w:type="spellStart"/>
      <w:r>
        <w:rPr>
          <w:rFonts w:ascii="Georgia" w:eastAsia="Georgia" w:hAnsi="Georgia" w:cs="Georgia"/>
          <w:color w:val="333333"/>
          <w:sz w:val="28"/>
        </w:rPr>
        <w:t>Mikael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Agricola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ktorý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sa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v roku</w:t>
      </w:r>
      <w:r>
        <w:rPr>
          <w:rFonts w:ascii="Georgia" w:eastAsia="Georgia" w:hAnsi="Georgia" w:cs="Georgia"/>
          <w:b/>
          <w:color w:val="333333"/>
          <w:sz w:val="28"/>
        </w:rPr>
        <w:t xml:space="preserve"> 1548</w:t>
      </w:r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zaslúžil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o </w:t>
      </w:r>
      <w:proofErr w:type="spellStart"/>
      <w:r>
        <w:rPr>
          <w:rFonts w:ascii="Georgia" w:eastAsia="Georgia" w:hAnsi="Georgia" w:cs="Georgia"/>
          <w:color w:val="333333"/>
          <w:sz w:val="28"/>
        </w:rPr>
        <w:t>preklad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Nového zákona do </w:t>
      </w:r>
      <w:proofErr w:type="spellStart"/>
      <w:r>
        <w:rPr>
          <w:rFonts w:ascii="Georgia" w:eastAsia="Georgia" w:hAnsi="Georgia" w:cs="Georgia"/>
          <w:color w:val="333333"/>
          <w:sz w:val="28"/>
        </w:rPr>
        <w:t>fínčiny</w:t>
      </w:r>
      <w:proofErr w:type="spellEnd"/>
      <w:r>
        <w:rPr>
          <w:rFonts w:ascii="Georgia" w:eastAsia="Georgia" w:hAnsi="Georgia" w:cs="Georgia"/>
          <w:color w:val="333333"/>
          <w:sz w:val="28"/>
        </w:rPr>
        <w:t>.</w:t>
      </w:r>
    </w:p>
    <w:p w14:paraId="28A78ED7" w14:textId="77777777" w:rsidR="00E71E08" w:rsidRDefault="007074F9">
      <w:pPr>
        <w:spacing w:line="276" w:lineRule="auto"/>
        <w:jc w:val="both"/>
        <w:rPr>
          <w:rFonts w:ascii="Georgia" w:eastAsia="Georgia" w:hAnsi="Georgia" w:cs="Georgia"/>
          <w:color w:val="333333"/>
          <w:sz w:val="28"/>
        </w:rPr>
      </w:pPr>
      <w:proofErr w:type="spellStart"/>
      <w:r>
        <w:rPr>
          <w:rFonts w:ascii="Georgia" w:eastAsia="Georgia" w:hAnsi="Georgia" w:cs="Georgia"/>
          <w:color w:val="333333"/>
          <w:sz w:val="28"/>
        </w:rPr>
        <w:t>Taktiež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v 13.</w:t>
      </w:r>
      <w:commentRangeStart w:id="3"/>
      <w:r>
        <w:rPr>
          <w:rFonts w:ascii="Georgia" w:eastAsia="Georgia" w:hAnsi="Georgia" w:cs="Georgia"/>
          <w:color w:val="333333"/>
          <w:sz w:val="28"/>
        </w:rPr>
        <w:t>storočí</w:t>
      </w:r>
      <w:commentRangeEnd w:id="3"/>
      <w:r w:rsidR="00500A2C">
        <w:rPr>
          <w:rStyle w:val="Odkaznakoment"/>
        </w:rPr>
        <w:commentReference w:id="3"/>
      </w:r>
      <w:r>
        <w:rPr>
          <w:rFonts w:ascii="Georgia" w:eastAsia="Georgia" w:hAnsi="Georgia" w:cs="Georgia"/>
          <w:color w:val="333333"/>
          <w:sz w:val="28"/>
        </w:rPr>
        <w:t xml:space="preserve"> až do roku </w:t>
      </w:r>
      <w:r>
        <w:rPr>
          <w:rFonts w:ascii="Georgia" w:eastAsia="Georgia" w:hAnsi="Georgia" w:cs="Georgia"/>
          <w:b/>
          <w:color w:val="333333"/>
          <w:sz w:val="28"/>
        </w:rPr>
        <w:t>1809</w:t>
      </w:r>
      <w:r>
        <w:rPr>
          <w:rFonts w:ascii="Georgia" w:eastAsia="Georgia" w:hAnsi="Georgia" w:cs="Georgia"/>
          <w:color w:val="333333"/>
          <w:sz w:val="28"/>
        </w:rPr>
        <w:t xml:space="preserve"> bolo </w:t>
      </w:r>
      <w:proofErr w:type="spellStart"/>
      <w:r>
        <w:rPr>
          <w:rFonts w:ascii="Georgia" w:eastAsia="Georgia" w:hAnsi="Georgia" w:cs="Georgia"/>
          <w:color w:val="333333"/>
          <w:sz w:val="28"/>
        </w:rPr>
        <w:t>Fínsko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pod nadvládou Švédska, </w:t>
      </w:r>
      <w:proofErr w:type="spellStart"/>
      <w:r>
        <w:rPr>
          <w:rFonts w:ascii="Georgia" w:eastAsia="Georgia" w:hAnsi="Georgia" w:cs="Georgia"/>
          <w:color w:val="333333"/>
          <w:sz w:val="28"/>
        </w:rPr>
        <w:t>čo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malo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vplyv na jazyk, </w:t>
      </w:r>
      <w:proofErr w:type="spellStart"/>
      <w:r>
        <w:rPr>
          <w:rFonts w:ascii="Georgia" w:eastAsia="Georgia" w:hAnsi="Georgia" w:cs="Georgia"/>
          <w:color w:val="333333"/>
          <w:sz w:val="28"/>
        </w:rPr>
        <w:t>keďže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v tom období </w:t>
      </w:r>
      <w:proofErr w:type="spellStart"/>
      <w:r>
        <w:rPr>
          <w:rFonts w:ascii="Georgia" w:eastAsia="Georgia" w:hAnsi="Georgia" w:cs="Georgia"/>
          <w:color w:val="333333"/>
          <w:sz w:val="28"/>
        </w:rPr>
        <w:t>sa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švédčina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vyskytovala </w:t>
      </w:r>
      <w:proofErr w:type="spellStart"/>
      <w:r>
        <w:rPr>
          <w:rFonts w:ascii="Georgia" w:eastAsia="Georgia" w:hAnsi="Georgia" w:cs="Georgia"/>
          <w:color w:val="333333"/>
          <w:sz w:val="28"/>
        </w:rPr>
        <w:t>vo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všetkých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oblastiach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a </w:t>
      </w:r>
      <w:proofErr w:type="spellStart"/>
      <w:r>
        <w:rPr>
          <w:rFonts w:ascii="Georgia" w:eastAsia="Georgia" w:hAnsi="Georgia" w:cs="Georgia"/>
          <w:color w:val="333333"/>
          <w:sz w:val="28"/>
        </w:rPr>
        <w:t>postupne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vytlačovala </w:t>
      </w:r>
      <w:proofErr w:type="spellStart"/>
      <w:r>
        <w:rPr>
          <w:rFonts w:ascii="Georgia" w:eastAsia="Georgia" w:hAnsi="Georgia" w:cs="Georgia"/>
          <w:color w:val="333333"/>
          <w:sz w:val="28"/>
        </w:rPr>
        <w:t>fínčinu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. </w:t>
      </w:r>
    </w:p>
    <w:p w14:paraId="3F1F91D7" w14:textId="77777777" w:rsidR="00E71E08" w:rsidRDefault="00E71E08">
      <w:pPr>
        <w:spacing w:line="276" w:lineRule="auto"/>
        <w:jc w:val="both"/>
        <w:rPr>
          <w:rFonts w:ascii="Georgia" w:eastAsia="Georgia" w:hAnsi="Georgia" w:cs="Georgia"/>
          <w:color w:val="333333"/>
          <w:sz w:val="28"/>
        </w:rPr>
      </w:pPr>
    </w:p>
    <w:p w14:paraId="392AC6BD" w14:textId="77777777" w:rsidR="00E71E08" w:rsidRDefault="00E71E08">
      <w:pPr>
        <w:spacing w:line="276" w:lineRule="auto"/>
        <w:jc w:val="both"/>
        <w:rPr>
          <w:rFonts w:ascii="Georgia" w:eastAsia="Georgia" w:hAnsi="Georgia" w:cs="Georgia"/>
          <w:color w:val="333333"/>
          <w:sz w:val="28"/>
        </w:rPr>
      </w:pPr>
    </w:p>
    <w:p w14:paraId="39170E23" w14:textId="77777777" w:rsidR="00E71E08" w:rsidRDefault="00E71E08">
      <w:pPr>
        <w:spacing w:line="276" w:lineRule="auto"/>
        <w:jc w:val="both"/>
        <w:rPr>
          <w:rFonts w:ascii="Georgia" w:eastAsia="Georgia" w:hAnsi="Georgia" w:cs="Georgia"/>
          <w:color w:val="333333"/>
          <w:sz w:val="28"/>
        </w:rPr>
      </w:pPr>
    </w:p>
    <w:p w14:paraId="44862783" w14:textId="77777777" w:rsidR="00E71E08" w:rsidRDefault="007074F9">
      <w:pPr>
        <w:spacing w:line="276" w:lineRule="auto"/>
        <w:jc w:val="both"/>
        <w:rPr>
          <w:rFonts w:ascii="Georgia" w:eastAsia="Georgia" w:hAnsi="Georgia" w:cs="Georgia"/>
          <w:color w:val="333333"/>
          <w:sz w:val="28"/>
        </w:rPr>
      </w:pPr>
      <w:proofErr w:type="spellStart"/>
      <w:r>
        <w:rPr>
          <w:rFonts w:ascii="Georgia" w:eastAsia="Georgia" w:hAnsi="Georgia" w:cs="Georgia"/>
          <w:color w:val="333333"/>
          <w:sz w:val="28"/>
        </w:rPr>
        <w:t>Medzníkom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vo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vývoji </w:t>
      </w:r>
      <w:proofErr w:type="spellStart"/>
      <w:r>
        <w:rPr>
          <w:rFonts w:ascii="Georgia" w:eastAsia="Georgia" w:hAnsi="Georgia" w:cs="Georgia"/>
          <w:color w:val="333333"/>
          <w:sz w:val="28"/>
        </w:rPr>
        <w:t>fínčiny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bolo v roku</w:t>
      </w:r>
      <w:r>
        <w:rPr>
          <w:rFonts w:ascii="Georgia" w:eastAsia="Georgia" w:hAnsi="Georgia" w:cs="Georgia"/>
          <w:b/>
          <w:color w:val="333333"/>
          <w:sz w:val="28"/>
        </w:rPr>
        <w:t xml:space="preserve"> 1863</w:t>
      </w:r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zrovnoprávnenie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fínskeho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jazyka so </w:t>
      </w:r>
      <w:proofErr w:type="spellStart"/>
      <w:r>
        <w:rPr>
          <w:rFonts w:ascii="Georgia" w:eastAsia="Georgia" w:hAnsi="Georgia" w:cs="Georgia"/>
          <w:color w:val="333333"/>
          <w:sz w:val="28"/>
        </w:rPr>
        <w:t>švédskym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jazykom</w:t>
      </w:r>
      <w:proofErr w:type="spellEnd"/>
      <w:r>
        <w:rPr>
          <w:rFonts w:ascii="Georgia" w:eastAsia="Georgia" w:hAnsi="Georgia" w:cs="Georgia"/>
          <w:color w:val="333333"/>
          <w:sz w:val="28"/>
        </w:rPr>
        <w:t>. Do roku</w:t>
      </w:r>
      <w:r>
        <w:rPr>
          <w:rFonts w:ascii="Georgia" w:eastAsia="Georgia" w:hAnsi="Georgia" w:cs="Georgia"/>
          <w:b/>
          <w:color w:val="333333"/>
          <w:sz w:val="28"/>
        </w:rPr>
        <w:t xml:space="preserve"> 1917 </w:t>
      </w:r>
      <w:r>
        <w:rPr>
          <w:rFonts w:ascii="Georgia" w:eastAsia="Georgia" w:hAnsi="Georgia" w:cs="Georgia"/>
          <w:color w:val="333333"/>
          <w:sz w:val="28"/>
        </w:rPr>
        <w:t xml:space="preserve">bolo </w:t>
      </w:r>
      <w:proofErr w:type="spellStart"/>
      <w:r>
        <w:rPr>
          <w:rFonts w:ascii="Georgia" w:eastAsia="Georgia" w:hAnsi="Georgia" w:cs="Georgia"/>
          <w:color w:val="333333"/>
          <w:sz w:val="28"/>
        </w:rPr>
        <w:t>Fínske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veľkovojvodstvo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súčasťou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Ruskej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ríše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, takže </w:t>
      </w:r>
      <w:proofErr w:type="spellStart"/>
      <w:r>
        <w:rPr>
          <w:rFonts w:ascii="Georgia" w:eastAsia="Georgia" w:hAnsi="Georgia" w:cs="Georgia"/>
          <w:color w:val="333333"/>
          <w:sz w:val="28"/>
        </w:rPr>
        <w:t>počas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tohto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obdobia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sa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v </w:t>
      </w:r>
      <w:proofErr w:type="spellStart"/>
      <w:r>
        <w:rPr>
          <w:rFonts w:ascii="Georgia" w:eastAsia="Georgia" w:hAnsi="Georgia" w:cs="Georgia"/>
          <w:color w:val="333333"/>
          <w:sz w:val="28"/>
        </w:rPr>
        <w:t>krajine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používali </w:t>
      </w:r>
      <w:proofErr w:type="spellStart"/>
      <w:r>
        <w:rPr>
          <w:rFonts w:ascii="Georgia" w:eastAsia="Georgia" w:hAnsi="Georgia" w:cs="Georgia"/>
          <w:color w:val="333333"/>
          <w:sz w:val="28"/>
        </w:rPr>
        <w:t>tri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jazyky: </w:t>
      </w:r>
      <w:proofErr w:type="spellStart"/>
      <w:r>
        <w:rPr>
          <w:rFonts w:ascii="Georgia" w:eastAsia="Georgia" w:hAnsi="Georgia" w:cs="Georgia"/>
          <w:color w:val="333333"/>
          <w:sz w:val="28"/>
        </w:rPr>
        <w:t>fínčina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, </w:t>
      </w:r>
      <w:proofErr w:type="spellStart"/>
      <w:r>
        <w:rPr>
          <w:rFonts w:ascii="Georgia" w:eastAsia="Georgia" w:hAnsi="Georgia" w:cs="Georgia"/>
          <w:color w:val="333333"/>
          <w:sz w:val="28"/>
        </w:rPr>
        <w:t>švédčina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, ruština. Ruština </w:t>
      </w:r>
      <w:proofErr w:type="spellStart"/>
      <w:r>
        <w:rPr>
          <w:rFonts w:ascii="Georgia" w:eastAsia="Georgia" w:hAnsi="Georgia" w:cs="Georgia"/>
          <w:color w:val="333333"/>
          <w:sz w:val="28"/>
        </w:rPr>
        <w:t>sa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používala na </w:t>
      </w:r>
      <w:proofErr w:type="spellStart"/>
      <w:r>
        <w:rPr>
          <w:rFonts w:ascii="Georgia" w:eastAsia="Georgia" w:hAnsi="Georgia" w:cs="Georgia"/>
          <w:color w:val="333333"/>
          <w:sz w:val="28"/>
        </w:rPr>
        <w:t>papierovanie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, </w:t>
      </w:r>
      <w:proofErr w:type="spellStart"/>
      <w:r>
        <w:rPr>
          <w:rFonts w:ascii="Georgia" w:eastAsia="Georgia" w:hAnsi="Georgia" w:cs="Georgia"/>
          <w:color w:val="333333"/>
          <w:sz w:val="28"/>
        </w:rPr>
        <w:t>fínčina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bola </w:t>
      </w:r>
      <w:proofErr w:type="spellStart"/>
      <w:r>
        <w:rPr>
          <w:rFonts w:ascii="Georgia" w:eastAsia="Georgia" w:hAnsi="Georgia" w:cs="Georgia"/>
          <w:color w:val="333333"/>
          <w:sz w:val="28"/>
        </w:rPr>
        <w:t>vo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fáze </w:t>
      </w:r>
      <w:proofErr w:type="spellStart"/>
      <w:r>
        <w:rPr>
          <w:rFonts w:ascii="Georgia" w:eastAsia="Georgia" w:hAnsi="Georgia" w:cs="Georgia"/>
          <w:color w:val="333333"/>
          <w:sz w:val="28"/>
        </w:rPr>
        <w:t>vývoja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a </w:t>
      </w:r>
      <w:proofErr w:type="spellStart"/>
      <w:r>
        <w:rPr>
          <w:rFonts w:ascii="Georgia" w:eastAsia="Georgia" w:hAnsi="Georgia" w:cs="Georgia"/>
          <w:color w:val="333333"/>
          <w:sz w:val="28"/>
        </w:rPr>
        <w:t>švédčina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strácala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pôdu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pod nohami. V polovici 19. </w:t>
      </w:r>
      <w:proofErr w:type="spellStart"/>
      <w:r>
        <w:rPr>
          <w:rFonts w:ascii="Georgia" w:eastAsia="Georgia" w:hAnsi="Georgia" w:cs="Georgia"/>
          <w:color w:val="333333"/>
          <w:sz w:val="28"/>
        </w:rPr>
        <w:t>storočia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bola povinná </w:t>
      </w:r>
      <w:proofErr w:type="spellStart"/>
      <w:r>
        <w:rPr>
          <w:rFonts w:ascii="Georgia" w:eastAsia="Georgia" w:hAnsi="Georgia" w:cs="Georgia"/>
          <w:color w:val="333333"/>
          <w:sz w:val="28"/>
        </w:rPr>
        <w:t>znalosť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ruského jazyka </w:t>
      </w:r>
      <w:proofErr w:type="spellStart"/>
      <w:r>
        <w:rPr>
          <w:rFonts w:ascii="Georgia" w:eastAsia="Georgia" w:hAnsi="Georgia" w:cs="Georgia"/>
          <w:color w:val="333333"/>
          <w:sz w:val="28"/>
        </w:rPr>
        <w:t>pre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úradníkov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zrušená.  V roku</w:t>
      </w:r>
      <w:r>
        <w:rPr>
          <w:rFonts w:ascii="Georgia" w:eastAsia="Georgia" w:hAnsi="Georgia" w:cs="Georgia"/>
          <w:b/>
          <w:color w:val="333333"/>
          <w:sz w:val="28"/>
        </w:rPr>
        <w:t xml:space="preserve"> 1892 </w:t>
      </w:r>
      <w:r>
        <w:rPr>
          <w:rFonts w:ascii="Georgia" w:eastAsia="Georgia" w:hAnsi="Georgia" w:cs="Georgia"/>
          <w:color w:val="333333"/>
          <w:sz w:val="28"/>
        </w:rPr>
        <w:t xml:space="preserve">krajina vyhlásila za </w:t>
      </w:r>
      <w:proofErr w:type="spellStart"/>
      <w:r>
        <w:rPr>
          <w:rFonts w:ascii="Georgia" w:eastAsia="Georgia" w:hAnsi="Georgia" w:cs="Georgia"/>
          <w:color w:val="333333"/>
          <w:sz w:val="28"/>
        </w:rPr>
        <w:t>štátny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jazyk </w:t>
      </w:r>
      <w:proofErr w:type="spellStart"/>
      <w:r>
        <w:rPr>
          <w:rFonts w:ascii="Georgia" w:eastAsia="Georgia" w:hAnsi="Georgia" w:cs="Georgia"/>
          <w:color w:val="333333"/>
          <w:sz w:val="28"/>
        </w:rPr>
        <w:t>fínčinu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. </w:t>
      </w:r>
      <w:proofErr w:type="spellStart"/>
      <w:r>
        <w:rPr>
          <w:rFonts w:ascii="Georgia" w:eastAsia="Georgia" w:hAnsi="Georgia" w:cs="Georgia"/>
          <w:color w:val="333333"/>
          <w:sz w:val="28"/>
        </w:rPr>
        <w:t>Aký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jazyk </w:t>
      </w:r>
      <w:proofErr w:type="spellStart"/>
      <w:r>
        <w:rPr>
          <w:rFonts w:ascii="Georgia" w:eastAsia="Georgia" w:hAnsi="Georgia" w:cs="Georgia"/>
          <w:color w:val="333333"/>
          <w:sz w:val="28"/>
        </w:rPr>
        <w:t>sa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dnes </w:t>
      </w:r>
      <w:proofErr w:type="spellStart"/>
      <w:r>
        <w:rPr>
          <w:rFonts w:ascii="Georgia" w:eastAsia="Georgia" w:hAnsi="Georgia" w:cs="Georgia"/>
          <w:color w:val="333333"/>
          <w:sz w:val="28"/>
        </w:rPr>
        <w:t>vo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Fínsku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používa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? </w:t>
      </w:r>
      <w:proofErr w:type="spellStart"/>
      <w:r>
        <w:rPr>
          <w:rFonts w:ascii="Georgia" w:eastAsia="Georgia" w:hAnsi="Georgia" w:cs="Georgia"/>
          <w:color w:val="333333"/>
          <w:sz w:val="28"/>
        </w:rPr>
        <w:t>Pre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veľkú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väčšinu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obyvateľov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tejto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krajiny je </w:t>
      </w:r>
      <w:proofErr w:type="spellStart"/>
      <w:r>
        <w:rPr>
          <w:rFonts w:ascii="Georgia" w:eastAsia="Georgia" w:hAnsi="Georgia" w:cs="Georgia"/>
          <w:color w:val="333333"/>
          <w:sz w:val="28"/>
        </w:rPr>
        <w:t>fínčina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materinským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jazykom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. Asi </w:t>
      </w:r>
      <w:proofErr w:type="spellStart"/>
      <w:r>
        <w:rPr>
          <w:rFonts w:ascii="Georgia" w:eastAsia="Georgia" w:hAnsi="Georgia" w:cs="Georgia"/>
          <w:color w:val="333333"/>
          <w:sz w:val="28"/>
        </w:rPr>
        <w:t>päť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percent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populácie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hovorí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švédskym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jazykom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, </w:t>
      </w:r>
      <w:proofErr w:type="spellStart"/>
      <w:r>
        <w:rPr>
          <w:rFonts w:ascii="Georgia" w:eastAsia="Georgia" w:hAnsi="Georgia" w:cs="Georgia"/>
          <w:color w:val="333333"/>
          <w:sz w:val="28"/>
        </w:rPr>
        <w:t>menej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ako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jedno </w:t>
      </w:r>
      <w:proofErr w:type="spellStart"/>
      <w:r>
        <w:rPr>
          <w:rFonts w:ascii="Georgia" w:eastAsia="Georgia" w:hAnsi="Georgia" w:cs="Georgia"/>
          <w:color w:val="333333"/>
          <w:sz w:val="28"/>
        </w:rPr>
        <w:t>percento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považuje ruštinu za </w:t>
      </w:r>
      <w:proofErr w:type="spellStart"/>
      <w:r>
        <w:rPr>
          <w:rFonts w:ascii="Georgia" w:eastAsia="Georgia" w:hAnsi="Georgia" w:cs="Georgia"/>
          <w:color w:val="333333"/>
          <w:sz w:val="28"/>
        </w:rPr>
        <w:t>svoj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materinský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jazyk.</w:t>
      </w:r>
    </w:p>
    <w:p w14:paraId="69A69B6A" w14:textId="77777777" w:rsidR="00E71E08" w:rsidRDefault="00E71E08">
      <w:pPr>
        <w:spacing w:line="276" w:lineRule="auto"/>
        <w:jc w:val="both"/>
        <w:rPr>
          <w:rFonts w:ascii="Georgia" w:eastAsia="Georgia" w:hAnsi="Georgia" w:cs="Georgia"/>
          <w:color w:val="333333"/>
          <w:sz w:val="28"/>
          <w:u w:val="single"/>
        </w:rPr>
      </w:pPr>
    </w:p>
    <w:p w14:paraId="37A50EA5" w14:textId="77777777" w:rsidR="00E71E08" w:rsidRDefault="007074F9">
      <w:pPr>
        <w:spacing w:line="276" w:lineRule="auto"/>
        <w:jc w:val="both"/>
        <w:rPr>
          <w:rFonts w:ascii="Georgia" w:eastAsia="Georgia" w:hAnsi="Georgia" w:cs="Georgia"/>
          <w:b/>
          <w:color w:val="333333"/>
          <w:sz w:val="32"/>
          <w:u w:val="single"/>
        </w:rPr>
      </w:pPr>
      <w:proofErr w:type="spellStart"/>
      <w:r>
        <w:rPr>
          <w:rFonts w:ascii="Georgia" w:eastAsia="Georgia" w:hAnsi="Georgia" w:cs="Georgia"/>
          <w:b/>
          <w:color w:val="333333"/>
          <w:sz w:val="32"/>
          <w:u w:val="single"/>
        </w:rPr>
        <w:t>Národnostné</w:t>
      </w:r>
      <w:proofErr w:type="spellEnd"/>
      <w:r>
        <w:rPr>
          <w:rFonts w:ascii="Georgia" w:eastAsia="Georgia" w:hAnsi="Georgia" w:cs="Georgia"/>
          <w:b/>
          <w:color w:val="333333"/>
          <w:sz w:val="32"/>
          <w:u w:val="single"/>
        </w:rPr>
        <w:t xml:space="preserve"> </w:t>
      </w:r>
      <w:proofErr w:type="spellStart"/>
      <w:r>
        <w:rPr>
          <w:rFonts w:ascii="Georgia" w:eastAsia="Georgia" w:hAnsi="Georgia" w:cs="Georgia"/>
          <w:b/>
          <w:color w:val="333333"/>
          <w:sz w:val="32"/>
          <w:u w:val="single"/>
        </w:rPr>
        <w:t>zloženie</w:t>
      </w:r>
      <w:proofErr w:type="spellEnd"/>
      <w:r>
        <w:rPr>
          <w:rFonts w:ascii="Georgia" w:eastAsia="Georgia" w:hAnsi="Georgia" w:cs="Georgia"/>
          <w:b/>
          <w:color w:val="333333"/>
          <w:sz w:val="32"/>
          <w:u w:val="single"/>
        </w:rPr>
        <w:t xml:space="preserve"> </w:t>
      </w:r>
      <w:proofErr w:type="spellStart"/>
      <w:r>
        <w:rPr>
          <w:rFonts w:ascii="Georgia" w:eastAsia="Georgia" w:hAnsi="Georgia" w:cs="Georgia"/>
          <w:b/>
          <w:color w:val="333333"/>
          <w:sz w:val="32"/>
          <w:u w:val="single"/>
        </w:rPr>
        <w:t>Fínska</w:t>
      </w:r>
      <w:proofErr w:type="spellEnd"/>
      <w:r>
        <w:rPr>
          <w:rFonts w:ascii="Georgia" w:eastAsia="Georgia" w:hAnsi="Georgia" w:cs="Georgia"/>
          <w:b/>
          <w:color w:val="333333"/>
          <w:sz w:val="32"/>
          <w:u w:val="single"/>
        </w:rPr>
        <w:t>:</w:t>
      </w:r>
    </w:p>
    <w:p w14:paraId="522FA150" w14:textId="77777777" w:rsidR="00E71E08" w:rsidRDefault="007074F9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Calibri" w:eastAsia="Calibri" w:hAnsi="Calibri" w:cs="Calibri"/>
          <w:color w:val="333333"/>
          <w:sz w:val="28"/>
          <w:u w:val="single"/>
        </w:rPr>
      </w:pPr>
      <w:r>
        <w:rPr>
          <w:rFonts w:ascii="Georgia" w:eastAsia="Georgia" w:hAnsi="Georgia" w:cs="Georgia"/>
          <w:b/>
          <w:color w:val="333333"/>
          <w:sz w:val="28"/>
          <w:u w:val="single"/>
        </w:rPr>
        <w:t>Fíni-</w:t>
      </w:r>
      <w:r>
        <w:rPr>
          <w:rFonts w:ascii="Georgia" w:eastAsia="Georgia" w:hAnsi="Georgia" w:cs="Georgia"/>
          <w:color w:val="333333"/>
          <w:sz w:val="28"/>
          <w:u w:val="single"/>
        </w:rPr>
        <w:t>93%</w:t>
      </w:r>
    </w:p>
    <w:p w14:paraId="084C5DF2" w14:textId="77777777" w:rsidR="00E71E08" w:rsidRDefault="007074F9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Calibri" w:eastAsia="Calibri" w:hAnsi="Calibri" w:cs="Calibri"/>
          <w:color w:val="333333"/>
          <w:sz w:val="28"/>
          <w:u w:val="single"/>
        </w:rPr>
      </w:pPr>
      <w:r>
        <w:rPr>
          <w:rFonts w:ascii="Georgia" w:eastAsia="Georgia" w:hAnsi="Georgia" w:cs="Georgia"/>
          <w:b/>
          <w:color w:val="333333"/>
          <w:sz w:val="28"/>
          <w:u w:val="single"/>
        </w:rPr>
        <w:t>Švédi</w:t>
      </w:r>
      <w:r>
        <w:rPr>
          <w:rFonts w:ascii="Georgia" w:eastAsia="Georgia" w:hAnsi="Georgia" w:cs="Georgia"/>
          <w:color w:val="333333"/>
          <w:sz w:val="28"/>
          <w:u w:val="single"/>
        </w:rPr>
        <w:t>-5,8%</w:t>
      </w:r>
    </w:p>
    <w:p w14:paraId="74BCC542" w14:textId="77777777" w:rsidR="00E71E08" w:rsidRDefault="007074F9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Calibri" w:eastAsia="Calibri" w:hAnsi="Calibri" w:cs="Calibri"/>
          <w:color w:val="333333"/>
          <w:sz w:val="28"/>
          <w:u w:val="single"/>
        </w:rPr>
      </w:pPr>
      <w:r>
        <w:rPr>
          <w:rFonts w:ascii="Georgia" w:eastAsia="Georgia" w:hAnsi="Georgia" w:cs="Georgia"/>
          <w:b/>
          <w:color w:val="333333"/>
          <w:sz w:val="28"/>
          <w:u w:val="single"/>
        </w:rPr>
        <w:t>Rusi</w:t>
      </w:r>
      <w:r>
        <w:rPr>
          <w:rFonts w:ascii="Georgia" w:eastAsia="Georgia" w:hAnsi="Georgia" w:cs="Georgia"/>
          <w:color w:val="333333"/>
          <w:sz w:val="28"/>
          <w:u w:val="single"/>
        </w:rPr>
        <w:t>-0,45%</w:t>
      </w:r>
    </w:p>
    <w:p w14:paraId="08E86599" w14:textId="77777777" w:rsidR="00E71E08" w:rsidRDefault="007074F9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Calibri" w:eastAsia="Calibri" w:hAnsi="Calibri" w:cs="Calibri"/>
          <w:color w:val="333333"/>
          <w:sz w:val="28"/>
          <w:u w:val="single"/>
        </w:rPr>
      </w:pPr>
      <w:r>
        <w:rPr>
          <w:rFonts w:ascii="Georgia" w:eastAsia="Georgia" w:hAnsi="Georgia" w:cs="Georgia"/>
          <w:b/>
          <w:color w:val="333333"/>
          <w:sz w:val="28"/>
          <w:u w:val="single"/>
        </w:rPr>
        <w:t>Laponci</w:t>
      </w:r>
      <w:r>
        <w:rPr>
          <w:rFonts w:ascii="Georgia" w:eastAsia="Georgia" w:hAnsi="Georgia" w:cs="Georgia"/>
          <w:color w:val="333333"/>
          <w:sz w:val="28"/>
          <w:u w:val="single"/>
        </w:rPr>
        <w:t>-0,</w:t>
      </w:r>
      <w:commentRangeStart w:id="4"/>
      <w:r>
        <w:rPr>
          <w:rFonts w:ascii="Georgia" w:eastAsia="Georgia" w:hAnsi="Georgia" w:cs="Georgia"/>
          <w:color w:val="333333"/>
          <w:sz w:val="28"/>
          <w:u w:val="single"/>
        </w:rPr>
        <w:t>35</w:t>
      </w:r>
      <w:commentRangeEnd w:id="4"/>
      <w:r w:rsidR="00DE7A46">
        <w:rPr>
          <w:rStyle w:val="Odkaznakoment"/>
        </w:rPr>
        <w:commentReference w:id="4"/>
      </w:r>
      <w:r>
        <w:rPr>
          <w:rFonts w:ascii="Georgia" w:eastAsia="Georgia" w:hAnsi="Georgia" w:cs="Georgia"/>
          <w:color w:val="333333"/>
          <w:sz w:val="28"/>
          <w:u w:val="single"/>
        </w:rPr>
        <w:t>%</w:t>
      </w:r>
    </w:p>
    <w:p w14:paraId="568E525B" w14:textId="77777777" w:rsidR="00E71E08" w:rsidRDefault="007074F9">
      <w:pPr>
        <w:spacing w:line="276" w:lineRule="auto"/>
        <w:jc w:val="both"/>
        <w:rPr>
          <w:rFonts w:ascii="Georgia" w:eastAsia="Georgia" w:hAnsi="Georgia" w:cs="Georgia"/>
          <w:sz w:val="28"/>
        </w:rPr>
      </w:pPr>
      <w:proofErr w:type="spellStart"/>
      <w:r>
        <w:rPr>
          <w:rFonts w:ascii="Georgia" w:eastAsia="Georgia" w:hAnsi="Georgia" w:cs="Georgia"/>
          <w:sz w:val="28"/>
        </w:rPr>
        <w:t>Pôvodný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sz w:val="28"/>
        </w:rPr>
        <w:t>obyvatelia</w:t>
      </w:r>
      <w:proofErr w:type="spellEnd"/>
      <w:r>
        <w:rPr>
          <w:rFonts w:ascii="Georgia" w:eastAsia="Georgia" w:hAnsi="Georgia" w:cs="Georgia"/>
          <w:sz w:val="28"/>
        </w:rPr>
        <w:t xml:space="preserve"> - Laponci </w:t>
      </w:r>
      <w:proofErr w:type="spellStart"/>
      <w:r>
        <w:rPr>
          <w:rFonts w:ascii="Georgia" w:eastAsia="Georgia" w:hAnsi="Georgia" w:cs="Georgia"/>
          <w:sz w:val="28"/>
        </w:rPr>
        <w:t>boli</w:t>
      </w:r>
      <w:proofErr w:type="spellEnd"/>
      <w:r>
        <w:rPr>
          <w:rFonts w:ascii="Georgia" w:eastAsia="Georgia" w:hAnsi="Georgia" w:cs="Georgia"/>
          <w:sz w:val="28"/>
        </w:rPr>
        <w:t xml:space="preserve"> od 2.storočia vytlačovaní na sever </w:t>
      </w:r>
      <w:proofErr w:type="spellStart"/>
      <w:r>
        <w:rPr>
          <w:rFonts w:ascii="Georgia" w:eastAsia="Georgia" w:hAnsi="Georgia" w:cs="Georgia"/>
          <w:sz w:val="28"/>
        </w:rPr>
        <w:t>ugrofínskymi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sz w:val="28"/>
        </w:rPr>
        <w:t>kmeňmi</w:t>
      </w:r>
      <w:proofErr w:type="spellEnd"/>
      <w:r>
        <w:rPr>
          <w:rFonts w:ascii="Georgia" w:eastAsia="Georgia" w:hAnsi="Georgia" w:cs="Georgia"/>
          <w:sz w:val="28"/>
        </w:rPr>
        <w:t xml:space="preserve">, </w:t>
      </w:r>
      <w:proofErr w:type="spellStart"/>
      <w:r>
        <w:rPr>
          <w:rFonts w:ascii="Georgia" w:eastAsia="Georgia" w:hAnsi="Georgia" w:cs="Georgia"/>
          <w:sz w:val="28"/>
        </w:rPr>
        <w:t>ktoré</w:t>
      </w:r>
      <w:proofErr w:type="spellEnd"/>
      <w:r>
        <w:rPr>
          <w:rFonts w:ascii="Georgia" w:eastAsia="Georgia" w:hAnsi="Georgia" w:cs="Georgia"/>
          <w:sz w:val="28"/>
        </w:rPr>
        <w:t xml:space="preserve"> od 9.storočia čelili </w:t>
      </w:r>
      <w:proofErr w:type="spellStart"/>
      <w:r>
        <w:rPr>
          <w:rFonts w:ascii="Georgia" w:eastAsia="Georgia" w:hAnsi="Georgia" w:cs="Georgia"/>
          <w:sz w:val="28"/>
        </w:rPr>
        <w:t>nájazdom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sz w:val="28"/>
        </w:rPr>
        <w:t>Vikingov</w:t>
      </w:r>
      <w:proofErr w:type="spellEnd"/>
      <w:r>
        <w:rPr>
          <w:rFonts w:ascii="Georgia" w:eastAsia="Georgia" w:hAnsi="Georgia" w:cs="Georgia"/>
          <w:sz w:val="28"/>
        </w:rPr>
        <w:t xml:space="preserve">, </w:t>
      </w:r>
      <w:proofErr w:type="spellStart"/>
      <w:r>
        <w:rPr>
          <w:rFonts w:ascii="Georgia" w:eastAsia="Georgia" w:hAnsi="Georgia" w:cs="Georgia"/>
          <w:sz w:val="28"/>
        </w:rPr>
        <w:t>hlavne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  <w:bookmarkStart w:id="5" w:name="_GoBack"/>
      <w:bookmarkEnd w:id="5"/>
      <w:proofErr w:type="spellStart"/>
      <w:r>
        <w:rPr>
          <w:rFonts w:ascii="Georgia" w:eastAsia="Georgia" w:hAnsi="Georgia" w:cs="Georgia"/>
          <w:sz w:val="28"/>
        </w:rPr>
        <w:t>zo</w:t>
      </w:r>
      <w:proofErr w:type="spellEnd"/>
      <w:r>
        <w:rPr>
          <w:rFonts w:ascii="Georgia" w:eastAsia="Georgia" w:hAnsi="Georgia" w:cs="Georgia"/>
          <w:sz w:val="28"/>
        </w:rPr>
        <w:t xml:space="preserve"> Švédska.</w:t>
      </w:r>
      <w:r>
        <w:rPr>
          <w:rFonts w:ascii="Calibri" w:eastAsia="Calibri" w:hAnsi="Calibri" w:cs="Calibri"/>
        </w:rPr>
        <w:br/>
      </w:r>
      <w:r>
        <w:rPr>
          <w:rFonts w:ascii="Georgia" w:eastAsia="Georgia" w:hAnsi="Georgia" w:cs="Georgia"/>
          <w:sz w:val="28"/>
        </w:rPr>
        <w:t xml:space="preserve">V 12.storočí začala organizovaná </w:t>
      </w:r>
      <w:proofErr w:type="spellStart"/>
      <w:r>
        <w:rPr>
          <w:rFonts w:ascii="Georgia" w:eastAsia="Georgia" w:hAnsi="Georgia" w:cs="Georgia"/>
          <w:sz w:val="28"/>
        </w:rPr>
        <w:t>expanzia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sz w:val="28"/>
        </w:rPr>
        <w:t>Švédov</w:t>
      </w:r>
      <w:proofErr w:type="spellEnd"/>
      <w:r>
        <w:rPr>
          <w:rFonts w:ascii="Georgia" w:eastAsia="Georgia" w:hAnsi="Georgia" w:cs="Georgia"/>
          <w:sz w:val="28"/>
        </w:rPr>
        <w:t xml:space="preserve">. V </w:t>
      </w:r>
      <w:proofErr w:type="spellStart"/>
      <w:r>
        <w:rPr>
          <w:rFonts w:ascii="Georgia" w:eastAsia="Georgia" w:hAnsi="Georgia" w:cs="Georgia"/>
          <w:sz w:val="28"/>
        </w:rPr>
        <w:t>začiatkoch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sz w:val="28"/>
        </w:rPr>
        <w:t>švédskej</w:t>
      </w:r>
      <w:proofErr w:type="spellEnd"/>
      <w:r>
        <w:rPr>
          <w:rFonts w:ascii="Georgia" w:eastAsia="Georgia" w:hAnsi="Georgia" w:cs="Georgia"/>
          <w:sz w:val="28"/>
        </w:rPr>
        <w:t xml:space="preserve"> nadvlády do krajiny </w:t>
      </w:r>
      <w:proofErr w:type="spellStart"/>
      <w:r>
        <w:rPr>
          <w:rFonts w:ascii="Georgia" w:eastAsia="Georgia" w:hAnsi="Georgia" w:cs="Georgia"/>
          <w:sz w:val="28"/>
        </w:rPr>
        <w:t>pribúda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sz w:val="28"/>
        </w:rPr>
        <w:t>viac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sz w:val="28"/>
        </w:rPr>
        <w:t>Švédov</w:t>
      </w:r>
      <w:proofErr w:type="spellEnd"/>
      <w:r>
        <w:rPr>
          <w:rFonts w:ascii="Georgia" w:eastAsia="Georgia" w:hAnsi="Georgia" w:cs="Georgia"/>
          <w:sz w:val="28"/>
        </w:rPr>
        <w:t xml:space="preserve">, </w:t>
      </w:r>
      <w:proofErr w:type="spellStart"/>
      <w:r>
        <w:rPr>
          <w:rFonts w:ascii="Georgia" w:eastAsia="Georgia" w:hAnsi="Georgia" w:cs="Georgia"/>
          <w:sz w:val="28"/>
        </w:rPr>
        <w:t>čo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sz w:val="28"/>
        </w:rPr>
        <w:t>ma</w:t>
      </w:r>
      <w:proofErr w:type="spellEnd"/>
      <w:r>
        <w:rPr>
          <w:rFonts w:ascii="Georgia" w:eastAsia="Georgia" w:hAnsi="Georgia" w:cs="Georgia"/>
          <w:sz w:val="28"/>
        </w:rPr>
        <w:t xml:space="preserve"> vplyv </w:t>
      </w:r>
      <w:proofErr w:type="spellStart"/>
      <w:r>
        <w:rPr>
          <w:rFonts w:ascii="Georgia" w:eastAsia="Georgia" w:hAnsi="Georgia" w:cs="Georgia"/>
          <w:sz w:val="28"/>
        </w:rPr>
        <w:t>predovšetkým</w:t>
      </w:r>
      <w:proofErr w:type="spellEnd"/>
      <w:r>
        <w:rPr>
          <w:rFonts w:ascii="Georgia" w:eastAsia="Georgia" w:hAnsi="Georgia" w:cs="Georgia"/>
          <w:sz w:val="28"/>
        </w:rPr>
        <w:t xml:space="preserve"> aj na jazyk. Za napoleonských vojen v roku 1809 bolo </w:t>
      </w:r>
      <w:proofErr w:type="spellStart"/>
      <w:r>
        <w:rPr>
          <w:rFonts w:ascii="Georgia" w:eastAsia="Georgia" w:hAnsi="Georgia" w:cs="Georgia"/>
          <w:sz w:val="28"/>
        </w:rPr>
        <w:t>pripojené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sz w:val="28"/>
        </w:rPr>
        <w:t>ako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sz w:val="28"/>
        </w:rPr>
        <w:t>autonómne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  <w:commentRangeStart w:id="6"/>
      <w:proofErr w:type="spellStart"/>
      <w:r>
        <w:rPr>
          <w:rFonts w:ascii="Georgia" w:eastAsia="Georgia" w:hAnsi="Georgia" w:cs="Georgia"/>
          <w:sz w:val="28"/>
        </w:rPr>
        <w:t>kniežatstvo</w:t>
      </w:r>
      <w:commentRangeEnd w:id="6"/>
      <w:proofErr w:type="spellEnd"/>
      <w:r>
        <w:rPr>
          <w:rStyle w:val="Odkaznakoment"/>
        </w:rPr>
        <w:commentReference w:id="6"/>
      </w:r>
      <w:r>
        <w:rPr>
          <w:rFonts w:ascii="Georgia" w:eastAsia="Georgia" w:hAnsi="Georgia" w:cs="Georgia"/>
          <w:sz w:val="28"/>
        </w:rPr>
        <w:t xml:space="preserve"> k Rusku formou </w:t>
      </w:r>
      <w:proofErr w:type="spellStart"/>
      <w:r>
        <w:rPr>
          <w:rFonts w:ascii="Georgia" w:eastAsia="Georgia" w:hAnsi="Georgia" w:cs="Georgia"/>
          <w:sz w:val="28"/>
        </w:rPr>
        <w:t>personálnej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sz w:val="28"/>
        </w:rPr>
        <w:t>únie</w:t>
      </w:r>
      <w:proofErr w:type="spellEnd"/>
      <w:r>
        <w:rPr>
          <w:rFonts w:ascii="Georgia" w:eastAsia="Georgia" w:hAnsi="Georgia" w:cs="Georgia"/>
          <w:sz w:val="28"/>
        </w:rPr>
        <w:t xml:space="preserve">, </w:t>
      </w:r>
      <w:proofErr w:type="spellStart"/>
      <w:r>
        <w:rPr>
          <w:rFonts w:ascii="Georgia" w:eastAsia="Georgia" w:hAnsi="Georgia" w:cs="Georgia"/>
          <w:sz w:val="28"/>
        </w:rPr>
        <w:t>čo</w:t>
      </w:r>
      <w:proofErr w:type="spellEnd"/>
      <w:r>
        <w:rPr>
          <w:rFonts w:ascii="Georgia" w:eastAsia="Georgia" w:hAnsi="Georgia" w:cs="Georgia"/>
          <w:sz w:val="28"/>
        </w:rPr>
        <w:t xml:space="preserve"> znamenalo </w:t>
      </w:r>
      <w:proofErr w:type="spellStart"/>
      <w:r>
        <w:rPr>
          <w:rFonts w:ascii="Georgia" w:eastAsia="Georgia" w:hAnsi="Georgia" w:cs="Georgia"/>
          <w:sz w:val="28"/>
        </w:rPr>
        <w:t>prírastok</w:t>
      </w:r>
      <w:proofErr w:type="spellEnd"/>
      <w:r>
        <w:rPr>
          <w:rFonts w:ascii="Georgia" w:eastAsia="Georgia" w:hAnsi="Georgia" w:cs="Georgia"/>
          <w:sz w:val="28"/>
        </w:rPr>
        <w:t xml:space="preserve"> ruských </w:t>
      </w:r>
      <w:proofErr w:type="spellStart"/>
      <w:r>
        <w:rPr>
          <w:rFonts w:ascii="Georgia" w:eastAsia="Georgia" w:hAnsi="Georgia" w:cs="Georgia"/>
          <w:sz w:val="28"/>
        </w:rPr>
        <w:t>obyvateľov</w:t>
      </w:r>
      <w:proofErr w:type="spellEnd"/>
      <w:r>
        <w:rPr>
          <w:rFonts w:ascii="Georgia" w:eastAsia="Georgia" w:hAnsi="Georgia" w:cs="Georgia"/>
          <w:sz w:val="28"/>
        </w:rPr>
        <w:t xml:space="preserve">. </w:t>
      </w:r>
      <w:proofErr w:type="spellStart"/>
      <w:r>
        <w:rPr>
          <w:rFonts w:ascii="Georgia" w:eastAsia="Georgia" w:hAnsi="Georgia" w:cs="Georgia"/>
          <w:sz w:val="28"/>
        </w:rPr>
        <w:t>Fínsko</w:t>
      </w:r>
      <w:proofErr w:type="spellEnd"/>
      <w:r>
        <w:rPr>
          <w:rFonts w:ascii="Georgia" w:eastAsia="Georgia" w:hAnsi="Georgia" w:cs="Georgia"/>
          <w:sz w:val="28"/>
        </w:rPr>
        <w:t xml:space="preserve"> má v </w:t>
      </w:r>
      <w:proofErr w:type="spellStart"/>
      <w:r>
        <w:rPr>
          <w:rFonts w:ascii="Georgia" w:eastAsia="Georgia" w:hAnsi="Georgia" w:cs="Georgia"/>
          <w:sz w:val="28"/>
        </w:rPr>
        <w:t>súčasnosti</w:t>
      </w:r>
      <w:proofErr w:type="spellEnd"/>
      <w:r>
        <w:rPr>
          <w:rFonts w:ascii="Georgia" w:eastAsia="Georgia" w:hAnsi="Georgia" w:cs="Georgia"/>
          <w:sz w:val="28"/>
        </w:rPr>
        <w:t xml:space="preserve"> okolo </w:t>
      </w:r>
      <w:r>
        <w:rPr>
          <w:rFonts w:ascii="Georgia" w:eastAsia="Georgia" w:hAnsi="Georgia" w:cs="Georgia"/>
          <w:b/>
          <w:sz w:val="28"/>
        </w:rPr>
        <w:t xml:space="preserve">5,5 </w:t>
      </w:r>
      <w:proofErr w:type="spellStart"/>
      <w:r>
        <w:rPr>
          <w:rFonts w:ascii="Georgia" w:eastAsia="Georgia" w:hAnsi="Georgia" w:cs="Georgia"/>
          <w:b/>
          <w:sz w:val="28"/>
        </w:rPr>
        <w:t>milióna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b/>
          <w:sz w:val="28"/>
        </w:rPr>
        <w:t>obyvateľov</w:t>
      </w:r>
      <w:proofErr w:type="spellEnd"/>
      <w:r>
        <w:rPr>
          <w:rFonts w:ascii="Georgia" w:eastAsia="Georgia" w:hAnsi="Georgia" w:cs="Georgia"/>
          <w:sz w:val="28"/>
        </w:rPr>
        <w:t xml:space="preserve"> z toho je </w:t>
      </w:r>
      <w:proofErr w:type="spellStart"/>
      <w:r>
        <w:rPr>
          <w:rFonts w:ascii="Georgia" w:eastAsia="Georgia" w:hAnsi="Georgia" w:cs="Georgia"/>
          <w:sz w:val="28"/>
        </w:rPr>
        <w:t>viac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sz w:val="28"/>
        </w:rPr>
        <w:t>ako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  <w:r>
        <w:rPr>
          <w:rFonts w:ascii="Georgia" w:eastAsia="Georgia" w:hAnsi="Georgia" w:cs="Georgia"/>
          <w:b/>
          <w:sz w:val="28"/>
        </w:rPr>
        <w:t xml:space="preserve">90% </w:t>
      </w:r>
      <w:commentRangeStart w:id="7"/>
      <w:proofErr w:type="spellStart"/>
      <w:r>
        <w:rPr>
          <w:rFonts w:ascii="Georgia" w:eastAsia="Georgia" w:hAnsi="Georgia" w:cs="Georgia"/>
          <w:b/>
          <w:sz w:val="28"/>
        </w:rPr>
        <w:t>Fínov</w:t>
      </w:r>
      <w:commentRangeEnd w:id="7"/>
      <w:proofErr w:type="spellEnd"/>
      <w:r w:rsidR="00DE7A46">
        <w:rPr>
          <w:rStyle w:val="Odkaznakoment"/>
        </w:rPr>
        <w:commentReference w:id="7"/>
      </w:r>
      <w:r>
        <w:rPr>
          <w:rFonts w:ascii="Georgia" w:eastAsia="Georgia" w:hAnsi="Georgia" w:cs="Georgia"/>
          <w:sz w:val="28"/>
        </w:rPr>
        <w:t xml:space="preserve">. </w:t>
      </w:r>
      <w:proofErr w:type="spellStart"/>
      <w:r>
        <w:rPr>
          <w:rFonts w:ascii="Georgia" w:eastAsia="Georgia" w:hAnsi="Georgia" w:cs="Georgia"/>
          <w:sz w:val="28"/>
        </w:rPr>
        <w:t>Približne</w:t>
      </w:r>
      <w:proofErr w:type="spellEnd"/>
      <w:r>
        <w:rPr>
          <w:rFonts w:ascii="Georgia" w:eastAsia="Georgia" w:hAnsi="Georgia" w:cs="Georgia"/>
          <w:sz w:val="28"/>
        </w:rPr>
        <w:t xml:space="preserve"> 600 000 tisíc </w:t>
      </w:r>
      <w:proofErr w:type="spellStart"/>
      <w:r>
        <w:rPr>
          <w:rFonts w:ascii="Georgia" w:eastAsia="Georgia" w:hAnsi="Georgia" w:cs="Georgia"/>
          <w:sz w:val="28"/>
        </w:rPr>
        <w:t>ľudí</w:t>
      </w:r>
      <w:proofErr w:type="spellEnd"/>
      <w:r>
        <w:rPr>
          <w:rFonts w:ascii="Georgia" w:eastAsia="Georgia" w:hAnsi="Georgia" w:cs="Georgia"/>
          <w:sz w:val="28"/>
        </w:rPr>
        <w:t xml:space="preserve"> žije v Helsinkách. </w:t>
      </w:r>
      <w:proofErr w:type="spellStart"/>
      <w:r>
        <w:rPr>
          <w:rFonts w:ascii="Georgia" w:eastAsia="Georgia" w:hAnsi="Georgia" w:cs="Georgia"/>
          <w:sz w:val="28"/>
        </w:rPr>
        <w:t>Samozrejme</w:t>
      </w:r>
      <w:proofErr w:type="spellEnd"/>
      <w:r>
        <w:rPr>
          <w:rFonts w:ascii="Georgia" w:eastAsia="Georgia" w:hAnsi="Georgia" w:cs="Georgia"/>
          <w:sz w:val="28"/>
        </w:rPr>
        <w:t xml:space="preserve"> vývoj </w:t>
      </w:r>
      <w:proofErr w:type="spellStart"/>
      <w:r>
        <w:rPr>
          <w:rFonts w:ascii="Georgia" w:eastAsia="Georgia" w:hAnsi="Georgia" w:cs="Georgia"/>
          <w:sz w:val="28"/>
        </w:rPr>
        <w:t>obyvateľstva</w:t>
      </w:r>
      <w:proofErr w:type="spellEnd"/>
      <w:r>
        <w:rPr>
          <w:rFonts w:ascii="Georgia" w:eastAsia="Georgia" w:hAnsi="Georgia" w:cs="Georgia"/>
          <w:sz w:val="28"/>
        </w:rPr>
        <w:t xml:space="preserve"> v </w:t>
      </w:r>
      <w:proofErr w:type="spellStart"/>
      <w:r>
        <w:rPr>
          <w:rFonts w:ascii="Georgia" w:eastAsia="Georgia" w:hAnsi="Georgia" w:cs="Georgia"/>
          <w:sz w:val="28"/>
        </w:rPr>
        <w:t>histórii</w:t>
      </w:r>
      <w:proofErr w:type="spellEnd"/>
      <w:r>
        <w:rPr>
          <w:rFonts w:ascii="Georgia" w:eastAsia="Georgia" w:hAnsi="Georgia" w:cs="Georgia"/>
          <w:sz w:val="28"/>
        </w:rPr>
        <w:t xml:space="preserve"> má vplyv na </w:t>
      </w:r>
      <w:proofErr w:type="spellStart"/>
      <w:r>
        <w:rPr>
          <w:rFonts w:ascii="Georgia" w:eastAsia="Georgia" w:hAnsi="Georgia" w:cs="Georgia"/>
          <w:sz w:val="28"/>
        </w:rPr>
        <w:t>dnešný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sz w:val="28"/>
        </w:rPr>
        <w:t>súčasný</w:t>
      </w:r>
      <w:proofErr w:type="spellEnd"/>
      <w:r>
        <w:rPr>
          <w:rFonts w:ascii="Georgia" w:eastAsia="Georgia" w:hAnsi="Georgia" w:cs="Georgia"/>
          <w:sz w:val="28"/>
        </w:rPr>
        <w:t xml:space="preserve"> stav a to tak, že </w:t>
      </w:r>
      <w:proofErr w:type="spellStart"/>
      <w:r>
        <w:rPr>
          <w:rFonts w:ascii="Georgia" w:eastAsia="Georgia" w:hAnsi="Georgia" w:cs="Georgia"/>
          <w:sz w:val="28"/>
        </w:rPr>
        <w:t>vo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sz w:val="28"/>
        </w:rPr>
        <w:t>Fínsku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sz w:val="28"/>
        </w:rPr>
        <w:t>žijú</w:t>
      </w:r>
      <w:proofErr w:type="spellEnd"/>
      <w:r>
        <w:rPr>
          <w:rFonts w:ascii="Georgia" w:eastAsia="Georgia" w:hAnsi="Georgia" w:cs="Georgia"/>
          <w:sz w:val="28"/>
        </w:rPr>
        <w:t xml:space="preserve">: Švédi a aj Rusi no </w:t>
      </w:r>
      <w:proofErr w:type="spellStart"/>
      <w:r>
        <w:rPr>
          <w:rFonts w:ascii="Georgia" w:eastAsia="Georgia" w:hAnsi="Georgia" w:cs="Georgia"/>
          <w:sz w:val="28"/>
        </w:rPr>
        <w:t>vo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sz w:val="28"/>
        </w:rPr>
        <w:t>veľmi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sz w:val="28"/>
        </w:rPr>
        <w:t>malom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  <w:commentRangeStart w:id="8"/>
      <w:proofErr w:type="spellStart"/>
      <w:r>
        <w:rPr>
          <w:rFonts w:ascii="Georgia" w:eastAsia="Georgia" w:hAnsi="Georgia" w:cs="Georgia"/>
          <w:sz w:val="28"/>
        </w:rPr>
        <w:t>zastúpení</w:t>
      </w:r>
      <w:commentRangeEnd w:id="8"/>
      <w:proofErr w:type="spellEnd"/>
      <w:r w:rsidR="00DE7A46">
        <w:rPr>
          <w:rStyle w:val="Odkaznakoment"/>
        </w:rPr>
        <w:commentReference w:id="8"/>
      </w:r>
      <w:r>
        <w:rPr>
          <w:rFonts w:ascii="Georgia" w:eastAsia="Georgia" w:hAnsi="Georgia" w:cs="Georgia"/>
          <w:sz w:val="28"/>
        </w:rPr>
        <w:t xml:space="preserve">. </w:t>
      </w:r>
    </w:p>
    <w:p w14:paraId="2CFA5A9B" w14:textId="77777777" w:rsidR="00E71E08" w:rsidRDefault="00E71E08">
      <w:pPr>
        <w:spacing w:line="276" w:lineRule="auto"/>
        <w:jc w:val="both"/>
        <w:rPr>
          <w:rFonts w:ascii="Georgia" w:eastAsia="Georgia" w:hAnsi="Georgia" w:cs="Georgia"/>
          <w:sz w:val="28"/>
        </w:rPr>
      </w:pPr>
    </w:p>
    <w:p w14:paraId="1B72B537" w14:textId="77777777" w:rsidR="00E71E08" w:rsidRDefault="00E71E08">
      <w:pPr>
        <w:spacing w:line="276" w:lineRule="auto"/>
        <w:jc w:val="both"/>
        <w:rPr>
          <w:rFonts w:ascii="Georgia" w:eastAsia="Georgia" w:hAnsi="Georgia" w:cs="Georgia"/>
          <w:sz w:val="28"/>
        </w:rPr>
      </w:pPr>
    </w:p>
    <w:p w14:paraId="1A9ECEB5" w14:textId="77777777" w:rsidR="00E71E08" w:rsidRDefault="00E71E08">
      <w:pPr>
        <w:spacing w:line="276" w:lineRule="auto"/>
        <w:jc w:val="both"/>
        <w:rPr>
          <w:rFonts w:ascii="Georgia" w:eastAsia="Georgia" w:hAnsi="Georgia" w:cs="Georgia"/>
          <w:sz w:val="28"/>
        </w:rPr>
      </w:pPr>
    </w:p>
    <w:p w14:paraId="596CB36B" w14:textId="77777777" w:rsidR="00E71E08" w:rsidRDefault="00E71E08">
      <w:pPr>
        <w:spacing w:line="276" w:lineRule="auto"/>
        <w:jc w:val="both"/>
        <w:rPr>
          <w:rFonts w:ascii="Georgia" w:eastAsia="Georgia" w:hAnsi="Georgia" w:cs="Georgia"/>
          <w:sz w:val="28"/>
        </w:rPr>
      </w:pPr>
    </w:p>
    <w:p w14:paraId="3A2BFC85" w14:textId="77777777" w:rsidR="00E71E08" w:rsidRDefault="00E71E08">
      <w:pPr>
        <w:spacing w:line="276" w:lineRule="auto"/>
        <w:jc w:val="both"/>
        <w:rPr>
          <w:rFonts w:ascii="Georgia" w:eastAsia="Georgia" w:hAnsi="Georgia" w:cs="Georgia"/>
          <w:b/>
          <w:sz w:val="48"/>
        </w:rPr>
      </w:pPr>
    </w:p>
    <w:p w14:paraId="44833C54" w14:textId="77777777" w:rsidR="00E71E08" w:rsidRDefault="007074F9">
      <w:pPr>
        <w:spacing w:line="276" w:lineRule="auto"/>
        <w:jc w:val="center"/>
        <w:rPr>
          <w:rFonts w:ascii="Georgia" w:eastAsia="Georgia" w:hAnsi="Georgia" w:cs="Georgia"/>
          <w:sz w:val="28"/>
        </w:rPr>
      </w:pPr>
      <w:proofErr w:type="spellStart"/>
      <w:r>
        <w:rPr>
          <w:rFonts w:ascii="Calibri" w:eastAsia="Calibri" w:hAnsi="Calibri" w:cs="Calibri"/>
          <w:b/>
          <w:sz w:val="48"/>
        </w:rPr>
        <w:t>Najväčší</w:t>
      </w:r>
      <w:proofErr w:type="spellEnd"/>
      <w:r>
        <w:rPr>
          <w:rFonts w:ascii="Calibri" w:eastAsia="Calibri" w:hAnsi="Calibri" w:cs="Calibri"/>
          <w:b/>
          <w:sz w:val="48"/>
        </w:rPr>
        <w:t xml:space="preserve"> </w:t>
      </w:r>
      <w:proofErr w:type="spellStart"/>
      <w:r>
        <w:rPr>
          <w:rFonts w:ascii="Calibri" w:eastAsia="Calibri" w:hAnsi="Calibri" w:cs="Calibri"/>
          <w:b/>
          <w:sz w:val="48"/>
        </w:rPr>
        <w:t>českí</w:t>
      </w:r>
      <w:proofErr w:type="spellEnd"/>
      <w:r>
        <w:rPr>
          <w:rFonts w:ascii="Calibri" w:eastAsia="Calibri" w:hAnsi="Calibri" w:cs="Calibri"/>
          <w:b/>
          <w:sz w:val="48"/>
        </w:rPr>
        <w:t xml:space="preserve"> </w:t>
      </w:r>
      <w:proofErr w:type="spellStart"/>
      <w:r>
        <w:rPr>
          <w:rFonts w:ascii="Calibri" w:eastAsia="Calibri" w:hAnsi="Calibri" w:cs="Calibri"/>
          <w:b/>
          <w:sz w:val="48"/>
        </w:rPr>
        <w:t>letonisti</w:t>
      </w:r>
      <w:proofErr w:type="spellEnd"/>
      <w:r>
        <w:rPr>
          <w:rFonts w:ascii="Calibri" w:eastAsia="Calibri" w:hAnsi="Calibri" w:cs="Calibri"/>
          <w:b/>
          <w:sz w:val="48"/>
        </w:rPr>
        <w:t xml:space="preserve"> od minulosti po </w:t>
      </w:r>
      <w:proofErr w:type="spellStart"/>
      <w:r>
        <w:rPr>
          <w:rFonts w:ascii="Calibri" w:eastAsia="Calibri" w:hAnsi="Calibri" w:cs="Calibri"/>
          <w:b/>
          <w:sz w:val="48"/>
        </w:rPr>
        <w:t>súčasnosť</w:t>
      </w:r>
      <w:proofErr w:type="spellEnd"/>
    </w:p>
    <w:p w14:paraId="79AE3D53" w14:textId="77777777" w:rsidR="00E71E08" w:rsidRDefault="00E71E08">
      <w:pPr>
        <w:spacing w:line="276" w:lineRule="auto"/>
        <w:jc w:val="center"/>
        <w:rPr>
          <w:rFonts w:ascii="Calibri" w:eastAsia="Calibri" w:hAnsi="Calibri" w:cs="Calibri"/>
          <w:b/>
          <w:sz w:val="48"/>
        </w:rPr>
      </w:pPr>
    </w:p>
    <w:p w14:paraId="2C739F0D" w14:textId="77777777" w:rsidR="00E71E08" w:rsidRDefault="007074F9">
      <w:pPr>
        <w:spacing w:line="276" w:lineRule="auto"/>
        <w:jc w:val="both"/>
        <w:rPr>
          <w:rFonts w:ascii="Georgia" w:eastAsia="Georgia" w:hAnsi="Georgia" w:cs="Georgia"/>
          <w:sz w:val="28"/>
        </w:rPr>
      </w:pPr>
      <w:r>
        <w:rPr>
          <w:rFonts w:ascii="Georgia" w:eastAsia="Georgia" w:hAnsi="Georgia" w:cs="Georgia"/>
          <w:b/>
          <w:sz w:val="28"/>
        </w:rPr>
        <w:t xml:space="preserve">1.Josef Košek- </w:t>
      </w:r>
      <w:r>
        <w:rPr>
          <w:rFonts w:ascii="Georgia" w:eastAsia="Georgia" w:hAnsi="Georgia" w:cs="Georgia"/>
          <w:sz w:val="28"/>
        </w:rPr>
        <w:t xml:space="preserve">prvý </w:t>
      </w:r>
      <w:proofErr w:type="spellStart"/>
      <w:r>
        <w:rPr>
          <w:rFonts w:ascii="Georgia" w:eastAsia="Georgia" w:hAnsi="Georgia" w:cs="Georgia"/>
          <w:sz w:val="28"/>
        </w:rPr>
        <w:t>titulár</w:t>
      </w:r>
      <w:proofErr w:type="spellEnd"/>
      <w:r>
        <w:rPr>
          <w:rFonts w:ascii="Georgia" w:eastAsia="Georgia" w:hAnsi="Georgia" w:cs="Georgia"/>
          <w:sz w:val="28"/>
        </w:rPr>
        <w:t xml:space="preserve"> ČSR </w:t>
      </w:r>
      <w:proofErr w:type="spellStart"/>
      <w:r>
        <w:rPr>
          <w:rFonts w:ascii="Georgia" w:eastAsia="Georgia" w:hAnsi="Georgia" w:cs="Georgia"/>
          <w:sz w:val="28"/>
        </w:rPr>
        <w:t>vo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sz w:val="28"/>
        </w:rPr>
        <w:t>východobaltickej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sz w:val="28"/>
        </w:rPr>
        <w:t>republike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</w:p>
    <w:p w14:paraId="6AA97FF9" w14:textId="77777777" w:rsidR="00E71E08" w:rsidRDefault="007074F9">
      <w:pPr>
        <w:spacing w:line="276" w:lineRule="auto"/>
        <w:ind w:left="360"/>
        <w:jc w:val="both"/>
        <w:rPr>
          <w:rFonts w:ascii="Georgia" w:eastAsia="Georgia" w:hAnsi="Georgia" w:cs="Georgia"/>
          <w:sz w:val="28"/>
        </w:rPr>
      </w:pPr>
      <w:r>
        <w:rPr>
          <w:rFonts w:ascii="Georgia" w:eastAsia="Georgia" w:hAnsi="Georgia" w:cs="Georgia"/>
          <w:sz w:val="28"/>
        </w:rPr>
        <w:t xml:space="preserve">                         -</w:t>
      </w:r>
      <w:proofErr w:type="spellStart"/>
      <w:r>
        <w:rPr>
          <w:rFonts w:ascii="Georgia" w:eastAsia="Georgia" w:hAnsi="Georgia" w:cs="Georgia"/>
          <w:sz w:val="28"/>
        </w:rPr>
        <w:t>aktívne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sz w:val="28"/>
        </w:rPr>
        <w:t>sa</w:t>
      </w:r>
      <w:proofErr w:type="spellEnd"/>
      <w:r>
        <w:rPr>
          <w:rFonts w:ascii="Georgia" w:eastAsia="Georgia" w:hAnsi="Georgia" w:cs="Georgia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sz w:val="28"/>
        </w:rPr>
        <w:t>podieľal</w:t>
      </w:r>
      <w:proofErr w:type="spellEnd"/>
      <w:r>
        <w:rPr>
          <w:rFonts w:ascii="Georgia" w:eastAsia="Georgia" w:hAnsi="Georgia" w:cs="Georgia"/>
          <w:sz w:val="28"/>
        </w:rPr>
        <w:t xml:space="preserve"> na </w:t>
      </w:r>
      <w:proofErr w:type="spellStart"/>
      <w:r>
        <w:rPr>
          <w:rFonts w:ascii="Georgia" w:eastAsia="Georgia" w:hAnsi="Georgia" w:cs="Georgia"/>
          <w:sz w:val="28"/>
        </w:rPr>
        <w:t>výstavbe</w:t>
      </w:r>
      <w:proofErr w:type="spellEnd"/>
      <w:r>
        <w:rPr>
          <w:rFonts w:ascii="Georgia" w:eastAsia="Georgia" w:hAnsi="Georgia" w:cs="Georgia"/>
          <w:sz w:val="28"/>
        </w:rPr>
        <w:t xml:space="preserve"> lotyšských vojsk</w:t>
      </w:r>
    </w:p>
    <w:p w14:paraId="039F73E3" w14:textId="77777777" w:rsidR="00E71E08" w:rsidRDefault="007074F9">
      <w:pPr>
        <w:spacing w:line="276" w:lineRule="auto"/>
        <w:jc w:val="both"/>
        <w:rPr>
          <w:rFonts w:ascii="Georgia" w:eastAsia="Georgia" w:hAnsi="Georgia" w:cs="Georgia"/>
          <w:sz w:val="28"/>
        </w:rPr>
      </w:pPr>
      <w:r>
        <w:rPr>
          <w:rFonts w:ascii="Georgia" w:eastAsia="Georgia" w:hAnsi="Georgia" w:cs="Georgia"/>
          <w:b/>
          <w:sz w:val="28"/>
        </w:rPr>
        <w:t xml:space="preserve">2. Jaroslav </w:t>
      </w:r>
      <w:proofErr w:type="spellStart"/>
      <w:r>
        <w:rPr>
          <w:rFonts w:ascii="Georgia" w:eastAsia="Georgia" w:hAnsi="Georgia" w:cs="Georgia"/>
          <w:b/>
          <w:sz w:val="28"/>
        </w:rPr>
        <w:t>Lipa</w:t>
      </w:r>
      <w:proofErr w:type="spellEnd"/>
      <w:r>
        <w:rPr>
          <w:rFonts w:ascii="Georgia" w:eastAsia="Georgia" w:hAnsi="Georgia" w:cs="Georgia"/>
          <w:b/>
          <w:sz w:val="28"/>
        </w:rPr>
        <w:t xml:space="preserve">- </w:t>
      </w:r>
      <w:r>
        <w:rPr>
          <w:rFonts w:ascii="Georgia" w:eastAsia="Georgia" w:hAnsi="Georgia" w:cs="Georgia"/>
          <w:sz w:val="28"/>
        </w:rPr>
        <w:t xml:space="preserve">v </w:t>
      </w:r>
      <w:proofErr w:type="spellStart"/>
      <w:r>
        <w:rPr>
          <w:rFonts w:ascii="Georgia" w:eastAsia="Georgia" w:hAnsi="Georgia" w:cs="Georgia"/>
          <w:sz w:val="28"/>
        </w:rPr>
        <w:t>júli</w:t>
      </w:r>
      <w:proofErr w:type="spellEnd"/>
      <w:r>
        <w:rPr>
          <w:rFonts w:ascii="Georgia" w:eastAsia="Georgia" w:hAnsi="Georgia" w:cs="Georgia"/>
          <w:sz w:val="28"/>
        </w:rPr>
        <w:t xml:space="preserve"> 1935 </w:t>
      </w:r>
      <w:proofErr w:type="spellStart"/>
      <w:r>
        <w:rPr>
          <w:rFonts w:ascii="Georgia" w:eastAsia="Georgia" w:hAnsi="Georgia" w:cs="Georgia"/>
          <w:sz w:val="28"/>
        </w:rPr>
        <w:t>sa</w:t>
      </w:r>
      <w:proofErr w:type="spellEnd"/>
      <w:r>
        <w:rPr>
          <w:rFonts w:ascii="Georgia" w:eastAsia="Georgia" w:hAnsi="Georgia" w:cs="Georgia"/>
          <w:sz w:val="28"/>
        </w:rPr>
        <w:t xml:space="preserve"> stal prvým </w:t>
      </w:r>
      <w:proofErr w:type="spellStart"/>
      <w:r>
        <w:rPr>
          <w:rFonts w:ascii="Georgia" w:eastAsia="Georgia" w:hAnsi="Georgia" w:cs="Georgia"/>
          <w:sz w:val="28"/>
        </w:rPr>
        <w:t>riadnym</w:t>
      </w:r>
      <w:proofErr w:type="spellEnd"/>
      <w:r>
        <w:rPr>
          <w:rFonts w:ascii="Georgia" w:eastAsia="Georgia" w:hAnsi="Georgia" w:cs="Georgia"/>
          <w:sz w:val="28"/>
        </w:rPr>
        <w:t xml:space="preserve"> československým </w:t>
      </w:r>
      <w:proofErr w:type="spellStart"/>
      <w:r>
        <w:rPr>
          <w:rFonts w:ascii="Georgia" w:eastAsia="Georgia" w:hAnsi="Georgia" w:cs="Georgia"/>
          <w:sz w:val="28"/>
        </w:rPr>
        <w:t>veľvyslancom</w:t>
      </w:r>
      <w:proofErr w:type="spellEnd"/>
      <w:r>
        <w:rPr>
          <w:rFonts w:ascii="Georgia" w:eastAsia="Georgia" w:hAnsi="Georgia" w:cs="Georgia"/>
          <w:sz w:val="28"/>
        </w:rPr>
        <w:t xml:space="preserve"> v Lotyšsku                            </w:t>
      </w:r>
    </w:p>
    <w:p w14:paraId="172D8BAE" w14:textId="77777777" w:rsidR="00E71E08" w:rsidRDefault="007074F9">
      <w:pPr>
        <w:spacing w:line="276" w:lineRule="auto"/>
        <w:jc w:val="both"/>
        <w:rPr>
          <w:rFonts w:ascii="Georgia" w:eastAsia="Georgia" w:hAnsi="Georgia" w:cs="Georgia"/>
          <w:b/>
          <w:color w:val="333333"/>
          <w:sz w:val="28"/>
        </w:rPr>
      </w:pPr>
      <w:r>
        <w:rPr>
          <w:rFonts w:ascii="Georgia" w:eastAsia="Georgia" w:hAnsi="Georgia" w:cs="Georgia"/>
          <w:b/>
          <w:color w:val="333333"/>
          <w:sz w:val="28"/>
        </w:rPr>
        <w:t xml:space="preserve">3.Ladislav Hnát- </w:t>
      </w:r>
      <w:r>
        <w:rPr>
          <w:rFonts w:ascii="Georgia" w:eastAsia="Georgia" w:hAnsi="Georgia" w:cs="Georgia"/>
          <w:color w:val="333333"/>
          <w:sz w:val="28"/>
        </w:rPr>
        <w:t xml:space="preserve">1994-1997, 1.tajomník, obchodná rada sídlo v </w:t>
      </w:r>
      <w:proofErr w:type="spellStart"/>
      <w:r>
        <w:rPr>
          <w:rFonts w:ascii="Georgia" w:eastAsia="Georgia" w:hAnsi="Georgia" w:cs="Georgia"/>
          <w:color w:val="333333"/>
          <w:sz w:val="28"/>
        </w:rPr>
        <w:t>Rige</w:t>
      </w:r>
      <w:proofErr w:type="spellEnd"/>
    </w:p>
    <w:p w14:paraId="49545F3D" w14:textId="77777777" w:rsidR="00E71E08" w:rsidRDefault="007074F9">
      <w:pPr>
        <w:spacing w:line="276" w:lineRule="auto"/>
        <w:jc w:val="both"/>
        <w:rPr>
          <w:rFonts w:ascii="Georgia" w:eastAsia="Georgia" w:hAnsi="Georgia" w:cs="Georgia"/>
          <w:b/>
          <w:color w:val="333333"/>
          <w:sz w:val="28"/>
        </w:rPr>
      </w:pPr>
      <w:r>
        <w:rPr>
          <w:rFonts w:ascii="Georgia" w:eastAsia="Georgia" w:hAnsi="Georgia" w:cs="Georgia"/>
          <w:b/>
          <w:color w:val="333333"/>
          <w:sz w:val="28"/>
        </w:rPr>
        <w:t xml:space="preserve">4.Jana Bulenová-  </w:t>
      </w:r>
      <w:r>
        <w:rPr>
          <w:rFonts w:ascii="Georgia" w:eastAsia="Georgia" w:hAnsi="Georgia" w:cs="Georgia"/>
          <w:color w:val="333333"/>
          <w:sz w:val="28"/>
        </w:rPr>
        <w:t xml:space="preserve">akreditovaná </w:t>
      </w:r>
      <w:proofErr w:type="spellStart"/>
      <w:r>
        <w:rPr>
          <w:rFonts w:ascii="Georgia" w:eastAsia="Georgia" w:hAnsi="Georgia" w:cs="Georgia"/>
          <w:color w:val="333333"/>
          <w:sz w:val="28"/>
        </w:rPr>
        <w:t>ako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mimoriadna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veľvyslankyňa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    v </w:t>
      </w:r>
      <w:proofErr w:type="spellStart"/>
      <w:r>
        <w:rPr>
          <w:rFonts w:ascii="Georgia" w:eastAsia="Georgia" w:hAnsi="Georgia" w:cs="Georgia"/>
          <w:color w:val="333333"/>
          <w:sz w:val="28"/>
        </w:rPr>
        <w:t>Rige</w:t>
      </w:r>
      <w:proofErr w:type="spellEnd"/>
    </w:p>
    <w:p w14:paraId="44D67682" w14:textId="77777777" w:rsidR="00E71E08" w:rsidRDefault="007074F9">
      <w:pPr>
        <w:spacing w:line="276" w:lineRule="auto"/>
        <w:jc w:val="both"/>
        <w:rPr>
          <w:rFonts w:ascii="Georgia" w:eastAsia="Georgia" w:hAnsi="Georgia" w:cs="Georgia"/>
          <w:color w:val="333333"/>
          <w:sz w:val="28"/>
        </w:rPr>
      </w:pPr>
      <w:r>
        <w:rPr>
          <w:rFonts w:ascii="Georgia" w:eastAsia="Georgia" w:hAnsi="Georgia" w:cs="Georgia"/>
          <w:b/>
          <w:color w:val="333333"/>
          <w:sz w:val="28"/>
        </w:rPr>
        <w:t xml:space="preserve">5.Tomáš </w:t>
      </w:r>
      <w:proofErr w:type="spellStart"/>
      <w:r>
        <w:rPr>
          <w:rFonts w:ascii="Georgia" w:eastAsia="Georgia" w:hAnsi="Georgia" w:cs="Georgia"/>
          <w:b/>
          <w:color w:val="333333"/>
          <w:sz w:val="28"/>
        </w:rPr>
        <w:t>Pštross</w:t>
      </w:r>
      <w:proofErr w:type="spellEnd"/>
      <w:r>
        <w:rPr>
          <w:rFonts w:ascii="Georgia" w:eastAsia="Georgia" w:hAnsi="Georgia" w:cs="Georgia"/>
          <w:b/>
          <w:color w:val="333333"/>
          <w:sz w:val="28"/>
        </w:rPr>
        <w:t>-</w:t>
      </w:r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veľvyslanec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v </w:t>
      </w:r>
      <w:proofErr w:type="spellStart"/>
      <w:r>
        <w:rPr>
          <w:rFonts w:ascii="Georgia" w:eastAsia="Georgia" w:hAnsi="Georgia" w:cs="Georgia"/>
          <w:color w:val="333333"/>
          <w:sz w:val="28"/>
        </w:rPr>
        <w:t>Rige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od roku 2007</w:t>
      </w:r>
    </w:p>
    <w:p w14:paraId="728D40C6" w14:textId="77777777" w:rsidR="00E71E08" w:rsidRDefault="007074F9">
      <w:pPr>
        <w:spacing w:line="276" w:lineRule="auto"/>
        <w:jc w:val="both"/>
        <w:rPr>
          <w:rFonts w:ascii="Georgia" w:eastAsia="Georgia" w:hAnsi="Georgia" w:cs="Georgia"/>
          <w:color w:val="333333"/>
          <w:sz w:val="28"/>
        </w:rPr>
      </w:pPr>
      <w:r>
        <w:rPr>
          <w:rFonts w:ascii="Georgia" w:eastAsia="Georgia" w:hAnsi="Georgia" w:cs="Georgia"/>
          <w:b/>
          <w:color w:val="333333"/>
          <w:sz w:val="28"/>
        </w:rPr>
        <w:t>6.Miroslav Kosek-</w:t>
      </w:r>
      <w:r>
        <w:rPr>
          <w:rFonts w:ascii="Georgia" w:eastAsia="Georgia" w:hAnsi="Georgia" w:cs="Georgia"/>
          <w:color w:val="333333"/>
          <w:sz w:val="28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</w:rPr>
        <w:t>súčasný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český </w:t>
      </w:r>
      <w:proofErr w:type="spellStart"/>
      <w:r>
        <w:rPr>
          <w:rFonts w:ascii="Georgia" w:eastAsia="Georgia" w:hAnsi="Georgia" w:cs="Georgia"/>
          <w:color w:val="333333"/>
          <w:sz w:val="28"/>
        </w:rPr>
        <w:t>veľvyslanec</w:t>
      </w:r>
      <w:proofErr w:type="spellEnd"/>
      <w:r>
        <w:rPr>
          <w:rFonts w:ascii="Georgia" w:eastAsia="Georgia" w:hAnsi="Georgia" w:cs="Georgia"/>
          <w:color w:val="333333"/>
          <w:sz w:val="28"/>
        </w:rPr>
        <w:t xml:space="preserve"> </w:t>
      </w:r>
    </w:p>
    <w:p w14:paraId="2FFAED2F" w14:textId="77777777" w:rsidR="00E71E08" w:rsidRDefault="00E71E08">
      <w:pPr>
        <w:spacing w:line="276" w:lineRule="auto"/>
        <w:jc w:val="both"/>
        <w:rPr>
          <w:rFonts w:ascii="Georgia" w:eastAsia="Georgia" w:hAnsi="Georgia" w:cs="Georgia"/>
          <w:color w:val="333333"/>
          <w:sz w:val="28"/>
          <w:u w:val="single"/>
        </w:rPr>
      </w:pPr>
    </w:p>
    <w:p w14:paraId="4869E44A" w14:textId="77777777" w:rsidR="00E71E08" w:rsidRDefault="007074F9">
      <w:pPr>
        <w:spacing w:line="276" w:lineRule="auto"/>
        <w:rPr>
          <w:rFonts w:ascii="Georgia" w:eastAsia="Georgia" w:hAnsi="Georgia" w:cs="Georgia"/>
          <w:color w:val="333333"/>
          <w:sz w:val="28"/>
          <w:u w:val="single"/>
        </w:rPr>
      </w:pP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Vzťahy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medzi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Českou republikou a Lotyšskou republikou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sa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stále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rozvíjajú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a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odráža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to dynamický vývoj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oboch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štátov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.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Spoločne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nadväzujú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vzťahy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v oblasti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politickej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,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hospodárskej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a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kultúrnej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a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využívajú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nový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priestor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k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všestrannej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vzájomnej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spolupráci.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Záujmy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oboch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štátov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sa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zhodujú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v základných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otázkach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-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vytvoriť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z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Európy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kontinent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mieru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, bezpečnosti a prosperity a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ďalej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sa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začleňovať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do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štruktúr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,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ktoré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sú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garantmi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 xml:space="preserve"> takého </w:t>
      </w:r>
      <w:proofErr w:type="spellStart"/>
      <w:r>
        <w:rPr>
          <w:rFonts w:ascii="Georgia" w:eastAsia="Georgia" w:hAnsi="Georgia" w:cs="Georgia"/>
          <w:color w:val="333333"/>
          <w:sz w:val="28"/>
          <w:u w:val="single"/>
        </w:rPr>
        <w:t>vývoja</w:t>
      </w:r>
      <w:proofErr w:type="spellEnd"/>
      <w:r>
        <w:rPr>
          <w:rFonts w:ascii="Georgia" w:eastAsia="Georgia" w:hAnsi="Georgia" w:cs="Georgia"/>
          <w:color w:val="333333"/>
          <w:sz w:val="28"/>
          <w:u w:val="single"/>
        </w:rPr>
        <w:t>.</w:t>
      </w:r>
    </w:p>
    <w:p w14:paraId="2167B7E9" w14:textId="77777777" w:rsidR="00E71E08" w:rsidRDefault="00E71E08">
      <w:pPr>
        <w:spacing w:line="276" w:lineRule="auto"/>
        <w:rPr>
          <w:rFonts w:ascii="Georgia" w:eastAsia="Georgia" w:hAnsi="Georgia" w:cs="Georgia"/>
          <w:color w:val="333333"/>
          <w:sz w:val="28"/>
          <w:u w:val="single"/>
        </w:rPr>
      </w:pPr>
    </w:p>
    <w:p w14:paraId="230734FF" w14:textId="77777777" w:rsidR="00E71E08" w:rsidRDefault="00E71E08">
      <w:pPr>
        <w:spacing w:line="276" w:lineRule="auto"/>
        <w:rPr>
          <w:rFonts w:ascii="Georgia" w:eastAsia="Georgia" w:hAnsi="Georgia" w:cs="Georgia"/>
          <w:color w:val="333333"/>
          <w:sz w:val="28"/>
          <w:u w:val="single"/>
        </w:rPr>
      </w:pPr>
    </w:p>
    <w:p w14:paraId="6688DBD3" w14:textId="77777777" w:rsidR="00E71E08" w:rsidRDefault="00E71E08">
      <w:pPr>
        <w:spacing w:line="276" w:lineRule="auto"/>
        <w:rPr>
          <w:rFonts w:ascii="Georgia" w:eastAsia="Georgia" w:hAnsi="Georgia" w:cs="Georgia"/>
          <w:color w:val="333333"/>
          <w:sz w:val="28"/>
          <w:u w:val="single"/>
        </w:rPr>
      </w:pPr>
    </w:p>
    <w:p w14:paraId="2B66088B" w14:textId="77777777" w:rsidR="00E71E08" w:rsidRDefault="00E71E08">
      <w:pPr>
        <w:spacing w:line="276" w:lineRule="auto"/>
        <w:rPr>
          <w:rFonts w:ascii="Georgia" w:eastAsia="Georgia" w:hAnsi="Georgia" w:cs="Georgia"/>
          <w:color w:val="333333"/>
          <w:sz w:val="28"/>
          <w:u w:val="single"/>
        </w:rPr>
      </w:pPr>
    </w:p>
    <w:p w14:paraId="04627CA4" w14:textId="77777777" w:rsidR="00E71E08" w:rsidRDefault="00E71E08">
      <w:pPr>
        <w:spacing w:line="276" w:lineRule="auto"/>
        <w:rPr>
          <w:rFonts w:ascii="Georgia" w:eastAsia="Georgia" w:hAnsi="Georgia" w:cs="Georgia"/>
          <w:color w:val="333333"/>
          <w:sz w:val="28"/>
          <w:u w:val="single"/>
        </w:rPr>
      </w:pPr>
    </w:p>
    <w:p w14:paraId="51543F46" w14:textId="77777777" w:rsidR="00E71E08" w:rsidRDefault="00E71E08">
      <w:pPr>
        <w:spacing w:line="276" w:lineRule="auto"/>
        <w:rPr>
          <w:rFonts w:ascii="Georgia" w:eastAsia="Georgia" w:hAnsi="Georgia" w:cs="Georgia"/>
          <w:color w:val="333333"/>
          <w:sz w:val="28"/>
          <w:u w:val="single"/>
        </w:rPr>
      </w:pPr>
    </w:p>
    <w:p w14:paraId="280C33E7" w14:textId="77777777" w:rsidR="00E71E08" w:rsidRDefault="00E71E08">
      <w:pPr>
        <w:spacing w:line="276" w:lineRule="auto"/>
        <w:rPr>
          <w:rFonts w:ascii="Georgia" w:eastAsia="Georgia" w:hAnsi="Georgia" w:cs="Georgia"/>
          <w:color w:val="333333"/>
          <w:sz w:val="28"/>
          <w:u w:val="single"/>
        </w:rPr>
      </w:pPr>
    </w:p>
    <w:p w14:paraId="772FE5BA" w14:textId="77777777" w:rsidR="00E71E08" w:rsidRDefault="00E71E08">
      <w:pPr>
        <w:spacing w:line="276" w:lineRule="auto"/>
        <w:rPr>
          <w:rFonts w:ascii="Georgia" w:eastAsia="Georgia" w:hAnsi="Georgia" w:cs="Georgia"/>
          <w:color w:val="333333"/>
          <w:sz w:val="28"/>
          <w:u w:val="single"/>
        </w:rPr>
      </w:pPr>
    </w:p>
    <w:p w14:paraId="038D1559" w14:textId="77777777" w:rsidR="00E71E08" w:rsidRDefault="007074F9">
      <w:pPr>
        <w:spacing w:line="276" w:lineRule="auto"/>
        <w:rPr>
          <w:rFonts w:ascii="Georgia" w:eastAsia="Georgia" w:hAnsi="Georgia" w:cs="Georgia"/>
          <w:color w:val="333333"/>
          <w:sz w:val="28"/>
          <w:u w:val="single"/>
        </w:rPr>
      </w:pPr>
      <w:r>
        <w:rPr>
          <w:rFonts w:ascii="Georgia" w:eastAsia="Georgia" w:hAnsi="Georgia" w:cs="Georgia"/>
          <w:b/>
          <w:color w:val="333333"/>
          <w:sz w:val="28"/>
          <w:u w:val="single"/>
        </w:rPr>
        <w:t>Zdroje:</w:t>
      </w:r>
    </w:p>
    <w:p w14:paraId="5678A5B6" w14:textId="77777777" w:rsidR="00E71E08" w:rsidRDefault="00DE7A46">
      <w:pPr>
        <w:spacing w:line="276" w:lineRule="auto"/>
        <w:rPr>
          <w:rFonts w:ascii="Georgia" w:eastAsia="Georgia" w:hAnsi="Georgia" w:cs="Georgia"/>
          <w:color w:val="333333"/>
          <w:sz w:val="28"/>
          <w:u w:val="single"/>
        </w:rPr>
      </w:pPr>
      <w:hyperlink r:id="rId7">
        <w:r w:rsidR="007074F9">
          <w:rPr>
            <w:rFonts w:ascii="Georgia" w:eastAsia="Georgia" w:hAnsi="Georgia" w:cs="Georgia"/>
            <w:color w:val="0000FF"/>
            <w:sz w:val="28"/>
            <w:u w:val="single"/>
          </w:rPr>
          <w:t>https://www.mfa.gov.lv/images/archive/data/prague/raksti/c_l%20dipl%20sakari_cz.pdf</w:t>
        </w:r>
      </w:hyperlink>
    </w:p>
    <w:p w14:paraId="6D7A21AA" w14:textId="77777777" w:rsidR="00E71E08" w:rsidRDefault="00DE7A46">
      <w:pPr>
        <w:spacing w:line="276" w:lineRule="auto"/>
        <w:rPr>
          <w:rFonts w:ascii="Calibri" w:eastAsia="Calibri" w:hAnsi="Calibri" w:cs="Calibri"/>
        </w:rPr>
      </w:pPr>
      <w:hyperlink r:id="rId8">
        <w:r w:rsidR="007074F9">
          <w:rPr>
            <w:rFonts w:ascii="Georgia" w:eastAsia="Georgia" w:hAnsi="Georgia" w:cs="Georgia"/>
            <w:color w:val="0000FF"/>
            <w:sz w:val="28"/>
            <w:u w:val="single"/>
          </w:rPr>
          <w:t>https://www.severskelisty.cz/jazyk/jazy0050.php</w:t>
        </w:r>
      </w:hyperlink>
    </w:p>
    <w:p w14:paraId="016A5BD7" w14:textId="77777777" w:rsidR="00E71E08" w:rsidRDefault="00E71E08">
      <w:pPr>
        <w:spacing w:line="276" w:lineRule="auto"/>
        <w:rPr>
          <w:rFonts w:ascii="Georgia" w:eastAsia="Georgia" w:hAnsi="Georgia" w:cs="Georgia"/>
          <w:sz w:val="28"/>
        </w:rPr>
      </w:pPr>
    </w:p>
    <w:p w14:paraId="6851FBEE" w14:textId="77777777" w:rsidR="00E71E08" w:rsidRDefault="00E71E08">
      <w:pPr>
        <w:spacing w:line="276" w:lineRule="auto"/>
        <w:rPr>
          <w:rFonts w:ascii="Georgia" w:eastAsia="Georgia" w:hAnsi="Georgia" w:cs="Georgia"/>
          <w:sz w:val="28"/>
        </w:rPr>
      </w:pPr>
    </w:p>
    <w:p w14:paraId="2C3AB57A" w14:textId="77777777" w:rsidR="00E71E08" w:rsidRDefault="00E71E08">
      <w:pPr>
        <w:spacing w:line="276" w:lineRule="auto"/>
        <w:rPr>
          <w:rFonts w:ascii="Georgia" w:eastAsia="Georgia" w:hAnsi="Georgia" w:cs="Georgia"/>
          <w:sz w:val="28"/>
        </w:rPr>
      </w:pPr>
    </w:p>
    <w:p w14:paraId="6350CA5B" w14:textId="77777777" w:rsidR="00E71E08" w:rsidRDefault="00E71E08">
      <w:pPr>
        <w:spacing w:line="276" w:lineRule="auto"/>
        <w:rPr>
          <w:rFonts w:ascii="Georgia" w:eastAsia="Georgia" w:hAnsi="Georgia" w:cs="Georgia"/>
          <w:sz w:val="28"/>
        </w:rPr>
      </w:pPr>
    </w:p>
    <w:p w14:paraId="2D6FF860" w14:textId="77777777" w:rsidR="00E71E08" w:rsidRDefault="00E71E08">
      <w:pPr>
        <w:spacing w:line="276" w:lineRule="auto"/>
        <w:rPr>
          <w:rFonts w:ascii="Georgia" w:eastAsia="Georgia" w:hAnsi="Georgia" w:cs="Georgia"/>
          <w:sz w:val="28"/>
        </w:rPr>
      </w:pPr>
    </w:p>
    <w:p w14:paraId="3B984342" w14:textId="77777777" w:rsidR="00E71E08" w:rsidRDefault="00E71E08">
      <w:pPr>
        <w:spacing w:line="276" w:lineRule="auto"/>
        <w:rPr>
          <w:rFonts w:ascii="Georgia" w:eastAsia="Georgia" w:hAnsi="Georgia" w:cs="Georgia"/>
          <w:sz w:val="28"/>
        </w:rPr>
      </w:pPr>
    </w:p>
    <w:p w14:paraId="5B590049" w14:textId="77777777" w:rsidR="00E71E08" w:rsidRDefault="00E71E08">
      <w:pPr>
        <w:spacing w:line="276" w:lineRule="auto"/>
        <w:rPr>
          <w:rFonts w:ascii="Georgia" w:eastAsia="Georgia" w:hAnsi="Georgia" w:cs="Georgia"/>
          <w:sz w:val="28"/>
        </w:rPr>
      </w:pPr>
    </w:p>
    <w:p w14:paraId="006CCB0A" w14:textId="77777777" w:rsidR="00E71E08" w:rsidRDefault="00E71E08">
      <w:pPr>
        <w:spacing w:line="276" w:lineRule="auto"/>
        <w:rPr>
          <w:rFonts w:ascii="Georgia" w:eastAsia="Georgia" w:hAnsi="Georgia" w:cs="Georgia"/>
          <w:sz w:val="28"/>
        </w:rPr>
      </w:pPr>
    </w:p>
    <w:p w14:paraId="68B5DBED" w14:textId="77777777" w:rsidR="00E71E08" w:rsidRDefault="00E71E08">
      <w:pPr>
        <w:spacing w:line="276" w:lineRule="auto"/>
        <w:rPr>
          <w:rFonts w:ascii="Georgia" w:eastAsia="Georgia" w:hAnsi="Georgia" w:cs="Georgia"/>
          <w:sz w:val="28"/>
        </w:rPr>
      </w:pPr>
    </w:p>
    <w:p w14:paraId="23C31421" w14:textId="77777777" w:rsidR="00E71E08" w:rsidRDefault="00E71E08">
      <w:pPr>
        <w:spacing w:line="276" w:lineRule="auto"/>
        <w:rPr>
          <w:rFonts w:ascii="Georgia" w:eastAsia="Georgia" w:hAnsi="Georgia" w:cs="Georgia"/>
          <w:sz w:val="28"/>
        </w:rPr>
      </w:pPr>
    </w:p>
    <w:p w14:paraId="0DE7ECB0" w14:textId="77777777" w:rsidR="00E71E08" w:rsidRDefault="00E71E08">
      <w:pPr>
        <w:spacing w:line="276" w:lineRule="auto"/>
        <w:rPr>
          <w:rFonts w:ascii="Georgia" w:eastAsia="Georgia" w:hAnsi="Georgia" w:cs="Georgia"/>
          <w:sz w:val="28"/>
        </w:rPr>
      </w:pPr>
    </w:p>
    <w:p w14:paraId="156FE658" w14:textId="77777777" w:rsidR="00E71E08" w:rsidRDefault="007074F9">
      <w:pPr>
        <w:spacing w:line="276" w:lineRule="auto"/>
        <w:rPr>
          <w:rFonts w:ascii="Georgia" w:eastAsia="Georgia" w:hAnsi="Georgia" w:cs="Georgia"/>
          <w:sz w:val="28"/>
        </w:rPr>
      </w:pPr>
      <w:r>
        <w:rPr>
          <w:rFonts w:ascii="Georgia" w:eastAsia="Georgia" w:hAnsi="Georgia" w:cs="Georgia"/>
          <w:sz w:val="28"/>
        </w:rPr>
        <w:t xml:space="preserve">                                                                                            </w:t>
      </w:r>
    </w:p>
    <w:p w14:paraId="00E47F9C" w14:textId="77777777" w:rsidR="00E71E08" w:rsidRDefault="007074F9">
      <w:pPr>
        <w:spacing w:line="276" w:lineRule="auto"/>
        <w:rPr>
          <w:rFonts w:ascii="Georgia" w:eastAsia="Georgia" w:hAnsi="Georgia" w:cs="Georgia"/>
          <w:sz w:val="28"/>
        </w:rPr>
      </w:pPr>
      <w:r>
        <w:rPr>
          <w:rFonts w:ascii="Georgia" w:eastAsia="Georgia" w:hAnsi="Georgia" w:cs="Georgia"/>
          <w:sz w:val="28"/>
        </w:rPr>
        <w:t xml:space="preserve">                                                                          </w:t>
      </w:r>
    </w:p>
    <w:p w14:paraId="59003BA4" w14:textId="77777777" w:rsidR="00E71E08" w:rsidRDefault="007074F9">
      <w:pPr>
        <w:spacing w:line="276" w:lineRule="auto"/>
        <w:rPr>
          <w:rFonts w:ascii="Georgia" w:eastAsia="Georgia" w:hAnsi="Georgia" w:cs="Georgia"/>
          <w:sz w:val="28"/>
        </w:rPr>
      </w:pPr>
      <w:r>
        <w:rPr>
          <w:rFonts w:ascii="Georgia" w:eastAsia="Georgia" w:hAnsi="Georgia" w:cs="Georgia"/>
          <w:sz w:val="28"/>
        </w:rPr>
        <w:t xml:space="preserve">                                                                                   Stanislava </w:t>
      </w:r>
      <w:proofErr w:type="spellStart"/>
      <w:r>
        <w:rPr>
          <w:rFonts w:ascii="Georgia" w:eastAsia="Georgia" w:hAnsi="Georgia" w:cs="Georgia"/>
          <w:sz w:val="28"/>
        </w:rPr>
        <w:t>Dzivá</w:t>
      </w:r>
      <w:proofErr w:type="spellEnd"/>
    </w:p>
    <w:p w14:paraId="78FCF6B7" w14:textId="77777777" w:rsidR="00E71E08" w:rsidRDefault="00E71E08">
      <w:pPr>
        <w:spacing w:line="276" w:lineRule="auto"/>
        <w:rPr>
          <w:rFonts w:ascii="Georgia" w:eastAsia="Georgia" w:hAnsi="Georgia" w:cs="Georgia"/>
          <w:sz w:val="28"/>
        </w:rPr>
      </w:pPr>
    </w:p>
    <w:p w14:paraId="1B91C49E" w14:textId="77777777" w:rsidR="00E71E08" w:rsidRDefault="00E71E08">
      <w:pPr>
        <w:spacing w:line="276" w:lineRule="auto"/>
        <w:rPr>
          <w:rFonts w:ascii="Georgia" w:eastAsia="Georgia" w:hAnsi="Georgia" w:cs="Georgia"/>
          <w:sz w:val="28"/>
        </w:rPr>
      </w:pPr>
    </w:p>
    <w:p w14:paraId="423097DF" w14:textId="77777777" w:rsidR="00E71E08" w:rsidRDefault="00E71E08">
      <w:pPr>
        <w:spacing w:line="276" w:lineRule="auto"/>
        <w:rPr>
          <w:rFonts w:ascii="Georgia" w:eastAsia="Georgia" w:hAnsi="Georgia" w:cs="Georgia"/>
          <w:color w:val="333333"/>
          <w:sz w:val="28"/>
          <w:u w:val="single"/>
        </w:rPr>
      </w:pPr>
    </w:p>
    <w:sectPr w:rsidR="00E71E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an-Marek Šík" w:date="2020-01-02T10:21:00Z" w:initials="JŠ">
    <w:p w14:paraId="3678A645" w14:textId="00E760FB" w:rsidR="00DE7A46" w:rsidRDefault="00DE7A46">
      <w:pPr>
        <w:pStyle w:val="Textkomente"/>
      </w:pPr>
      <w:r>
        <w:rPr>
          <w:rStyle w:val="Odkaznakoment"/>
        </w:rPr>
        <w:annotationRef/>
      </w:r>
      <w:r>
        <w:t>Zdroj?</w:t>
      </w:r>
    </w:p>
  </w:comment>
  <w:comment w:id="1" w:author="Jan-Marek Šík" w:date="2019-12-05T15:40:00Z" w:initials="JŠ">
    <w:p w14:paraId="4DFBAC16" w14:textId="5548C8FB" w:rsidR="00500A2C" w:rsidRDefault="00500A2C">
      <w:pPr>
        <w:pStyle w:val="Textkomente"/>
      </w:pPr>
      <w:r>
        <w:rPr>
          <w:rStyle w:val="Odkaznakoment"/>
        </w:rPr>
        <w:annotationRef/>
      </w:r>
      <w:r w:rsidR="00DE7A46">
        <w:t xml:space="preserve">Zdroj? Srov. Např. </w:t>
      </w:r>
      <w:r w:rsidRPr="00500A2C">
        <w:t>www.tilastokeskus.fi/tup/suoluk/suoluk_vaesto.html</w:t>
      </w:r>
    </w:p>
  </w:comment>
  <w:comment w:id="2" w:author="Jan-Marek Šík" w:date="2020-01-02T10:20:00Z" w:initials="JŠ">
    <w:p w14:paraId="405E905E" w14:textId="22618EDB" w:rsidR="00DE7A46" w:rsidRDefault="00DE7A46">
      <w:pPr>
        <w:pStyle w:val="Textkomente"/>
      </w:pPr>
      <w:r>
        <w:rPr>
          <w:rStyle w:val="Odkaznakoment"/>
        </w:rPr>
        <w:annotationRef/>
      </w:r>
      <w:r>
        <w:t xml:space="preserve">Pro téma ne tolik relevantní, jde nám i o jiné jazyky a etnika, </w:t>
      </w:r>
    </w:p>
  </w:comment>
  <w:comment w:id="3" w:author="Jan-Marek Šík" w:date="2019-12-05T15:39:00Z" w:initials="JŠ">
    <w:p w14:paraId="4B05A055" w14:textId="77777777" w:rsidR="00500A2C" w:rsidRDefault="00500A2C">
      <w:pPr>
        <w:pStyle w:val="Textkomente"/>
      </w:pPr>
      <w:r>
        <w:rPr>
          <w:rStyle w:val="Odkaznakoment"/>
        </w:rPr>
        <w:annotationRef/>
      </w:r>
      <w:r>
        <w:t>12. století</w:t>
      </w:r>
    </w:p>
  </w:comment>
  <w:comment w:id="4" w:author="Jan-Marek Šík" w:date="2020-01-02T10:22:00Z" w:initials="JŠ">
    <w:p w14:paraId="748C3FAE" w14:textId="6FC11EB3" w:rsidR="00DE7A46" w:rsidRDefault="00DE7A46">
      <w:pPr>
        <w:pStyle w:val="Textkomente"/>
      </w:pPr>
      <w:r>
        <w:rPr>
          <w:rStyle w:val="Odkaznakoment"/>
        </w:rPr>
        <w:annotationRef/>
      </w:r>
      <w:r>
        <w:t>K jaké době čísla odkazují? Nelze uvést statistiku bez komentáře.</w:t>
      </w:r>
    </w:p>
  </w:comment>
  <w:comment w:id="6" w:author="Jan-Marek Šík" w:date="2019-12-05T15:47:00Z" w:initials="JŠ">
    <w:p w14:paraId="31E4BCA3" w14:textId="77777777" w:rsidR="007074F9" w:rsidRDefault="007074F9">
      <w:pPr>
        <w:pStyle w:val="Textkomente"/>
      </w:pPr>
      <w:r>
        <w:rPr>
          <w:rStyle w:val="Odkaznakoment"/>
        </w:rPr>
        <w:annotationRef/>
      </w:r>
      <w:r>
        <w:t>velkoknížectví</w:t>
      </w:r>
    </w:p>
  </w:comment>
  <w:comment w:id="7" w:author="Jan-Marek Šík" w:date="2020-01-02T10:21:00Z" w:initials="JŠ">
    <w:p w14:paraId="47802400" w14:textId="0EF1FD39" w:rsidR="00DE7A46" w:rsidRDefault="00DE7A46">
      <w:pPr>
        <w:pStyle w:val="Textkomente"/>
      </w:pPr>
      <w:r>
        <w:rPr>
          <w:rStyle w:val="Odkaznakoment"/>
        </w:rPr>
        <w:annotationRef/>
      </w:r>
      <w:r>
        <w:t>Nepřesné, např. švédsky mluvicí nejsou Finové?</w:t>
      </w:r>
    </w:p>
  </w:comment>
  <w:comment w:id="8" w:author="Jan-Marek Šík" w:date="2020-01-02T10:19:00Z" w:initials="JŠ">
    <w:p w14:paraId="64532A7C" w14:textId="7651EF84" w:rsidR="00DE7A46" w:rsidRDefault="00DE7A46">
      <w:pPr>
        <w:pStyle w:val="Textkomente"/>
      </w:pPr>
      <w:r>
        <w:rPr>
          <w:rStyle w:val="Odkaznakoment"/>
        </w:rPr>
        <w:annotationRef/>
      </w:r>
      <w:r>
        <w:t>zdroje pro text?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678A645" w15:done="0"/>
  <w15:commentEx w15:paraId="4DFBAC16" w15:done="0"/>
  <w15:commentEx w15:paraId="405E905E" w15:done="0"/>
  <w15:commentEx w15:paraId="4B05A055" w15:done="0"/>
  <w15:commentEx w15:paraId="748C3FAE" w15:done="0"/>
  <w15:commentEx w15:paraId="31E4BCA3" w15:done="0"/>
  <w15:commentEx w15:paraId="47802400" w15:done="0"/>
  <w15:commentEx w15:paraId="64532A7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33227"/>
    <w:multiLevelType w:val="multilevel"/>
    <w:tmpl w:val="A48AC0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AA0650B"/>
    <w:multiLevelType w:val="multilevel"/>
    <w:tmpl w:val="453435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-Marek Šík">
    <w15:presenceInfo w15:providerId="None" w15:userId="Jan-Marek Ší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08"/>
    <w:rsid w:val="00500A2C"/>
    <w:rsid w:val="007074F9"/>
    <w:rsid w:val="00DE7A46"/>
    <w:rsid w:val="00E7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94D37"/>
  <w15:docId w15:val="{331480EC-6C05-4BB9-B5AE-6234790AE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500A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0A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0A2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0A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0A2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0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0A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verskelisty.cz/jazyk/jazy0050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fa.gov.lv/images/archive/data/prague/raksti/c_l%20dipl%20sakari_cz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691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Masarykova univerzita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Jan-Marek Šík</dc:creator>
  <cp:lastModifiedBy>Jan-Marek Šík</cp:lastModifiedBy>
  <cp:revision>3</cp:revision>
  <dcterms:created xsi:type="dcterms:W3CDTF">2019-12-05T14:49:00Z</dcterms:created>
  <dcterms:modified xsi:type="dcterms:W3CDTF">2020-01-02T09:22:00Z</dcterms:modified>
</cp:coreProperties>
</file>