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7BC29" w14:textId="3371E1D1" w:rsidR="0026040F" w:rsidRPr="00F90BFD" w:rsidRDefault="00C76117" w:rsidP="00F90BFD">
      <w:pPr>
        <w:spacing w:after="0" w:line="360" w:lineRule="auto"/>
        <w:rPr>
          <w:b/>
          <w:bCs/>
          <w:sz w:val="28"/>
          <w:szCs w:val="28"/>
          <w:lang w:val="cs-CZ"/>
        </w:rPr>
      </w:pPr>
      <w:r w:rsidRPr="00F90BFD">
        <w:rPr>
          <w:b/>
          <w:bCs/>
          <w:sz w:val="28"/>
          <w:szCs w:val="28"/>
          <w:lang w:val="cs-CZ"/>
        </w:rPr>
        <w:t>Abstrakt</w:t>
      </w:r>
    </w:p>
    <w:p w14:paraId="594AFC64" w14:textId="6FDC17FD" w:rsidR="00C76117" w:rsidRPr="00F90BFD" w:rsidRDefault="00FE1EF6" w:rsidP="00F90BFD">
      <w:pPr>
        <w:spacing w:after="0" w:line="360" w:lineRule="auto"/>
        <w:rPr>
          <w:sz w:val="28"/>
          <w:szCs w:val="28"/>
          <w:lang w:val="cs-CZ"/>
        </w:rPr>
      </w:pPr>
      <w:r w:rsidRPr="00F90BFD">
        <w:rPr>
          <w:sz w:val="28"/>
          <w:szCs w:val="28"/>
          <w:lang w:val="cs-CZ"/>
        </w:rPr>
        <w:t>Tato b</w:t>
      </w:r>
      <w:r w:rsidR="00C76117" w:rsidRPr="00F90BFD">
        <w:rPr>
          <w:sz w:val="28"/>
          <w:szCs w:val="28"/>
          <w:lang w:val="cs-CZ"/>
        </w:rPr>
        <w:t>ak</w:t>
      </w:r>
      <w:r w:rsidR="001636C5" w:rsidRPr="00F90BFD">
        <w:rPr>
          <w:sz w:val="28"/>
          <w:szCs w:val="28"/>
          <w:lang w:val="cs-CZ"/>
        </w:rPr>
        <w:t>al</w:t>
      </w:r>
      <w:r w:rsidR="00C76117" w:rsidRPr="00F90BFD">
        <w:rPr>
          <w:sz w:val="28"/>
          <w:szCs w:val="28"/>
          <w:lang w:val="cs-CZ"/>
        </w:rPr>
        <w:t xml:space="preserve">ářská práce formou literární rešerše předkládá informace o virovém onemocnění </w:t>
      </w:r>
      <w:r w:rsidRPr="00F90BFD">
        <w:rPr>
          <w:sz w:val="28"/>
          <w:szCs w:val="28"/>
          <w:lang w:val="cs-CZ"/>
        </w:rPr>
        <w:t xml:space="preserve">SVCV </w:t>
      </w:r>
      <w:ins w:id="0" w:author="jirka" w:date="2019-10-30T11:30:00Z">
        <w:r w:rsidR="00F90BFD" w:rsidRPr="00F90BFD">
          <w:rPr>
            <w:sz w:val="28"/>
            <w:szCs w:val="28"/>
            <w:lang w:val="cs-CZ"/>
          </w:rPr>
          <w:t>(</w:t>
        </w:r>
        <w:proofErr w:type="spellStart"/>
        <w:r w:rsidR="00F90BFD" w:rsidRPr="00F90BFD">
          <w:rPr>
            <w:sz w:val="28"/>
            <w:szCs w:val="28"/>
            <w:lang w:val="cs-CZ"/>
          </w:rPr>
          <w:t>Spring</w:t>
        </w:r>
        <w:proofErr w:type="spellEnd"/>
        <w:r w:rsidR="00F90BFD" w:rsidRPr="00F90BFD">
          <w:rPr>
            <w:sz w:val="28"/>
            <w:szCs w:val="28"/>
            <w:lang w:val="cs-CZ"/>
          </w:rPr>
          <w:t xml:space="preserve"> </w:t>
        </w:r>
        <w:proofErr w:type="spellStart"/>
        <w:r w:rsidR="00F90BFD" w:rsidRPr="00F90BFD">
          <w:rPr>
            <w:sz w:val="28"/>
            <w:szCs w:val="28"/>
            <w:lang w:val="cs-CZ"/>
          </w:rPr>
          <w:t>Viremia</w:t>
        </w:r>
        <w:proofErr w:type="spellEnd"/>
        <w:r w:rsidR="00F90BFD" w:rsidRPr="00F90BFD">
          <w:rPr>
            <w:sz w:val="28"/>
            <w:szCs w:val="28"/>
            <w:lang w:val="cs-CZ"/>
          </w:rPr>
          <w:t xml:space="preserve"> of </w:t>
        </w:r>
        <w:proofErr w:type="spellStart"/>
        <w:r w:rsidR="00F90BFD" w:rsidRPr="00F90BFD">
          <w:rPr>
            <w:sz w:val="28"/>
            <w:szCs w:val="28"/>
            <w:lang w:val="cs-CZ"/>
          </w:rPr>
          <w:t>Carp</w:t>
        </w:r>
        <w:proofErr w:type="spellEnd"/>
        <w:r w:rsidR="00F90BFD" w:rsidRPr="00F90BFD">
          <w:rPr>
            <w:sz w:val="28"/>
            <w:szCs w:val="28"/>
            <w:lang w:val="cs-CZ"/>
          </w:rPr>
          <w:t xml:space="preserve"> Virus)</w:t>
        </w:r>
      </w:ins>
      <w:ins w:id="1" w:author="jirka" w:date="2019-10-30T11:31:00Z">
        <w:r w:rsidR="00F90BFD">
          <w:rPr>
            <w:sz w:val="28"/>
            <w:szCs w:val="28"/>
            <w:lang w:val="cs-CZ"/>
          </w:rPr>
          <w:t xml:space="preserve"> </w:t>
        </w:r>
      </w:ins>
      <w:r w:rsidR="00C76117" w:rsidRPr="00F90BFD">
        <w:rPr>
          <w:sz w:val="28"/>
          <w:szCs w:val="28"/>
          <w:lang w:val="cs-CZ"/>
        </w:rPr>
        <w:t>kaprovitých ryb</w:t>
      </w:r>
      <w:ins w:id="2" w:author="jirka" w:date="2019-10-30T15:27:00Z">
        <w:r w:rsidR="00E21035" w:rsidRPr="00E21035">
          <w:rPr>
            <w:sz w:val="28"/>
            <w:szCs w:val="28"/>
            <w:highlight w:val="yellow"/>
            <w:lang w:val="cs-CZ"/>
          </w:rPr>
          <w:t xml:space="preserve"> </w:t>
        </w:r>
        <w:r w:rsidR="00E21035">
          <w:rPr>
            <w:sz w:val="28"/>
            <w:szCs w:val="28"/>
            <w:highlight w:val="yellow"/>
            <w:lang w:val="cs-CZ"/>
          </w:rPr>
          <w:t>(</w:t>
        </w:r>
        <w:proofErr w:type="spellStart"/>
        <w:r w:rsidR="00E21035" w:rsidRPr="007E1A74">
          <w:rPr>
            <w:sz w:val="28"/>
            <w:szCs w:val="28"/>
            <w:highlight w:val="yellow"/>
            <w:lang w:val="cs-CZ"/>
          </w:rPr>
          <w:t>Cyprinidae</w:t>
        </w:r>
        <w:proofErr w:type="spellEnd"/>
        <w:r w:rsidR="00E21035">
          <w:rPr>
            <w:sz w:val="28"/>
            <w:szCs w:val="28"/>
            <w:lang w:val="cs-CZ"/>
          </w:rPr>
          <w:t>)</w:t>
        </w:r>
      </w:ins>
      <w:del w:id="3" w:author="jirka" w:date="2019-10-30T11:30:00Z">
        <w:r w:rsidR="00C76117" w:rsidRPr="00F90BFD" w:rsidDel="00F90BFD">
          <w:rPr>
            <w:sz w:val="28"/>
            <w:szCs w:val="28"/>
            <w:lang w:val="cs-CZ"/>
          </w:rPr>
          <w:delText xml:space="preserve"> (z angl. Spring Viremia of Carp Virus)</w:delText>
        </w:r>
      </w:del>
      <w:r w:rsidR="00C76117" w:rsidRPr="00F90BFD">
        <w:rPr>
          <w:sz w:val="28"/>
          <w:szCs w:val="28"/>
          <w:lang w:val="cs-CZ"/>
        </w:rPr>
        <w:t>.</w:t>
      </w:r>
      <w:r w:rsidR="003D4022" w:rsidRPr="00F90BFD">
        <w:rPr>
          <w:sz w:val="28"/>
          <w:szCs w:val="28"/>
          <w:lang w:val="cs-CZ"/>
        </w:rPr>
        <w:t xml:space="preserve"> Úvodní část </w:t>
      </w:r>
      <w:del w:id="4" w:author="jirka" w:date="2019-10-30T15:12:00Z">
        <w:r w:rsidR="003D4022" w:rsidRPr="00F90BFD" w:rsidDel="00300B1C">
          <w:rPr>
            <w:sz w:val="28"/>
            <w:szCs w:val="28"/>
            <w:highlight w:val="yellow"/>
            <w:lang w:val="cs-CZ"/>
            <w:rPrChange w:id="5" w:author="jirka" w:date="2019-10-30T11:31:00Z">
              <w:rPr>
                <w:sz w:val="28"/>
                <w:szCs w:val="28"/>
                <w:lang w:val="cs-CZ"/>
              </w:rPr>
            </w:rPrChange>
          </w:rPr>
          <w:delText>re</w:delText>
        </w:r>
      </w:del>
      <w:r w:rsidR="003D4022" w:rsidRPr="00F90BFD">
        <w:rPr>
          <w:sz w:val="28"/>
          <w:szCs w:val="28"/>
          <w:highlight w:val="yellow"/>
          <w:lang w:val="cs-CZ"/>
          <w:rPrChange w:id="6" w:author="jirka" w:date="2019-10-30T11:31:00Z">
            <w:rPr>
              <w:sz w:val="28"/>
              <w:szCs w:val="28"/>
              <w:lang w:val="cs-CZ"/>
            </w:rPr>
          </w:rPrChange>
        </w:rPr>
        <w:t>prezentuje</w:t>
      </w:r>
      <w:r w:rsidR="00C76117" w:rsidRPr="00F90BFD">
        <w:rPr>
          <w:sz w:val="28"/>
          <w:szCs w:val="28"/>
          <w:lang w:val="cs-CZ"/>
        </w:rPr>
        <w:t xml:space="preserve"> popis tohoto virového onemocnění </w:t>
      </w:r>
      <w:r w:rsidR="003D4022" w:rsidRPr="00F90BFD">
        <w:rPr>
          <w:sz w:val="28"/>
          <w:szCs w:val="28"/>
          <w:lang w:val="cs-CZ"/>
        </w:rPr>
        <w:t>včetně</w:t>
      </w:r>
      <w:r w:rsidR="00C76117" w:rsidRPr="00F90BFD">
        <w:rPr>
          <w:sz w:val="28"/>
          <w:szCs w:val="28"/>
          <w:lang w:val="cs-CZ"/>
        </w:rPr>
        <w:t xml:space="preserve"> </w:t>
      </w:r>
      <w:r w:rsidR="00C76117" w:rsidRPr="00300B1C">
        <w:rPr>
          <w:sz w:val="28"/>
          <w:szCs w:val="28"/>
          <w:highlight w:val="yellow"/>
          <w:lang w:val="cs-CZ"/>
          <w:rPrChange w:id="7" w:author="jirka" w:date="2019-10-30T15:14:00Z">
            <w:rPr>
              <w:sz w:val="28"/>
              <w:szCs w:val="28"/>
              <w:lang w:val="cs-CZ"/>
            </w:rPr>
          </w:rPrChange>
        </w:rPr>
        <w:t>etologie</w:t>
      </w:r>
      <w:r w:rsidR="003D4022" w:rsidRPr="00300B1C">
        <w:rPr>
          <w:sz w:val="28"/>
          <w:szCs w:val="28"/>
          <w:highlight w:val="yellow"/>
          <w:lang w:val="cs-CZ"/>
          <w:rPrChange w:id="8" w:author="jirka" w:date="2019-10-30T15:14:00Z">
            <w:rPr>
              <w:sz w:val="28"/>
              <w:szCs w:val="28"/>
              <w:lang w:val="cs-CZ"/>
            </w:rPr>
          </w:rPrChange>
        </w:rPr>
        <w:t xml:space="preserve"> a</w:t>
      </w:r>
      <w:r w:rsidR="00C76117" w:rsidRPr="00F90BFD">
        <w:rPr>
          <w:sz w:val="28"/>
          <w:szCs w:val="28"/>
          <w:lang w:val="cs-CZ"/>
        </w:rPr>
        <w:t xml:space="preserve"> rozšíření</w:t>
      </w:r>
      <w:r w:rsidR="003D4022" w:rsidRPr="00F90BFD">
        <w:rPr>
          <w:sz w:val="28"/>
          <w:szCs w:val="28"/>
          <w:lang w:val="cs-CZ"/>
        </w:rPr>
        <w:t xml:space="preserve">, </w:t>
      </w:r>
      <w:commentRangeStart w:id="9"/>
      <w:r w:rsidR="003D4022" w:rsidRPr="00F90BFD">
        <w:rPr>
          <w:sz w:val="28"/>
          <w:szCs w:val="28"/>
          <w:lang w:val="cs-CZ"/>
        </w:rPr>
        <w:t xml:space="preserve">které je doprovázeno </w:t>
      </w:r>
      <w:r w:rsidRPr="00F90BFD">
        <w:rPr>
          <w:sz w:val="28"/>
          <w:szCs w:val="28"/>
          <w:highlight w:val="yellow"/>
          <w:lang w:val="cs-CZ"/>
          <w:rPrChange w:id="10" w:author="jirka" w:date="2019-10-30T11:31:00Z">
            <w:rPr>
              <w:sz w:val="28"/>
              <w:szCs w:val="28"/>
              <w:lang w:val="cs-CZ"/>
            </w:rPr>
          </w:rPrChange>
        </w:rPr>
        <w:t>daným</w:t>
      </w:r>
      <w:r w:rsidR="00C76117" w:rsidRPr="00F90BFD">
        <w:rPr>
          <w:sz w:val="28"/>
          <w:szCs w:val="28"/>
          <w:lang w:val="cs-CZ"/>
        </w:rPr>
        <w:t xml:space="preserve"> průběh</w:t>
      </w:r>
      <w:r w:rsidR="003D4022" w:rsidRPr="00F90BFD">
        <w:rPr>
          <w:sz w:val="28"/>
          <w:szCs w:val="28"/>
          <w:lang w:val="cs-CZ"/>
        </w:rPr>
        <w:t xml:space="preserve">em </w:t>
      </w:r>
      <w:commentRangeEnd w:id="9"/>
      <w:r w:rsidR="00F90BFD">
        <w:rPr>
          <w:rStyle w:val="Odkaznakoment"/>
        </w:rPr>
        <w:commentReference w:id="9"/>
      </w:r>
      <w:r w:rsidR="003D4022" w:rsidRPr="00F90BFD">
        <w:rPr>
          <w:sz w:val="28"/>
          <w:szCs w:val="28"/>
          <w:lang w:val="cs-CZ"/>
        </w:rPr>
        <w:t>a po</w:t>
      </w:r>
      <w:del w:id="11" w:author="jirka" w:date="2019-10-30T11:31:00Z">
        <w:r w:rsidR="003D4022" w:rsidRPr="00F90BFD" w:rsidDel="00F90BFD">
          <w:rPr>
            <w:sz w:val="28"/>
            <w:szCs w:val="28"/>
            <w:lang w:val="cs-CZ"/>
          </w:rPr>
          <w:delText xml:space="preserve"> </w:delText>
        </w:r>
      </w:del>
      <w:r w:rsidR="003D4022" w:rsidRPr="00F90BFD">
        <w:rPr>
          <w:sz w:val="28"/>
          <w:szCs w:val="28"/>
          <w:lang w:val="cs-CZ"/>
        </w:rPr>
        <w:t>sléze</w:t>
      </w:r>
      <w:r w:rsidR="00C76117" w:rsidRPr="00F90BFD">
        <w:rPr>
          <w:sz w:val="28"/>
          <w:szCs w:val="28"/>
          <w:lang w:val="cs-CZ"/>
        </w:rPr>
        <w:t xml:space="preserve"> </w:t>
      </w:r>
      <w:r w:rsidR="00F9653F" w:rsidRPr="00F90BFD">
        <w:rPr>
          <w:sz w:val="28"/>
          <w:szCs w:val="28"/>
          <w:lang w:val="cs-CZ"/>
        </w:rPr>
        <w:t xml:space="preserve">ovlivňováno </w:t>
      </w:r>
      <w:r w:rsidR="00C76117" w:rsidRPr="00F90BFD">
        <w:rPr>
          <w:sz w:val="28"/>
          <w:szCs w:val="28"/>
          <w:lang w:val="cs-CZ"/>
        </w:rPr>
        <w:t>léčb</w:t>
      </w:r>
      <w:r w:rsidR="003D4022" w:rsidRPr="00F90BFD">
        <w:rPr>
          <w:sz w:val="28"/>
          <w:szCs w:val="28"/>
          <w:lang w:val="cs-CZ"/>
        </w:rPr>
        <w:t xml:space="preserve">ou. </w:t>
      </w:r>
      <w:del w:id="12" w:author="jirka" w:date="2019-10-30T15:16:00Z">
        <w:r w:rsidR="003D4022" w:rsidRPr="00F90BFD" w:rsidDel="00300B1C">
          <w:rPr>
            <w:sz w:val="28"/>
            <w:szCs w:val="28"/>
            <w:lang w:val="cs-CZ"/>
          </w:rPr>
          <w:delText>V d</w:delText>
        </w:r>
      </w:del>
      <w:ins w:id="13" w:author="jirka" w:date="2019-10-30T15:16:00Z">
        <w:r w:rsidR="00300B1C">
          <w:rPr>
            <w:sz w:val="28"/>
            <w:szCs w:val="28"/>
            <w:lang w:val="cs-CZ"/>
          </w:rPr>
          <w:t>D</w:t>
        </w:r>
      </w:ins>
      <w:r w:rsidR="003D4022" w:rsidRPr="00F90BFD">
        <w:rPr>
          <w:sz w:val="28"/>
          <w:szCs w:val="28"/>
          <w:lang w:val="cs-CZ"/>
        </w:rPr>
        <w:t>ruh</w:t>
      </w:r>
      <w:ins w:id="14" w:author="jirka" w:date="2019-10-30T15:16:00Z">
        <w:r w:rsidR="00300B1C">
          <w:rPr>
            <w:sz w:val="28"/>
            <w:szCs w:val="28"/>
            <w:lang w:val="cs-CZ"/>
          </w:rPr>
          <w:t>á</w:t>
        </w:r>
      </w:ins>
      <w:del w:id="15" w:author="jirka" w:date="2019-10-30T15:16:00Z">
        <w:r w:rsidR="003D4022" w:rsidRPr="00F90BFD" w:rsidDel="00300B1C">
          <w:rPr>
            <w:sz w:val="28"/>
            <w:szCs w:val="28"/>
            <w:lang w:val="cs-CZ"/>
          </w:rPr>
          <w:delText>é</w:delText>
        </w:r>
      </w:del>
      <w:r w:rsidR="003D4022" w:rsidRPr="00F90BFD">
        <w:rPr>
          <w:sz w:val="28"/>
          <w:szCs w:val="28"/>
          <w:lang w:val="cs-CZ"/>
        </w:rPr>
        <w:t xml:space="preserve"> část</w:t>
      </w:r>
      <w:del w:id="16" w:author="jirka" w:date="2019-10-30T15:16:00Z">
        <w:r w:rsidR="003D4022" w:rsidRPr="00F90BFD" w:rsidDel="00300B1C">
          <w:rPr>
            <w:sz w:val="28"/>
            <w:szCs w:val="28"/>
            <w:lang w:val="cs-CZ"/>
          </w:rPr>
          <w:delText>i</w:delText>
        </w:r>
      </w:del>
      <w:r w:rsidR="003D4022" w:rsidRPr="00F90BFD">
        <w:rPr>
          <w:sz w:val="28"/>
          <w:szCs w:val="28"/>
          <w:lang w:val="cs-CZ"/>
        </w:rPr>
        <w:t xml:space="preserve"> </w:t>
      </w:r>
      <w:del w:id="17" w:author="jirka" w:date="2019-10-30T15:16:00Z">
        <w:r w:rsidR="003D4022" w:rsidRPr="00F90BFD" w:rsidDel="00300B1C">
          <w:rPr>
            <w:sz w:val="28"/>
            <w:szCs w:val="28"/>
            <w:lang w:val="cs-CZ"/>
          </w:rPr>
          <w:delText xml:space="preserve">se </w:delText>
        </w:r>
      </w:del>
      <w:r w:rsidR="003D4022" w:rsidRPr="00F90BFD">
        <w:rPr>
          <w:sz w:val="28"/>
          <w:szCs w:val="28"/>
          <w:lang w:val="cs-CZ"/>
        </w:rPr>
        <w:t xml:space="preserve">práce </w:t>
      </w:r>
      <w:del w:id="18" w:author="jirka" w:date="2019-10-30T15:16:00Z">
        <w:r w:rsidR="003D4022" w:rsidRPr="00F90BFD" w:rsidDel="00300B1C">
          <w:rPr>
            <w:sz w:val="28"/>
            <w:szCs w:val="28"/>
            <w:lang w:val="cs-CZ"/>
          </w:rPr>
          <w:delText xml:space="preserve">zaměřuje na </w:delText>
        </w:r>
        <w:r w:rsidR="00184862" w:rsidRPr="00F90BFD" w:rsidDel="00300B1C">
          <w:rPr>
            <w:sz w:val="28"/>
            <w:szCs w:val="28"/>
            <w:lang w:val="cs-CZ"/>
          </w:rPr>
          <w:delText xml:space="preserve">aktuálně používané </w:delText>
        </w:r>
      </w:del>
      <w:ins w:id="19" w:author="jirka" w:date="2019-10-30T15:16:00Z">
        <w:r w:rsidR="00300B1C">
          <w:rPr>
            <w:sz w:val="28"/>
            <w:szCs w:val="28"/>
            <w:lang w:val="cs-CZ"/>
          </w:rPr>
          <w:t xml:space="preserve">shrnuje </w:t>
        </w:r>
      </w:ins>
      <w:r w:rsidR="00184862" w:rsidRPr="00F90BFD">
        <w:rPr>
          <w:sz w:val="28"/>
          <w:szCs w:val="28"/>
          <w:lang w:val="cs-CZ"/>
        </w:rPr>
        <w:t xml:space="preserve">metody diagnostiky a kvantifikace míry </w:t>
      </w:r>
      <w:r w:rsidR="00184862" w:rsidRPr="00F90BFD">
        <w:rPr>
          <w:sz w:val="28"/>
          <w:szCs w:val="28"/>
          <w:highlight w:val="yellow"/>
          <w:lang w:val="cs-CZ"/>
          <w:rPrChange w:id="20" w:author="jirka" w:date="2019-10-30T11:32:00Z">
            <w:rPr>
              <w:sz w:val="28"/>
              <w:szCs w:val="28"/>
              <w:lang w:val="cs-CZ"/>
            </w:rPr>
          </w:rPrChange>
        </w:rPr>
        <w:t xml:space="preserve">nákazy </w:t>
      </w:r>
      <w:del w:id="21" w:author="jirka" w:date="2019-10-30T15:18:00Z">
        <w:r w:rsidR="00184862" w:rsidRPr="00F90BFD" w:rsidDel="00E21035">
          <w:rPr>
            <w:sz w:val="28"/>
            <w:szCs w:val="28"/>
            <w:highlight w:val="yellow"/>
            <w:lang w:val="cs-CZ"/>
            <w:rPrChange w:id="22" w:author="jirka" w:date="2019-10-30T11:32:00Z">
              <w:rPr>
                <w:sz w:val="28"/>
                <w:szCs w:val="28"/>
                <w:lang w:val="cs-CZ"/>
              </w:rPr>
            </w:rPrChange>
          </w:rPr>
          <w:delText xml:space="preserve">virových </w:delText>
        </w:r>
      </w:del>
      <w:ins w:id="23" w:author="jirka" w:date="2019-10-30T15:18:00Z">
        <w:r w:rsidR="00E21035" w:rsidRPr="00F90BFD">
          <w:rPr>
            <w:sz w:val="28"/>
            <w:szCs w:val="28"/>
            <w:highlight w:val="yellow"/>
            <w:lang w:val="cs-CZ"/>
            <w:rPrChange w:id="24" w:author="jirka" w:date="2019-10-30T11:32:00Z">
              <w:rPr>
                <w:sz w:val="28"/>
                <w:szCs w:val="28"/>
                <w:lang w:val="cs-CZ"/>
              </w:rPr>
            </w:rPrChange>
          </w:rPr>
          <w:t>virový</w:t>
        </w:r>
        <w:r w:rsidR="00E21035">
          <w:rPr>
            <w:sz w:val="28"/>
            <w:szCs w:val="28"/>
            <w:highlight w:val="yellow"/>
            <w:lang w:val="cs-CZ"/>
          </w:rPr>
          <w:t>mi</w:t>
        </w:r>
        <w:r w:rsidR="00E21035" w:rsidRPr="00F90BFD">
          <w:rPr>
            <w:sz w:val="28"/>
            <w:szCs w:val="28"/>
            <w:highlight w:val="yellow"/>
            <w:lang w:val="cs-CZ"/>
            <w:rPrChange w:id="25" w:author="jirka" w:date="2019-10-30T11:32:00Z">
              <w:rPr>
                <w:sz w:val="28"/>
                <w:szCs w:val="28"/>
                <w:lang w:val="cs-CZ"/>
              </w:rPr>
            </w:rPrChange>
          </w:rPr>
          <w:t xml:space="preserve"> </w:t>
        </w:r>
      </w:ins>
      <w:r w:rsidR="00184862" w:rsidRPr="00F90BFD">
        <w:rPr>
          <w:sz w:val="28"/>
          <w:szCs w:val="28"/>
          <w:highlight w:val="yellow"/>
          <w:lang w:val="cs-CZ"/>
          <w:rPrChange w:id="26" w:author="jirka" w:date="2019-10-30T11:32:00Z">
            <w:rPr>
              <w:sz w:val="28"/>
              <w:szCs w:val="28"/>
              <w:lang w:val="cs-CZ"/>
            </w:rPr>
          </w:rPrChange>
        </w:rPr>
        <w:t>onemocnění</w:t>
      </w:r>
      <w:ins w:id="27" w:author="jirka" w:date="2019-10-30T15:18:00Z">
        <w:r w:rsidR="00E21035">
          <w:rPr>
            <w:sz w:val="28"/>
            <w:szCs w:val="28"/>
            <w:lang w:val="cs-CZ"/>
          </w:rPr>
          <w:t>mi</w:t>
        </w:r>
      </w:ins>
      <w:r w:rsidR="00184862" w:rsidRPr="00F90BFD">
        <w:rPr>
          <w:sz w:val="28"/>
          <w:szCs w:val="28"/>
          <w:lang w:val="cs-CZ"/>
        </w:rPr>
        <w:t xml:space="preserve"> u ryb</w:t>
      </w:r>
      <w:ins w:id="28" w:author="jirka" w:date="2019-10-30T11:32:00Z">
        <w:r w:rsidR="00F90BFD">
          <w:rPr>
            <w:sz w:val="28"/>
            <w:szCs w:val="28"/>
            <w:lang w:val="cs-CZ"/>
          </w:rPr>
          <w:t>,</w:t>
        </w:r>
      </w:ins>
      <w:r w:rsidR="00184862" w:rsidRPr="00F90BFD">
        <w:rPr>
          <w:sz w:val="28"/>
          <w:szCs w:val="28"/>
          <w:lang w:val="cs-CZ"/>
        </w:rPr>
        <w:t xml:space="preserve"> </w:t>
      </w:r>
      <w:r w:rsidR="00F9653F" w:rsidRPr="00F90BFD">
        <w:rPr>
          <w:sz w:val="28"/>
          <w:szCs w:val="28"/>
          <w:lang w:val="cs-CZ"/>
        </w:rPr>
        <w:t>kam patří</w:t>
      </w:r>
      <w:r w:rsidR="0026040F" w:rsidRPr="00F90BFD">
        <w:rPr>
          <w:sz w:val="28"/>
          <w:szCs w:val="28"/>
          <w:lang w:val="cs-CZ"/>
        </w:rPr>
        <w:t xml:space="preserve"> například metod</w:t>
      </w:r>
      <w:r w:rsidR="00F9653F" w:rsidRPr="00F90BFD">
        <w:rPr>
          <w:sz w:val="28"/>
          <w:szCs w:val="28"/>
          <w:lang w:val="cs-CZ"/>
        </w:rPr>
        <w:t>a</w:t>
      </w:r>
      <w:r w:rsidR="0026040F" w:rsidRPr="00F90BFD">
        <w:rPr>
          <w:sz w:val="28"/>
          <w:szCs w:val="28"/>
          <w:lang w:val="cs-CZ"/>
        </w:rPr>
        <w:t xml:space="preserve"> qRT-PCR. </w:t>
      </w:r>
      <w:del w:id="29" w:author="jirka" w:date="2019-10-30T15:21:00Z">
        <w:r w:rsidR="0026040F" w:rsidRPr="00F90BFD" w:rsidDel="00E21035">
          <w:rPr>
            <w:sz w:val="28"/>
            <w:szCs w:val="28"/>
            <w:lang w:val="cs-CZ"/>
          </w:rPr>
          <w:delText>A</w:delText>
        </w:r>
        <w:r w:rsidR="00184862" w:rsidRPr="00F90BFD" w:rsidDel="00E21035">
          <w:rPr>
            <w:sz w:val="28"/>
            <w:szCs w:val="28"/>
            <w:lang w:val="cs-CZ"/>
          </w:rPr>
          <w:delText xml:space="preserve"> nako</w:delText>
        </w:r>
        <w:r w:rsidR="0026040F" w:rsidRPr="00F90BFD" w:rsidDel="00E21035">
          <w:rPr>
            <w:sz w:val="28"/>
            <w:szCs w:val="28"/>
            <w:lang w:val="cs-CZ"/>
          </w:rPr>
          <w:delText xml:space="preserve">nec </w:delText>
        </w:r>
        <w:r w:rsidRPr="00F90BFD" w:rsidDel="00E21035">
          <w:rPr>
            <w:sz w:val="28"/>
            <w:szCs w:val="28"/>
            <w:lang w:val="cs-CZ"/>
          </w:rPr>
          <w:delText>závěr</w:delText>
        </w:r>
        <w:r w:rsidR="0026040F" w:rsidRPr="00F90BFD" w:rsidDel="00E21035">
          <w:rPr>
            <w:sz w:val="28"/>
            <w:szCs w:val="28"/>
            <w:lang w:val="cs-CZ"/>
          </w:rPr>
          <w:delText xml:space="preserve"> </w:delText>
        </w:r>
      </w:del>
      <w:ins w:id="30" w:author="jirka" w:date="2019-10-30T15:21:00Z">
        <w:r w:rsidR="00E21035">
          <w:rPr>
            <w:sz w:val="28"/>
            <w:szCs w:val="28"/>
            <w:lang w:val="cs-CZ"/>
          </w:rPr>
          <w:t xml:space="preserve">Závěrečná část </w:t>
        </w:r>
      </w:ins>
      <w:r w:rsidR="0026040F" w:rsidRPr="00F90BFD">
        <w:rPr>
          <w:sz w:val="28"/>
          <w:szCs w:val="28"/>
          <w:lang w:val="cs-CZ"/>
        </w:rPr>
        <w:t>reše</w:t>
      </w:r>
      <w:r w:rsidRPr="00F90BFD">
        <w:rPr>
          <w:sz w:val="28"/>
          <w:szCs w:val="28"/>
          <w:lang w:val="cs-CZ"/>
        </w:rPr>
        <w:t>rš</w:t>
      </w:r>
      <w:r w:rsidR="0026040F" w:rsidRPr="00F90BFD">
        <w:rPr>
          <w:sz w:val="28"/>
          <w:szCs w:val="28"/>
          <w:lang w:val="cs-CZ"/>
        </w:rPr>
        <w:t xml:space="preserve">e </w:t>
      </w:r>
      <w:del w:id="31" w:author="jirka" w:date="2019-10-30T15:22:00Z">
        <w:r w:rsidR="0026040F" w:rsidRPr="00F90BFD" w:rsidDel="00E21035">
          <w:rPr>
            <w:sz w:val="28"/>
            <w:szCs w:val="28"/>
            <w:highlight w:val="yellow"/>
            <w:lang w:val="cs-CZ"/>
            <w:rPrChange w:id="32" w:author="jirka" w:date="2019-10-30T11:32:00Z">
              <w:rPr>
                <w:sz w:val="28"/>
                <w:szCs w:val="28"/>
                <w:lang w:val="cs-CZ"/>
              </w:rPr>
            </w:rPrChange>
          </w:rPr>
          <w:delText>řeší</w:delText>
        </w:r>
        <w:r w:rsidR="00184862" w:rsidRPr="00F90BFD" w:rsidDel="00E21035">
          <w:rPr>
            <w:sz w:val="28"/>
            <w:szCs w:val="28"/>
            <w:highlight w:val="yellow"/>
            <w:lang w:val="cs-CZ"/>
            <w:rPrChange w:id="33" w:author="jirka" w:date="2019-10-30T11:32:00Z">
              <w:rPr>
                <w:sz w:val="28"/>
                <w:szCs w:val="28"/>
                <w:lang w:val="cs-CZ"/>
              </w:rPr>
            </w:rPrChange>
          </w:rPr>
          <w:delText xml:space="preserve"> srovnání</w:delText>
        </w:r>
        <w:r w:rsidR="00184862" w:rsidRPr="00F90BFD" w:rsidDel="00E21035">
          <w:rPr>
            <w:sz w:val="28"/>
            <w:szCs w:val="28"/>
            <w:lang w:val="cs-CZ"/>
          </w:rPr>
          <w:delText xml:space="preserve"> </w:delText>
        </w:r>
      </w:del>
      <w:proofErr w:type="spellStart"/>
      <w:ins w:id="34" w:author="jirka" w:date="2019-10-30T15:22:00Z">
        <w:r w:rsidR="00E21035">
          <w:rPr>
            <w:sz w:val="28"/>
            <w:szCs w:val="28"/>
            <w:lang w:val="cs-CZ"/>
          </w:rPr>
          <w:t>srovnáná</w:t>
        </w:r>
        <w:proofErr w:type="spellEnd"/>
        <w:r w:rsidR="00E21035">
          <w:rPr>
            <w:sz w:val="28"/>
            <w:szCs w:val="28"/>
            <w:lang w:val="cs-CZ"/>
          </w:rPr>
          <w:t xml:space="preserve"> </w:t>
        </w:r>
      </w:ins>
      <w:r w:rsidR="00184862" w:rsidRPr="00F90BFD">
        <w:rPr>
          <w:sz w:val="28"/>
          <w:szCs w:val="28"/>
          <w:lang w:val="cs-CZ"/>
        </w:rPr>
        <w:t>mír</w:t>
      </w:r>
      <w:ins w:id="35" w:author="jirka" w:date="2019-10-30T15:23:00Z">
        <w:r w:rsidR="00E21035">
          <w:rPr>
            <w:sz w:val="28"/>
            <w:szCs w:val="28"/>
            <w:lang w:val="cs-CZ"/>
          </w:rPr>
          <w:t>u</w:t>
        </w:r>
      </w:ins>
      <w:del w:id="36" w:author="jirka" w:date="2019-10-30T15:23:00Z">
        <w:r w:rsidR="00184862" w:rsidRPr="00F90BFD" w:rsidDel="00E21035">
          <w:rPr>
            <w:sz w:val="28"/>
            <w:szCs w:val="28"/>
            <w:lang w:val="cs-CZ"/>
          </w:rPr>
          <w:delText>y</w:delText>
        </w:r>
      </w:del>
      <w:r w:rsidR="00184862" w:rsidRPr="00F90BFD">
        <w:rPr>
          <w:sz w:val="28"/>
          <w:szCs w:val="28"/>
          <w:lang w:val="cs-CZ"/>
        </w:rPr>
        <w:t xml:space="preserve"> exprese vybraných</w:t>
      </w:r>
      <w:ins w:id="37" w:author="jirka" w:date="2019-10-30T15:23:00Z">
        <w:r w:rsidR="00E21035">
          <w:rPr>
            <w:sz w:val="28"/>
            <w:szCs w:val="28"/>
            <w:lang w:val="cs-CZ"/>
          </w:rPr>
          <w:t>,</w:t>
        </w:r>
      </w:ins>
      <w:r w:rsidR="00184862" w:rsidRPr="00F90BFD">
        <w:rPr>
          <w:sz w:val="28"/>
          <w:szCs w:val="28"/>
          <w:lang w:val="cs-CZ"/>
        </w:rPr>
        <w:t xml:space="preserve"> zejména imunitních genů v různých orgánech hostitele ve vztahu </w:t>
      </w:r>
      <w:r w:rsidR="00184862" w:rsidRPr="00F90BFD">
        <w:rPr>
          <w:sz w:val="28"/>
          <w:szCs w:val="28"/>
          <w:highlight w:val="yellow"/>
          <w:lang w:val="cs-CZ"/>
          <w:rPrChange w:id="38" w:author="jirka" w:date="2019-10-30T11:32:00Z">
            <w:rPr>
              <w:sz w:val="28"/>
              <w:szCs w:val="28"/>
              <w:lang w:val="cs-CZ"/>
            </w:rPr>
          </w:rPrChange>
        </w:rPr>
        <w:t>k </w:t>
      </w:r>
      <w:del w:id="39" w:author="jirka" w:date="2019-10-30T15:25:00Z">
        <w:r w:rsidR="00184862" w:rsidRPr="00F90BFD" w:rsidDel="00E21035">
          <w:rPr>
            <w:sz w:val="28"/>
            <w:szCs w:val="28"/>
            <w:highlight w:val="yellow"/>
            <w:lang w:val="cs-CZ"/>
            <w:rPrChange w:id="40" w:author="jirka" w:date="2019-10-30T11:32:00Z">
              <w:rPr>
                <w:sz w:val="28"/>
                <w:szCs w:val="28"/>
                <w:lang w:val="cs-CZ"/>
              </w:rPr>
            </w:rPrChange>
          </w:rPr>
          <w:delText>virovým</w:delText>
        </w:r>
      </w:del>
      <w:r w:rsidR="00184862" w:rsidRPr="00F90BFD">
        <w:rPr>
          <w:sz w:val="28"/>
          <w:szCs w:val="28"/>
          <w:highlight w:val="yellow"/>
          <w:lang w:val="cs-CZ"/>
          <w:rPrChange w:id="41" w:author="jirka" w:date="2019-10-30T11:32:00Z">
            <w:rPr>
              <w:sz w:val="28"/>
              <w:szCs w:val="28"/>
              <w:lang w:val="cs-CZ"/>
            </w:rPr>
          </w:rPrChange>
        </w:rPr>
        <w:t xml:space="preserve"> </w:t>
      </w:r>
      <w:del w:id="42" w:author="jirka" w:date="2019-10-30T15:25:00Z">
        <w:r w:rsidR="00184862" w:rsidRPr="00F90BFD" w:rsidDel="00E21035">
          <w:rPr>
            <w:sz w:val="28"/>
            <w:szCs w:val="28"/>
            <w:highlight w:val="yellow"/>
            <w:lang w:val="cs-CZ"/>
            <w:rPrChange w:id="43" w:author="jirka" w:date="2019-10-30T11:32:00Z">
              <w:rPr>
                <w:sz w:val="28"/>
                <w:szCs w:val="28"/>
                <w:lang w:val="cs-CZ"/>
              </w:rPr>
            </w:rPrChange>
          </w:rPr>
          <w:delText xml:space="preserve">nebo </w:delText>
        </w:r>
      </w:del>
      <w:r w:rsidR="00807785" w:rsidRPr="00F90BFD">
        <w:rPr>
          <w:sz w:val="28"/>
          <w:szCs w:val="28"/>
          <w:highlight w:val="yellow"/>
          <w:lang w:val="cs-CZ"/>
          <w:rPrChange w:id="44" w:author="jirka" w:date="2019-10-30T11:32:00Z">
            <w:rPr>
              <w:sz w:val="28"/>
              <w:szCs w:val="28"/>
              <w:lang w:val="cs-CZ"/>
            </w:rPr>
          </w:rPrChange>
        </w:rPr>
        <w:t>nemocem vyvolaným</w:t>
      </w:r>
      <w:r w:rsidR="00807785" w:rsidRPr="00F90BFD">
        <w:rPr>
          <w:sz w:val="28"/>
          <w:szCs w:val="28"/>
          <w:lang w:val="cs-CZ"/>
        </w:rPr>
        <w:t xml:space="preserve"> </w:t>
      </w:r>
      <w:ins w:id="45" w:author="jirka" w:date="2019-10-30T15:25:00Z">
        <w:r w:rsidR="00E21035" w:rsidRPr="004D74EC">
          <w:rPr>
            <w:sz w:val="28"/>
            <w:szCs w:val="28"/>
            <w:highlight w:val="yellow"/>
            <w:lang w:val="cs-CZ"/>
          </w:rPr>
          <w:t xml:space="preserve">virovým </w:t>
        </w:r>
        <w:r w:rsidR="00E21035" w:rsidRPr="00715115">
          <w:rPr>
            <w:sz w:val="28"/>
            <w:szCs w:val="28"/>
            <w:highlight w:val="yellow"/>
            <w:lang w:val="cs-CZ"/>
          </w:rPr>
          <w:t xml:space="preserve">nebo </w:t>
        </w:r>
      </w:ins>
      <w:r w:rsidR="00807785" w:rsidRPr="00F90BFD">
        <w:rPr>
          <w:sz w:val="28"/>
          <w:szCs w:val="28"/>
          <w:lang w:val="cs-CZ"/>
        </w:rPr>
        <w:t>jinými patogeny</w:t>
      </w:r>
      <w:r w:rsidR="00184862" w:rsidRPr="00F90BFD">
        <w:rPr>
          <w:sz w:val="28"/>
          <w:szCs w:val="28"/>
          <w:lang w:val="cs-CZ"/>
        </w:rPr>
        <w:t>.</w:t>
      </w:r>
      <w:r w:rsidR="0026040F" w:rsidRPr="00F90BFD">
        <w:rPr>
          <w:sz w:val="28"/>
          <w:szCs w:val="28"/>
          <w:lang w:val="cs-CZ"/>
        </w:rPr>
        <w:t xml:space="preserve"> Praktická část bakalářské práce </w:t>
      </w:r>
      <w:del w:id="46" w:author="jirka" w:date="2019-10-30T15:26:00Z">
        <w:r w:rsidR="0026040F" w:rsidRPr="00F90BFD" w:rsidDel="00E21035">
          <w:rPr>
            <w:sz w:val="28"/>
            <w:szCs w:val="28"/>
            <w:highlight w:val="yellow"/>
            <w:lang w:val="cs-CZ"/>
            <w:rPrChange w:id="47" w:author="jirka" w:date="2019-10-30T11:33:00Z">
              <w:rPr>
                <w:sz w:val="28"/>
                <w:szCs w:val="28"/>
                <w:lang w:val="cs-CZ"/>
              </w:rPr>
            </w:rPrChange>
          </w:rPr>
          <w:delText xml:space="preserve">studuje práci </w:delText>
        </w:r>
      </w:del>
      <w:ins w:id="48" w:author="jirka" w:date="2019-10-30T15:26:00Z">
        <w:r w:rsidR="00E21035">
          <w:rPr>
            <w:sz w:val="28"/>
            <w:szCs w:val="28"/>
            <w:highlight w:val="yellow"/>
            <w:lang w:val="cs-CZ"/>
          </w:rPr>
          <w:t xml:space="preserve">popisuje pokus </w:t>
        </w:r>
      </w:ins>
      <w:r w:rsidR="0026040F" w:rsidRPr="00F90BFD">
        <w:rPr>
          <w:sz w:val="28"/>
          <w:szCs w:val="28"/>
          <w:highlight w:val="yellow"/>
          <w:lang w:val="cs-CZ"/>
          <w:rPrChange w:id="49" w:author="jirka" w:date="2019-10-30T11:33:00Z">
            <w:rPr>
              <w:sz w:val="28"/>
              <w:szCs w:val="28"/>
              <w:lang w:val="cs-CZ"/>
            </w:rPr>
          </w:rPrChange>
        </w:rPr>
        <w:t>s jedinci</w:t>
      </w:r>
      <w:r w:rsidR="0026040F" w:rsidRPr="00F90BFD">
        <w:rPr>
          <w:sz w:val="28"/>
          <w:szCs w:val="28"/>
          <w:lang w:val="cs-CZ"/>
        </w:rPr>
        <w:t xml:space="preserve"> </w:t>
      </w:r>
      <w:ins w:id="50" w:author="jirka" w:date="2019-10-30T15:27:00Z">
        <w:r w:rsidR="00E21035" w:rsidRPr="00B64E9F">
          <w:rPr>
            <w:sz w:val="28"/>
            <w:szCs w:val="28"/>
            <w:highlight w:val="yellow"/>
            <w:lang w:val="cs-CZ"/>
          </w:rPr>
          <w:t>kapr</w:t>
        </w:r>
        <w:r w:rsidR="000B1DC8">
          <w:rPr>
            <w:sz w:val="28"/>
            <w:szCs w:val="28"/>
            <w:highlight w:val="yellow"/>
            <w:lang w:val="cs-CZ"/>
          </w:rPr>
          <w:t>a</w:t>
        </w:r>
        <w:r w:rsidR="00E21035" w:rsidRPr="00B64E9F">
          <w:rPr>
            <w:sz w:val="28"/>
            <w:szCs w:val="28"/>
            <w:highlight w:val="yellow"/>
            <w:lang w:val="cs-CZ"/>
          </w:rPr>
          <w:t xml:space="preserve"> obecn</w:t>
        </w:r>
        <w:r w:rsidR="000B1DC8">
          <w:rPr>
            <w:sz w:val="28"/>
            <w:szCs w:val="28"/>
            <w:highlight w:val="yellow"/>
            <w:lang w:val="cs-CZ"/>
          </w:rPr>
          <w:t>ého</w:t>
        </w:r>
        <w:r w:rsidR="00E21035" w:rsidRPr="00B64E9F">
          <w:rPr>
            <w:sz w:val="28"/>
            <w:szCs w:val="28"/>
            <w:highlight w:val="yellow"/>
            <w:lang w:val="cs-CZ"/>
          </w:rPr>
          <w:t xml:space="preserve"> (</w:t>
        </w:r>
        <w:proofErr w:type="spellStart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>Cyprinus</w:t>
        </w:r>
        <w:proofErr w:type="spellEnd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 xml:space="preserve"> </w:t>
        </w:r>
        <w:proofErr w:type="spellStart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>Carpio</w:t>
        </w:r>
        <w:proofErr w:type="spellEnd"/>
        <w:r w:rsidR="00E21035" w:rsidRPr="00B64E9F">
          <w:rPr>
            <w:sz w:val="28"/>
            <w:szCs w:val="28"/>
            <w:highlight w:val="yellow"/>
            <w:lang w:val="cs-CZ"/>
          </w:rPr>
          <w:t>)</w:t>
        </w:r>
        <w:r w:rsidR="000B1DC8">
          <w:rPr>
            <w:sz w:val="28"/>
            <w:szCs w:val="28"/>
            <w:highlight w:val="yellow"/>
            <w:lang w:val="cs-CZ"/>
          </w:rPr>
          <w:t xml:space="preserve"> a</w:t>
        </w:r>
        <w:r w:rsidR="00E21035" w:rsidRPr="00B64E9F">
          <w:rPr>
            <w:sz w:val="28"/>
            <w:szCs w:val="28"/>
            <w:highlight w:val="yellow"/>
            <w:lang w:val="cs-CZ"/>
          </w:rPr>
          <w:t xml:space="preserve"> </w:t>
        </w:r>
        <w:proofErr w:type="spellStart"/>
        <w:r w:rsidR="00E21035" w:rsidRPr="00B64E9F">
          <w:rPr>
            <w:sz w:val="28"/>
            <w:szCs w:val="28"/>
            <w:highlight w:val="yellow"/>
            <w:lang w:val="cs-CZ"/>
          </w:rPr>
          <w:t>karas</w:t>
        </w:r>
        <w:r w:rsidR="000B1DC8">
          <w:rPr>
            <w:sz w:val="28"/>
            <w:szCs w:val="28"/>
            <w:highlight w:val="yellow"/>
            <w:lang w:val="cs-CZ"/>
          </w:rPr>
          <w:t>a</w:t>
        </w:r>
        <w:proofErr w:type="spellEnd"/>
        <w:r w:rsidR="00E21035" w:rsidRPr="00B64E9F">
          <w:rPr>
            <w:sz w:val="28"/>
            <w:szCs w:val="28"/>
            <w:highlight w:val="yellow"/>
            <w:lang w:val="cs-CZ"/>
          </w:rPr>
          <w:t xml:space="preserve"> stříbřit</w:t>
        </w:r>
        <w:r w:rsidR="000B1DC8">
          <w:rPr>
            <w:sz w:val="28"/>
            <w:szCs w:val="28"/>
            <w:highlight w:val="yellow"/>
            <w:lang w:val="cs-CZ"/>
          </w:rPr>
          <w:t>é</w:t>
        </w:r>
        <w:r w:rsidR="00E21035" w:rsidRPr="00B64E9F">
          <w:rPr>
            <w:sz w:val="28"/>
            <w:szCs w:val="28"/>
            <w:highlight w:val="yellow"/>
            <w:lang w:val="cs-CZ"/>
          </w:rPr>
          <w:t xml:space="preserve"> (</w:t>
        </w:r>
        <w:proofErr w:type="spellStart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>Carassius</w:t>
        </w:r>
        <w:proofErr w:type="spellEnd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 xml:space="preserve"> </w:t>
        </w:r>
        <w:proofErr w:type="spellStart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>auratus</w:t>
        </w:r>
        <w:proofErr w:type="spellEnd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 xml:space="preserve"> </w:t>
        </w:r>
        <w:proofErr w:type="spellStart"/>
        <w:r w:rsidR="00E21035" w:rsidRPr="00B64E9F">
          <w:rPr>
            <w:i/>
            <w:iCs/>
            <w:sz w:val="28"/>
            <w:szCs w:val="28"/>
            <w:highlight w:val="yellow"/>
            <w:lang w:val="cs-CZ"/>
          </w:rPr>
          <w:t>gibelio</w:t>
        </w:r>
        <w:proofErr w:type="spellEnd"/>
        <w:r w:rsidR="00E21035" w:rsidRPr="00B64E9F">
          <w:rPr>
            <w:sz w:val="28"/>
            <w:szCs w:val="28"/>
            <w:highlight w:val="yellow"/>
            <w:lang w:val="cs-CZ"/>
          </w:rPr>
          <w:t>)</w:t>
        </w:r>
      </w:ins>
      <w:ins w:id="51" w:author="jirka" w:date="2019-10-30T15:28:00Z">
        <w:r w:rsidR="000B1DC8">
          <w:rPr>
            <w:sz w:val="28"/>
            <w:szCs w:val="28"/>
            <w:lang w:val="cs-CZ"/>
          </w:rPr>
          <w:t xml:space="preserve"> </w:t>
        </w:r>
      </w:ins>
      <w:ins w:id="52" w:author="jirka" w:date="2019-10-30T15:29:00Z">
        <w:r w:rsidR="000B1DC8">
          <w:rPr>
            <w:sz w:val="28"/>
            <w:szCs w:val="28"/>
            <w:lang w:val="cs-CZ"/>
          </w:rPr>
          <w:t xml:space="preserve">a </w:t>
        </w:r>
      </w:ins>
      <w:ins w:id="53" w:author="jirka" w:date="2019-10-30T15:28:00Z">
        <w:r w:rsidR="000B1DC8">
          <w:rPr>
            <w:sz w:val="28"/>
            <w:szCs w:val="28"/>
            <w:lang w:val="cs-CZ"/>
          </w:rPr>
          <w:t xml:space="preserve">s hybridními </w:t>
        </w:r>
      </w:ins>
      <w:ins w:id="54" w:author="jirka" w:date="2019-10-30T15:29:00Z">
        <w:r w:rsidR="000B1DC8">
          <w:rPr>
            <w:sz w:val="28"/>
            <w:szCs w:val="28"/>
            <w:lang w:val="cs-CZ"/>
          </w:rPr>
          <w:t xml:space="preserve">jedinci získanými </w:t>
        </w:r>
      </w:ins>
      <w:r w:rsidR="0026040F" w:rsidRPr="00F90BFD">
        <w:rPr>
          <w:sz w:val="28"/>
          <w:szCs w:val="28"/>
          <w:lang w:val="cs-CZ"/>
        </w:rPr>
        <w:t>z vybraných rodičovských linií</w:t>
      </w:r>
      <w:ins w:id="55" w:author="jirka" w:date="2019-10-30T15:29:00Z">
        <w:r w:rsidR="000B1DC8">
          <w:rPr>
            <w:sz w:val="28"/>
            <w:szCs w:val="28"/>
            <w:lang w:val="cs-CZ"/>
          </w:rPr>
          <w:t xml:space="preserve"> těchto druhů</w:t>
        </w:r>
      </w:ins>
      <w:del w:id="56" w:author="jirka" w:date="2019-10-30T15:27:00Z">
        <w:r w:rsidR="00F9653F" w:rsidRPr="00F90BFD" w:rsidDel="00E21035">
          <w:rPr>
            <w:sz w:val="28"/>
            <w:szCs w:val="28"/>
            <w:lang w:val="cs-CZ"/>
          </w:rPr>
          <w:delText xml:space="preserve"> </w:delText>
        </w:r>
        <w:r w:rsidR="00F9653F" w:rsidRPr="00F90BFD" w:rsidDel="00E21035">
          <w:rPr>
            <w:sz w:val="28"/>
            <w:szCs w:val="28"/>
            <w:highlight w:val="yellow"/>
            <w:lang w:val="cs-CZ"/>
            <w:rPrChange w:id="57" w:author="jirka" w:date="2019-10-30T11:33:00Z">
              <w:rPr>
                <w:sz w:val="28"/>
                <w:szCs w:val="28"/>
                <w:lang w:val="cs-CZ"/>
              </w:rPr>
            </w:rPrChange>
          </w:rPr>
          <w:delText>Cyprinid</w:delText>
        </w:r>
        <w:r w:rsidRPr="00F90BFD" w:rsidDel="00E21035">
          <w:rPr>
            <w:sz w:val="28"/>
            <w:szCs w:val="28"/>
            <w:highlight w:val="yellow"/>
            <w:lang w:val="cs-CZ"/>
            <w:rPrChange w:id="58" w:author="jirka" w:date="2019-10-30T11:33:00Z">
              <w:rPr>
                <w:sz w:val="28"/>
                <w:szCs w:val="28"/>
                <w:lang w:val="cs-CZ"/>
              </w:rPr>
            </w:rPrChange>
          </w:rPr>
          <w:delText>ae</w:delText>
        </w:r>
      </w:del>
      <w:r w:rsidR="00F9653F" w:rsidRPr="00F90BFD">
        <w:rPr>
          <w:sz w:val="28"/>
          <w:szCs w:val="28"/>
          <w:highlight w:val="yellow"/>
          <w:lang w:val="cs-CZ"/>
          <w:rPrChange w:id="59" w:author="jirka" w:date="2019-10-30T11:33:00Z">
            <w:rPr>
              <w:sz w:val="28"/>
              <w:szCs w:val="28"/>
              <w:lang w:val="cs-CZ"/>
            </w:rPr>
          </w:rPrChange>
        </w:rPr>
        <w:t xml:space="preserve">. </w:t>
      </w:r>
      <w:ins w:id="60" w:author="jirka" w:date="2019-10-30T15:34:00Z">
        <w:r w:rsidR="000B1DC8" w:rsidRPr="000B1DC8">
          <w:rPr>
            <w:sz w:val="28"/>
            <w:szCs w:val="28"/>
            <w:highlight w:val="yellow"/>
            <w:lang w:val="cs-CZ"/>
            <w:rPrChange w:id="61" w:author="jirka" w:date="2019-10-30T15:35:00Z">
              <w:rPr>
                <w:sz w:val="28"/>
                <w:szCs w:val="28"/>
                <w:lang w:val="cs-CZ"/>
              </w:rPr>
            </w:rPrChange>
          </w:rPr>
          <w:t xml:space="preserve">Z pokusných jedinců byla izolována </w:t>
        </w:r>
      </w:ins>
      <w:ins w:id="62" w:author="jirka" w:date="2019-10-30T15:33:00Z">
        <w:r w:rsidR="000B1DC8" w:rsidRPr="000B1DC8">
          <w:rPr>
            <w:sz w:val="28"/>
            <w:szCs w:val="28"/>
            <w:highlight w:val="yellow"/>
            <w:lang w:val="cs-CZ"/>
            <w:rPrChange w:id="63" w:author="jirka" w:date="2019-10-30T15:35:00Z">
              <w:rPr>
                <w:sz w:val="28"/>
                <w:szCs w:val="28"/>
                <w:lang w:val="cs-CZ"/>
              </w:rPr>
            </w:rPrChange>
          </w:rPr>
          <w:t xml:space="preserve">RNA, měření koncentrace RNA a </w:t>
        </w:r>
        <w:proofErr w:type="spellStart"/>
        <w:r w:rsidR="000B1DC8" w:rsidRPr="000B1DC8">
          <w:rPr>
            <w:sz w:val="28"/>
            <w:szCs w:val="28"/>
            <w:highlight w:val="yellow"/>
            <w:lang w:val="cs-CZ"/>
            <w:rPrChange w:id="64" w:author="jirka" w:date="2019-10-30T15:35:00Z">
              <w:rPr>
                <w:sz w:val="28"/>
                <w:szCs w:val="28"/>
                <w:lang w:val="cs-CZ"/>
              </w:rPr>
            </w:rPrChange>
          </w:rPr>
          <w:t>qPCR</w:t>
        </w:r>
        <w:proofErr w:type="spellEnd"/>
        <w:r w:rsidR="000B1DC8" w:rsidRPr="000B1DC8" w:rsidDel="000B1DC8">
          <w:rPr>
            <w:sz w:val="28"/>
            <w:szCs w:val="28"/>
            <w:highlight w:val="yellow"/>
            <w:lang w:val="cs-CZ"/>
          </w:rPr>
          <w:t xml:space="preserve"> </w:t>
        </w:r>
      </w:ins>
      <w:del w:id="65" w:author="jirka" w:date="2019-10-30T15:29:00Z">
        <w:r w:rsidR="00F9653F" w:rsidRPr="00F90BFD" w:rsidDel="000B1DC8">
          <w:rPr>
            <w:sz w:val="28"/>
            <w:szCs w:val="28"/>
            <w:highlight w:val="yellow"/>
            <w:lang w:val="cs-CZ"/>
            <w:rPrChange w:id="66" w:author="jirka" w:date="2019-10-30T11:33:00Z">
              <w:rPr>
                <w:sz w:val="28"/>
                <w:szCs w:val="28"/>
                <w:lang w:val="cs-CZ"/>
              </w:rPr>
            </w:rPrChange>
          </w:rPr>
          <w:delText>Tito jedinci se skládaji z:</w:delText>
        </w:r>
      </w:del>
      <w:del w:id="67" w:author="jirka" w:date="2019-10-30T15:27:00Z">
        <w:r w:rsidR="0026040F" w:rsidRPr="00F90BFD" w:rsidDel="00E21035">
          <w:rPr>
            <w:sz w:val="28"/>
            <w:szCs w:val="28"/>
            <w:highlight w:val="yellow"/>
            <w:lang w:val="cs-CZ"/>
            <w:rPrChange w:id="68" w:author="jirka" w:date="2019-10-30T11:33:00Z">
              <w:rPr>
                <w:sz w:val="28"/>
                <w:szCs w:val="28"/>
                <w:lang w:val="cs-CZ"/>
              </w:rPr>
            </w:rPrChange>
          </w:rPr>
          <w:delText xml:space="preserve"> kapr obecný (</w:delText>
        </w:r>
        <w:r w:rsidR="0026040F" w:rsidRPr="00F90BFD" w:rsidDel="00E21035">
          <w:rPr>
            <w:i/>
            <w:iCs/>
            <w:sz w:val="28"/>
            <w:szCs w:val="28"/>
            <w:highlight w:val="yellow"/>
            <w:lang w:val="cs-CZ"/>
            <w:rPrChange w:id="69" w:author="jirka" w:date="2019-10-30T11:33:00Z">
              <w:rPr>
                <w:i/>
                <w:iCs/>
                <w:sz w:val="28"/>
                <w:szCs w:val="28"/>
                <w:lang w:val="cs-CZ"/>
              </w:rPr>
            </w:rPrChange>
          </w:rPr>
          <w:delText>Cyprinus Carpio</w:delText>
        </w:r>
        <w:r w:rsidR="0026040F" w:rsidRPr="00F90BFD" w:rsidDel="00E21035">
          <w:rPr>
            <w:sz w:val="28"/>
            <w:szCs w:val="28"/>
            <w:highlight w:val="yellow"/>
            <w:lang w:val="cs-CZ"/>
            <w:rPrChange w:id="70" w:author="jirka" w:date="2019-10-30T11:33:00Z">
              <w:rPr>
                <w:sz w:val="28"/>
                <w:szCs w:val="28"/>
                <w:lang w:val="cs-CZ"/>
              </w:rPr>
            </w:rPrChange>
          </w:rPr>
          <w:delText>), karas stříbřitý (</w:delText>
        </w:r>
        <w:r w:rsidR="0026040F" w:rsidRPr="00F90BFD" w:rsidDel="00E21035">
          <w:rPr>
            <w:i/>
            <w:iCs/>
            <w:sz w:val="28"/>
            <w:szCs w:val="28"/>
            <w:highlight w:val="yellow"/>
            <w:lang w:val="cs-CZ"/>
            <w:rPrChange w:id="71" w:author="jirka" w:date="2019-10-30T11:33:00Z">
              <w:rPr>
                <w:i/>
                <w:iCs/>
                <w:sz w:val="28"/>
                <w:szCs w:val="28"/>
                <w:lang w:val="cs-CZ"/>
              </w:rPr>
            </w:rPrChange>
          </w:rPr>
          <w:delText>Carassius auratus gibelio</w:delText>
        </w:r>
        <w:r w:rsidR="0026040F" w:rsidRPr="00F90BFD" w:rsidDel="00E21035">
          <w:rPr>
            <w:sz w:val="28"/>
            <w:szCs w:val="28"/>
            <w:highlight w:val="yellow"/>
            <w:lang w:val="cs-CZ"/>
            <w:rPrChange w:id="72" w:author="jirka" w:date="2019-10-30T11:33:00Z">
              <w:rPr>
                <w:sz w:val="28"/>
                <w:szCs w:val="28"/>
                <w:lang w:val="cs-CZ"/>
              </w:rPr>
            </w:rPrChange>
          </w:rPr>
          <w:delText>)</w:delText>
        </w:r>
      </w:del>
      <w:del w:id="73" w:author="jirka" w:date="2019-10-30T15:29:00Z">
        <w:r w:rsidR="00F9653F" w:rsidRPr="00F90BFD" w:rsidDel="000B1DC8">
          <w:rPr>
            <w:sz w:val="28"/>
            <w:szCs w:val="28"/>
            <w:highlight w:val="yellow"/>
            <w:lang w:val="cs-CZ"/>
            <w:rPrChange w:id="74" w:author="jirka" w:date="2019-10-30T11:33:00Z">
              <w:rPr>
                <w:sz w:val="28"/>
                <w:szCs w:val="28"/>
                <w:lang w:val="cs-CZ"/>
              </w:rPr>
            </w:rPrChange>
          </w:rPr>
          <w:delText>,</w:delText>
        </w:r>
        <w:r w:rsidR="0026040F" w:rsidRPr="00F90BFD" w:rsidDel="000B1DC8">
          <w:rPr>
            <w:sz w:val="28"/>
            <w:szCs w:val="28"/>
            <w:highlight w:val="yellow"/>
            <w:lang w:val="cs-CZ"/>
            <w:rPrChange w:id="75" w:author="jirka" w:date="2019-10-30T11:33:00Z">
              <w:rPr>
                <w:sz w:val="28"/>
                <w:szCs w:val="28"/>
                <w:lang w:val="cs-CZ"/>
              </w:rPr>
            </w:rPrChange>
          </w:rPr>
          <w:delText> vybraných hybridních linií těchto druhů.</w:delText>
        </w:r>
        <w:r w:rsidR="00583021" w:rsidRPr="00F90BFD" w:rsidDel="000B1DC8">
          <w:rPr>
            <w:sz w:val="28"/>
            <w:szCs w:val="28"/>
            <w:lang w:val="cs-CZ"/>
          </w:rPr>
          <w:delText xml:space="preserve"> </w:delText>
        </w:r>
      </w:del>
      <w:del w:id="76" w:author="jirka" w:date="2019-10-30T15:35:00Z">
        <w:r w:rsidR="00583021" w:rsidRPr="00F90BFD" w:rsidDel="000B1DC8">
          <w:rPr>
            <w:sz w:val="28"/>
            <w:szCs w:val="28"/>
            <w:lang w:val="cs-CZ"/>
          </w:rPr>
          <w:delText xml:space="preserve">Metoda qRT-PCR </w:delText>
        </w:r>
      </w:del>
      <w:ins w:id="77" w:author="jirka" w:date="2019-10-30T15:35:00Z">
        <w:r w:rsidR="000B1DC8">
          <w:rPr>
            <w:sz w:val="28"/>
            <w:szCs w:val="28"/>
            <w:lang w:val="cs-CZ"/>
          </w:rPr>
          <w:t xml:space="preserve">K </w:t>
        </w:r>
      </w:ins>
      <w:del w:id="78" w:author="jirka" w:date="2019-10-30T15:35:00Z">
        <w:r w:rsidR="00583021" w:rsidRPr="00F90BFD" w:rsidDel="000B1DC8">
          <w:rPr>
            <w:sz w:val="28"/>
            <w:szCs w:val="28"/>
            <w:lang w:val="cs-CZ"/>
          </w:rPr>
          <w:delText xml:space="preserve">porovnává </w:delText>
        </w:r>
      </w:del>
      <w:proofErr w:type="spellStart"/>
      <w:ins w:id="79" w:author="jirka" w:date="2019-10-30T15:35:00Z">
        <w:r w:rsidR="000B1DC8" w:rsidRPr="00F90BFD">
          <w:rPr>
            <w:sz w:val="28"/>
            <w:szCs w:val="28"/>
            <w:lang w:val="cs-CZ"/>
          </w:rPr>
          <w:t>porovnáv</w:t>
        </w:r>
        <w:r w:rsidR="000B1DC8">
          <w:rPr>
            <w:sz w:val="28"/>
            <w:szCs w:val="28"/>
            <w:lang w:val="cs-CZ"/>
          </w:rPr>
          <w:t>í</w:t>
        </w:r>
        <w:proofErr w:type="spellEnd"/>
        <w:r w:rsidR="000B1DC8" w:rsidRPr="00F90BFD">
          <w:rPr>
            <w:sz w:val="28"/>
            <w:szCs w:val="28"/>
            <w:lang w:val="cs-CZ"/>
          </w:rPr>
          <w:t xml:space="preserve"> </w:t>
        </w:r>
      </w:ins>
      <w:r w:rsidR="00583021" w:rsidRPr="00F90BFD">
        <w:rPr>
          <w:sz w:val="28"/>
          <w:szCs w:val="28"/>
          <w:lang w:val="cs-CZ"/>
        </w:rPr>
        <w:t>mír</w:t>
      </w:r>
      <w:ins w:id="80" w:author="jirka" w:date="2019-10-30T15:35:00Z">
        <w:r w:rsidR="000B1DC8">
          <w:rPr>
            <w:sz w:val="28"/>
            <w:szCs w:val="28"/>
            <w:lang w:val="cs-CZ"/>
          </w:rPr>
          <w:t>y</w:t>
        </w:r>
      </w:ins>
      <w:del w:id="81" w:author="jirka" w:date="2019-10-30T15:35:00Z">
        <w:r w:rsidR="00583021" w:rsidRPr="00F90BFD" w:rsidDel="000B1DC8">
          <w:rPr>
            <w:sz w:val="28"/>
            <w:szCs w:val="28"/>
            <w:lang w:val="cs-CZ"/>
          </w:rPr>
          <w:delText>u</w:delText>
        </w:r>
      </w:del>
      <w:r w:rsidR="00583021" w:rsidRPr="00F90BFD">
        <w:rPr>
          <w:sz w:val="28"/>
          <w:szCs w:val="28"/>
          <w:lang w:val="cs-CZ"/>
        </w:rPr>
        <w:t xml:space="preserve"> virové exprese v jednotlivých liniích </w:t>
      </w:r>
      <w:ins w:id="82" w:author="jirka" w:date="2019-10-30T15:36:00Z">
        <w:r w:rsidR="000B1DC8">
          <w:rPr>
            <w:sz w:val="28"/>
            <w:szCs w:val="28"/>
            <w:lang w:val="cs-CZ"/>
          </w:rPr>
          <w:t>byla použita m</w:t>
        </w:r>
      </w:ins>
      <w:ins w:id="83" w:author="jirka" w:date="2019-10-30T15:35:00Z">
        <w:r w:rsidR="000B1DC8" w:rsidRPr="00F90BFD">
          <w:rPr>
            <w:sz w:val="28"/>
            <w:szCs w:val="28"/>
            <w:lang w:val="cs-CZ"/>
          </w:rPr>
          <w:t xml:space="preserve">etoda </w:t>
        </w:r>
        <w:proofErr w:type="spellStart"/>
        <w:r w:rsidR="000B1DC8" w:rsidRPr="00F90BFD">
          <w:rPr>
            <w:sz w:val="28"/>
            <w:szCs w:val="28"/>
            <w:lang w:val="cs-CZ"/>
          </w:rPr>
          <w:t>qRT</w:t>
        </w:r>
        <w:proofErr w:type="spellEnd"/>
        <w:r w:rsidR="000B1DC8" w:rsidRPr="00F90BFD">
          <w:rPr>
            <w:sz w:val="28"/>
            <w:szCs w:val="28"/>
            <w:lang w:val="cs-CZ"/>
          </w:rPr>
          <w:t>-PCR</w:t>
        </w:r>
      </w:ins>
      <w:ins w:id="84" w:author="jirka" w:date="2019-10-30T15:36:00Z">
        <w:r w:rsidR="000B1DC8">
          <w:rPr>
            <w:sz w:val="28"/>
            <w:szCs w:val="28"/>
            <w:lang w:val="cs-CZ"/>
          </w:rPr>
          <w:t xml:space="preserve">, přičemž </w:t>
        </w:r>
      </w:ins>
      <w:del w:id="85" w:author="jirka" w:date="2019-10-30T15:36:00Z">
        <w:r w:rsidR="00583021" w:rsidRPr="00F90BFD" w:rsidDel="000B1DC8">
          <w:rPr>
            <w:sz w:val="28"/>
            <w:szCs w:val="28"/>
            <w:lang w:val="cs-CZ"/>
          </w:rPr>
          <w:delText xml:space="preserve">a posuzuje vliv hybridizace kaprovitých ryb na </w:delText>
        </w:r>
      </w:del>
      <w:r w:rsidR="00583021" w:rsidRPr="00F90BFD">
        <w:rPr>
          <w:sz w:val="28"/>
          <w:szCs w:val="28"/>
          <w:lang w:val="cs-CZ"/>
        </w:rPr>
        <w:t>intenzitu nákazy</w:t>
      </w:r>
      <w:del w:id="86" w:author="jirka" w:date="2019-10-30T15:36:00Z">
        <w:r w:rsidR="00583021" w:rsidRPr="00F90BFD" w:rsidDel="000B1DC8">
          <w:rPr>
            <w:sz w:val="28"/>
            <w:szCs w:val="28"/>
            <w:lang w:val="cs-CZ"/>
          </w:rPr>
          <w:delText>, která</w:delText>
        </w:r>
      </w:del>
      <w:r w:rsidR="00583021" w:rsidRPr="00F90BFD">
        <w:rPr>
          <w:sz w:val="28"/>
          <w:szCs w:val="28"/>
          <w:lang w:val="cs-CZ"/>
        </w:rPr>
        <w:t xml:space="preserve"> je </w:t>
      </w:r>
      <w:r w:rsidR="00583021" w:rsidRPr="00F90BFD">
        <w:rPr>
          <w:sz w:val="28"/>
          <w:szCs w:val="28"/>
          <w:highlight w:val="yellow"/>
          <w:lang w:val="cs-CZ"/>
          <w:rPrChange w:id="87" w:author="jirka" w:date="2019-10-30T11:33:00Z">
            <w:rPr>
              <w:sz w:val="28"/>
              <w:szCs w:val="28"/>
              <w:lang w:val="cs-CZ"/>
            </w:rPr>
          </w:rPrChange>
        </w:rPr>
        <w:t>definov</w:t>
      </w:r>
      <w:ins w:id="88" w:author="jirka" w:date="2019-10-30T15:30:00Z">
        <w:r w:rsidR="000B1DC8">
          <w:rPr>
            <w:sz w:val="28"/>
            <w:szCs w:val="28"/>
            <w:highlight w:val="yellow"/>
            <w:lang w:val="cs-CZ"/>
          </w:rPr>
          <w:t>á</w:t>
        </w:r>
      </w:ins>
      <w:del w:id="89" w:author="jirka" w:date="2019-10-30T15:29:00Z">
        <w:r w:rsidR="00583021" w:rsidRPr="00F90BFD" w:rsidDel="000B1DC8">
          <w:rPr>
            <w:sz w:val="28"/>
            <w:szCs w:val="28"/>
            <w:highlight w:val="yellow"/>
            <w:lang w:val="cs-CZ"/>
            <w:rPrChange w:id="90" w:author="jirka" w:date="2019-10-30T11:33:00Z">
              <w:rPr>
                <w:sz w:val="28"/>
                <w:szCs w:val="28"/>
                <w:lang w:val="cs-CZ"/>
              </w:rPr>
            </w:rPrChange>
          </w:rPr>
          <w:delText>a</w:delText>
        </w:r>
      </w:del>
      <w:r w:rsidR="00583021" w:rsidRPr="00F90BFD">
        <w:rPr>
          <w:sz w:val="28"/>
          <w:szCs w:val="28"/>
          <w:highlight w:val="yellow"/>
          <w:lang w:val="cs-CZ"/>
          <w:rPrChange w:id="91" w:author="jirka" w:date="2019-10-30T11:33:00Z">
            <w:rPr>
              <w:sz w:val="28"/>
              <w:szCs w:val="28"/>
              <w:lang w:val="cs-CZ"/>
            </w:rPr>
          </w:rPrChange>
        </w:rPr>
        <w:t>n</w:t>
      </w:r>
      <w:ins w:id="92" w:author="jirka" w:date="2019-10-30T15:30:00Z">
        <w:r w:rsidR="000B1DC8">
          <w:rPr>
            <w:sz w:val="28"/>
            <w:szCs w:val="28"/>
            <w:highlight w:val="yellow"/>
            <w:lang w:val="cs-CZ"/>
          </w:rPr>
          <w:t>a</w:t>
        </w:r>
      </w:ins>
      <w:del w:id="93" w:author="jirka" w:date="2019-10-30T15:30:00Z">
        <w:r w:rsidR="00583021" w:rsidRPr="00F90BFD" w:rsidDel="000B1DC8">
          <w:rPr>
            <w:sz w:val="28"/>
            <w:szCs w:val="28"/>
            <w:highlight w:val="yellow"/>
            <w:lang w:val="cs-CZ"/>
            <w:rPrChange w:id="94" w:author="jirka" w:date="2019-10-30T11:33:00Z">
              <w:rPr>
                <w:sz w:val="28"/>
                <w:szCs w:val="28"/>
                <w:lang w:val="cs-CZ"/>
              </w:rPr>
            </w:rPrChange>
          </w:rPr>
          <w:delText>á</w:delText>
        </w:r>
      </w:del>
      <w:r w:rsidR="00583021" w:rsidRPr="00F90BFD">
        <w:rPr>
          <w:sz w:val="28"/>
          <w:szCs w:val="28"/>
          <w:lang w:val="cs-CZ"/>
        </w:rPr>
        <w:t xml:space="preserve"> počtem virových kopií ve vybraných orgánech infikovaných ryb.</w:t>
      </w:r>
      <w:del w:id="95" w:author="jirka" w:date="2019-10-30T15:33:00Z">
        <w:r w:rsidR="00583021" w:rsidRPr="00F90BFD" w:rsidDel="000B1DC8">
          <w:rPr>
            <w:sz w:val="28"/>
            <w:szCs w:val="28"/>
            <w:lang w:val="cs-CZ"/>
          </w:rPr>
          <w:delText xml:space="preserve"> </w:delText>
        </w:r>
        <w:r w:rsidR="00583021" w:rsidRPr="00F90BFD" w:rsidDel="000B1DC8">
          <w:rPr>
            <w:sz w:val="28"/>
            <w:szCs w:val="28"/>
            <w:highlight w:val="yellow"/>
            <w:lang w:val="cs-CZ"/>
            <w:rPrChange w:id="96" w:author="jirka" w:date="2019-10-30T11:33:00Z">
              <w:rPr>
                <w:sz w:val="28"/>
                <w:szCs w:val="28"/>
                <w:lang w:val="cs-CZ"/>
              </w:rPr>
            </w:rPrChange>
          </w:rPr>
          <w:delText>Tato data jsou vypracována</w:delText>
        </w:r>
        <w:r w:rsidR="00583021" w:rsidRPr="00F90BFD" w:rsidDel="000B1DC8">
          <w:rPr>
            <w:sz w:val="28"/>
            <w:szCs w:val="28"/>
            <w:lang w:val="cs-CZ"/>
          </w:rPr>
          <w:delText xml:space="preserve"> na základě molekulárně-biologických metod jako je izolace RNA, měření koncentrace RNA a qPCR</w:delText>
        </w:r>
      </w:del>
      <w:del w:id="97" w:author="jirka" w:date="2019-10-30T15:36:00Z">
        <w:r w:rsidR="00583021" w:rsidRPr="00F90BFD" w:rsidDel="000B1DC8">
          <w:rPr>
            <w:sz w:val="28"/>
            <w:szCs w:val="28"/>
            <w:lang w:val="cs-CZ"/>
          </w:rPr>
          <w:delText>.</w:delText>
        </w:r>
      </w:del>
      <w:r w:rsidR="00583021" w:rsidRPr="00F90BFD">
        <w:rPr>
          <w:sz w:val="28"/>
          <w:szCs w:val="28"/>
          <w:lang w:val="cs-CZ"/>
        </w:rPr>
        <w:t xml:space="preserve"> </w:t>
      </w:r>
      <w:commentRangeStart w:id="98"/>
      <w:del w:id="99" w:author="jirka" w:date="2019-10-30T15:36:00Z">
        <w:r w:rsidR="00583021" w:rsidRPr="00F90BFD" w:rsidDel="000B1DC8">
          <w:rPr>
            <w:sz w:val="28"/>
            <w:szCs w:val="28"/>
            <w:lang w:val="cs-CZ"/>
          </w:rPr>
          <w:delText xml:space="preserve">V rámci těchto dat </w:delText>
        </w:r>
        <w:r w:rsidR="00052D87" w:rsidRPr="00F90BFD" w:rsidDel="000B1DC8">
          <w:rPr>
            <w:sz w:val="28"/>
            <w:szCs w:val="28"/>
            <w:lang w:val="cs-CZ"/>
          </w:rPr>
          <w:delText>lze</w:delText>
        </w:r>
        <w:r w:rsidR="00583021" w:rsidRPr="00F90BFD" w:rsidDel="000B1DC8">
          <w:rPr>
            <w:sz w:val="28"/>
            <w:szCs w:val="28"/>
            <w:lang w:val="cs-CZ"/>
          </w:rPr>
          <w:delText xml:space="preserve"> tvrdit, </w:delText>
        </w:r>
        <w:commentRangeEnd w:id="98"/>
        <w:r w:rsidR="00F90BFD" w:rsidDel="000B1DC8">
          <w:rPr>
            <w:rStyle w:val="Odkaznakoment"/>
          </w:rPr>
          <w:commentReference w:id="98"/>
        </w:r>
      </w:del>
      <w:ins w:id="100" w:author="jirka" w:date="2019-10-30T15:36:00Z">
        <w:r w:rsidR="000B1DC8">
          <w:rPr>
            <w:sz w:val="28"/>
            <w:szCs w:val="28"/>
            <w:lang w:val="cs-CZ"/>
          </w:rPr>
          <w:t xml:space="preserve">Výsledky ukazují, </w:t>
        </w:r>
      </w:ins>
      <w:r w:rsidR="00583021" w:rsidRPr="00F90BFD">
        <w:rPr>
          <w:sz w:val="28"/>
          <w:szCs w:val="28"/>
          <w:lang w:val="cs-CZ"/>
        </w:rPr>
        <w:t xml:space="preserve">že onemocnění SVCV značně ovlivňuje jedince na molekulární úrovni a </w:t>
      </w:r>
      <w:r w:rsidR="00052D87" w:rsidRPr="00F90BFD">
        <w:rPr>
          <w:sz w:val="28"/>
          <w:szCs w:val="28"/>
          <w:lang w:val="cs-CZ"/>
        </w:rPr>
        <w:t>p</w:t>
      </w:r>
      <w:r w:rsidR="00D450A1" w:rsidRPr="00F90BFD">
        <w:rPr>
          <w:sz w:val="28"/>
          <w:szCs w:val="28"/>
          <w:lang w:val="cs-CZ"/>
        </w:rPr>
        <w:t>ři</w:t>
      </w:r>
      <w:r w:rsidR="00F9653F" w:rsidRPr="00F90BFD">
        <w:rPr>
          <w:sz w:val="28"/>
          <w:szCs w:val="28"/>
          <w:lang w:val="cs-CZ"/>
        </w:rPr>
        <w:t xml:space="preserve"> </w:t>
      </w:r>
      <w:r w:rsidR="00D450A1" w:rsidRPr="00F90BFD">
        <w:rPr>
          <w:sz w:val="28"/>
          <w:szCs w:val="28"/>
          <w:lang w:val="cs-CZ"/>
        </w:rPr>
        <w:t>zvýšené</w:t>
      </w:r>
      <w:r w:rsidR="00F9653F" w:rsidRPr="00F90BFD">
        <w:rPr>
          <w:sz w:val="28"/>
          <w:szCs w:val="28"/>
          <w:lang w:val="cs-CZ"/>
        </w:rPr>
        <w:t xml:space="preserve"> </w:t>
      </w:r>
      <w:r w:rsidR="00583021" w:rsidRPr="00F90BFD">
        <w:rPr>
          <w:sz w:val="28"/>
          <w:szCs w:val="28"/>
          <w:lang w:val="cs-CZ"/>
        </w:rPr>
        <w:t>expres</w:t>
      </w:r>
      <w:r w:rsidR="00D450A1" w:rsidRPr="00F90BFD">
        <w:rPr>
          <w:sz w:val="28"/>
          <w:szCs w:val="28"/>
          <w:lang w:val="cs-CZ"/>
        </w:rPr>
        <w:t>i</w:t>
      </w:r>
      <w:r w:rsidR="00583021" w:rsidRPr="00F90BFD">
        <w:rPr>
          <w:sz w:val="28"/>
          <w:szCs w:val="28"/>
          <w:lang w:val="cs-CZ"/>
        </w:rPr>
        <w:t xml:space="preserve"> virových kopií v daných orgánech infikovaných jedinců</w:t>
      </w:r>
      <w:r w:rsidR="000E6F94" w:rsidRPr="00F90BFD">
        <w:rPr>
          <w:sz w:val="28"/>
          <w:szCs w:val="28"/>
          <w:lang w:val="cs-CZ"/>
        </w:rPr>
        <w:t xml:space="preserve"> </w:t>
      </w:r>
      <w:del w:id="101" w:author="jirka" w:date="2019-10-30T15:36:00Z">
        <w:r w:rsidR="000E6F94" w:rsidRPr="00F90BFD" w:rsidDel="000B1DC8">
          <w:rPr>
            <w:sz w:val="28"/>
            <w:szCs w:val="28"/>
            <w:highlight w:val="yellow"/>
            <w:lang w:val="cs-CZ"/>
            <w:rPrChange w:id="102" w:author="jirka" w:date="2019-10-30T11:34:00Z">
              <w:rPr>
                <w:sz w:val="28"/>
                <w:szCs w:val="28"/>
                <w:lang w:val="cs-CZ"/>
              </w:rPr>
            </w:rPrChange>
          </w:rPr>
          <w:delText>se dá</w:delText>
        </w:r>
        <w:r w:rsidR="000E6F94" w:rsidRPr="00F90BFD" w:rsidDel="000B1DC8">
          <w:rPr>
            <w:sz w:val="28"/>
            <w:szCs w:val="28"/>
            <w:lang w:val="cs-CZ"/>
          </w:rPr>
          <w:delText xml:space="preserve"> </w:delText>
        </w:r>
      </w:del>
      <w:ins w:id="103" w:author="jirka" w:date="2019-10-30T15:36:00Z">
        <w:r w:rsidR="000B1DC8">
          <w:rPr>
            <w:sz w:val="28"/>
            <w:szCs w:val="28"/>
            <w:lang w:val="cs-CZ"/>
          </w:rPr>
          <w:t xml:space="preserve">lze </w:t>
        </w:r>
      </w:ins>
      <w:r w:rsidR="000E6F94" w:rsidRPr="00F90BFD">
        <w:rPr>
          <w:sz w:val="28"/>
          <w:szCs w:val="28"/>
          <w:lang w:val="cs-CZ"/>
        </w:rPr>
        <w:t>určit</w:t>
      </w:r>
      <w:r w:rsidRPr="00F90BFD">
        <w:rPr>
          <w:sz w:val="28"/>
          <w:szCs w:val="28"/>
          <w:lang w:val="cs-CZ"/>
        </w:rPr>
        <w:t>,</w:t>
      </w:r>
      <w:r w:rsidR="00052D87" w:rsidRPr="00F90BFD">
        <w:rPr>
          <w:sz w:val="28"/>
          <w:szCs w:val="28"/>
          <w:lang w:val="cs-CZ"/>
        </w:rPr>
        <w:t xml:space="preserve"> ve </w:t>
      </w:r>
      <w:commentRangeStart w:id="104"/>
      <w:r w:rsidR="00052D87" w:rsidRPr="00F90BFD">
        <w:rPr>
          <w:sz w:val="28"/>
          <w:szCs w:val="28"/>
          <w:lang w:val="cs-CZ"/>
        </w:rPr>
        <w:t xml:space="preserve">kterých </w:t>
      </w:r>
      <w:r w:rsidR="000E6F94" w:rsidRPr="00F90BFD">
        <w:rPr>
          <w:sz w:val="28"/>
          <w:szCs w:val="28"/>
          <w:lang w:val="cs-CZ"/>
        </w:rPr>
        <w:t>o</w:t>
      </w:r>
      <w:r w:rsidR="00052D87" w:rsidRPr="00F90BFD">
        <w:rPr>
          <w:sz w:val="28"/>
          <w:szCs w:val="28"/>
          <w:lang w:val="cs-CZ"/>
        </w:rPr>
        <w:t xml:space="preserve">rgánech </w:t>
      </w:r>
      <w:del w:id="105" w:author="jirka" w:date="2019-10-30T15:37:00Z">
        <w:r w:rsidR="00052D87" w:rsidRPr="00F90BFD" w:rsidDel="000B1DC8">
          <w:rPr>
            <w:sz w:val="28"/>
            <w:szCs w:val="28"/>
            <w:lang w:val="cs-CZ"/>
          </w:rPr>
          <w:delText xml:space="preserve">je </w:delText>
        </w:r>
      </w:del>
      <w:r w:rsidR="00052D87" w:rsidRPr="00F90BFD">
        <w:rPr>
          <w:sz w:val="28"/>
          <w:szCs w:val="28"/>
          <w:lang w:val="cs-CZ"/>
        </w:rPr>
        <w:t>nemoc převlád</w:t>
      </w:r>
      <w:ins w:id="106" w:author="jirka" w:date="2019-10-30T15:37:00Z">
        <w:r w:rsidR="000B1DC8">
          <w:rPr>
            <w:sz w:val="28"/>
            <w:szCs w:val="28"/>
            <w:lang w:val="cs-CZ"/>
          </w:rPr>
          <w:t>á</w:t>
        </w:r>
      </w:ins>
      <w:del w:id="107" w:author="jirka" w:date="2019-10-30T15:37:00Z">
        <w:r w:rsidR="00052D87" w:rsidRPr="00F90BFD" w:rsidDel="000B1DC8">
          <w:rPr>
            <w:sz w:val="28"/>
            <w:szCs w:val="28"/>
            <w:lang w:val="cs-CZ"/>
          </w:rPr>
          <w:delText>ající</w:delText>
        </w:r>
      </w:del>
      <w:bookmarkStart w:id="108" w:name="_GoBack"/>
      <w:bookmarkEnd w:id="108"/>
      <w:r w:rsidR="00052D87" w:rsidRPr="00F90BFD">
        <w:rPr>
          <w:sz w:val="28"/>
          <w:szCs w:val="28"/>
          <w:lang w:val="cs-CZ"/>
        </w:rPr>
        <w:t xml:space="preserve"> </w:t>
      </w:r>
      <w:commentRangeEnd w:id="104"/>
      <w:r w:rsidR="00F90BFD">
        <w:rPr>
          <w:rStyle w:val="Odkaznakoment"/>
        </w:rPr>
        <w:commentReference w:id="104"/>
      </w:r>
      <w:r w:rsidR="00052D87" w:rsidRPr="00F90BFD">
        <w:rPr>
          <w:sz w:val="28"/>
          <w:szCs w:val="28"/>
          <w:lang w:val="cs-CZ"/>
        </w:rPr>
        <w:t xml:space="preserve">a </w:t>
      </w:r>
      <w:r w:rsidR="000E6F94" w:rsidRPr="00F90BFD">
        <w:rPr>
          <w:sz w:val="28"/>
          <w:szCs w:val="28"/>
          <w:lang w:val="cs-CZ"/>
        </w:rPr>
        <w:t>u</w:t>
      </w:r>
      <w:r w:rsidR="00052D87" w:rsidRPr="00F90BFD">
        <w:rPr>
          <w:sz w:val="28"/>
          <w:szCs w:val="28"/>
          <w:lang w:val="cs-CZ"/>
        </w:rPr>
        <w:t xml:space="preserve"> </w:t>
      </w:r>
      <w:r w:rsidR="00F9653F" w:rsidRPr="00F90BFD">
        <w:rPr>
          <w:sz w:val="28"/>
          <w:szCs w:val="28"/>
          <w:lang w:val="cs-CZ"/>
        </w:rPr>
        <w:t>kterých</w:t>
      </w:r>
      <w:r w:rsidR="00052D87" w:rsidRPr="00F90BFD">
        <w:rPr>
          <w:sz w:val="28"/>
          <w:szCs w:val="28"/>
          <w:lang w:val="cs-CZ"/>
        </w:rPr>
        <w:t xml:space="preserve"> lini</w:t>
      </w:r>
      <w:r w:rsidR="000E6F94" w:rsidRPr="00F90BFD">
        <w:rPr>
          <w:sz w:val="28"/>
          <w:szCs w:val="28"/>
          <w:lang w:val="cs-CZ"/>
        </w:rPr>
        <w:t>í</w:t>
      </w:r>
      <w:r w:rsidR="001636C5" w:rsidRPr="00F90BFD">
        <w:rPr>
          <w:sz w:val="28"/>
          <w:szCs w:val="28"/>
          <w:lang w:val="cs-CZ"/>
        </w:rPr>
        <w:t xml:space="preserve"> </w:t>
      </w:r>
      <w:r w:rsidR="00D450A1" w:rsidRPr="00F90BFD">
        <w:rPr>
          <w:sz w:val="28"/>
          <w:szCs w:val="28"/>
          <w:lang w:val="cs-CZ"/>
        </w:rPr>
        <w:t xml:space="preserve">ryb </w:t>
      </w:r>
      <w:r w:rsidR="000E6F94" w:rsidRPr="00F90BFD">
        <w:rPr>
          <w:sz w:val="28"/>
          <w:szCs w:val="28"/>
          <w:lang w:val="cs-CZ"/>
        </w:rPr>
        <w:t xml:space="preserve">je </w:t>
      </w:r>
      <w:r w:rsidR="00052D87" w:rsidRPr="00F90BFD">
        <w:rPr>
          <w:sz w:val="28"/>
          <w:szCs w:val="28"/>
          <w:lang w:val="cs-CZ"/>
        </w:rPr>
        <w:t>od</w:t>
      </w:r>
      <w:r w:rsidR="000E6F94" w:rsidRPr="00F90BFD">
        <w:rPr>
          <w:sz w:val="28"/>
          <w:szCs w:val="28"/>
          <w:lang w:val="cs-CZ"/>
        </w:rPr>
        <w:t>o</w:t>
      </w:r>
      <w:r w:rsidR="00052D87" w:rsidRPr="00F90BFD">
        <w:rPr>
          <w:sz w:val="28"/>
          <w:szCs w:val="28"/>
          <w:lang w:val="cs-CZ"/>
        </w:rPr>
        <w:t>ln</w:t>
      </w:r>
      <w:r w:rsidR="00D450A1" w:rsidRPr="00F90BFD">
        <w:rPr>
          <w:sz w:val="28"/>
          <w:szCs w:val="28"/>
          <w:lang w:val="cs-CZ"/>
        </w:rPr>
        <w:t>ost k virové infekci větší</w:t>
      </w:r>
      <w:r w:rsidR="001636C5" w:rsidRPr="00F90BFD">
        <w:rPr>
          <w:sz w:val="28"/>
          <w:szCs w:val="28"/>
          <w:lang w:val="cs-CZ"/>
        </w:rPr>
        <w:t>.</w:t>
      </w:r>
    </w:p>
    <w:sectPr w:rsidR="00C76117" w:rsidRPr="00F90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jirka" w:date="2019-10-30T11:31:00Z" w:initials="j">
    <w:p w14:paraId="06236018" w14:textId="4BE4AD85" w:rsidR="00F90BFD" w:rsidRDefault="00F90BFD">
      <w:pPr>
        <w:pStyle w:val="Textkomente"/>
      </w:pPr>
      <w:r>
        <w:rPr>
          <w:rStyle w:val="Odkaznakoment"/>
        </w:rPr>
        <w:annotationRef/>
      </w:r>
      <w:r>
        <w:t>???</w:t>
      </w:r>
    </w:p>
  </w:comment>
  <w:comment w:id="98" w:author="jirka" w:date="2019-10-30T11:33:00Z" w:initials="j">
    <w:p w14:paraId="2F3D142F" w14:textId="74CC4A51" w:rsidR="00F90BFD" w:rsidRDefault="00F90BFD">
      <w:pPr>
        <w:pStyle w:val="Textkomente"/>
      </w:pPr>
      <w:r>
        <w:rPr>
          <w:rStyle w:val="Odkaznakoment"/>
        </w:rPr>
        <w:annotationRef/>
      </w:r>
      <w:proofErr w:type="spellStart"/>
      <w:r>
        <w:t>Výsledky</w:t>
      </w:r>
      <w:proofErr w:type="spellEnd"/>
      <w:r>
        <w:t xml:space="preserve"> </w:t>
      </w:r>
      <w:proofErr w:type="spellStart"/>
      <w:r>
        <w:t>ukazují</w:t>
      </w:r>
      <w:proofErr w:type="spellEnd"/>
      <w:r>
        <w:t>…</w:t>
      </w:r>
    </w:p>
  </w:comment>
  <w:comment w:id="104" w:author="jirka" w:date="2019-10-30T11:34:00Z" w:initials="j">
    <w:p w14:paraId="2480A737" w14:textId="797F407E" w:rsidR="00F90BFD" w:rsidRDefault="00F90BFD">
      <w:pPr>
        <w:pStyle w:val="Textkomente"/>
      </w:pPr>
      <w:r>
        <w:rPr>
          <w:rStyle w:val="Odkaznakoment"/>
        </w:rPr>
        <w:annotationRef/>
      </w:r>
      <w:proofErr w:type="spellStart"/>
      <w:r>
        <w:t>Vazba</w:t>
      </w:r>
      <w:proofErr w:type="spellEnd"/>
      <w:r>
        <w:t xml:space="preserve"> se </w:t>
      </w:r>
      <w:proofErr w:type="spellStart"/>
      <w:r>
        <w:t>slovesem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236018" w15:done="0"/>
  <w15:commentEx w15:paraId="2F3D142F" w15:done="0"/>
  <w15:commentEx w15:paraId="2480A73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ka">
    <w15:presenceInfo w15:providerId="None" w15:userId="jir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MLE0NzQ1NTczNzJX0lEKTi0uzszPAykwqgUAspYKZCwAAAA="/>
  </w:docVars>
  <w:rsids>
    <w:rsidRoot w:val="00C76117"/>
    <w:rsid w:val="0002535C"/>
    <w:rsid w:val="00052D87"/>
    <w:rsid w:val="000B1DC8"/>
    <w:rsid w:val="000E6F94"/>
    <w:rsid w:val="001636C5"/>
    <w:rsid w:val="00184862"/>
    <w:rsid w:val="0026040F"/>
    <w:rsid w:val="00300B1C"/>
    <w:rsid w:val="003D4022"/>
    <w:rsid w:val="00583021"/>
    <w:rsid w:val="00807785"/>
    <w:rsid w:val="00C76117"/>
    <w:rsid w:val="00D450A1"/>
    <w:rsid w:val="00E21035"/>
    <w:rsid w:val="00F90BFD"/>
    <w:rsid w:val="00F9653F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49CB"/>
  <w15:chartTrackingRefBased/>
  <w15:docId w15:val="{FB7D4D44-98F7-4B4C-9D2F-64D8AEBB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96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5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90B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0B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0B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0B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0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Bartková</dc:creator>
  <cp:keywords/>
  <dc:description/>
  <cp:lastModifiedBy>jirka</cp:lastModifiedBy>
  <cp:revision>5</cp:revision>
  <dcterms:created xsi:type="dcterms:W3CDTF">2019-10-26T12:59:00Z</dcterms:created>
  <dcterms:modified xsi:type="dcterms:W3CDTF">2019-10-30T14:38:00Z</dcterms:modified>
</cp:coreProperties>
</file>