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10485" w14:textId="77777777" w:rsidR="003401BE" w:rsidRPr="002870DD" w:rsidRDefault="003401BE" w:rsidP="002870DD">
      <w:pPr>
        <w:pStyle w:val="Odstavecseseznamem"/>
        <w:shd w:val="clear" w:color="auto" w:fill="FFFFFF"/>
        <w:spacing w:after="0" w:line="300" w:lineRule="atLeast"/>
        <w:ind w:hanging="153"/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</w:pPr>
      <w:r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H</w:t>
      </w:r>
      <w:r w:rsid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orv</w:t>
      </w:r>
      <w:r w:rsidR="002870DD">
        <w:rPr>
          <w:rFonts w:ascii="Open Sans" w:eastAsia="Times New Roman" w:hAnsi="Open Sans" w:cs="Times New Roman" w:hint="eastAsia"/>
          <w:color w:val="333333"/>
          <w:sz w:val="24"/>
          <w:szCs w:val="24"/>
          <w:lang w:eastAsia="cs-CZ"/>
        </w:rPr>
        <w:t>á</w:t>
      </w:r>
      <w:r w:rsid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th G., </w:t>
      </w:r>
      <w:proofErr w:type="spellStart"/>
      <w:r w:rsidRP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M</w:t>
      </w:r>
      <w:r w:rsidR="002870DD" w:rsidRPr="002870DD">
        <w:rPr>
          <w:rFonts w:ascii="Open Sans" w:eastAsia="Times New Roman" w:hAnsi="Open Sans" w:cs="Times New Roman" w:hint="eastAsia"/>
          <w:color w:val="333333"/>
          <w:sz w:val="24"/>
          <w:szCs w:val="24"/>
          <w:lang w:eastAsia="cs-CZ"/>
        </w:rPr>
        <w:t>é</w:t>
      </w:r>
      <w:r w:rsidR="002870DD" w:rsidRP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sz</w:t>
      </w:r>
      <w:r w:rsidR="002870DD" w:rsidRPr="002870DD">
        <w:rPr>
          <w:rFonts w:ascii="Open Sans" w:eastAsia="Times New Roman" w:hAnsi="Open Sans" w:cs="Times New Roman" w:hint="eastAsia"/>
          <w:color w:val="333333"/>
          <w:sz w:val="24"/>
          <w:szCs w:val="24"/>
          <w:lang w:eastAsia="cs-CZ"/>
        </w:rPr>
        <w:t>á</w:t>
      </w:r>
      <w:r w:rsidR="002870DD" w:rsidRP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ros</w:t>
      </w:r>
      <w:proofErr w:type="spellEnd"/>
      <w:r w:rsid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 B.,</w:t>
      </w:r>
      <w:proofErr w:type="spellStart"/>
      <w:r w:rsidRPr="005B1181">
        <w:rPr>
          <w:rFonts w:ascii="Open Sans" w:eastAsia="Times New Roman" w:hAnsi="Open Sans" w:cs="Times New Roman"/>
          <w:color w:val="333333"/>
          <w:sz w:val="24"/>
          <w:szCs w:val="24"/>
          <w:highlight w:val="yellow"/>
          <w:lang w:eastAsia="cs-CZ"/>
          <w:rPrChange w:id="0" w:author="jirka" w:date="2019-10-23T13:18:00Z">
            <w:rPr>
              <w:rFonts w:ascii="Open Sans" w:eastAsia="Times New Roman" w:hAnsi="Open Sans" w:cs="Times New Roman"/>
              <w:color w:val="333333"/>
              <w:sz w:val="24"/>
              <w:szCs w:val="24"/>
              <w:lang w:eastAsia="cs-CZ"/>
            </w:rPr>
          </w:rPrChange>
        </w:rPr>
        <w:t>U</w:t>
      </w:r>
      <w:r w:rsidR="002870DD" w:rsidRPr="005B1181">
        <w:rPr>
          <w:rFonts w:ascii="Open Sans" w:eastAsia="Times New Roman" w:hAnsi="Open Sans" w:cs="Times New Roman"/>
          <w:color w:val="333333"/>
          <w:sz w:val="24"/>
          <w:szCs w:val="24"/>
          <w:highlight w:val="yellow"/>
          <w:lang w:eastAsia="cs-CZ"/>
          <w:rPrChange w:id="1" w:author="jirka" w:date="2019-10-23T13:18:00Z">
            <w:rPr>
              <w:rFonts w:ascii="Open Sans" w:eastAsia="Times New Roman" w:hAnsi="Open Sans" w:cs="Times New Roman"/>
              <w:color w:val="333333"/>
              <w:sz w:val="24"/>
              <w:szCs w:val="24"/>
              <w:lang w:eastAsia="cs-CZ"/>
            </w:rPr>
          </w:rPrChange>
        </w:rPr>
        <w:t>rsz</w:t>
      </w:r>
      <w:r w:rsidR="002870DD" w:rsidRPr="005B1181">
        <w:rPr>
          <w:rFonts w:ascii="Open Sans" w:eastAsia="Times New Roman" w:hAnsi="Open Sans" w:cs="Times New Roman" w:hint="eastAsia"/>
          <w:color w:val="333333"/>
          <w:sz w:val="24"/>
          <w:szCs w:val="24"/>
          <w:highlight w:val="yellow"/>
          <w:lang w:eastAsia="cs-CZ"/>
          <w:rPrChange w:id="2" w:author="jirka" w:date="2019-10-23T13:18:00Z">
            <w:rPr>
              <w:rFonts w:ascii="Open Sans" w:eastAsia="Times New Roman" w:hAnsi="Open Sans" w:cs="Times New Roman" w:hint="eastAsia"/>
              <w:color w:val="333333"/>
              <w:sz w:val="24"/>
              <w:szCs w:val="24"/>
              <w:lang w:eastAsia="cs-CZ"/>
            </w:rPr>
          </w:rPrChange>
        </w:rPr>
        <w:t>á</w:t>
      </w:r>
      <w:r w:rsidR="002870DD" w:rsidRPr="005B1181">
        <w:rPr>
          <w:rFonts w:ascii="Open Sans" w:eastAsia="Times New Roman" w:hAnsi="Open Sans" w:cs="Times New Roman"/>
          <w:color w:val="333333"/>
          <w:sz w:val="24"/>
          <w:szCs w:val="24"/>
          <w:highlight w:val="yellow"/>
          <w:lang w:eastAsia="cs-CZ"/>
          <w:rPrChange w:id="3" w:author="jirka" w:date="2019-10-23T13:18:00Z">
            <w:rPr>
              <w:rFonts w:ascii="Open Sans" w:eastAsia="Times New Roman" w:hAnsi="Open Sans" w:cs="Times New Roman"/>
              <w:color w:val="333333"/>
              <w:sz w:val="24"/>
              <w:szCs w:val="24"/>
              <w:lang w:eastAsia="cs-CZ"/>
            </w:rPr>
          </w:rPrChange>
        </w:rPr>
        <w:t>n</w:t>
      </w:r>
      <w:proofErr w:type="spellEnd"/>
      <w:r w:rsidR="002870DD" w:rsidRPr="005B1181">
        <w:rPr>
          <w:rFonts w:ascii="Open Sans" w:eastAsia="Times New Roman" w:hAnsi="Open Sans" w:cs="Times New Roman"/>
          <w:color w:val="333333"/>
          <w:sz w:val="24"/>
          <w:szCs w:val="24"/>
          <w:highlight w:val="yellow"/>
          <w:lang w:eastAsia="cs-CZ"/>
          <w:rPrChange w:id="4" w:author="jirka" w:date="2019-10-23T13:18:00Z">
            <w:rPr>
              <w:rFonts w:ascii="Open Sans" w:eastAsia="Times New Roman" w:hAnsi="Open Sans" w:cs="Times New Roman"/>
              <w:color w:val="333333"/>
              <w:sz w:val="24"/>
              <w:szCs w:val="24"/>
              <w:lang w:eastAsia="cs-CZ"/>
            </w:rPr>
          </w:rPrChange>
        </w:rPr>
        <w:t xml:space="preserve"> </w:t>
      </w:r>
      <w:proofErr w:type="spellStart"/>
      <w:r w:rsidR="002870DD" w:rsidRPr="005B1181">
        <w:rPr>
          <w:rFonts w:ascii="Open Sans" w:eastAsia="Times New Roman" w:hAnsi="Open Sans" w:cs="Times New Roman"/>
          <w:color w:val="333333"/>
          <w:sz w:val="24"/>
          <w:szCs w:val="24"/>
          <w:highlight w:val="yellow"/>
          <w:lang w:eastAsia="cs-CZ"/>
          <w:rPrChange w:id="5" w:author="jirka" w:date="2019-10-23T13:18:00Z">
            <w:rPr>
              <w:rFonts w:ascii="Open Sans" w:eastAsia="Times New Roman" w:hAnsi="Open Sans" w:cs="Times New Roman"/>
              <w:color w:val="333333"/>
              <w:sz w:val="24"/>
              <w:szCs w:val="24"/>
              <w:lang w:eastAsia="cs-CZ"/>
            </w:rPr>
          </w:rPrChange>
        </w:rPr>
        <w:t>T.J.</w:t>
      </w:r>
      <w:r w:rsidRPr="005B1181">
        <w:rPr>
          <w:rFonts w:ascii="Open Sans" w:eastAsia="Times New Roman" w:hAnsi="Open Sans" w:cs="Times New Roman"/>
          <w:color w:val="333333"/>
          <w:sz w:val="24"/>
          <w:szCs w:val="24"/>
          <w:highlight w:val="yellow"/>
          <w:lang w:eastAsia="cs-CZ"/>
          <w:rPrChange w:id="6" w:author="jirka" w:date="2019-10-23T13:18:00Z">
            <w:rPr>
              <w:rFonts w:ascii="Open Sans" w:eastAsia="Times New Roman" w:hAnsi="Open Sans" w:cs="Times New Roman"/>
              <w:color w:val="333333"/>
              <w:sz w:val="24"/>
              <w:szCs w:val="24"/>
              <w:lang w:eastAsia="cs-CZ"/>
            </w:rPr>
          </w:rPrChange>
        </w:rPr>
        <w:t>B</w:t>
      </w:r>
      <w:r w:rsidR="002870DD" w:rsidRPr="005B1181">
        <w:rPr>
          <w:rFonts w:ascii="Open Sans" w:eastAsia="Times New Roman" w:hAnsi="Open Sans" w:cs="Times New Roman"/>
          <w:color w:val="333333"/>
          <w:sz w:val="24"/>
          <w:szCs w:val="24"/>
          <w:highlight w:val="yellow"/>
          <w:lang w:eastAsia="cs-CZ"/>
          <w:rPrChange w:id="7" w:author="jirka" w:date="2019-10-23T13:18:00Z">
            <w:rPr>
              <w:rFonts w:ascii="Open Sans" w:eastAsia="Times New Roman" w:hAnsi="Open Sans" w:cs="Times New Roman"/>
              <w:color w:val="333333"/>
              <w:sz w:val="24"/>
              <w:szCs w:val="24"/>
              <w:lang w:eastAsia="cs-CZ"/>
            </w:rPr>
          </w:rPrChange>
        </w:rPr>
        <w:t>ajer</w:t>
      </w:r>
      <w:proofErr w:type="spellEnd"/>
      <w:r w:rsidR="002870DD" w:rsidRPr="005B1181">
        <w:rPr>
          <w:rFonts w:ascii="Open Sans" w:eastAsia="Times New Roman" w:hAnsi="Open Sans" w:cs="Times New Roman"/>
          <w:color w:val="333333"/>
          <w:sz w:val="24"/>
          <w:szCs w:val="24"/>
          <w:highlight w:val="yellow"/>
          <w:lang w:eastAsia="cs-CZ"/>
          <w:rPrChange w:id="8" w:author="jirka" w:date="2019-10-23T13:18:00Z">
            <w:rPr>
              <w:rFonts w:ascii="Open Sans" w:eastAsia="Times New Roman" w:hAnsi="Open Sans" w:cs="Times New Roman"/>
              <w:color w:val="333333"/>
              <w:sz w:val="24"/>
              <w:szCs w:val="24"/>
              <w:lang w:eastAsia="cs-CZ"/>
            </w:rPr>
          </w:rPrChange>
        </w:rPr>
        <w:t xml:space="preserve"> </w:t>
      </w:r>
      <w:proofErr w:type="spellStart"/>
      <w:proofErr w:type="gramStart"/>
      <w:r w:rsidR="002870DD" w:rsidRPr="005B1181">
        <w:rPr>
          <w:rFonts w:ascii="Open Sans" w:eastAsia="Times New Roman" w:hAnsi="Open Sans" w:cs="Times New Roman"/>
          <w:color w:val="333333"/>
          <w:sz w:val="24"/>
          <w:szCs w:val="24"/>
          <w:highlight w:val="yellow"/>
          <w:lang w:eastAsia="cs-CZ"/>
          <w:rPrChange w:id="9" w:author="jirka" w:date="2019-10-23T13:18:00Z">
            <w:rPr>
              <w:rFonts w:ascii="Open Sans" w:eastAsia="Times New Roman" w:hAnsi="Open Sans" w:cs="Times New Roman"/>
              <w:color w:val="333333"/>
              <w:sz w:val="24"/>
              <w:szCs w:val="24"/>
              <w:lang w:eastAsia="cs-CZ"/>
            </w:rPr>
          </w:rPrChange>
        </w:rPr>
        <w:t>K</w:t>
      </w:r>
      <w:r w:rsid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.,</w:t>
      </w:r>
      <w:r w:rsidRP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M</w:t>
      </w:r>
      <w:r w:rsidR="002870DD" w:rsidRP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oln</w:t>
      </w:r>
      <w:r w:rsidR="002870DD" w:rsidRPr="002870DD">
        <w:rPr>
          <w:rFonts w:ascii="Open Sans" w:eastAsia="Times New Roman" w:hAnsi="Open Sans" w:cs="Times New Roman" w:hint="eastAsia"/>
          <w:color w:val="333333"/>
          <w:sz w:val="24"/>
          <w:szCs w:val="24"/>
          <w:lang w:eastAsia="cs-CZ"/>
        </w:rPr>
        <w:t>á</w:t>
      </w:r>
      <w:r w:rsidR="002870DD" w:rsidRP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r</w:t>
      </w:r>
      <w:proofErr w:type="spellEnd"/>
      <w:proofErr w:type="gramEnd"/>
      <w:r w:rsid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 O.,</w:t>
      </w:r>
      <w:proofErr w:type="spellStart"/>
      <w:r w:rsidRP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G</w:t>
      </w:r>
      <w:r w:rsidR="002870DD" w:rsidRP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aramszegi</w:t>
      </w:r>
      <w:proofErr w:type="spellEnd"/>
      <w:r w:rsidRP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 </w:t>
      </w:r>
      <w:r w:rsid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L.</w:t>
      </w:r>
      <w:ins w:id="10" w:author="jirka" w:date="2019-10-23T13:19:00Z">
        <w:r w:rsidR="005B1181">
          <w:rPr>
            <w:rFonts w:ascii="Open Sans" w:eastAsia="Times New Roman" w:hAnsi="Open Sans" w:cs="Times New Roman"/>
            <w:color w:val="333333"/>
            <w:sz w:val="24"/>
            <w:szCs w:val="24"/>
            <w:lang w:eastAsia="cs-CZ"/>
          </w:rPr>
          <w:t xml:space="preserve"> </w:t>
        </w:r>
      </w:ins>
      <w:del w:id="11" w:author="jirka" w:date="2019-10-23T13:19:00Z">
        <w:r w:rsidR="002870DD" w:rsidDel="005B1181">
          <w:rPr>
            <w:rFonts w:ascii="Open Sans" w:eastAsia="Times New Roman" w:hAnsi="Open Sans" w:cs="Times New Roman"/>
            <w:color w:val="333333"/>
            <w:sz w:val="24"/>
            <w:szCs w:val="24"/>
            <w:lang w:eastAsia="cs-CZ"/>
          </w:rPr>
          <w:delText xml:space="preserve">a </w:delText>
        </w:r>
      </w:del>
      <w:ins w:id="12" w:author="jirka" w:date="2019-10-23T13:19:00Z">
        <w:r w:rsidR="005B1181">
          <w:rPr>
            <w:rFonts w:ascii="Open Sans" w:eastAsia="Times New Roman" w:hAnsi="Open Sans" w:cs="Times New Roman"/>
            <w:color w:val="333333"/>
            <w:sz w:val="24"/>
            <w:szCs w:val="24"/>
            <w:lang w:eastAsia="cs-CZ"/>
          </w:rPr>
          <w:t>&amp;</w:t>
        </w:r>
        <w:r w:rsidR="005B1181">
          <w:rPr>
            <w:rFonts w:ascii="Open Sans" w:eastAsia="Times New Roman" w:hAnsi="Open Sans" w:cs="Times New Roman"/>
            <w:color w:val="333333"/>
            <w:sz w:val="24"/>
            <w:szCs w:val="24"/>
            <w:lang w:eastAsia="cs-CZ"/>
          </w:rPr>
          <w:t xml:space="preserve"> </w:t>
        </w:r>
      </w:ins>
      <w:proofErr w:type="spellStart"/>
      <w:r w:rsidRP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H</w:t>
      </w:r>
      <w:r w:rsidR="002870DD" w:rsidRP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erczeg</w:t>
      </w:r>
      <w:proofErr w:type="spellEnd"/>
      <w:r w:rsid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 G</w:t>
      </w:r>
      <w:r w:rsidRP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. </w:t>
      </w:r>
      <w:ins w:id="13" w:author="jirka" w:date="2019-10-23T13:21:00Z">
        <w:r w:rsidR="005B1181" w:rsidRPr="005B1181">
          <w:rPr>
            <w:rFonts w:ascii="Open Sans" w:eastAsia="Times New Roman" w:hAnsi="Open Sans" w:cs="Times New Roman"/>
            <w:b/>
            <w:color w:val="333333"/>
            <w:sz w:val="24"/>
            <w:szCs w:val="24"/>
            <w:lang w:eastAsia="cs-CZ"/>
            <w:rPrChange w:id="14" w:author="jirka" w:date="2019-10-23T13:22:00Z">
              <w:rPr>
                <w:rFonts w:ascii="Open Sans" w:eastAsia="Times New Roman" w:hAnsi="Open Sans" w:cs="Times New Roman"/>
                <w:color w:val="333333"/>
                <w:sz w:val="24"/>
                <w:szCs w:val="24"/>
                <w:lang w:eastAsia="cs-CZ"/>
              </w:rPr>
            </w:rPrChange>
          </w:rPr>
          <w:t>2017.</w:t>
        </w:r>
        <w:r w:rsidR="005B1181">
          <w:rPr>
            <w:rFonts w:ascii="Open Sans" w:eastAsia="Times New Roman" w:hAnsi="Open Sans" w:cs="Times New Roman"/>
            <w:color w:val="333333"/>
            <w:sz w:val="24"/>
            <w:szCs w:val="24"/>
            <w:lang w:eastAsia="cs-CZ"/>
          </w:rPr>
          <w:t xml:space="preserve"> </w:t>
        </w:r>
      </w:ins>
      <w:proofErr w:type="spellStart"/>
      <w:r w:rsidRP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Environment</w:t>
      </w:r>
      <w:proofErr w:type="spellEnd"/>
      <w:r w:rsidRP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-dependence of </w:t>
      </w:r>
      <w:proofErr w:type="spellStart"/>
      <w:r w:rsidRP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behavioural</w:t>
      </w:r>
      <w:proofErr w:type="spellEnd"/>
      <w:r w:rsidRP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 </w:t>
      </w:r>
      <w:proofErr w:type="spellStart"/>
      <w:r w:rsidRP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consistency</w:t>
      </w:r>
      <w:proofErr w:type="spellEnd"/>
      <w:r w:rsidRP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 in </w:t>
      </w:r>
      <w:proofErr w:type="spellStart"/>
      <w:r w:rsidRP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adult</w:t>
      </w:r>
      <w:proofErr w:type="spellEnd"/>
      <w:r w:rsidRP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 male </w:t>
      </w:r>
      <w:proofErr w:type="spellStart"/>
      <w:r w:rsidRP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European</w:t>
      </w:r>
      <w:proofErr w:type="spellEnd"/>
      <w:r w:rsidRP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 green </w:t>
      </w:r>
      <w:proofErr w:type="spellStart"/>
      <w:r w:rsidRP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lizards</w:t>
      </w:r>
      <w:proofErr w:type="spellEnd"/>
      <w:r w:rsidRP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 (</w:t>
      </w:r>
      <w:proofErr w:type="spellStart"/>
      <w:r w:rsidRPr="002870DD">
        <w:rPr>
          <w:rFonts w:ascii="Open Sans" w:eastAsia="Times New Roman" w:hAnsi="Open Sans" w:cs="Times New Roman"/>
          <w:i/>
          <w:color w:val="333333"/>
          <w:sz w:val="24"/>
          <w:szCs w:val="24"/>
          <w:lang w:eastAsia="cs-CZ"/>
        </w:rPr>
        <w:t>Lacerta</w:t>
      </w:r>
      <w:proofErr w:type="spellEnd"/>
      <w:r w:rsidRPr="002870DD">
        <w:rPr>
          <w:rFonts w:ascii="Open Sans" w:eastAsia="Times New Roman" w:hAnsi="Open Sans" w:cs="Times New Roman"/>
          <w:i/>
          <w:color w:val="333333"/>
          <w:sz w:val="24"/>
          <w:szCs w:val="24"/>
          <w:lang w:eastAsia="cs-CZ"/>
        </w:rPr>
        <w:t xml:space="preserve"> </w:t>
      </w:r>
      <w:proofErr w:type="spellStart"/>
      <w:r w:rsidRPr="002870DD">
        <w:rPr>
          <w:rFonts w:ascii="Open Sans" w:eastAsia="Times New Roman" w:hAnsi="Open Sans" w:cs="Times New Roman"/>
          <w:i/>
          <w:color w:val="333333"/>
          <w:sz w:val="24"/>
          <w:szCs w:val="24"/>
          <w:lang w:eastAsia="cs-CZ"/>
        </w:rPr>
        <w:t>viridis</w:t>
      </w:r>
      <w:proofErr w:type="spellEnd"/>
      <w:r w:rsidRP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). </w:t>
      </w:r>
      <w:proofErr w:type="spellStart"/>
      <w:r w:rsidRPr="002870DD">
        <w:rPr>
          <w:rFonts w:ascii="Open Sans" w:eastAsia="Times New Roman" w:hAnsi="Open Sans" w:cs="Times New Roman"/>
          <w:i/>
          <w:iCs/>
          <w:color w:val="333333"/>
          <w:sz w:val="24"/>
          <w:szCs w:val="24"/>
          <w:lang w:eastAsia="cs-CZ"/>
        </w:rPr>
        <w:t>PLoS</w:t>
      </w:r>
      <w:proofErr w:type="spellEnd"/>
      <w:r w:rsidRPr="002870DD">
        <w:rPr>
          <w:rFonts w:ascii="Open Sans" w:eastAsia="Times New Roman" w:hAnsi="Open Sans" w:cs="Times New Roman"/>
          <w:i/>
          <w:iCs/>
          <w:color w:val="333333"/>
          <w:sz w:val="24"/>
          <w:szCs w:val="24"/>
          <w:lang w:eastAsia="cs-CZ"/>
        </w:rPr>
        <w:t xml:space="preserve"> ONE</w:t>
      </w:r>
      <w:r w:rsidRP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 </w:t>
      </w:r>
      <w:del w:id="15" w:author="jirka" w:date="2019-10-23T13:20:00Z">
        <w:r w:rsidRPr="002870DD" w:rsidDel="005B1181">
          <w:rPr>
            <w:rFonts w:ascii="Open Sans" w:eastAsia="Times New Roman" w:hAnsi="Open Sans" w:cs="Times New Roman"/>
            <w:color w:val="333333"/>
            <w:sz w:val="24"/>
            <w:szCs w:val="24"/>
            <w:lang w:eastAsia="cs-CZ"/>
          </w:rPr>
          <w:delText>[online].</w:delText>
        </w:r>
      </w:del>
      <w:r w:rsidRP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 </w:t>
      </w:r>
      <w:del w:id="16" w:author="jirka" w:date="2019-10-23T13:22:00Z">
        <w:r w:rsidRPr="002870DD" w:rsidDel="005B1181">
          <w:rPr>
            <w:rFonts w:ascii="Open Sans" w:eastAsia="Times New Roman" w:hAnsi="Open Sans" w:cs="Times New Roman"/>
            <w:color w:val="333333"/>
            <w:sz w:val="24"/>
            <w:szCs w:val="24"/>
            <w:lang w:eastAsia="cs-CZ"/>
          </w:rPr>
          <w:delText>2017, </w:delText>
        </w:r>
      </w:del>
      <w:r w:rsidRPr="002870DD">
        <w:rPr>
          <w:rFonts w:ascii="Open Sans" w:eastAsia="Times New Roman" w:hAnsi="Open Sans" w:cs="Times New Roman"/>
          <w:b/>
          <w:bCs/>
          <w:color w:val="333333"/>
          <w:sz w:val="24"/>
          <w:szCs w:val="24"/>
          <w:lang w:eastAsia="cs-CZ"/>
        </w:rPr>
        <w:t>12</w:t>
      </w:r>
      <w:r w:rsidRP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(11), 1</w:t>
      </w:r>
      <w:del w:id="17" w:author="jirka" w:date="2019-10-23T13:20:00Z">
        <w:r w:rsidRPr="002870DD" w:rsidDel="005B1181">
          <w:rPr>
            <w:rFonts w:ascii="Open Sans" w:eastAsia="Times New Roman" w:hAnsi="Open Sans" w:cs="Times New Roman"/>
            <w:color w:val="333333"/>
            <w:sz w:val="24"/>
            <w:szCs w:val="24"/>
            <w:lang w:eastAsia="cs-CZ"/>
          </w:rPr>
          <w:delText>-</w:delText>
        </w:r>
      </w:del>
      <w:ins w:id="18" w:author="jirka" w:date="2019-10-23T13:20:00Z">
        <w:r w:rsidR="005B1181">
          <w:rPr>
            <w:rFonts w:ascii="Open Sans" w:eastAsia="Times New Roman" w:hAnsi="Open Sans" w:cs="Times New Roman"/>
            <w:color w:val="333333"/>
            <w:sz w:val="24"/>
            <w:szCs w:val="24"/>
            <w:lang w:eastAsia="cs-CZ"/>
          </w:rPr>
          <w:t>–</w:t>
        </w:r>
      </w:ins>
      <w:r w:rsidRP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17 </w:t>
      </w:r>
      <w:commentRangeStart w:id="19"/>
      <w:r w:rsidRP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[cit. 2019-05-30]</w:t>
      </w:r>
      <w:commentRangeEnd w:id="19"/>
      <w:r w:rsidR="005B1181">
        <w:rPr>
          <w:rStyle w:val="Odkaznakoment"/>
        </w:rPr>
        <w:commentReference w:id="19"/>
      </w:r>
      <w:r w:rsidRP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. DOI: 10.1371/journal.pone.0187657</w:t>
      </w:r>
      <w:commentRangeStart w:id="20"/>
      <w:r w:rsidRPr="002870DD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. ISSN 19326203.</w:t>
      </w:r>
      <w:commentRangeEnd w:id="20"/>
      <w:r w:rsidR="005B1181">
        <w:rPr>
          <w:rStyle w:val="Odkaznakoment"/>
        </w:rPr>
        <w:commentReference w:id="20"/>
      </w:r>
    </w:p>
    <w:p w14:paraId="25E70CF4" w14:textId="77777777" w:rsidR="003401BE" w:rsidRDefault="004C3D67" w:rsidP="003401BE">
      <w:pPr>
        <w:pStyle w:val="Odstavecseseznamem"/>
        <w:shd w:val="clear" w:color="auto" w:fill="FFFFFF"/>
        <w:spacing w:after="0" w:line="240" w:lineRule="auto"/>
        <w:ind w:hanging="153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proofErr w:type="spellStart"/>
      <w:r>
        <w:rPr>
          <w:rFonts w:ascii="Open Sans" w:hAnsi="Open Sans"/>
          <w:color w:val="333333"/>
          <w:sz w:val="24"/>
          <w:szCs w:val="24"/>
          <w:shd w:val="clear" w:color="auto" w:fill="FFFFFF"/>
        </w:rPr>
        <w:t>Pa</w:t>
      </w:r>
      <w:r>
        <w:rPr>
          <w:rFonts w:ascii="Open Sans" w:hAnsi="Open Sans" w:hint="eastAsia"/>
          <w:color w:val="333333"/>
          <w:sz w:val="24"/>
          <w:szCs w:val="24"/>
          <w:shd w:val="clear" w:color="auto" w:fill="FFFFFF"/>
        </w:rPr>
        <w:t>č</w:t>
      </w:r>
      <w:r>
        <w:rPr>
          <w:rFonts w:ascii="Open Sans" w:hAnsi="Open Sans"/>
          <w:color w:val="333333"/>
          <w:sz w:val="24"/>
          <w:szCs w:val="24"/>
          <w:shd w:val="clear" w:color="auto" w:fill="FFFFFF"/>
        </w:rPr>
        <w:t>uta</w:t>
      </w:r>
      <w:proofErr w:type="spellEnd"/>
      <w:r>
        <w:rPr>
          <w:rFonts w:ascii="Open Sans" w:hAnsi="Open Sans"/>
          <w:color w:val="333333"/>
          <w:sz w:val="24"/>
          <w:szCs w:val="24"/>
          <w:shd w:val="clear" w:color="auto" w:fill="FFFFFF"/>
        </w:rPr>
        <w:t xml:space="preserve"> A.,</w:t>
      </w:r>
      <w:r w:rsidR="003401BE">
        <w:rPr>
          <w:rFonts w:ascii="Open Sans" w:hAnsi="Open Sans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3401BE">
        <w:rPr>
          <w:rFonts w:ascii="Open Sans" w:hAnsi="Open Sans"/>
          <w:color w:val="333333"/>
          <w:sz w:val="24"/>
          <w:szCs w:val="24"/>
          <w:shd w:val="clear" w:color="auto" w:fill="FFFFFF"/>
        </w:rPr>
        <w:t>Ž</w:t>
      </w:r>
      <w:r>
        <w:rPr>
          <w:rFonts w:ascii="Open Sans" w:hAnsi="Open Sans"/>
          <w:color w:val="333333"/>
          <w:sz w:val="24"/>
          <w:szCs w:val="24"/>
          <w:shd w:val="clear" w:color="auto" w:fill="FFFFFF"/>
        </w:rPr>
        <w:t>agar</w:t>
      </w:r>
      <w:proofErr w:type="spellEnd"/>
      <w:r>
        <w:rPr>
          <w:rFonts w:ascii="Open Sans" w:hAnsi="Open Sans"/>
          <w:color w:val="333333"/>
          <w:sz w:val="24"/>
          <w:szCs w:val="24"/>
          <w:shd w:val="clear" w:color="auto" w:fill="FFFFFF"/>
        </w:rPr>
        <w:t xml:space="preserve"> </w:t>
      </w:r>
      <w:r w:rsidRPr="005B1181">
        <w:rPr>
          <w:rFonts w:ascii="Open Sans" w:hAnsi="Open Sans"/>
          <w:color w:val="333333"/>
          <w:sz w:val="24"/>
          <w:szCs w:val="24"/>
          <w:highlight w:val="yellow"/>
          <w:shd w:val="clear" w:color="auto" w:fill="FFFFFF"/>
          <w:rPrChange w:id="21" w:author="jirka" w:date="2019-10-23T13:21:00Z">
            <w:rPr>
              <w:rFonts w:ascii="Open Sans" w:hAnsi="Open Sans"/>
              <w:color w:val="333333"/>
              <w:sz w:val="24"/>
              <w:szCs w:val="24"/>
              <w:shd w:val="clear" w:color="auto" w:fill="FFFFFF"/>
            </w:rPr>
          </w:rPrChange>
        </w:rPr>
        <w:t>A.,</w:t>
      </w:r>
      <w:proofErr w:type="spellStart"/>
      <w:r w:rsidR="003401BE" w:rsidRPr="005B1181">
        <w:rPr>
          <w:rFonts w:ascii="Open Sans" w:hAnsi="Open Sans"/>
          <w:color w:val="333333"/>
          <w:sz w:val="24"/>
          <w:szCs w:val="24"/>
          <w:highlight w:val="yellow"/>
          <w:shd w:val="clear" w:color="auto" w:fill="FFFFFF"/>
          <w:rPrChange w:id="22" w:author="jirka" w:date="2019-10-23T13:21:00Z">
            <w:rPr>
              <w:rFonts w:ascii="Open Sans" w:hAnsi="Open Sans"/>
              <w:color w:val="333333"/>
              <w:sz w:val="24"/>
              <w:szCs w:val="24"/>
              <w:shd w:val="clear" w:color="auto" w:fill="FFFFFF"/>
            </w:rPr>
          </w:rPrChange>
        </w:rPr>
        <w:t>K</w:t>
      </w:r>
      <w:r>
        <w:rPr>
          <w:rFonts w:ascii="Open Sans" w:hAnsi="Open Sans"/>
          <w:color w:val="333333"/>
          <w:sz w:val="24"/>
          <w:szCs w:val="24"/>
          <w:shd w:val="clear" w:color="auto" w:fill="FFFFFF"/>
        </w:rPr>
        <w:t>o</w:t>
      </w:r>
      <w:r>
        <w:rPr>
          <w:rFonts w:ascii="Open Sans" w:hAnsi="Open Sans" w:hint="eastAsia"/>
          <w:color w:val="333333"/>
          <w:sz w:val="24"/>
          <w:szCs w:val="24"/>
          <w:shd w:val="clear" w:color="auto" w:fill="FFFFFF"/>
        </w:rPr>
        <w:t>čí</w:t>
      </w:r>
      <w:r>
        <w:rPr>
          <w:rFonts w:ascii="Open Sans" w:hAnsi="Open Sans"/>
          <w:color w:val="333333"/>
          <w:sz w:val="24"/>
          <w:szCs w:val="24"/>
          <w:shd w:val="clear" w:color="auto" w:fill="FFFFFF"/>
        </w:rPr>
        <w:t>kov</w:t>
      </w:r>
      <w:r>
        <w:rPr>
          <w:rFonts w:ascii="Open Sans" w:hAnsi="Open Sans" w:hint="eastAsia"/>
          <w:color w:val="333333"/>
          <w:sz w:val="24"/>
          <w:szCs w:val="24"/>
          <w:shd w:val="clear" w:color="auto" w:fill="FFFFFF"/>
        </w:rPr>
        <w:t>á</w:t>
      </w:r>
      <w:proofErr w:type="spellEnd"/>
      <w:r>
        <w:rPr>
          <w:rFonts w:ascii="Open Sans" w:hAnsi="Open Sans"/>
          <w:color w:val="333333"/>
          <w:sz w:val="24"/>
          <w:szCs w:val="24"/>
          <w:shd w:val="clear" w:color="auto" w:fill="FFFFFF"/>
        </w:rPr>
        <w:t xml:space="preserve"> B., </w:t>
      </w:r>
      <w:proofErr w:type="spellStart"/>
      <w:r w:rsidR="003401BE">
        <w:rPr>
          <w:rFonts w:ascii="Open Sans" w:hAnsi="Open Sans"/>
          <w:color w:val="333333"/>
          <w:sz w:val="24"/>
          <w:szCs w:val="24"/>
          <w:shd w:val="clear" w:color="auto" w:fill="FFFFFF"/>
        </w:rPr>
        <w:t>M</w:t>
      </w:r>
      <w:r>
        <w:rPr>
          <w:rFonts w:ascii="Open Sans" w:hAnsi="Open Sans"/>
          <w:color w:val="333333"/>
          <w:sz w:val="24"/>
          <w:szCs w:val="24"/>
          <w:shd w:val="clear" w:color="auto" w:fill="FFFFFF"/>
        </w:rPr>
        <w:t>ajl</w:t>
      </w:r>
      <w:r>
        <w:rPr>
          <w:rFonts w:ascii="Open Sans" w:hAnsi="Open Sans" w:hint="eastAsia"/>
          <w:color w:val="333333"/>
          <w:sz w:val="24"/>
          <w:szCs w:val="24"/>
          <w:shd w:val="clear" w:color="auto" w:fill="FFFFFF"/>
        </w:rPr>
        <w:t>á</w:t>
      </w:r>
      <w:r>
        <w:rPr>
          <w:rFonts w:ascii="Open Sans" w:hAnsi="Open Sans"/>
          <w:color w:val="333333"/>
          <w:sz w:val="24"/>
          <w:szCs w:val="24"/>
          <w:shd w:val="clear" w:color="auto" w:fill="FFFFFF"/>
        </w:rPr>
        <w:t>thov</w:t>
      </w:r>
      <w:r>
        <w:rPr>
          <w:rFonts w:ascii="Open Sans" w:hAnsi="Open Sans" w:hint="eastAsia"/>
          <w:color w:val="333333"/>
          <w:sz w:val="24"/>
          <w:szCs w:val="24"/>
          <w:shd w:val="clear" w:color="auto" w:fill="FFFFFF"/>
        </w:rPr>
        <w:t>á</w:t>
      </w:r>
      <w:proofErr w:type="spellEnd"/>
      <w:r>
        <w:rPr>
          <w:rFonts w:ascii="Open Sans" w:hAnsi="Open Sans"/>
          <w:color w:val="333333"/>
          <w:sz w:val="24"/>
          <w:szCs w:val="24"/>
          <w:shd w:val="clear" w:color="auto" w:fill="FFFFFF"/>
        </w:rPr>
        <w:t xml:space="preserve"> V., </w:t>
      </w:r>
      <w:proofErr w:type="spellStart"/>
      <w:r w:rsidR="003401BE">
        <w:rPr>
          <w:rFonts w:ascii="Open Sans" w:hAnsi="Open Sans"/>
          <w:color w:val="333333"/>
          <w:sz w:val="24"/>
          <w:szCs w:val="24"/>
          <w:shd w:val="clear" w:color="auto" w:fill="FFFFFF"/>
        </w:rPr>
        <w:t>M</w:t>
      </w:r>
      <w:r w:rsidRPr="004C3D67">
        <w:rPr>
          <w:rFonts w:ascii="Open Sans" w:hAnsi="Open Sans"/>
          <w:color w:val="333333"/>
          <w:sz w:val="24"/>
          <w:szCs w:val="24"/>
          <w:shd w:val="clear" w:color="auto" w:fill="FFFFFF"/>
        </w:rPr>
        <w:t>ihalca</w:t>
      </w:r>
      <w:proofErr w:type="spellEnd"/>
      <w:r>
        <w:rPr>
          <w:rFonts w:ascii="Open Sans" w:hAnsi="Open Sans"/>
          <w:color w:val="333333"/>
          <w:sz w:val="24"/>
          <w:szCs w:val="24"/>
          <w:shd w:val="clear" w:color="auto" w:fill="FFFFFF"/>
        </w:rPr>
        <w:t xml:space="preserve"> A.D. </w:t>
      </w:r>
      <w:del w:id="23" w:author="jirka" w:date="2019-10-23T13:24:00Z">
        <w:r w:rsidDel="005B1181">
          <w:rPr>
            <w:rFonts w:ascii="Open Sans" w:hAnsi="Open Sans"/>
            <w:color w:val="333333"/>
            <w:sz w:val="24"/>
            <w:szCs w:val="24"/>
            <w:shd w:val="clear" w:color="auto" w:fill="FFFFFF"/>
          </w:rPr>
          <w:delText>a</w:delText>
        </w:r>
        <w:r w:rsidR="003401BE" w:rsidDel="005B1181">
          <w:rPr>
            <w:rFonts w:ascii="Open Sans" w:hAnsi="Open Sans"/>
            <w:color w:val="333333"/>
            <w:sz w:val="24"/>
            <w:szCs w:val="24"/>
            <w:shd w:val="clear" w:color="auto" w:fill="FFFFFF"/>
          </w:rPr>
          <w:delText xml:space="preserve"> </w:delText>
        </w:r>
      </w:del>
      <w:ins w:id="24" w:author="jirka" w:date="2019-10-23T13:24:00Z">
        <w:r w:rsidR="005B1181">
          <w:rPr>
            <w:rFonts w:ascii="Open Sans" w:hAnsi="Open Sans"/>
            <w:color w:val="333333"/>
            <w:sz w:val="24"/>
            <w:szCs w:val="24"/>
            <w:shd w:val="clear" w:color="auto" w:fill="FFFFFF"/>
            <w:lang w:val="en-US"/>
          </w:rPr>
          <w:t>&amp;</w:t>
        </w:r>
        <w:r w:rsidR="005B1181">
          <w:rPr>
            <w:rFonts w:ascii="Open Sans" w:hAnsi="Open Sans"/>
            <w:color w:val="333333"/>
            <w:sz w:val="24"/>
            <w:szCs w:val="24"/>
            <w:shd w:val="clear" w:color="auto" w:fill="FFFFFF"/>
          </w:rPr>
          <w:t xml:space="preserve"> </w:t>
        </w:r>
      </w:ins>
      <w:proofErr w:type="spellStart"/>
      <w:r w:rsidR="003401BE">
        <w:rPr>
          <w:rFonts w:ascii="Open Sans" w:hAnsi="Open Sans"/>
          <w:color w:val="333333"/>
          <w:sz w:val="24"/>
          <w:szCs w:val="24"/>
          <w:shd w:val="clear" w:color="auto" w:fill="FFFFFF"/>
        </w:rPr>
        <w:t>M</w:t>
      </w:r>
      <w:r>
        <w:rPr>
          <w:rFonts w:ascii="Open Sans" w:hAnsi="Open Sans"/>
          <w:color w:val="333333"/>
          <w:sz w:val="24"/>
          <w:szCs w:val="24"/>
          <w:shd w:val="clear" w:color="auto" w:fill="FFFFFF"/>
        </w:rPr>
        <w:t>ajl</w:t>
      </w:r>
      <w:r>
        <w:rPr>
          <w:rFonts w:ascii="Open Sans" w:hAnsi="Open Sans" w:hint="eastAsia"/>
          <w:color w:val="333333"/>
          <w:sz w:val="24"/>
          <w:szCs w:val="24"/>
          <w:shd w:val="clear" w:color="auto" w:fill="FFFFFF"/>
        </w:rPr>
        <w:t>á</w:t>
      </w:r>
      <w:r>
        <w:rPr>
          <w:rFonts w:ascii="Open Sans" w:hAnsi="Open Sans"/>
          <w:color w:val="333333"/>
          <w:sz w:val="24"/>
          <w:szCs w:val="24"/>
          <w:shd w:val="clear" w:color="auto" w:fill="FFFFFF"/>
        </w:rPr>
        <w:t>th</w:t>
      </w:r>
      <w:proofErr w:type="spellEnd"/>
      <w:r>
        <w:rPr>
          <w:rFonts w:ascii="Open Sans" w:hAnsi="Open Sans"/>
          <w:color w:val="333333"/>
          <w:sz w:val="24"/>
          <w:szCs w:val="24"/>
          <w:shd w:val="clear" w:color="auto" w:fill="FFFFFF"/>
        </w:rPr>
        <w:t xml:space="preserve"> I</w:t>
      </w:r>
      <w:r w:rsidR="003401BE">
        <w:rPr>
          <w:rFonts w:ascii="Open Sans" w:hAnsi="Open Sans"/>
          <w:color w:val="333333"/>
          <w:sz w:val="24"/>
          <w:szCs w:val="24"/>
          <w:shd w:val="clear" w:color="auto" w:fill="FFFFFF"/>
        </w:rPr>
        <w:t xml:space="preserve">. </w:t>
      </w:r>
      <w:ins w:id="25" w:author="jirka" w:date="2019-10-23T13:24:00Z">
        <w:r w:rsidR="005B1181" w:rsidRPr="005B1181">
          <w:rPr>
            <w:rFonts w:ascii="Open Sans" w:hAnsi="Open Sans"/>
            <w:b/>
            <w:color w:val="333333"/>
            <w:sz w:val="24"/>
            <w:szCs w:val="24"/>
            <w:shd w:val="clear" w:color="auto" w:fill="FFFFFF"/>
            <w:rPrChange w:id="26" w:author="jirka" w:date="2019-10-23T13:24:00Z">
              <w:rPr>
                <w:rFonts w:ascii="Open Sans" w:hAnsi="Open Sans"/>
                <w:color w:val="333333"/>
                <w:sz w:val="24"/>
                <w:szCs w:val="24"/>
                <w:shd w:val="clear" w:color="auto" w:fill="FFFFFF"/>
              </w:rPr>
            </w:rPrChange>
          </w:rPr>
          <w:t>2018.</w:t>
        </w:r>
        <w:r w:rsidR="005B1181">
          <w:rPr>
            <w:rFonts w:ascii="Open Sans" w:hAnsi="Open Sans"/>
            <w:color w:val="333333"/>
            <w:sz w:val="24"/>
            <w:szCs w:val="24"/>
            <w:shd w:val="clear" w:color="auto" w:fill="FFFFFF"/>
          </w:rPr>
          <w:t xml:space="preserve"> </w:t>
        </w:r>
      </w:ins>
      <w:proofErr w:type="spellStart"/>
      <w:r w:rsidR="003401BE">
        <w:rPr>
          <w:rFonts w:ascii="Open Sans" w:hAnsi="Open Sans"/>
          <w:color w:val="333333"/>
          <w:sz w:val="24"/>
          <w:szCs w:val="24"/>
          <w:shd w:val="clear" w:color="auto" w:fill="FFFFFF"/>
        </w:rPr>
        <w:t>Time</w:t>
      </w:r>
      <w:proofErr w:type="spellEnd"/>
      <w:r w:rsidR="003401BE">
        <w:rPr>
          <w:rFonts w:ascii="Open Sans" w:hAnsi="Open Sans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3401BE">
        <w:rPr>
          <w:rFonts w:ascii="Open Sans" w:hAnsi="Open Sans"/>
          <w:color w:val="333333"/>
          <w:sz w:val="24"/>
          <w:szCs w:val="24"/>
          <w:shd w:val="clear" w:color="auto" w:fill="FFFFFF"/>
        </w:rPr>
        <w:t>matters</w:t>
      </w:r>
      <w:proofErr w:type="spellEnd"/>
      <w:r w:rsidR="003401BE">
        <w:rPr>
          <w:rFonts w:ascii="Open Sans" w:hAnsi="Open Sans"/>
          <w:color w:val="333333"/>
          <w:sz w:val="24"/>
          <w:szCs w:val="24"/>
          <w:shd w:val="clear" w:color="auto" w:fill="FFFFFF"/>
        </w:rPr>
        <w:t xml:space="preserve">. </w:t>
      </w:r>
      <w:proofErr w:type="spellStart"/>
      <w:r w:rsidR="003401BE">
        <w:rPr>
          <w:rFonts w:ascii="Open Sans" w:hAnsi="Open Sans"/>
          <w:color w:val="333333"/>
          <w:sz w:val="24"/>
          <w:szCs w:val="24"/>
          <w:shd w:val="clear" w:color="auto" w:fill="FFFFFF"/>
        </w:rPr>
        <w:t>Locomotor</w:t>
      </w:r>
      <w:proofErr w:type="spellEnd"/>
      <w:r w:rsidR="003401BE">
        <w:rPr>
          <w:rFonts w:ascii="Open Sans" w:hAnsi="Open Sans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3401BE">
        <w:rPr>
          <w:rFonts w:ascii="Open Sans" w:hAnsi="Open Sans"/>
          <w:color w:val="333333"/>
          <w:sz w:val="24"/>
          <w:szCs w:val="24"/>
          <w:shd w:val="clear" w:color="auto" w:fill="FFFFFF"/>
        </w:rPr>
        <w:t>behavior</w:t>
      </w:r>
      <w:proofErr w:type="spellEnd"/>
      <w:r w:rsidR="003401BE">
        <w:rPr>
          <w:rFonts w:ascii="Open Sans" w:hAnsi="Open Sans"/>
          <w:color w:val="333333"/>
          <w:sz w:val="24"/>
          <w:szCs w:val="24"/>
          <w:shd w:val="clear" w:color="auto" w:fill="FFFFFF"/>
        </w:rPr>
        <w:t xml:space="preserve"> of </w:t>
      </w:r>
      <w:proofErr w:type="spellStart"/>
      <w:r w:rsidR="003401BE" w:rsidRPr="004C3D67">
        <w:rPr>
          <w:rFonts w:ascii="Open Sans" w:hAnsi="Open Sans"/>
          <w:i/>
          <w:color w:val="333333"/>
          <w:sz w:val="24"/>
          <w:szCs w:val="24"/>
          <w:shd w:val="clear" w:color="auto" w:fill="FFFFFF"/>
        </w:rPr>
        <w:t>Lacerta</w:t>
      </w:r>
      <w:proofErr w:type="spellEnd"/>
      <w:r w:rsidR="003401BE" w:rsidRPr="004C3D67">
        <w:rPr>
          <w:rFonts w:ascii="Open Sans" w:hAnsi="Open Sans"/>
          <w:i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3401BE" w:rsidRPr="004C3D67">
        <w:rPr>
          <w:rFonts w:ascii="Open Sans" w:hAnsi="Open Sans"/>
          <w:i/>
          <w:color w:val="333333"/>
          <w:sz w:val="24"/>
          <w:szCs w:val="24"/>
          <w:shd w:val="clear" w:color="auto" w:fill="FFFFFF"/>
        </w:rPr>
        <w:t>viridis</w:t>
      </w:r>
      <w:proofErr w:type="spellEnd"/>
      <w:r w:rsidR="003401BE">
        <w:rPr>
          <w:rFonts w:ascii="Open Sans" w:hAnsi="Open Sans"/>
          <w:color w:val="333333"/>
          <w:sz w:val="24"/>
          <w:szCs w:val="24"/>
          <w:shd w:val="clear" w:color="auto" w:fill="FFFFFF"/>
        </w:rPr>
        <w:t xml:space="preserve"> and </w:t>
      </w:r>
      <w:proofErr w:type="spellStart"/>
      <w:r w:rsidR="003401BE" w:rsidRPr="004C3D67">
        <w:rPr>
          <w:rFonts w:ascii="Open Sans" w:hAnsi="Open Sans"/>
          <w:i/>
          <w:color w:val="333333"/>
          <w:sz w:val="24"/>
          <w:szCs w:val="24"/>
          <w:shd w:val="clear" w:color="auto" w:fill="FFFFFF"/>
        </w:rPr>
        <w:t>Lacerta</w:t>
      </w:r>
      <w:proofErr w:type="spellEnd"/>
      <w:r w:rsidR="003401BE" w:rsidRPr="004C3D67">
        <w:rPr>
          <w:rFonts w:ascii="Open Sans" w:hAnsi="Open Sans"/>
          <w:i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3401BE" w:rsidRPr="004C3D67">
        <w:rPr>
          <w:rFonts w:ascii="Open Sans" w:hAnsi="Open Sans"/>
          <w:i/>
          <w:color w:val="333333"/>
          <w:sz w:val="24"/>
          <w:szCs w:val="24"/>
          <w:shd w:val="clear" w:color="auto" w:fill="FFFFFF"/>
        </w:rPr>
        <w:t>agilis</w:t>
      </w:r>
      <w:proofErr w:type="spellEnd"/>
      <w:r w:rsidR="003401BE">
        <w:rPr>
          <w:rFonts w:ascii="Open Sans" w:hAnsi="Open Sans"/>
          <w:color w:val="333333"/>
          <w:sz w:val="24"/>
          <w:szCs w:val="24"/>
          <w:shd w:val="clear" w:color="auto" w:fill="FFFFFF"/>
        </w:rPr>
        <w:t xml:space="preserve"> in </w:t>
      </w:r>
      <w:proofErr w:type="spellStart"/>
      <w:r w:rsidR="003401BE">
        <w:rPr>
          <w:rFonts w:ascii="Open Sans" w:hAnsi="Open Sans"/>
          <w:color w:val="333333"/>
          <w:sz w:val="24"/>
          <w:szCs w:val="24"/>
          <w:shd w:val="clear" w:color="auto" w:fill="FFFFFF"/>
        </w:rPr>
        <w:t>an</w:t>
      </w:r>
      <w:proofErr w:type="spellEnd"/>
      <w:r w:rsidR="003401BE">
        <w:rPr>
          <w:rFonts w:ascii="Open Sans" w:hAnsi="Open Sans"/>
          <w:color w:val="333333"/>
          <w:sz w:val="24"/>
          <w:szCs w:val="24"/>
          <w:shd w:val="clear" w:color="auto" w:fill="FFFFFF"/>
        </w:rPr>
        <w:t xml:space="preserve"> open </w:t>
      </w:r>
      <w:proofErr w:type="spellStart"/>
      <w:r w:rsidR="003401BE">
        <w:rPr>
          <w:rFonts w:ascii="Open Sans" w:hAnsi="Open Sans"/>
          <w:color w:val="333333"/>
          <w:sz w:val="24"/>
          <w:szCs w:val="24"/>
          <w:shd w:val="clear" w:color="auto" w:fill="FFFFFF"/>
        </w:rPr>
        <w:t>field</w:t>
      </w:r>
      <w:proofErr w:type="spellEnd"/>
      <w:r w:rsidR="003401BE">
        <w:rPr>
          <w:rFonts w:ascii="Open Sans" w:hAnsi="Open Sans"/>
          <w:color w:val="333333"/>
          <w:sz w:val="24"/>
          <w:szCs w:val="24"/>
          <w:shd w:val="clear" w:color="auto" w:fill="FFFFFF"/>
        </w:rPr>
        <w:t xml:space="preserve"> maze. </w:t>
      </w:r>
      <w:r w:rsidR="003401BE">
        <w:rPr>
          <w:rFonts w:ascii="Open Sans" w:hAnsi="Open Sans"/>
          <w:i/>
          <w:iCs/>
          <w:color w:val="333333"/>
          <w:sz w:val="24"/>
          <w:szCs w:val="24"/>
        </w:rPr>
        <w:t xml:space="preserve">Acta </w:t>
      </w:r>
      <w:proofErr w:type="spellStart"/>
      <w:r w:rsidR="003401BE">
        <w:rPr>
          <w:rFonts w:ascii="Open Sans" w:hAnsi="Open Sans"/>
          <w:i/>
          <w:iCs/>
          <w:color w:val="333333"/>
          <w:sz w:val="24"/>
          <w:szCs w:val="24"/>
        </w:rPr>
        <w:t>Ethologica</w:t>
      </w:r>
      <w:proofErr w:type="spellEnd"/>
      <w:r w:rsidR="003401BE">
        <w:rPr>
          <w:rFonts w:ascii="Open Sans" w:hAnsi="Open Sans"/>
          <w:color w:val="333333"/>
          <w:sz w:val="24"/>
          <w:szCs w:val="24"/>
          <w:shd w:val="clear" w:color="auto" w:fill="FFFFFF"/>
        </w:rPr>
        <w:t> [online]. 2018, </w:t>
      </w:r>
      <w:r w:rsidR="003401BE">
        <w:rPr>
          <w:rFonts w:ascii="Open Sans" w:hAnsi="Open Sans"/>
          <w:b/>
          <w:bCs/>
          <w:color w:val="333333"/>
          <w:sz w:val="24"/>
          <w:szCs w:val="24"/>
        </w:rPr>
        <w:t>21</w:t>
      </w:r>
      <w:r w:rsidR="003401BE">
        <w:rPr>
          <w:rFonts w:ascii="Open Sans" w:hAnsi="Open Sans"/>
          <w:color w:val="333333"/>
          <w:sz w:val="24"/>
          <w:szCs w:val="24"/>
          <w:shd w:val="clear" w:color="auto" w:fill="FFFFFF"/>
        </w:rPr>
        <w:t>(2), 91-99 [cit. 2019-05-30]. DOI: 10.1007/s10211-018-0287-6. ISSN 08739749.</w:t>
      </w:r>
    </w:p>
    <w:p w14:paraId="2BE8ADAE" w14:textId="77777777" w:rsidR="003401BE" w:rsidRDefault="004C3D67" w:rsidP="003401BE">
      <w:pPr>
        <w:pStyle w:val="Odstavecseseznamem"/>
        <w:shd w:val="clear" w:color="auto" w:fill="FFFFFF"/>
        <w:spacing w:after="0" w:line="240" w:lineRule="auto"/>
        <w:ind w:hanging="153"/>
        <w:rPr>
          <w:rFonts w:ascii="Open Sans" w:hAnsi="Open Sans"/>
          <w:color w:val="333333"/>
          <w:shd w:val="clear" w:color="auto" w:fill="FFFFFF"/>
        </w:rPr>
      </w:pPr>
      <w:proofErr w:type="spellStart"/>
      <w:r>
        <w:rPr>
          <w:rFonts w:ascii="Open Sans" w:hAnsi="Open Sans"/>
          <w:color w:val="333333"/>
          <w:shd w:val="clear" w:color="auto" w:fill="FFFFFF"/>
        </w:rPr>
        <w:t>Sagonas</w:t>
      </w:r>
      <w:proofErr w:type="spellEnd"/>
      <w:r>
        <w:rPr>
          <w:rFonts w:ascii="Open Sans" w:hAnsi="Open Sans"/>
          <w:color w:val="333333"/>
          <w:shd w:val="clear" w:color="auto" w:fill="FFFFFF"/>
        </w:rPr>
        <w:t xml:space="preserve"> </w:t>
      </w:r>
      <w:proofErr w:type="spellStart"/>
      <w:r>
        <w:rPr>
          <w:rFonts w:ascii="Open Sans" w:hAnsi="Open Sans"/>
          <w:color w:val="333333"/>
          <w:shd w:val="clear" w:color="auto" w:fill="FFFFFF"/>
        </w:rPr>
        <w:t>K,</w:t>
      </w:r>
      <w:r w:rsidR="003401BE">
        <w:rPr>
          <w:rFonts w:ascii="Open Sans" w:hAnsi="Open Sans"/>
          <w:color w:val="333333"/>
          <w:shd w:val="clear" w:color="auto" w:fill="FFFFFF"/>
        </w:rPr>
        <w:t>V</w:t>
      </w:r>
      <w:r>
        <w:rPr>
          <w:rFonts w:ascii="Open Sans" w:hAnsi="Open Sans"/>
          <w:color w:val="333333"/>
          <w:shd w:val="clear" w:color="auto" w:fill="FFFFFF"/>
        </w:rPr>
        <w:t>alakos</w:t>
      </w:r>
      <w:r w:rsidR="003401BE" w:rsidRPr="005B1181">
        <w:rPr>
          <w:rFonts w:ascii="Open Sans" w:hAnsi="Open Sans"/>
          <w:color w:val="333333"/>
          <w:highlight w:val="yellow"/>
          <w:shd w:val="clear" w:color="auto" w:fill="FFFFFF"/>
          <w:rPrChange w:id="27" w:author="jirka" w:date="2019-10-23T13:25:00Z">
            <w:rPr>
              <w:rFonts w:ascii="Open Sans" w:hAnsi="Open Sans"/>
              <w:color w:val="333333"/>
              <w:shd w:val="clear" w:color="auto" w:fill="FFFFFF"/>
            </w:rPr>
          </w:rPrChange>
        </w:rPr>
        <w:t>,</w:t>
      </w:r>
      <w:r w:rsidRPr="005B1181">
        <w:rPr>
          <w:rFonts w:ascii="Open Sans" w:hAnsi="Open Sans"/>
          <w:color w:val="333333"/>
          <w:highlight w:val="yellow"/>
          <w:shd w:val="clear" w:color="auto" w:fill="FFFFFF"/>
          <w:rPrChange w:id="28" w:author="jirka" w:date="2019-10-23T13:25:00Z">
            <w:rPr>
              <w:rFonts w:ascii="Open Sans" w:hAnsi="Open Sans"/>
              <w:color w:val="333333"/>
              <w:shd w:val="clear" w:color="auto" w:fill="FFFFFF"/>
            </w:rPr>
          </w:rPrChange>
        </w:rPr>
        <w:t>E</w:t>
      </w:r>
      <w:proofErr w:type="spellEnd"/>
      <w:r w:rsidRPr="005B1181">
        <w:rPr>
          <w:rFonts w:ascii="Open Sans" w:hAnsi="Open Sans"/>
          <w:color w:val="333333"/>
          <w:highlight w:val="yellow"/>
          <w:shd w:val="clear" w:color="auto" w:fill="FFFFFF"/>
          <w:rPrChange w:id="29" w:author="jirka" w:date="2019-10-23T13:25:00Z">
            <w:rPr>
              <w:rFonts w:ascii="Open Sans" w:hAnsi="Open Sans"/>
              <w:color w:val="333333"/>
              <w:shd w:val="clear" w:color="auto" w:fill="FFFFFF"/>
            </w:rPr>
          </w:rPrChange>
        </w:rPr>
        <w:t>.,</w:t>
      </w:r>
      <w:r>
        <w:rPr>
          <w:rFonts w:ascii="Open Sans" w:hAnsi="Open Sans"/>
          <w:color w:val="333333"/>
          <w:shd w:val="clear" w:color="auto" w:fill="FFFFFF"/>
        </w:rPr>
        <w:t xml:space="preserve"> </w:t>
      </w:r>
      <w:proofErr w:type="spellStart"/>
      <w:r w:rsidR="003401BE">
        <w:rPr>
          <w:rFonts w:ascii="Open Sans" w:hAnsi="Open Sans"/>
          <w:color w:val="333333"/>
          <w:shd w:val="clear" w:color="auto" w:fill="FFFFFF"/>
        </w:rPr>
        <w:t>L</w:t>
      </w:r>
      <w:r>
        <w:rPr>
          <w:rFonts w:ascii="Open Sans" w:hAnsi="Open Sans"/>
          <w:color w:val="333333"/>
          <w:shd w:val="clear" w:color="auto" w:fill="FFFFFF"/>
        </w:rPr>
        <w:t>ymberakis</w:t>
      </w:r>
      <w:proofErr w:type="spellEnd"/>
      <w:r w:rsidR="003401BE">
        <w:rPr>
          <w:rFonts w:ascii="Open Sans" w:hAnsi="Open Sans"/>
          <w:color w:val="333333"/>
          <w:shd w:val="clear" w:color="auto" w:fill="FFFFFF"/>
        </w:rPr>
        <w:t xml:space="preserve"> </w:t>
      </w:r>
      <w:r>
        <w:rPr>
          <w:rFonts w:ascii="Open Sans" w:hAnsi="Open Sans"/>
          <w:color w:val="333333"/>
          <w:shd w:val="clear" w:color="auto" w:fill="FFFFFF"/>
        </w:rPr>
        <w:t xml:space="preserve">P. a </w:t>
      </w:r>
      <w:proofErr w:type="spellStart"/>
      <w:r w:rsidR="003401BE">
        <w:rPr>
          <w:rFonts w:ascii="Open Sans" w:hAnsi="Open Sans"/>
          <w:color w:val="333333"/>
          <w:shd w:val="clear" w:color="auto" w:fill="FFFFFF"/>
        </w:rPr>
        <w:t>P</w:t>
      </w:r>
      <w:r>
        <w:rPr>
          <w:rFonts w:ascii="Open Sans" w:hAnsi="Open Sans"/>
          <w:color w:val="333333"/>
          <w:shd w:val="clear" w:color="auto" w:fill="FFFFFF"/>
        </w:rPr>
        <w:t>afilis</w:t>
      </w:r>
      <w:proofErr w:type="spellEnd"/>
      <w:r>
        <w:rPr>
          <w:rFonts w:ascii="Open Sans" w:hAnsi="Open Sans"/>
          <w:color w:val="333333"/>
          <w:shd w:val="clear" w:color="auto" w:fill="FFFFFF"/>
        </w:rPr>
        <w:t xml:space="preserve"> P</w:t>
      </w:r>
      <w:r w:rsidR="003401BE">
        <w:rPr>
          <w:rFonts w:ascii="Open Sans" w:hAnsi="Open Sans"/>
          <w:color w:val="333333"/>
          <w:shd w:val="clear" w:color="auto" w:fill="FFFFFF"/>
        </w:rPr>
        <w:t xml:space="preserve">. </w:t>
      </w:r>
      <w:proofErr w:type="spellStart"/>
      <w:r w:rsidR="003401BE">
        <w:rPr>
          <w:rFonts w:ascii="Open Sans" w:hAnsi="Open Sans"/>
          <w:color w:val="333333"/>
          <w:shd w:val="clear" w:color="auto" w:fill="FFFFFF"/>
        </w:rPr>
        <w:t>Traits</w:t>
      </w:r>
      <w:proofErr w:type="spellEnd"/>
      <w:r w:rsidR="003401BE">
        <w:rPr>
          <w:rFonts w:ascii="Open Sans" w:hAnsi="Open Sans"/>
          <w:color w:val="333333"/>
          <w:shd w:val="clear" w:color="auto" w:fill="FFFFFF"/>
        </w:rPr>
        <w:t xml:space="preserve"> of </w:t>
      </w:r>
      <w:proofErr w:type="spellStart"/>
      <w:r w:rsidR="003401BE">
        <w:rPr>
          <w:rFonts w:ascii="Open Sans" w:hAnsi="Open Sans"/>
          <w:color w:val="333333"/>
          <w:shd w:val="clear" w:color="auto" w:fill="FFFFFF"/>
        </w:rPr>
        <w:t>reproduction</w:t>
      </w:r>
      <w:proofErr w:type="spellEnd"/>
      <w:r w:rsidR="003401BE">
        <w:rPr>
          <w:rFonts w:ascii="Open Sans" w:hAnsi="Open Sans"/>
          <w:color w:val="333333"/>
          <w:shd w:val="clear" w:color="auto" w:fill="FFFFFF"/>
        </w:rPr>
        <w:t xml:space="preserve"> and </w:t>
      </w:r>
      <w:proofErr w:type="spellStart"/>
      <w:r w:rsidR="003401BE">
        <w:rPr>
          <w:rFonts w:ascii="Open Sans" w:hAnsi="Open Sans"/>
          <w:color w:val="333333"/>
          <w:shd w:val="clear" w:color="auto" w:fill="FFFFFF"/>
        </w:rPr>
        <w:t>feeding</w:t>
      </w:r>
      <w:proofErr w:type="spellEnd"/>
      <w:r w:rsidR="003401BE">
        <w:rPr>
          <w:rFonts w:ascii="Open Sans" w:hAnsi="Open Sans"/>
          <w:color w:val="333333"/>
          <w:shd w:val="clear" w:color="auto" w:fill="FFFFFF"/>
        </w:rPr>
        <w:t xml:space="preserve"> of </w:t>
      </w:r>
      <w:proofErr w:type="spellStart"/>
      <w:r w:rsidR="003401BE">
        <w:rPr>
          <w:rFonts w:ascii="Open Sans" w:hAnsi="Open Sans"/>
          <w:color w:val="333333"/>
          <w:shd w:val="clear" w:color="auto" w:fill="FFFFFF"/>
        </w:rPr>
        <w:t>the</w:t>
      </w:r>
      <w:proofErr w:type="spellEnd"/>
      <w:r w:rsidR="003401BE">
        <w:rPr>
          <w:rFonts w:ascii="Open Sans" w:hAnsi="Open Sans"/>
          <w:color w:val="333333"/>
          <w:shd w:val="clear" w:color="auto" w:fill="FFFFFF"/>
        </w:rPr>
        <w:t xml:space="preserve"> </w:t>
      </w:r>
      <w:proofErr w:type="spellStart"/>
      <w:r w:rsidR="003401BE">
        <w:rPr>
          <w:rFonts w:ascii="Open Sans" w:hAnsi="Open Sans"/>
          <w:color w:val="333333"/>
          <w:shd w:val="clear" w:color="auto" w:fill="FFFFFF"/>
        </w:rPr>
        <w:t>Europea</w:t>
      </w:r>
      <w:r>
        <w:rPr>
          <w:rFonts w:ascii="Open Sans" w:hAnsi="Open Sans"/>
          <w:color w:val="333333"/>
          <w:shd w:val="clear" w:color="auto" w:fill="FFFFFF"/>
        </w:rPr>
        <w:t>n</w:t>
      </w:r>
      <w:proofErr w:type="spellEnd"/>
      <w:r>
        <w:rPr>
          <w:rFonts w:ascii="Open Sans" w:hAnsi="Open Sans"/>
          <w:color w:val="333333"/>
          <w:shd w:val="clear" w:color="auto" w:fill="FFFFFF"/>
        </w:rPr>
        <w:t xml:space="preserve"> Green </w:t>
      </w:r>
      <w:proofErr w:type="spellStart"/>
      <w:r>
        <w:rPr>
          <w:rFonts w:ascii="Open Sans" w:hAnsi="Open Sans"/>
          <w:color w:val="333333"/>
          <w:shd w:val="clear" w:color="auto" w:fill="FFFFFF"/>
        </w:rPr>
        <w:t>Lizard</w:t>
      </w:r>
      <w:proofErr w:type="spellEnd"/>
      <w:r>
        <w:rPr>
          <w:rFonts w:ascii="Open Sans" w:hAnsi="Open Sans"/>
          <w:color w:val="333333"/>
          <w:shd w:val="clear" w:color="auto" w:fill="FFFFFF"/>
        </w:rPr>
        <w:t>, (</w:t>
      </w:r>
      <w:proofErr w:type="spellStart"/>
      <w:r w:rsidRPr="004C3D67">
        <w:rPr>
          <w:rFonts w:ascii="Open Sans" w:hAnsi="Open Sans"/>
          <w:i/>
          <w:color w:val="333333"/>
          <w:shd w:val="clear" w:color="auto" w:fill="FFFFFF"/>
        </w:rPr>
        <w:t>Lacerta</w:t>
      </w:r>
      <w:proofErr w:type="spellEnd"/>
      <w:r w:rsidRPr="004C3D67">
        <w:rPr>
          <w:rFonts w:ascii="Open Sans" w:hAnsi="Open Sans"/>
          <w:i/>
          <w:color w:val="333333"/>
          <w:shd w:val="clear" w:color="auto" w:fill="FFFFFF"/>
        </w:rPr>
        <w:t xml:space="preserve"> </w:t>
      </w:r>
      <w:proofErr w:type="spellStart"/>
      <w:r w:rsidRPr="004C3D67">
        <w:rPr>
          <w:rFonts w:ascii="Open Sans" w:hAnsi="Open Sans"/>
          <w:i/>
          <w:color w:val="333333"/>
          <w:shd w:val="clear" w:color="auto" w:fill="FFFFFF"/>
        </w:rPr>
        <w:t>viridis</w:t>
      </w:r>
      <w:proofErr w:type="spellEnd"/>
      <w:r>
        <w:rPr>
          <w:rFonts w:ascii="Open Sans" w:hAnsi="Open Sans"/>
          <w:color w:val="333333"/>
          <w:shd w:val="clear" w:color="auto" w:fill="FFFFFF"/>
        </w:rPr>
        <w:t>),</w:t>
      </w:r>
      <w:ins w:id="30" w:author="jirka" w:date="2019-10-23T13:22:00Z">
        <w:r w:rsidR="005B1181">
          <w:rPr>
            <w:rFonts w:ascii="Open Sans" w:hAnsi="Open Sans"/>
            <w:color w:val="333333"/>
            <w:shd w:val="clear" w:color="auto" w:fill="FFFFFF"/>
          </w:rPr>
          <w:t xml:space="preserve"> </w:t>
        </w:r>
      </w:ins>
      <w:proofErr w:type="spellStart"/>
      <w:r w:rsidR="003401BE">
        <w:rPr>
          <w:rFonts w:ascii="Open Sans" w:hAnsi="Open Sans"/>
          <w:color w:val="333333"/>
          <w:shd w:val="clear" w:color="auto" w:fill="FFFFFF"/>
        </w:rPr>
        <w:t>at</w:t>
      </w:r>
      <w:proofErr w:type="spellEnd"/>
      <w:r w:rsidR="003401BE">
        <w:rPr>
          <w:rFonts w:ascii="Open Sans" w:hAnsi="Open Sans"/>
          <w:color w:val="333333"/>
          <w:shd w:val="clear" w:color="auto" w:fill="FFFFFF"/>
        </w:rPr>
        <w:t xml:space="preserve"> </w:t>
      </w:r>
      <w:proofErr w:type="spellStart"/>
      <w:r w:rsidR="003401BE">
        <w:rPr>
          <w:rFonts w:ascii="Open Sans" w:hAnsi="Open Sans"/>
          <w:color w:val="333333"/>
          <w:shd w:val="clear" w:color="auto" w:fill="FFFFFF"/>
        </w:rPr>
        <w:t>the</w:t>
      </w:r>
      <w:proofErr w:type="spellEnd"/>
      <w:r w:rsidR="003401BE">
        <w:rPr>
          <w:rFonts w:ascii="Open Sans" w:hAnsi="Open Sans"/>
          <w:color w:val="333333"/>
          <w:shd w:val="clear" w:color="auto" w:fill="FFFFFF"/>
        </w:rPr>
        <w:t xml:space="preserve"> </w:t>
      </w:r>
      <w:proofErr w:type="spellStart"/>
      <w:r w:rsidR="003401BE">
        <w:rPr>
          <w:rFonts w:ascii="Open Sans" w:hAnsi="Open Sans"/>
          <w:color w:val="333333"/>
          <w:shd w:val="clear" w:color="auto" w:fill="FFFFFF"/>
        </w:rPr>
        <w:t>southern</w:t>
      </w:r>
      <w:proofErr w:type="spellEnd"/>
      <w:r w:rsidR="003401BE">
        <w:rPr>
          <w:rFonts w:ascii="Open Sans" w:hAnsi="Open Sans"/>
          <w:color w:val="333333"/>
          <w:shd w:val="clear" w:color="auto" w:fill="FFFFFF"/>
        </w:rPr>
        <w:t xml:space="preserve"> </w:t>
      </w:r>
      <w:proofErr w:type="spellStart"/>
      <w:r w:rsidR="003401BE">
        <w:rPr>
          <w:rFonts w:ascii="Open Sans" w:hAnsi="Open Sans"/>
          <w:color w:val="333333"/>
          <w:shd w:val="clear" w:color="auto" w:fill="FFFFFF"/>
        </w:rPr>
        <w:t>edge</w:t>
      </w:r>
      <w:proofErr w:type="spellEnd"/>
      <w:r w:rsidR="003401BE">
        <w:rPr>
          <w:rFonts w:ascii="Open Sans" w:hAnsi="Open Sans"/>
          <w:color w:val="333333"/>
          <w:shd w:val="clear" w:color="auto" w:fill="FFFFFF"/>
        </w:rPr>
        <w:t xml:space="preserve"> of </w:t>
      </w:r>
      <w:proofErr w:type="spellStart"/>
      <w:r w:rsidR="003401BE">
        <w:rPr>
          <w:rFonts w:ascii="Open Sans" w:hAnsi="Open Sans"/>
          <w:color w:val="333333"/>
          <w:shd w:val="clear" w:color="auto" w:fill="FFFFFF"/>
        </w:rPr>
        <w:t>its</w:t>
      </w:r>
      <w:proofErr w:type="spellEnd"/>
      <w:r w:rsidR="003401BE">
        <w:rPr>
          <w:rFonts w:ascii="Open Sans" w:hAnsi="Open Sans"/>
          <w:color w:val="333333"/>
          <w:shd w:val="clear" w:color="auto" w:fill="FFFFFF"/>
        </w:rPr>
        <w:t xml:space="preserve"> </w:t>
      </w:r>
      <w:proofErr w:type="spellStart"/>
      <w:r w:rsidR="003401BE">
        <w:rPr>
          <w:rFonts w:ascii="Open Sans" w:hAnsi="Open Sans"/>
          <w:color w:val="333333"/>
          <w:shd w:val="clear" w:color="auto" w:fill="FFFFFF"/>
        </w:rPr>
        <w:t>distribution</w:t>
      </w:r>
      <w:proofErr w:type="spellEnd"/>
      <w:r w:rsidR="003401BE">
        <w:rPr>
          <w:rFonts w:ascii="Open Sans" w:hAnsi="Open Sans"/>
          <w:color w:val="333333"/>
          <w:shd w:val="clear" w:color="auto" w:fill="FFFFFF"/>
        </w:rPr>
        <w:t>. </w:t>
      </w:r>
      <w:proofErr w:type="spellStart"/>
      <w:r w:rsidR="003401BE">
        <w:rPr>
          <w:rFonts w:ascii="Open Sans" w:hAnsi="Open Sans"/>
          <w:i/>
          <w:iCs/>
          <w:color w:val="333333"/>
        </w:rPr>
        <w:t>H</w:t>
      </w:r>
      <w:ins w:id="31" w:author="jirka" w:date="2019-10-23T13:22:00Z">
        <w:r w:rsidR="005B1181">
          <w:rPr>
            <w:rFonts w:ascii="Open Sans" w:hAnsi="Open Sans"/>
            <w:i/>
            <w:iCs/>
            <w:color w:val="333333"/>
          </w:rPr>
          <w:t>erpetozoa</w:t>
        </w:r>
      </w:ins>
      <w:proofErr w:type="spellEnd"/>
      <w:del w:id="32" w:author="jirka" w:date="2019-10-23T13:23:00Z">
        <w:r w:rsidR="003401BE" w:rsidDel="005B1181">
          <w:rPr>
            <w:rFonts w:ascii="Open Sans" w:hAnsi="Open Sans"/>
            <w:i/>
            <w:iCs/>
            <w:color w:val="333333"/>
          </w:rPr>
          <w:delText>ERPETOZOA</w:delText>
        </w:r>
        <w:r w:rsidR="003401BE" w:rsidDel="005B1181">
          <w:rPr>
            <w:rFonts w:ascii="Open Sans" w:hAnsi="Open Sans"/>
            <w:color w:val="333333"/>
            <w:shd w:val="clear" w:color="auto" w:fill="FFFFFF"/>
          </w:rPr>
          <w:delText> [online]</w:delText>
        </w:r>
      </w:del>
      <w:r w:rsidR="003401BE">
        <w:rPr>
          <w:rFonts w:ascii="Open Sans" w:hAnsi="Open Sans"/>
          <w:color w:val="333333"/>
          <w:shd w:val="clear" w:color="auto" w:fill="FFFFFF"/>
        </w:rPr>
        <w:t>.</w:t>
      </w:r>
      <w:del w:id="33" w:author="jirka" w:date="2019-10-23T13:23:00Z">
        <w:r w:rsidR="003401BE" w:rsidDel="005B1181">
          <w:rPr>
            <w:rFonts w:ascii="Open Sans" w:hAnsi="Open Sans"/>
            <w:color w:val="333333"/>
            <w:shd w:val="clear" w:color="auto" w:fill="FFFFFF"/>
          </w:rPr>
          <w:delText xml:space="preserve"> 2018</w:delText>
        </w:r>
      </w:del>
      <w:r w:rsidR="003401BE">
        <w:rPr>
          <w:rFonts w:ascii="Open Sans" w:hAnsi="Open Sans"/>
          <w:color w:val="333333"/>
          <w:shd w:val="clear" w:color="auto" w:fill="FFFFFF"/>
        </w:rPr>
        <w:t>, </w:t>
      </w:r>
      <w:r w:rsidR="003401BE">
        <w:rPr>
          <w:rFonts w:ascii="Open Sans" w:hAnsi="Open Sans"/>
          <w:b/>
          <w:bCs/>
          <w:color w:val="333333"/>
        </w:rPr>
        <w:t>30</w:t>
      </w:r>
      <w:r w:rsidR="003401BE">
        <w:rPr>
          <w:rFonts w:ascii="Open Sans" w:hAnsi="Open Sans"/>
          <w:color w:val="333333"/>
          <w:shd w:val="clear" w:color="auto" w:fill="FFFFFF"/>
        </w:rPr>
        <w:t>(3-4), 115-129 [cit. 2019-05-30]. ISSN 10134425.</w:t>
      </w:r>
    </w:p>
    <w:p w14:paraId="185BB92A" w14:textId="77777777" w:rsidR="003401BE" w:rsidRPr="003401BE" w:rsidRDefault="003401BE" w:rsidP="003401BE">
      <w:pPr>
        <w:pStyle w:val="Odstavecseseznamem"/>
        <w:shd w:val="clear" w:color="auto" w:fill="FFFFFF"/>
        <w:spacing w:after="0" w:line="240" w:lineRule="auto"/>
        <w:ind w:hanging="153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proofErr w:type="spellStart"/>
      <w:r w:rsidRPr="003401BE">
        <w:rPr>
          <w:rFonts w:ascii="Open Sans" w:hAnsi="Open Sans"/>
          <w:color w:val="333333"/>
          <w:shd w:val="clear" w:color="auto" w:fill="FFFFFF"/>
        </w:rPr>
        <w:t>R</w:t>
      </w:r>
      <w:r w:rsidR="004C3D67" w:rsidRPr="003401BE">
        <w:rPr>
          <w:rFonts w:ascii="Open Sans" w:hAnsi="Open Sans"/>
          <w:color w:val="333333"/>
          <w:shd w:val="clear" w:color="auto" w:fill="FFFFFF"/>
        </w:rPr>
        <w:t>eh</w:t>
      </w:r>
      <w:r w:rsidR="004C3D67" w:rsidRPr="003401BE">
        <w:rPr>
          <w:rFonts w:ascii="Open Sans" w:hAnsi="Open Sans" w:hint="eastAsia"/>
          <w:color w:val="333333"/>
          <w:shd w:val="clear" w:color="auto" w:fill="FFFFFF"/>
        </w:rPr>
        <w:t>á</w:t>
      </w:r>
      <w:r w:rsidR="004C3D67" w:rsidRPr="003401BE">
        <w:rPr>
          <w:rFonts w:ascii="Open Sans" w:hAnsi="Open Sans"/>
          <w:color w:val="333333"/>
          <w:shd w:val="clear" w:color="auto" w:fill="FFFFFF"/>
        </w:rPr>
        <w:t>k</w:t>
      </w:r>
      <w:proofErr w:type="spellEnd"/>
      <w:r w:rsidRPr="003401BE">
        <w:rPr>
          <w:rFonts w:ascii="Open Sans" w:hAnsi="Open Sans"/>
          <w:color w:val="333333"/>
          <w:shd w:val="clear" w:color="auto" w:fill="FFFFFF"/>
        </w:rPr>
        <w:t xml:space="preserve">, I. </w:t>
      </w:r>
      <w:proofErr w:type="spellStart"/>
      <w:r w:rsidRPr="003401BE">
        <w:rPr>
          <w:rFonts w:ascii="Open Sans" w:hAnsi="Open Sans"/>
          <w:color w:val="333333"/>
          <w:shd w:val="clear" w:color="auto" w:fill="FFFFFF"/>
        </w:rPr>
        <w:t>Protecting</w:t>
      </w:r>
      <w:proofErr w:type="spellEnd"/>
      <w:r w:rsidRPr="003401BE">
        <w:rPr>
          <w:rFonts w:ascii="Open Sans" w:hAnsi="Open Sans"/>
          <w:color w:val="333333"/>
          <w:shd w:val="clear" w:color="auto" w:fill="FFFFFF"/>
        </w:rPr>
        <w:t xml:space="preserve"> and </w:t>
      </w:r>
      <w:proofErr w:type="spellStart"/>
      <w:r w:rsidRPr="003401BE">
        <w:rPr>
          <w:rFonts w:ascii="Open Sans" w:hAnsi="Open Sans"/>
          <w:color w:val="333333"/>
          <w:shd w:val="clear" w:color="auto" w:fill="FFFFFF"/>
        </w:rPr>
        <w:t>managing</w:t>
      </w:r>
      <w:proofErr w:type="spellEnd"/>
      <w:r w:rsidRPr="003401BE">
        <w:rPr>
          <w:rFonts w:ascii="Open Sans" w:hAnsi="Open Sans"/>
          <w:color w:val="333333"/>
          <w:shd w:val="clear" w:color="auto" w:fill="FFFFFF"/>
        </w:rPr>
        <w:t xml:space="preserve"> a </w:t>
      </w:r>
      <w:proofErr w:type="spellStart"/>
      <w:r w:rsidRPr="003401BE">
        <w:rPr>
          <w:rFonts w:ascii="Open Sans" w:hAnsi="Open Sans"/>
          <w:color w:val="333333"/>
          <w:shd w:val="clear" w:color="auto" w:fill="FFFFFF"/>
        </w:rPr>
        <w:t>local</w:t>
      </w:r>
      <w:proofErr w:type="spellEnd"/>
      <w:r w:rsidRPr="003401BE">
        <w:rPr>
          <w:rFonts w:ascii="Open Sans" w:hAnsi="Open Sans"/>
          <w:color w:val="333333"/>
          <w:shd w:val="clear" w:color="auto" w:fill="FFFFFF"/>
        </w:rPr>
        <w:t xml:space="preserve"> </w:t>
      </w:r>
      <w:proofErr w:type="spellStart"/>
      <w:r w:rsidRPr="003401BE">
        <w:rPr>
          <w:rFonts w:ascii="Open Sans" w:hAnsi="Open Sans"/>
          <w:color w:val="333333"/>
          <w:shd w:val="clear" w:color="auto" w:fill="FFFFFF"/>
        </w:rPr>
        <w:t>population</w:t>
      </w:r>
      <w:proofErr w:type="spellEnd"/>
      <w:r w:rsidRPr="003401BE">
        <w:rPr>
          <w:rFonts w:ascii="Open Sans" w:hAnsi="Open Sans"/>
          <w:color w:val="333333"/>
          <w:shd w:val="clear" w:color="auto" w:fill="FFFFFF"/>
        </w:rPr>
        <w:t xml:space="preserve"> of </w:t>
      </w:r>
      <w:proofErr w:type="spellStart"/>
      <w:r w:rsidRPr="003401BE">
        <w:rPr>
          <w:rFonts w:ascii="Open Sans" w:hAnsi="Open Sans"/>
          <w:color w:val="333333"/>
          <w:shd w:val="clear" w:color="auto" w:fill="FFFFFF"/>
        </w:rPr>
        <w:t>the</w:t>
      </w:r>
      <w:proofErr w:type="spellEnd"/>
      <w:r w:rsidRPr="003401BE">
        <w:rPr>
          <w:rFonts w:ascii="Open Sans" w:hAnsi="Open Sans"/>
          <w:color w:val="333333"/>
          <w:shd w:val="clear" w:color="auto" w:fill="FFFFFF"/>
        </w:rPr>
        <w:t xml:space="preserve"> </w:t>
      </w:r>
      <w:proofErr w:type="spellStart"/>
      <w:r w:rsidRPr="003401BE">
        <w:rPr>
          <w:rFonts w:ascii="Open Sans" w:hAnsi="Open Sans"/>
          <w:color w:val="333333"/>
          <w:shd w:val="clear" w:color="auto" w:fill="FFFFFF"/>
        </w:rPr>
        <w:t>European</w:t>
      </w:r>
      <w:proofErr w:type="spellEnd"/>
      <w:r w:rsidRPr="003401BE">
        <w:rPr>
          <w:rFonts w:ascii="Open Sans" w:hAnsi="Open Sans"/>
          <w:color w:val="333333"/>
          <w:shd w:val="clear" w:color="auto" w:fill="FFFFFF"/>
        </w:rPr>
        <w:t xml:space="preserve"> Green </w:t>
      </w:r>
      <w:proofErr w:type="spellStart"/>
      <w:r w:rsidRPr="003401BE">
        <w:rPr>
          <w:rFonts w:ascii="Open Sans" w:hAnsi="Open Sans"/>
          <w:color w:val="333333"/>
          <w:shd w:val="clear" w:color="auto" w:fill="FFFFFF"/>
        </w:rPr>
        <w:t>lizard</w:t>
      </w:r>
      <w:proofErr w:type="spellEnd"/>
      <w:r w:rsidRPr="003401BE">
        <w:rPr>
          <w:rFonts w:ascii="Open Sans" w:hAnsi="Open Sans"/>
          <w:color w:val="333333"/>
          <w:shd w:val="clear" w:color="auto" w:fill="FFFFFF"/>
        </w:rPr>
        <w:t xml:space="preserve"> </w:t>
      </w:r>
      <w:r w:rsidR="004C3D67">
        <w:rPr>
          <w:rFonts w:ascii="Open Sans" w:hAnsi="Open Sans"/>
          <w:color w:val="333333"/>
          <w:shd w:val="clear" w:color="auto" w:fill="FFFFFF"/>
        </w:rPr>
        <w:t>(</w:t>
      </w:r>
      <w:r w:rsidRPr="005B1181">
        <w:rPr>
          <w:rFonts w:ascii="Open Sans" w:hAnsi="Open Sans"/>
          <w:i/>
          <w:color w:val="333333"/>
          <w:highlight w:val="yellow"/>
          <w:shd w:val="clear" w:color="auto" w:fill="FFFFFF"/>
          <w:rPrChange w:id="34" w:author="jirka" w:date="2019-10-23T13:25:00Z">
            <w:rPr>
              <w:rFonts w:ascii="Open Sans" w:hAnsi="Open Sans"/>
              <w:i/>
              <w:color w:val="333333"/>
              <w:shd w:val="clear" w:color="auto" w:fill="FFFFFF"/>
            </w:rPr>
          </w:rPrChange>
        </w:rPr>
        <w:t xml:space="preserve">L </w:t>
      </w:r>
      <w:proofErr w:type="spellStart"/>
      <w:r w:rsidRPr="005B1181">
        <w:rPr>
          <w:rFonts w:ascii="Open Sans" w:hAnsi="Open Sans"/>
          <w:i/>
          <w:color w:val="333333"/>
          <w:highlight w:val="yellow"/>
          <w:shd w:val="clear" w:color="auto" w:fill="FFFFFF"/>
          <w:rPrChange w:id="35" w:author="jirka" w:date="2019-10-23T13:25:00Z">
            <w:rPr>
              <w:rFonts w:ascii="Open Sans" w:hAnsi="Open Sans"/>
              <w:i/>
              <w:color w:val="333333"/>
              <w:shd w:val="clear" w:color="auto" w:fill="FFFFFF"/>
            </w:rPr>
          </w:rPrChange>
        </w:rPr>
        <w:t>a</w:t>
      </w:r>
      <w:r w:rsidRPr="004C3D67">
        <w:rPr>
          <w:rFonts w:ascii="Open Sans" w:hAnsi="Open Sans"/>
          <w:i/>
          <w:color w:val="333333"/>
          <w:shd w:val="clear" w:color="auto" w:fill="FFFFFF"/>
        </w:rPr>
        <w:t>certa</w:t>
      </w:r>
      <w:proofErr w:type="spellEnd"/>
      <w:r w:rsidRPr="004C3D67">
        <w:rPr>
          <w:rFonts w:ascii="Open Sans" w:hAnsi="Open Sans"/>
          <w:i/>
          <w:color w:val="333333"/>
          <w:shd w:val="clear" w:color="auto" w:fill="FFFFFF"/>
        </w:rPr>
        <w:t xml:space="preserve"> </w:t>
      </w:r>
      <w:proofErr w:type="spellStart"/>
      <w:r w:rsidRPr="004C3D67">
        <w:rPr>
          <w:rFonts w:ascii="Open Sans" w:hAnsi="Open Sans"/>
          <w:color w:val="333333"/>
          <w:shd w:val="clear" w:color="auto" w:fill="FFFFFF"/>
        </w:rPr>
        <w:t>viridis</w:t>
      </w:r>
      <w:proofErr w:type="spellEnd"/>
      <w:r w:rsidR="004C3D67">
        <w:rPr>
          <w:rFonts w:ascii="Open Sans" w:hAnsi="Open Sans"/>
          <w:color w:val="333333"/>
          <w:shd w:val="clear" w:color="auto" w:fill="FFFFFF"/>
        </w:rPr>
        <w:t xml:space="preserve">) </w:t>
      </w:r>
      <w:proofErr w:type="spellStart"/>
      <w:r w:rsidRPr="004C3D67">
        <w:rPr>
          <w:rFonts w:ascii="Open Sans" w:hAnsi="Open Sans"/>
          <w:color w:val="333333"/>
          <w:shd w:val="clear" w:color="auto" w:fill="FFFFFF"/>
        </w:rPr>
        <w:t>at</w:t>
      </w:r>
      <w:proofErr w:type="spellEnd"/>
      <w:r w:rsidRPr="003401BE">
        <w:rPr>
          <w:rFonts w:ascii="Open Sans" w:hAnsi="Open Sans"/>
          <w:color w:val="333333"/>
          <w:shd w:val="clear" w:color="auto" w:fill="FFFFFF"/>
        </w:rPr>
        <w:t xml:space="preserve"> </w:t>
      </w:r>
      <w:proofErr w:type="spellStart"/>
      <w:r w:rsidRPr="003401BE">
        <w:rPr>
          <w:rFonts w:ascii="Open Sans" w:hAnsi="Open Sans"/>
          <w:color w:val="333333"/>
          <w:shd w:val="clear" w:color="auto" w:fill="FFFFFF"/>
        </w:rPr>
        <w:t>the</w:t>
      </w:r>
      <w:proofErr w:type="spellEnd"/>
      <w:r w:rsidRPr="003401BE">
        <w:rPr>
          <w:rFonts w:ascii="Open Sans" w:hAnsi="Open Sans"/>
          <w:color w:val="333333"/>
          <w:shd w:val="clear" w:color="auto" w:fill="FFFFFF"/>
        </w:rPr>
        <w:t xml:space="preserve"> Prague Zoo, Czech Republic. </w:t>
      </w:r>
      <w:r w:rsidRPr="003401BE">
        <w:rPr>
          <w:rFonts w:ascii="Open Sans" w:hAnsi="Open Sans"/>
          <w:i/>
          <w:iCs/>
          <w:color w:val="333333"/>
        </w:rPr>
        <w:t xml:space="preserve">International Zoo </w:t>
      </w:r>
      <w:proofErr w:type="spellStart"/>
      <w:r w:rsidRPr="003401BE">
        <w:rPr>
          <w:rFonts w:ascii="Open Sans" w:hAnsi="Open Sans"/>
          <w:i/>
          <w:iCs/>
          <w:color w:val="333333"/>
        </w:rPr>
        <w:t>Yearbook</w:t>
      </w:r>
      <w:proofErr w:type="spellEnd"/>
      <w:r w:rsidRPr="003401BE">
        <w:rPr>
          <w:rFonts w:ascii="Open Sans" w:hAnsi="Open Sans"/>
          <w:color w:val="333333"/>
          <w:shd w:val="clear" w:color="auto" w:fill="FFFFFF"/>
        </w:rPr>
        <w:t> [online]. 2015, </w:t>
      </w:r>
      <w:r w:rsidRPr="003401BE">
        <w:rPr>
          <w:rFonts w:ascii="Open Sans" w:hAnsi="Open Sans"/>
          <w:b/>
          <w:bCs/>
          <w:color w:val="333333"/>
        </w:rPr>
        <w:t>49</w:t>
      </w:r>
      <w:r w:rsidRPr="003401BE">
        <w:rPr>
          <w:rFonts w:ascii="Open Sans" w:hAnsi="Open Sans"/>
          <w:color w:val="333333"/>
          <w:shd w:val="clear" w:color="auto" w:fill="FFFFFF"/>
        </w:rPr>
        <w:t>(1), 56-66 [cit. 2019-05-30]. DOI: 10</w:t>
      </w:r>
      <w:r>
        <w:rPr>
          <w:rFonts w:ascii="Open Sans" w:hAnsi="Open Sans"/>
          <w:color w:val="333333"/>
          <w:shd w:val="clear" w:color="auto" w:fill="FFFFFF"/>
        </w:rPr>
        <w:t>.1111/izy.12093. ISSN 00749664.</w:t>
      </w:r>
    </w:p>
    <w:p w14:paraId="11DB48A4" w14:textId="77777777" w:rsidR="003401BE" w:rsidRPr="003401BE" w:rsidRDefault="002709C8" w:rsidP="003401BE">
      <w:pPr>
        <w:pStyle w:val="Odstavecseseznamem"/>
        <w:shd w:val="clear" w:color="auto" w:fill="FFFFFF"/>
        <w:spacing w:after="0" w:line="300" w:lineRule="atLeast"/>
        <w:ind w:hanging="153"/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</w:pPr>
      <w:r w:rsidRPr="00EA3067">
        <w:rPr>
          <w:rFonts w:ascii="Open Sans" w:hAnsi="Open Sans"/>
          <w:color w:val="333333"/>
          <w:highlight w:val="yellow"/>
          <w:shd w:val="clear" w:color="auto" w:fill="FFFFFF"/>
          <w:rPrChange w:id="36" w:author="jirka" w:date="2019-10-23T13:31:00Z">
            <w:rPr>
              <w:rFonts w:ascii="Open Sans" w:hAnsi="Open Sans"/>
              <w:color w:val="333333"/>
              <w:shd w:val="clear" w:color="auto" w:fill="FFFFFF"/>
            </w:rPr>
          </w:rPrChange>
        </w:rPr>
        <w:t xml:space="preserve">Bajer K, </w:t>
      </w:r>
      <w:r w:rsidR="003401BE" w:rsidRPr="00EA3067">
        <w:rPr>
          <w:rFonts w:ascii="Open Sans" w:hAnsi="Open Sans"/>
          <w:color w:val="333333"/>
          <w:highlight w:val="yellow"/>
          <w:shd w:val="clear" w:color="auto" w:fill="FFFFFF"/>
          <w:rPrChange w:id="37" w:author="jirka" w:date="2019-10-23T13:31:00Z">
            <w:rPr>
              <w:rFonts w:ascii="Open Sans" w:hAnsi="Open Sans"/>
              <w:color w:val="333333"/>
              <w:shd w:val="clear" w:color="auto" w:fill="FFFFFF"/>
            </w:rPr>
          </w:rPrChange>
        </w:rPr>
        <w:t>M</w:t>
      </w:r>
      <w:r w:rsidRPr="00EA3067">
        <w:rPr>
          <w:rFonts w:ascii="Open Sans" w:hAnsi="Open Sans"/>
          <w:color w:val="333333"/>
          <w:highlight w:val="yellow"/>
          <w:shd w:val="clear" w:color="auto" w:fill="FFFFFF"/>
          <w:rPrChange w:id="38" w:author="jirka" w:date="2019-10-23T13:31:00Z">
            <w:rPr>
              <w:rFonts w:ascii="Open Sans" w:hAnsi="Open Sans"/>
              <w:color w:val="333333"/>
              <w:shd w:val="clear" w:color="auto" w:fill="FFFFFF"/>
            </w:rPr>
          </w:rPrChange>
        </w:rPr>
        <w:t>oln</w:t>
      </w:r>
      <w:r w:rsidRPr="00EA3067">
        <w:rPr>
          <w:rFonts w:ascii="Open Sans" w:hAnsi="Open Sans" w:hint="eastAsia"/>
          <w:color w:val="333333"/>
          <w:highlight w:val="yellow"/>
          <w:shd w:val="clear" w:color="auto" w:fill="FFFFFF"/>
          <w:rPrChange w:id="39" w:author="jirka" w:date="2019-10-23T13:31:00Z">
            <w:rPr>
              <w:rFonts w:ascii="Open Sans" w:hAnsi="Open Sans" w:hint="eastAsia"/>
              <w:color w:val="333333"/>
              <w:shd w:val="clear" w:color="auto" w:fill="FFFFFF"/>
            </w:rPr>
          </w:rPrChange>
        </w:rPr>
        <w:t>á</w:t>
      </w:r>
      <w:r w:rsidRPr="00EA3067">
        <w:rPr>
          <w:rFonts w:ascii="Open Sans" w:hAnsi="Open Sans"/>
          <w:color w:val="333333"/>
          <w:highlight w:val="yellow"/>
          <w:shd w:val="clear" w:color="auto" w:fill="FFFFFF"/>
          <w:rPrChange w:id="40" w:author="jirka" w:date="2019-10-23T13:31:00Z">
            <w:rPr>
              <w:rFonts w:ascii="Open Sans" w:hAnsi="Open Sans"/>
              <w:color w:val="333333"/>
              <w:shd w:val="clear" w:color="auto" w:fill="FFFFFF"/>
            </w:rPr>
          </w:rPrChange>
        </w:rPr>
        <w:t>r</w:t>
      </w:r>
      <w:r w:rsidR="004C3D67" w:rsidRPr="00EA3067">
        <w:rPr>
          <w:rFonts w:ascii="Open Sans" w:hAnsi="Open Sans"/>
          <w:color w:val="333333"/>
          <w:highlight w:val="yellow"/>
          <w:shd w:val="clear" w:color="auto" w:fill="FFFFFF"/>
          <w:rPrChange w:id="41" w:author="jirka" w:date="2019-10-23T13:31:00Z">
            <w:rPr>
              <w:rFonts w:ascii="Open Sans" w:hAnsi="Open Sans"/>
              <w:color w:val="333333"/>
              <w:shd w:val="clear" w:color="auto" w:fill="FFFFFF"/>
            </w:rPr>
          </w:rPrChange>
        </w:rPr>
        <w:t xml:space="preserve"> O., </w:t>
      </w:r>
      <w:proofErr w:type="spellStart"/>
      <w:r w:rsidR="003401BE" w:rsidRPr="00EA3067">
        <w:rPr>
          <w:rFonts w:ascii="Open Sans" w:hAnsi="Open Sans"/>
          <w:color w:val="333333"/>
          <w:highlight w:val="yellow"/>
          <w:shd w:val="clear" w:color="auto" w:fill="FFFFFF"/>
          <w:rPrChange w:id="42" w:author="jirka" w:date="2019-10-23T13:31:00Z">
            <w:rPr>
              <w:rFonts w:ascii="Open Sans" w:hAnsi="Open Sans"/>
              <w:color w:val="333333"/>
              <w:shd w:val="clear" w:color="auto" w:fill="FFFFFF"/>
            </w:rPr>
          </w:rPrChange>
        </w:rPr>
        <w:t>T</w:t>
      </w:r>
      <w:r w:rsidRPr="00EA3067">
        <w:rPr>
          <w:rFonts w:ascii="Open Sans" w:hAnsi="Open Sans" w:hint="eastAsia"/>
          <w:color w:val="333333"/>
          <w:highlight w:val="yellow"/>
          <w:shd w:val="clear" w:color="auto" w:fill="FFFFFF"/>
          <w:rPrChange w:id="43" w:author="jirka" w:date="2019-10-23T13:31:00Z">
            <w:rPr>
              <w:rFonts w:ascii="Open Sans" w:hAnsi="Open Sans" w:hint="eastAsia"/>
              <w:color w:val="333333"/>
              <w:shd w:val="clear" w:color="auto" w:fill="FFFFFF"/>
            </w:rPr>
          </w:rPrChange>
        </w:rPr>
        <w:t>ö</w:t>
      </w:r>
      <w:r w:rsidRPr="00EA3067">
        <w:rPr>
          <w:rFonts w:ascii="Open Sans" w:hAnsi="Open Sans"/>
          <w:color w:val="333333"/>
          <w:highlight w:val="yellow"/>
          <w:shd w:val="clear" w:color="auto" w:fill="FFFFFF"/>
          <w:rPrChange w:id="44" w:author="jirka" w:date="2019-10-23T13:31:00Z">
            <w:rPr>
              <w:rFonts w:ascii="Open Sans" w:hAnsi="Open Sans"/>
              <w:color w:val="333333"/>
              <w:shd w:val="clear" w:color="auto" w:fill="FFFFFF"/>
            </w:rPr>
          </w:rPrChange>
        </w:rPr>
        <w:t>r</w:t>
      </w:r>
      <w:r w:rsidRPr="00EA3067">
        <w:rPr>
          <w:rFonts w:ascii="Open Sans" w:hAnsi="Open Sans" w:hint="eastAsia"/>
          <w:color w:val="333333"/>
          <w:highlight w:val="yellow"/>
          <w:shd w:val="clear" w:color="auto" w:fill="FFFFFF"/>
          <w:rPrChange w:id="45" w:author="jirka" w:date="2019-10-23T13:31:00Z">
            <w:rPr>
              <w:rFonts w:ascii="Open Sans" w:hAnsi="Open Sans" w:hint="eastAsia"/>
              <w:color w:val="333333"/>
              <w:shd w:val="clear" w:color="auto" w:fill="FFFFFF"/>
            </w:rPr>
          </w:rPrChange>
        </w:rPr>
        <w:t>ö</w:t>
      </w:r>
      <w:r w:rsidRPr="00EA3067">
        <w:rPr>
          <w:rFonts w:ascii="Open Sans" w:hAnsi="Open Sans"/>
          <w:color w:val="333333"/>
          <w:highlight w:val="yellow"/>
          <w:shd w:val="clear" w:color="auto" w:fill="FFFFFF"/>
          <w:rPrChange w:id="46" w:author="jirka" w:date="2019-10-23T13:31:00Z">
            <w:rPr>
              <w:rFonts w:ascii="Open Sans" w:hAnsi="Open Sans"/>
              <w:color w:val="333333"/>
              <w:shd w:val="clear" w:color="auto" w:fill="FFFFFF"/>
            </w:rPr>
          </w:rPrChange>
        </w:rPr>
        <w:t>k</w:t>
      </w:r>
      <w:proofErr w:type="spellEnd"/>
      <w:r w:rsidR="003401BE" w:rsidRPr="00EA3067">
        <w:rPr>
          <w:rFonts w:ascii="Open Sans" w:hAnsi="Open Sans"/>
          <w:color w:val="333333"/>
          <w:highlight w:val="yellow"/>
          <w:shd w:val="clear" w:color="auto" w:fill="FFFFFF"/>
          <w:rPrChange w:id="47" w:author="jirka" w:date="2019-10-23T13:31:00Z">
            <w:rPr>
              <w:rFonts w:ascii="Open Sans" w:hAnsi="Open Sans"/>
              <w:color w:val="333333"/>
              <w:shd w:val="clear" w:color="auto" w:fill="FFFFFF"/>
            </w:rPr>
          </w:rPrChange>
        </w:rPr>
        <w:t xml:space="preserve"> </w:t>
      </w:r>
      <w:r w:rsidRPr="00EA3067">
        <w:rPr>
          <w:rFonts w:ascii="Open Sans" w:hAnsi="Open Sans"/>
          <w:color w:val="333333"/>
          <w:highlight w:val="yellow"/>
          <w:shd w:val="clear" w:color="auto" w:fill="FFFFFF"/>
          <w:rPrChange w:id="48" w:author="jirka" w:date="2019-10-23T13:31:00Z">
            <w:rPr>
              <w:rFonts w:ascii="Open Sans" w:hAnsi="Open Sans"/>
              <w:color w:val="333333"/>
              <w:shd w:val="clear" w:color="auto" w:fill="FFFFFF"/>
            </w:rPr>
          </w:rPrChange>
        </w:rPr>
        <w:t xml:space="preserve">J a </w:t>
      </w:r>
      <w:proofErr w:type="spellStart"/>
      <w:r w:rsidR="003401BE" w:rsidRPr="00EA3067">
        <w:rPr>
          <w:rFonts w:ascii="Open Sans" w:hAnsi="Open Sans"/>
          <w:color w:val="333333"/>
          <w:highlight w:val="yellow"/>
          <w:shd w:val="clear" w:color="auto" w:fill="FFFFFF"/>
          <w:rPrChange w:id="49" w:author="jirka" w:date="2019-10-23T13:31:00Z">
            <w:rPr>
              <w:rFonts w:ascii="Open Sans" w:hAnsi="Open Sans"/>
              <w:color w:val="333333"/>
              <w:shd w:val="clear" w:color="auto" w:fill="FFFFFF"/>
            </w:rPr>
          </w:rPrChange>
        </w:rPr>
        <w:t>H</w:t>
      </w:r>
      <w:r w:rsidRPr="00EA3067">
        <w:rPr>
          <w:rFonts w:ascii="Open Sans" w:hAnsi="Open Sans"/>
          <w:color w:val="333333"/>
          <w:highlight w:val="yellow"/>
          <w:shd w:val="clear" w:color="auto" w:fill="FFFFFF"/>
          <w:rPrChange w:id="50" w:author="jirka" w:date="2019-10-23T13:31:00Z">
            <w:rPr>
              <w:rFonts w:ascii="Open Sans" w:hAnsi="Open Sans"/>
              <w:color w:val="333333"/>
              <w:shd w:val="clear" w:color="auto" w:fill="FFFFFF"/>
            </w:rPr>
          </w:rPrChange>
        </w:rPr>
        <w:t>erczeg</w:t>
      </w:r>
      <w:proofErr w:type="spellEnd"/>
      <w:r w:rsidRPr="00EA3067">
        <w:rPr>
          <w:rFonts w:ascii="Open Sans" w:hAnsi="Open Sans"/>
          <w:color w:val="333333"/>
          <w:highlight w:val="yellow"/>
          <w:shd w:val="clear" w:color="auto" w:fill="FFFFFF"/>
          <w:rPrChange w:id="51" w:author="jirka" w:date="2019-10-23T13:31:00Z">
            <w:rPr>
              <w:rFonts w:ascii="Open Sans" w:hAnsi="Open Sans"/>
              <w:color w:val="333333"/>
              <w:shd w:val="clear" w:color="auto" w:fill="FFFFFF"/>
            </w:rPr>
          </w:rPrChange>
        </w:rPr>
        <w:t xml:space="preserve"> G</w:t>
      </w:r>
      <w:r w:rsidR="003401BE" w:rsidRPr="00EA3067">
        <w:rPr>
          <w:rFonts w:ascii="Open Sans" w:hAnsi="Open Sans"/>
          <w:color w:val="333333"/>
          <w:highlight w:val="yellow"/>
          <w:shd w:val="clear" w:color="auto" w:fill="FFFFFF"/>
          <w:rPrChange w:id="52" w:author="jirka" w:date="2019-10-23T13:31:00Z">
            <w:rPr>
              <w:rFonts w:ascii="Open Sans" w:hAnsi="Open Sans"/>
              <w:color w:val="333333"/>
              <w:shd w:val="clear" w:color="auto" w:fill="FFFFFF"/>
            </w:rPr>
          </w:rPrChange>
        </w:rPr>
        <w:t>.</w:t>
      </w:r>
      <w:bookmarkStart w:id="53" w:name="_GoBack"/>
      <w:bookmarkEnd w:id="53"/>
      <w:r w:rsidR="003401BE">
        <w:rPr>
          <w:rFonts w:ascii="Open Sans" w:hAnsi="Open Sans"/>
          <w:color w:val="333333"/>
          <w:shd w:val="clear" w:color="auto" w:fill="FFFFFF"/>
        </w:rPr>
        <w:t xml:space="preserve"> </w:t>
      </w:r>
      <w:proofErr w:type="spellStart"/>
      <w:r w:rsidR="003401BE">
        <w:rPr>
          <w:rFonts w:ascii="Open Sans" w:hAnsi="Open Sans"/>
          <w:color w:val="333333"/>
          <w:shd w:val="clear" w:color="auto" w:fill="FFFFFF"/>
        </w:rPr>
        <w:t>Female</w:t>
      </w:r>
      <w:proofErr w:type="spellEnd"/>
      <w:r w:rsidR="003401BE">
        <w:rPr>
          <w:rFonts w:ascii="Open Sans" w:hAnsi="Open Sans"/>
          <w:color w:val="333333"/>
          <w:shd w:val="clear" w:color="auto" w:fill="FFFFFF"/>
        </w:rPr>
        <w:t xml:space="preserve"> </w:t>
      </w:r>
      <w:proofErr w:type="spellStart"/>
      <w:r w:rsidR="003401BE">
        <w:rPr>
          <w:rFonts w:ascii="Open Sans" w:hAnsi="Open Sans"/>
          <w:color w:val="333333"/>
          <w:shd w:val="clear" w:color="auto" w:fill="FFFFFF"/>
        </w:rPr>
        <w:t>European</w:t>
      </w:r>
      <w:proofErr w:type="spellEnd"/>
      <w:r w:rsidR="003401BE">
        <w:rPr>
          <w:rFonts w:ascii="Open Sans" w:hAnsi="Open Sans"/>
          <w:color w:val="333333"/>
          <w:shd w:val="clear" w:color="auto" w:fill="FFFFFF"/>
        </w:rPr>
        <w:t xml:space="preserve"> green </w:t>
      </w:r>
      <w:proofErr w:type="spellStart"/>
      <w:r w:rsidR="003401BE">
        <w:rPr>
          <w:rFonts w:ascii="Open Sans" w:hAnsi="Open Sans"/>
          <w:color w:val="333333"/>
          <w:shd w:val="clear" w:color="auto" w:fill="FFFFFF"/>
        </w:rPr>
        <w:t>lizards</w:t>
      </w:r>
      <w:proofErr w:type="spellEnd"/>
      <w:r w:rsidR="003401BE">
        <w:rPr>
          <w:rFonts w:ascii="Open Sans" w:hAnsi="Open Sans"/>
          <w:color w:val="333333"/>
          <w:shd w:val="clear" w:color="auto" w:fill="FFFFFF"/>
        </w:rPr>
        <w:t xml:space="preserve"> (</w:t>
      </w:r>
      <w:proofErr w:type="spellStart"/>
      <w:r w:rsidR="003401BE" w:rsidRPr="002709C8">
        <w:rPr>
          <w:rFonts w:ascii="Open Sans" w:hAnsi="Open Sans"/>
          <w:i/>
          <w:color w:val="333333"/>
          <w:shd w:val="clear" w:color="auto" w:fill="FFFFFF"/>
        </w:rPr>
        <w:t>Lacerta</w:t>
      </w:r>
      <w:proofErr w:type="spellEnd"/>
      <w:r w:rsidR="003401BE" w:rsidRPr="002709C8">
        <w:rPr>
          <w:rFonts w:ascii="Open Sans" w:hAnsi="Open Sans"/>
          <w:i/>
          <w:color w:val="333333"/>
          <w:shd w:val="clear" w:color="auto" w:fill="FFFFFF"/>
        </w:rPr>
        <w:t xml:space="preserve"> </w:t>
      </w:r>
      <w:proofErr w:type="spellStart"/>
      <w:r w:rsidR="003401BE" w:rsidRPr="002709C8">
        <w:rPr>
          <w:rFonts w:ascii="Open Sans" w:hAnsi="Open Sans"/>
          <w:i/>
          <w:color w:val="333333"/>
          <w:shd w:val="clear" w:color="auto" w:fill="FFFFFF"/>
        </w:rPr>
        <w:t>viridis</w:t>
      </w:r>
      <w:proofErr w:type="spellEnd"/>
      <w:r w:rsidR="003401BE">
        <w:rPr>
          <w:rFonts w:ascii="Open Sans" w:hAnsi="Open Sans"/>
          <w:color w:val="333333"/>
          <w:shd w:val="clear" w:color="auto" w:fill="FFFFFF"/>
        </w:rPr>
        <w:t xml:space="preserve">) </w:t>
      </w:r>
      <w:proofErr w:type="spellStart"/>
      <w:r w:rsidR="003401BE">
        <w:rPr>
          <w:rFonts w:ascii="Open Sans" w:hAnsi="Open Sans"/>
          <w:color w:val="333333"/>
          <w:shd w:val="clear" w:color="auto" w:fill="FFFFFF"/>
        </w:rPr>
        <w:t>prefer</w:t>
      </w:r>
      <w:proofErr w:type="spellEnd"/>
      <w:r w:rsidR="003401BE">
        <w:rPr>
          <w:rFonts w:ascii="Open Sans" w:hAnsi="Open Sans"/>
          <w:color w:val="333333"/>
          <w:shd w:val="clear" w:color="auto" w:fill="FFFFFF"/>
        </w:rPr>
        <w:t xml:space="preserve"> </w:t>
      </w:r>
      <w:proofErr w:type="spellStart"/>
      <w:r w:rsidR="003401BE">
        <w:rPr>
          <w:rFonts w:ascii="Open Sans" w:hAnsi="Open Sans"/>
          <w:color w:val="333333"/>
          <w:shd w:val="clear" w:color="auto" w:fill="FFFFFF"/>
        </w:rPr>
        <w:t>males</w:t>
      </w:r>
      <w:proofErr w:type="spellEnd"/>
      <w:r w:rsidR="003401BE">
        <w:rPr>
          <w:rFonts w:ascii="Open Sans" w:hAnsi="Open Sans"/>
          <w:color w:val="333333"/>
          <w:shd w:val="clear" w:color="auto" w:fill="FFFFFF"/>
        </w:rPr>
        <w:t xml:space="preserve"> </w:t>
      </w:r>
      <w:proofErr w:type="spellStart"/>
      <w:r w:rsidR="003401BE">
        <w:rPr>
          <w:rFonts w:ascii="Open Sans" w:hAnsi="Open Sans"/>
          <w:color w:val="333333"/>
          <w:shd w:val="clear" w:color="auto" w:fill="FFFFFF"/>
        </w:rPr>
        <w:t>with</w:t>
      </w:r>
      <w:proofErr w:type="spellEnd"/>
      <w:r w:rsidR="003401BE">
        <w:rPr>
          <w:rFonts w:ascii="Open Sans" w:hAnsi="Open Sans"/>
          <w:color w:val="333333"/>
          <w:shd w:val="clear" w:color="auto" w:fill="FFFFFF"/>
        </w:rPr>
        <w:t xml:space="preserve"> </w:t>
      </w:r>
      <w:proofErr w:type="spellStart"/>
      <w:r w:rsidR="003401BE">
        <w:rPr>
          <w:rFonts w:ascii="Open Sans" w:hAnsi="Open Sans"/>
          <w:color w:val="333333"/>
          <w:shd w:val="clear" w:color="auto" w:fill="FFFFFF"/>
        </w:rPr>
        <w:t>high</w:t>
      </w:r>
      <w:proofErr w:type="spellEnd"/>
      <w:r w:rsidR="003401BE">
        <w:rPr>
          <w:rFonts w:ascii="Open Sans" w:hAnsi="Open Sans"/>
          <w:color w:val="333333"/>
          <w:shd w:val="clear" w:color="auto" w:fill="FFFFFF"/>
        </w:rPr>
        <w:t xml:space="preserve"> </w:t>
      </w:r>
      <w:proofErr w:type="spellStart"/>
      <w:r w:rsidR="003401BE">
        <w:rPr>
          <w:rFonts w:ascii="Open Sans" w:hAnsi="Open Sans"/>
          <w:color w:val="333333"/>
          <w:shd w:val="clear" w:color="auto" w:fill="FFFFFF"/>
        </w:rPr>
        <w:t>ultraviolet</w:t>
      </w:r>
      <w:proofErr w:type="spellEnd"/>
      <w:r w:rsidR="003401BE">
        <w:rPr>
          <w:rFonts w:ascii="Open Sans" w:hAnsi="Open Sans"/>
          <w:color w:val="333333"/>
          <w:shd w:val="clear" w:color="auto" w:fill="FFFFFF"/>
        </w:rPr>
        <w:t xml:space="preserve"> </w:t>
      </w:r>
      <w:proofErr w:type="spellStart"/>
      <w:r w:rsidR="003401BE">
        <w:rPr>
          <w:rFonts w:ascii="Open Sans" w:hAnsi="Open Sans"/>
          <w:color w:val="333333"/>
          <w:shd w:val="clear" w:color="auto" w:fill="FFFFFF"/>
        </w:rPr>
        <w:t>throat</w:t>
      </w:r>
      <w:proofErr w:type="spellEnd"/>
      <w:r w:rsidR="003401BE">
        <w:rPr>
          <w:rFonts w:ascii="Open Sans" w:hAnsi="Open Sans"/>
          <w:color w:val="333333"/>
          <w:shd w:val="clear" w:color="auto" w:fill="FFFFFF"/>
        </w:rPr>
        <w:t xml:space="preserve"> </w:t>
      </w:r>
      <w:proofErr w:type="spellStart"/>
      <w:r w:rsidR="003401BE">
        <w:rPr>
          <w:rFonts w:ascii="Open Sans" w:hAnsi="Open Sans"/>
          <w:color w:val="333333"/>
          <w:shd w:val="clear" w:color="auto" w:fill="FFFFFF"/>
        </w:rPr>
        <w:t>reflectance</w:t>
      </w:r>
      <w:proofErr w:type="spellEnd"/>
      <w:r w:rsidR="003401BE">
        <w:rPr>
          <w:rFonts w:ascii="Open Sans" w:hAnsi="Open Sans"/>
          <w:color w:val="333333"/>
          <w:shd w:val="clear" w:color="auto" w:fill="FFFFFF"/>
        </w:rPr>
        <w:t>. </w:t>
      </w:r>
      <w:proofErr w:type="spellStart"/>
      <w:r w:rsidR="003401BE">
        <w:rPr>
          <w:rFonts w:ascii="Open Sans" w:hAnsi="Open Sans"/>
          <w:i/>
          <w:iCs/>
          <w:color w:val="333333"/>
        </w:rPr>
        <w:t>Behavioral</w:t>
      </w:r>
      <w:proofErr w:type="spellEnd"/>
      <w:r w:rsidR="003401BE">
        <w:rPr>
          <w:rFonts w:ascii="Open Sans" w:hAnsi="Open Sans"/>
          <w:i/>
          <w:iCs/>
          <w:color w:val="333333"/>
        </w:rPr>
        <w:t xml:space="preserve"> </w:t>
      </w:r>
      <w:proofErr w:type="spellStart"/>
      <w:r w:rsidR="003401BE">
        <w:rPr>
          <w:rFonts w:ascii="Open Sans" w:hAnsi="Open Sans"/>
          <w:i/>
          <w:iCs/>
          <w:color w:val="333333"/>
        </w:rPr>
        <w:t>Ecology</w:t>
      </w:r>
      <w:proofErr w:type="spellEnd"/>
      <w:r w:rsidR="003401BE">
        <w:rPr>
          <w:rFonts w:ascii="Open Sans" w:hAnsi="Open Sans"/>
          <w:color w:val="333333"/>
          <w:shd w:val="clear" w:color="auto" w:fill="FFFFFF"/>
        </w:rPr>
        <w:t>  [online]. 2010, </w:t>
      </w:r>
      <w:r w:rsidR="003401BE">
        <w:rPr>
          <w:rFonts w:ascii="Open Sans" w:hAnsi="Open Sans"/>
          <w:b/>
          <w:bCs/>
          <w:color w:val="333333"/>
        </w:rPr>
        <w:t>64</w:t>
      </w:r>
      <w:r w:rsidR="003401BE">
        <w:rPr>
          <w:rFonts w:ascii="Open Sans" w:hAnsi="Open Sans"/>
          <w:color w:val="333333"/>
          <w:shd w:val="clear" w:color="auto" w:fill="FFFFFF"/>
        </w:rPr>
        <w:t>(12), 2007-2014 [cit. 2019-05-30]. DOI: 10.1007/s00265-010-1012-2. ISSN 03405443.</w:t>
      </w:r>
    </w:p>
    <w:p w14:paraId="247E80E4" w14:textId="77777777" w:rsidR="003401BE" w:rsidRPr="003401BE" w:rsidRDefault="00EF1831" w:rsidP="003401BE">
      <w:pPr>
        <w:pStyle w:val="Odstavecseseznamem"/>
        <w:shd w:val="clear" w:color="auto" w:fill="FFFFFF"/>
        <w:spacing w:after="0" w:line="300" w:lineRule="atLeast"/>
        <w:ind w:hanging="153"/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</w:pPr>
      <w:proofErr w:type="spellStart"/>
      <w:r>
        <w:rPr>
          <w:rFonts w:ascii="Open Sans" w:hAnsi="Open Sans"/>
          <w:color w:val="333333"/>
          <w:shd w:val="clear" w:color="auto" w:fill="FFFFFF"/>
        </w:rPr>
        <w:t>Majl</w:t>
      </w:r>
      <w:r>
        <w:rPr>
          <w:rFonts w:ascii="Open Sans" w:hAnsi="Open Sans" w:hint="eastAsia"/>
          <w:color w:val="333333"/>
          <w:shd w:val="clear" w:color="auto" w:fill="FFFFFF"/>
        </w:rPr>
        <w:t>á</w:t>
      </w:r>
      <w:r>
        <w:rPr>
          <w:rFonts w:ascii="Open Sans" w:hAnsi="Open Sans"/>
          <w:color w:val="333333"/>
          <w:shd w:val="clear" w:color="auto" w:fill="FFFFFF"/>
        </w:rPr>
        <w:t>th</w:t>
      </w:r>
      <w:proofErr w:type="spellEnd"/>
      <w:r>
        <w:rPr>
          <w:rFonts w:ascii="Open Sans" w:hAnsi="Open Sans"/>
          <w:color w:val="333333"/>
          <w:shd w:val="clear" w:color="auto" w:fill="FFFFFF"/>
        </w:rPr>
        <w:t xml:space="preserve"> I. a </w:t>
      </w:r>
      <w:proofErr w:type="spellStart"/>
      <w:r w:rsidR="003401BE">
        <w:rPr>
          <w:rFonts w:ascii="Open Sans" w:hAnsi="Open Sans"/>
          <w:color w:val="333333"/>
          <w:shd w:val="clear" w:color="auto" w:fill="FFFFFF"/>
        </w:rPr>
        <w:t>M</w:t>
      </w:r>
      <w:r>
        <w:rPr>
          <w:rFonts w:ascii="Open Sans" w:hAnsi="Open Sans"/>
          <w:color w:val="333333"/>
          <w:shd w:val="clear" w:color="auto" w:fill="FFFFFF"/>
        </w:rPr>
        <w:t>ajl</w:t>
      </w:r>
      <w:r>
        <w:rPr>
          <w:rFonts w:ascii="Open Sans" w:hAnsi="Open Sans" w:hint="eastAsia"/>
          <w:color w:val="333333"/>
          <w:shd w:val="clear" w:color="auto" w:fill="FFFFFF"/>
        </w:rPr>
        <w:t>á</w:t>
      </w:r>
      <w:r>
        <w:rPr>
          <w:rFonts w:ascii="Open Sans" w:hAnsi="Open Sans"/>
          <w:color w:val="333333"/>
          <w:shd w:val="clear" w:color="auto" w:fill="FFFFFF"/>
        </w:rPr>
        <w:t>thov</w:t>
      </w:r>
      <w:r>
        <w:rPr>
          <w:rFonts w:ascii="Open Sans" w:hAnsi="Open Sans" w:hint="eastAsia"/>
          <w:color w:val="333333"/>
          <w:shd w:val="clear" w:color="auto" w:fill="FFFFFF"/>
        </w:rPr>
        <w:t>á</w:t>
      </w:r>
      <w:proofErr w:type="spellEnd"/>
      <w:r>
        <w:rPr>
          <w:rFonts w:ascii="Open Sans" w:hAnsi="Open Sans"/>
          <w:color w:val="333333"/>
          <w:shd w:val="clear" w:color="auto" w:fill="FFFFFF"/>
        </w:rPr>
        <w:t xml:space="preserve"> V</w:t>
      </w:r>
      <w:r w:rsidR="003401BE">
        <w:rPr>
          <w:rFonts w:ascii="Open Sans" w:hAnsi="Open Sans"/>
          <w:color w:val="333333"/>
          <w:shd w:val="clear" w:color="auto" w:fill="FFFFFF"/>
        </w:rPr>
        <w:t xml:space="preserve">. </w:t>
      </w:r>
      <w:proofErr w:type="spellStart"/>
      <w:r w:rsidR="003401BE">
        <w:rPr>
          <w:rFonts w:ascii="Open Sans" w:hAnsi="Open Sans"/>
          <w:color w:val="333333"/>
          <w:shd w:val="clear" w:color="auto" w:fill="FFFFFF"/>
        </w:rPr>
        <w:t>Escape</w:t>
      </w:r>
      <w:proofErr w:type="spellEnd"/>
      <w:r w:rsidR="003401BE">
        <w:rPr>
          <w:rFonts w:ascii="Open Sans" w:hAnsi="Open Sans"/>
          <w:color w:val="333333"/>
          <w:shd w:val="clear" w:color="auto" w:fill="FFFFFF"/>
        </w:rPr>
        <w:t xml:space="preserve"> </w:t>
      </w:r>
      <w:proofErr w:type="spellStart"/>
      <w:r w:rsidR="003401BE">
        <w:rPr>
          <w:rFonts w:ascii="Open Sans" w:hAnsi="Open Sans"/>
          <w:color w:val="333333"/>
          <w:shd w:val="clear" w:color="auto" w:fill="FFFFFF"/>
        </w:rPr>
        <w:t>behavior</w:t>
      </w:r>
      <w:proofErr w:type="spellEnd"/>
      <w:r w:rsidR="003401BE">
        <w:rPr>
          <w:rFonts w:ascii="Open Sans" w:hAnsi="Open Sans"/>
          <w:color w:val="333333"/>
          <w:shd w:val="clear" w:color="auto" w:fill="FFFFFF"/>
        </w:rPr>
        <w:t xml:space="preserve"> o</w:t>
      </w:r>
      <w:r>
        <w:rPr>
          <w:rFonts w:ascii="Open Sans" w:hAnsi="Open Sans"/>
          <w:color w:val="333333"/>
          <w:shd w:val="clear" w:color="auto" w:fill="FFFFFF"/>
        </w:rPr>
        <w:t xml:space="preserve">f </w:t>
      </w:r>
      <w:proofErr w:type="spellStart"/>
      <w:r>
        <w:rPr>
          <w:rFonts w:ascii="Open Sans" w:hAnsi="Open Sans"/>
          <w:color w:val="333333"/>
          <w:shd w:val="clear" w:color="auto" w:fill="FFFFFF"/>
        </w:rPr>
        <w:t>the</w:t>
      </w:r>
      <w:proofErr w:type="spellEnd"/>
      <w:r>
        <w:rPr>
          <w:rFonts w:ascii="Open Sans" w:hAnsi="Open Sans"/>
          <w:color w:val="333333"/>
          <w:shd w:val="clear" w:color="auto" w:fill="FFFFFF"/>
        </w:rPr>
        <w:t xml:space="preserve"> green </w:t>
      </w:r>
      <w:proofErr w:type="spellStart"/>
      <w:r>
        <w:rPr>
          <w:rFonts w:ascii="Open Sans" w:hAnsi="Open Sans"/>
          <w:color w:val="333333"/>
          <w:shd w:val="clear" w:color="auto" w:fill="FFFFFF"/>
        </w:rPr>
        <w:t>lizard</w:t>
      </w:r>
      <w:proofErr w:type="spellEnd"/>
      <w:r>
        <w:rPr>
          <w:rFonts w:ascii="Open Sans" w:hAnsi="Open Sans"/>
          <w:color w:val="333333"/>
          <w:shd w:val="clear" w:color="auto" w:fill="FFFFFF"/>
        </w:rPr>
        <w:t xml:space="preserve"> (</w:t>
      </w:r>
      <w:proofErr w:type="spellStart"/>
      <w:r w:rsidR="003401BE" w:rsidRPr="00EF1831">
        <w:rPr>
          <w:rFonts w:ascii="Open Sans" w:hAnsi="Open Sans"/>
          <w:i/>
          <w:color w:val="333333"/>
          <w:shd w:val="clear" w:color="auto" w:fill="FFFFFF"/>
        </w:rPr>
        <w:t>Lacerta</w:t>
      </w:r>
      <w:proofErr w:type="spellEnd"/>
      <w:r w:rsidR="003401BE" w:rsidRPr="00EF1831">
        <w:rPr>
          <w:rFonts w:ascii="Open Sans" w:hAnsi="Open Sans"/>
          <w:i/>
          <w:color w:val="333333"/>
          <w:shd w:val="clear" w:color="auto" w:fill="FFFFFF"/>
        </w:rPr>
        <w:t xml:space="preserve"> </w:t>
      </w:r>
      <w:proofErr w:type="spellStart"/>
      <w:r w:rsidR="003401BE" w:rsidRPr="00EF1831">
        <w:rPr>
          <w:rFonts w:ascii="Open Sans" w:hAnsi="Open Sans"/>
          <w:i/>
          <w:color w:val="333333"/>
          <w:shd w:val="clear" w:color="auto" w:fill="FFFFFF"/>
        </w:rPr>
        <w:t>viridis</w:t>
      </w:r>
      <w:proofErr w:type="spellEnd"/>
      <w:r w:rsidR="003401BE">
        <w:rPr>
          <w:rFonts w:ascii="Open Sans" w:hAnsi="Open Sans"/>
          <w:color w:val="333333"/>
          <w:shd w:val="clear" w:color="auto" w:fill="FFFFFF"/>
        </w:rPr>
        <w:t xml:space="preserve">) in </w:t>
      </w:r>
      <w:proofErr w:type="spellStart"/>
      <w:r w:rsidR="003401BE">
        <w:rPr>
          <w:rFonts w:ascii="Open Sans" w:hAnsi="Open Sans"/>
          <w:color w:val="333333"/>
          <w:shd w:val="clear" w:color="auto" w:fill="FFFFFF"/>
        </w:rPr>
        <w:t>the</w:t>
      </w:r>
      <w:proofErr w:type="spellEnd"/>
      <w:r w:rsidR="003401BE">
        <w:rPr>
          <w:rFonts w:ascii="Open Sans" w:hAnsi="Open Sans"/>
          <w:color w:val="333333"/>
          <w:shd w:val="clear" w:color="auto" w:fill="FFFFFF"/>
        </w:rPr>
        <w:t xml:space="preserve"> </w:t>
      </w:r>
      <w:proofErr w:type="spellStart"/>
      <w:r w:rsidR="003401BE">
        <w:rPr>
          <w:rFonts w:ascii="Open Sans" w:hAnsi="Open Sans"/>
          <w:color w:val="333333"/>
          <w:shd w:val="clear" w:color="auto" w:fill="FFFFFF"/>
        </w:rPr>
        <w:t>Slovak</w:t>
      </w:r>
      <w:proofErr w:type="spellEnd"/>
      <w:r w:rsidR="003401BE">
        <w:rPr>
          <w:rFonts w:ascii="Open Sans" w:hAnsi="Open Sans"/>
          <w:color w:val="333333"/>
          <w:shd w:val="clear" w:color="auto" w:fill="FFFFFF"/>
        </w:rPr>
        <w:t xml:space="preserve"> </w:t>
      </w:r>
      <w:proofErr w:type="spellStart"/>
      <w:r w:rsidR="003401BE">
        <w:rPr>
          <w:rFonts w:ascii="Open Sans" w:hAnsi="Open Sans"/>
          <w:color w:val="333333"/>
          <w:shd w:val="clear" w:color="auto" w:fill="FFFFFF"/>
        </w:rPr>
        <w:t>Karst</w:t>
      </w:r>
      <w:proofErr w:type="spellEnd"/>
      <w:r w:rsidR="003401BE">
        <w:rPr>
          <w:rFonts w:ascii="Open Sans" w:hAnsi="Open Sans"/>
          <w:color w:val="333333"/>
          <w:shd w:val="clear" w:color="auto" w:fill="FFFFFF"/>
        </w:rPr>
        <w:t>. </w:t>
      </w:r>
      <w:r w:rsidR="003401BE">
        <w:rPr>
          <w:rFonts w:ascii="Open Sans" w:hAnsi="Open Sans"/>
          <w:i/>
          <w:iCs/>
          <w:color w:val="333333"/>
        </w:rPr>
        <w:t xml:space="preserve">Acta </w:t>
      </w:r>
      <w:proofErr w:type="spellStart"/>
      <w:r w:rsidR="003401BE">
        <w:rPr>
          <w:rFonts w:ascii="Open Sans" w:hAnsi="Open Sans"/>
          <w:i/>
          <w:iCs/>
          <w:color w:val="333333"/>
        </w:rPr>
        <w:t>Ethologica</w:t>
      </w:r>
      <w:proofErr w:type="spellEnd"/>
      <w:r w:rsidR="003401BE">
        <w:rPr>
          <w:rFonts w:ascii="Open Sans" w:hAnsi="Open Sans"/>
          <w:color w:val="333333"/>
          <w:shd w:val="clear" w:color="auto" w:fill="FFFFFF"/>
        </w:rPr>
        <w:t> [online]. 2009, </w:t>
      </w:r>
      <w:r w:rsidR="003401BE">
        <w:rPr>
          <w:rFonts w:ascii="Open Sans" w:hAnsi="Open Sans"/>
          <w:b/>
          <w:bCs/>
          <w:color w:val="333333"/>
        </w:rPr>
        <w:t>12</w:t>
      </w:r>
      <w:r w:rsidR="003401BE">
        <w:rPr>
          <w:rFonts w:ascii="Open Sans" w:hAnsi="Open Sans"/>
          <w:color w:val="333333"/>
          <w:shd w:val="clear" w:color="auto" w:fill="FFFFFF"/>
        </w:rPr>
        <w:t>(2), 99-103 [cit. 2019-05-30]. DOI: 10.1007/s10211-009-0063-8. ISSN 08739749.</w:t>
      </w:r>
    </w:p>
    <w:p w14:paraId="24235EFB" w14:textId="77777777" w:rsidR="003401BE" w:rsidRPr="00A66260" w:rsidRDefault="003401BE" w:rsidP="00A66260">
      <w:pPr>
        <w:pStyle w:val="Odstavecseseznamem"/>
        <w:shd w:val="clear" w:color="auto" w:fill="FFFFFF"/>
        <w:spacing w:after="0" w:line="300" w:lineRule="atLeast"/>
        <w:ind w:hanging="153"/>
        <w:rPr>
          <w:rFonts w:ascii="Open Sans" w:hAnsi="Open Sans"/>
          <w:color w:val="333333"/>
          <w:shd w:val="clear" w:color="auto" w:fill="FFFFFF"/>
        </w:rPr>
      </w:pPr>
      <w:r>
        <w:rPr>
          <w:rFonts w:ascii="Open Sans" w:hAnsi="Open Sans"/>
          <w:color w:val="333333"/>
          <w:shd w:val="clear" w:color="auto" w:fill="FFFFFF"/>
        </w:rPr>
        <w:t>B</w:t>
      </w:r>
      <w:r w:rsidR="00A66260">
        <w:rPr>
          <w:rFonts w:ascii="Open Sans" w:hAnsi="Open Sans" w:hint="eastAsia"/>
          <w:color w:val="333333"/>
          <w:shd w:val="clear" w:color="auto" w:fill="FFFFFF"/>
        </w:rPr>
        <w:t>ö</w:t>
      </w:r>
      <w:r w:rsidR="00A66260">
        <w:rPr>
          <w:rFonts w:ascii="Open Sans" w:hAnsi="Open Sans"/>
          <w:color w:val="333333"/>
          <w:shd w:val="clear" w:color="auto" w:fill="FFFFFF"/>
        </w:rPr>
        <w:t xml:space="preserve">hme </w:t>
      </w:r>
      <w:r w:rsidR="00A66260" w:rsidRPr="005B1181">
        <w:rPr>
          <w:rFonts w:ascii="Open Sans" w:hAnsi="Open Sans"/>
          <w:color w:val="333333"/>
          <w:highlight w:val="yellow"/>
          <w:shd w:val="clear" w:color="auto" w:fill="FFFFFF"/>
          <w:rPrChange w:id="54" w:author="jirka" w:date="2019-10-23T13:26:00Z">
            <w:rPr>
              <w:rFonts w:ascii="Open Sans" w:hAnsi="Open Sans"/>
              <w:color w:val="333333"/>
              <w:shd w:val="clear" w:color="auto" w:fill="FFFFFF"/>
            </w:rPr>
          </w:rPrChange>
        </w:rPr>
        <w:t>M.,</w:t>
      </w:r>
      <w:proofErr w:type="spellStart"/>
      <w:r w:rsidRPr="00A66260">
        <w:rPr>
          <w:rFonts w:ascii="Open Sans" w:hAnsi="Open Sans"/>
          <w:color w:val="333333"/>
          <w:shd w:val="clear" w:color="auto" w:fill="FFFFFF"/>
        </w:rPr>
        <w:t>S</w:t>
      </w:r>
      <w:r w:rsidR="00A66260" w:rsidRPr="00A66260">
        <w:rPr>
          <w:rFonts w:ascii="Open Sans" w:hAnsi="Open Sans"/>
          <w:color w:val="333333"/>
          <w:shd w:val="clear" w:color="auto" w:fill="FFFFFF"/>
        </w:rPr>
        <w:t>chneewei</w:t>
      </w:r>
      <w:r w:rsidR="00A66260" w:rsidRPr="00A66260">
        <w:rPr>
          <w:rFonts w:ascii="Open Sans" w:hAnsi="Open Sans" w:hint="eastAsia"/>
          <w:color w:val="333333"/>
          <w:shd w:val="clear" w:color="auto" w:fill="FFFFFF"/>
        </w:rPr>
        <w:t>ß</w:t>
      </w:r>
      <w:proofErr w:type="spellEnd"/>
      <w:r w:rsidR="00A66260">
        <w:rPr>
          <w:rFonts w:ascii="Open Sans" w:hAnsi="Open Sans"/>
          <w:color w:val="333333"/>
          <w:shd w:val="clear" w:color="auto" w:fill="FFFFFF"/>
        </w:rPr>
        <w:t xml:space="preserve"> </w:t>
      </w:r>
      <w:r w:rsidR="00A66260" w:rsidRPr="005B1181">
        <w:rPr>
          <w:rFonts w:ascii="Open Sans" w:hAnsi="Open Sans"/>
          <w:color w:val="333333"/>
          <w:highlight w:val="yellow"/>
          <w:shd w:val="clear" w:color="auto" w:fill="FFFFFF"/>
          <w:rPrChange w:id="55" w:author="jirka" w:date="2019-10-23T13:26:00Z">
            <w:rPr>
              <w:rFonts w:ascii="Open Sans" w:hAnsi="Open Sans"/>
              <w:color w:val="333333"/>
              <w:shd w:val="clear" w:color="auto" w:fill="FFFFFF"/>
            </w:rPr>
          </w:rPrChange>
        </w:rPr>
        <w:t>N,</w:t>
      </w:r>
      <w:r w:rsidR="00A66260">
        <w:rPr>
          <w:rFonts w:ascii="Open Sans" w:hAnsi="Open Sans"/>
          <w:color w:val="333333"/>
          <w:shd w:val="clear" w:color="auto" w:fill="FFFFFF"/>
        </w:rPr>
        <w:t xml:space="preserve"> </w:t>
      </w:r>
      <w:r w:rsidRPr="00A66260">
        <w:rPr>
          <w:rFonts w:ascii="Open Sans" w:hAnsi="Open Sans"/>
          <w:color w:val="333333"/>
          <w:shd w:val="clear" w:color="auto" w:fill="FFFFFF"/>
        </w:rPr>
        <w:t>F</w:t>
      </w:r>
      <w:r w:rsidR="00A66260" w:rsidRPr="00A66260">
        <w:rPr>
          <w:rFonts w:ascii="Open Sans" w:hAnsi="Open Sans"/>
          <w:color w:val="333333"/>
          <w:shd w:val="clear" w:color="auto" w:fill="FFFFFF"/>
        </w:rPr>
        <w:t>ritz</w:t>
      </w:r>
      <w:r w:rsidR="00A66260">
        <w:rPr>
          <w:rFonts w:ascii="Open Sans" w:hAnsi="Open Sans"/>
          <w:color w:val="333333"/>
          <w:shd w:val="clear" w:color="auto" w:fill="FFFFFF"/>
        </w:rPr>
        <w:t xml:space="preserve"> U. </w:t>
      </w:r>
      <w:proofErr w:type="spellStart"/>
      <w:r w:rsidRPr="00A66260">
        <w:rPr>
          <w:rFonts w:ascii="Open Sans" w:hAnsi="Open Sans"/>
          <w:color w:val="333333"/>
          <w:shd w:val="clear" w:color="auto" w:fill="FFFFFF"/>
        </w:rPr>
        <w:t>S</w:t>
      </w:r>
      <w:r w:rsidR="00A66260" w:rsidRPr="00A66260">
        <w:rPr>
          <w:rFonts w:ascii="Open Sans" w:hAnsi="Open Sans"/>
          <w:color w:val="333333"/>
          <w:shd w:val="clear" w:color="auto" w:fill="FFFFFF"/>
        </w:rPr>
        <w:t>chlegel</w:t>
      </w:r>
      <w:proofErr w:type="spellEnd"/>
      <w:r w:rsidRPr="00A66260">
        <w:rPr>
          <w:rFonts w:ascii="Open Sans" w:hAnsi="Open Sans"/>
          <w:color w:val="333333"/>
          <w:shd w:val="clear" w:color="auto" w:fill="FFFFFF"/>
        </w:rPr>
        <w:t xml:space="preserve"> </w:t>
      </w:r>
      <w:r w:rsidR="00A66260">
        <w:rPr>
          <w:rFonts w:ascii="Open Sans" w:hAnsi="Open Sans"/>
          <w:color w:val="333333"/>
          <w:shd w:val="clear" w:color="auto" w:fill="FFFFFF"/>
        </w:rPr>
        <w:t xml:space="preserve">M. </w:t>
      </w:r>
      <w:r w:rsidRPr="00A66260">
        <w:rPr>
          <w:rFonts w:ascii="Open Sans" w:hAnsi="Open Sans"/>
          <w:color w:val="333333"/>
          <w:shd w:val="clear" w:color="auto" w:fill="FFFFFF"/>
        </w:rPr>
        <w:t xml:space="preserve">a </w:t>
      </w:r>
      <w:proofErr w:type="spellStart"/>
      <w:r w:rsidRPr="00A66260">
        <w:rPr>
          <w:rFonts w:ascii="Open Sans" w:hAnsi="Open Sans"/>
          <w:color w:val="333333"/>
          <w:shd w:val="clear" w:color="auto" w:fill="FFFFFF"/>
        </w:rPr>
        <w:t>B</w:t>
      </w:r>
      <w:r w:rsidR="00A66260" w:rsidRPr="00A66260">
        <w:rPr>
          <w:rFonts w:ascii="Open Sans" w:hAnsi="Open Sans"/>
          <w:color w:val="333333"/>
          <w:shd w:val="clear" w:color="auto" w:fill="FFFFFF"/>
        </w:rPr>
        <w:t>erendonk</w:t>
      </w:r>
      <w:proofErr w:type="spellEnd"/>
      <w:r w:rsidR="00A66260">
        <w:rPr>
          <w:rFonts w:ascii="Open Sans" w:hAnsi="Open Sans"/>
          <w:color w:val="333333"/>
          <w:shd w:val="clear" w:color="auto" w:fill="FFFFFF"/>
        </w:rPr>
        <w:t xml:space="preserve"> T</w:t>
      </w:r>
      <w:r w:rsidRPr="00A66260">
        <w:rPr>
          <w:rFonts w:ascii="Open Sans" w:hAnsi="Open Sans"/>
          <w:color w:val="333333"/>
          <w:shd w:val="clear" w:color="auto" w:fill="FFFFFF"/>
        </w:rPr>
        <w:t xml:space="preserve">. </w:t>
      </w:r>
      <w:proofErr w:type="spellStart"/>
      <w:r w:rsidRPr="00A66260">
        <w:rPr>
          <w:rFonts w:ascii="Open Sans" w:hAnsi="Open Sans"/>
          <w:color w:val="333333"/>
          <w:shd w:val="clear" w:color="auto" w:fill="FFFFFF"/>
        </w:rPr>
        <w:t>Small</w:t>
      </w:r>
      <w:proofErr w:type="spellEnd"/>
      <w:r w:rsidRPr="00A66260">
        <w:rPr>
          <w:rFonts w:ascii="Open Sans" w:hAnsi="Open Sans"/>
          <w:color w:val="333333"/>
          <w:shd w:val="clear" w:color="auto" w:fill="FFFFFF"/>
        </w:rPr>
        <w:t xml:space="preserve"> </w:t>
      </w:r>
      <w:proofErr w:type="spellStart"/>
      <w:r w:rsidRPr="00A66260">
        <w:rPr>
          <w:rFonts w:ascii="Open Sans" w:hAnsi="Open Sans"/>
          <w:color w:val="333333"/>
          <w:shd w:val="clear" w:color="auto" w:fill="FFFFFF"/>
        </w:rPr>
        <w:t>edge</w:t>
      </w:r>
      <w:proofErr w:type="spellEnd"/>
      <w:r w:rsidRPr="00A66260">
        <w:rPr>
          <w:rFonts w:ascii="Open Sans" w:hAnsi="Open Sans"/>
          <w:color w:val="333333"/>
          <w:shd w:val="clear" w:color="auto" w:fill="FFFFFF"/>
        </w:rPr>
        <w:t xml:space="preserve"> </w:t>
      </w:r>
      <w:proofErr w:type="spellStart"/>
      <w:r w:rsidRPr="00A66260">
        <w:rPr>
          <w:rFonts w:ascii="Open Sans" w:hAnsi="Open Sans"/>
          <w:color w:val="333333"/>
          <w:shd w:val="clear" w:color="auto" w:fill="FFFFFF"/>
        </w:rPr>
        <w:t>populations</w:t>
      </w:r>
      <w:proofErr w:type="spellEnd"/>
      <w:r w:rsidRPr="00A66260">
        <w:rPr>
          <w:rFonts w:ascii="Open Sans" w:hAnsi="Open Sans"/>
          <w:color w:val="333333"/>
          <w:shd w:val="clear" w:color="auto" w:fill="FFFFFF"/>
        </w:rPr>
        <w:t xml:space="preserve"> </w:t>
      </w:r>
      <w:proofErr w:type="spellStart"/>
      <w:r w:rsidRPr="00A66260">
        <w:rPr>
          <w:rFonts w:ascii="Open Sans" w:hAnsi="Open Sans"/>
          <w:color w:val="333333"/>
          <w:shd w:val="clear" w:color="auto" w:fill="FFFFFF"/>
        </w:rPr>
        <w:t>at</w:t>
      </w:r>
      <w:proofErr w:type="spellEnd"/>
      <w:r w:rsidRPr="00A66260">
        <w:rPr>
          <w:rFonts w:ascii="Open Sans" w:hAnsi="Open Sans"/>
          <w:color w:val="333333"/>
          <w:shd w:val="clear" w:color="auto" w:fill="FFFFFF"/>
        </w:rPr>
        <w:t xml:space="preserve"> risk: </w:t>
      </w:r>
      <w:proofErr w:type="spellStart"/>
      <w:r w:rsidRPr="00A66260">
        <w:rPr>
          <w:rFonts w:ascii="Open Sans" w:hAnsi="Open Sans"/>
          <w:color w:val="333333"/>
          <w:shd w:val="clear" w:color="auto" w:fill="FFFFFF"/>
        </w:rPr>
        <w:t>genetic</w:t>
      </w:r>
      <w:proofErr w:type="spellEnd"/>
      <w:r w:rsidRPr="00A66260">
        <w:rPr>
          <w:rFonts w:ascii="Open Sans" w:hAnsi="Open Sans"/>
          <w:color w:val="333333"/>
          <w:shd w:val="clear" w:color="auto" w:fill="FFFFFF"/>
        </w:rPr>
        <w:t xml:space="preserve"> diversity of </w:t>
      </w:r>
      <w:proofErr w:type="spellStart"/>
      <w:r w:rsidRPr="00A66260">
        <w:rPr>
          <w:rFonts w:ascii="Open Sans" w:hAnsi="Open Sans"/>
          <w:color w:val="333333"/>
          <w:shd w:val="clear" w:color="auto" w:fill="FFFFFF"/>
        </w:rPr>
        <w:t>the</w:t>
      </w:r>
      <w:proofErr w:type="spellEnd"/>
      <w:r w:rsidRPr="00A66260">
        <w:rPr>
          <w:rFonts w:ascii="Open Sans" w:hAnsi="Open Sans"/>
          <w:color w:val="333333"/>
          <w:shd w:val="clear" w:color="auto" w:fill="FFFFFF"/>
        </w:rPr>
        <w:t xml:space="preserve"> green </w:t>
      </w:r>
      <w:proofErr w:type="spellStart"/>
      <w:r w:rsidRPr="00A66260">
        <w:rPr>
          <w:rFonts w:ascii="Open Sans" w:hAnsi="Open Sans"/>
          <w:color w:val="333333"/>
          <w:shd w:val="clear" w:color="auto" w:fill="FFFFFF"/>
        </w:rPr>
        <w:t>lizard</w:t>
      </w:r>
      <w:proofErr w:type="spellEnd"/>
      <w:r w:rsidRPr="00A66260">
        <w:rPr>
          <w:rFonts w:ascii="Open Sans" w:hAnsi="Open Sans"/>
          <w:color w:val="333333"/>
          <w:shd w:val="clear" w:color="auto" w:fill="FFFFFF"/>
        </w:rPr>
        <w:t xml:space="preserve"> (</w:t>
      </w:r>
      <w:proofErr w:type="spellStart"/>
      <w:r w:rsidRPr="00A66260">
        <w:rPr>
          <w:rFonts w:ascii="Open Sans" w:hAnsi="Open Sans"/>
          <w:i/>
          <w:color w:val="333333"/>
          <w:shd w:val="clear" w:color="auto" w:fill="FFFFFF"/>
        </w:rPr>
        <w:t>Lacerta</w:t>
      </w:r>
      <w:proofErr w:type="spellEnd"/>
      <w:r w:rsidRPr="00A66260">
        <w:rPr>
          <w:rFonts w:ascii="Open Sans" w:hAnsi="Open Sans"/>
          <w:i/>
          <w:color w:val="333333"/>
          <w:shd w:val="clear" w:color="auto" w:fill="FFFFFF"/>
        </w:rPr>
        <w:t xml:space="preserve"> </w:t>
      </w:r>
      <w:proofErr w:type="spellStart"/>
      <w:r w:rsidRPr="00A66260">
        <w:rPr>
          <w:rFonts w:ascii="Open Sans" w:hAnsi="Open Sans"/>
          <w:i/>
          <w:color w:val="333333"/>
          <w:shd w:val="clear" w:color="auto" w:fill="FFFFFF"/>
        </w:rPr>
        <w:t>viridis</w:t>
      </w:r>
      <w:proofErr w:type="spellEnd"/>
      <w:r w:rsidRPr="00A66260">
        <w:rPr>
          <w:rFonts w:ascii="Open Sans" w:hAnsi="Open Sans"/>
          <w:i/>
          <w:color w:val="333333"/>
          <w:shd w:val="clear" w:color="auto" w:fill="FFFFFF"/>
        </w:rPr>
        <w:t xml:space="preserve"> </w:t>
      </w:r>
      <w:proofErr w:type="spellStart"/>
      <w:r w:rsidRPr="00A66260">
        <w:rPr>
          <w:rFonts w:ascii="Open Sans" w:hAnsi="Open Sans"/>
          <w:i/>
          <w:color w:val="333333"/>
          <w:shd w:val="clear" w:color="auto" w:fill="FFFFFF"/>
        </w:rPr>
        <w:t>viridis</w:t>
      </w:r>
      <w:proofErr w:type="spellEnd"/>
      <w:r w:rsidRPr="00A66260">
        <w:rPr>
          <w:rFonts w:ascii="Open Sans" w:hAnsi="Open Sans"/>
          <w:color w:val="333333"/>
          <w:shd w:val="clear" w:color="auto" w:fill="FFFFFF"/>
        </w:rPr>
        <w:t xml:space="preserve">) in </w:t>
      </w:r>
      <w:proofErr w:type="spellStart"/>
      <w:r w:rsidRPr="00A66260">
        <w:rPr>
          <w:rFonts w:ascii="Open Sans" w:hAnsi="Open Sans"/>
          <w:color w:val="333333"/>
          <w:shd w:val="clear" w:color="auto" w:fill="FFFFFF"/>
        </w:rPr>
        <w:t>Germany</w:t>
      </w:r>
      <w:proofErr w:type="spellEnd"/>
      <w:r w:rsidRPr="00A66260">
        <w:rPr>
          <w:rFonts w:ascii="Open Sans" w:hAnsi="Open Sans"/>
          <w:color w:val="333333"/>
          <w:shd w:val="clear" w:color="auto" w:fill="FFFFFF"/>
        </w:rPr>
        <w:t xml:space="preserve"> and </w:t>
      </w:r>
      <w:proofErr w:type="spellStart"/>
      <w:r w:rsidRPr="00A66260">
        <w:rPr>
          <w:rFonts w:ascii="Open Sans" w:hAnsi="Open Sans"/>
          <w:color w:val="333333"/>
          <w:shd w:val="clear" w:color="auto" w:fill="FFFFFF"/>
        </w:rPr>
        <w:t>implications</w:t>
      </w:r>
      <w:proofErr w:type="spellEnd"/>
      <w:r w:rsidRPr="00A66260">
        <w:rPr>
          <w:rFonts w:ascii="Open Sans" w:hAnsi="Open Sans"/>
          <w:color w:val="333333"/>
          <w:shd w:val="clear" w:color="auto" w:fill="FFFFFF"/>
        </w:rPr>
        <w:t xml:space="preserve"> </w:t>
      </w:r>
      <w:proofErr w:type="spellStart"/>
      <w:r w:rsidRPr="00A66260">
        <w:rPr>
          <w:rFonts w:ascii="Open Sans" w:hAnsi="Open Sans"/>
          <w:color w:val="333333"/>
          <w:shd w:val="clear" w:color="auto" w:fill="FFFFFF"/>
        </w:rPr>
        <w:t>for</w:t>
      </w:r>
      <w:proofErr w:type="spellEnd"/>
      <w:r w:rsidRPr="00A66260">
        <w:rPr>
          <w:rFonts w:ascii="Open Sans" w:hAnsi="Open Sans"/>
          <w:color w:val="333333"/>
          <w:shd w:val="clear" w:color="auto" w:fill="FFFFFF"/>
        </w:rPr>
        <w:t xml:space="preserve"> </w:t>
      </w:r>
      <w:proofErr w:type="spellStart"/>
      <w:r w:rsidRPr="00A66260">
        <w:rPr>
          <w:rFonts w:ascii="Open Sans" w:hAnsi="Open Sans"/>
          <w:color w:val="333333"/>
          <w:shd w:val="clear" w:color="auto" w:fill="FFFFFF"/>
        </w:rPr>
        <w:t>conservation</w:t>
      </w:r>
      <w:proofErr w:type="spellEnd"/>
      <w:r w:rsidRPr="00A66260">
        <w:rPr>
          <w:rFonts w:ascii="Open Sans" w:hAnsi="Open Sans"/>
          <w:color w:val="333333"/>
          <w:shd w:val="clear" w:color="auto" w:fill="FFFFFF"/>
        </w:rPr>
        <w:t xml:space="preserve"> management. </w:t>
      </w:r>
      <w:proofErr w:type="spellStart"/>
      <w:r w:rsidRPr="00A66260">
        <w:rPr>
          <w:rFonts w:ascii="Open Sans" w:hAnsi="Open Sans"/>
          <w:i/>
          <w:iCs/>
          <w:color w:val="333333"/>
        </w:rPr>
        <w:t>Conservation</w:t>
      </w:r>
      <w:proofErr w:type="spellEnd"/>
      <w:r w:rsidRPr="00A66260">
        <w:rPr>
          <w:rFonts w:ascii="Open Sans" w:hAnsi="Open Sans"/>
          <w:i/>
          <w:iCs/>
          <w:color w:val="333333"/>
        </w:rPr>
        <w:t xml:space="preserve"> </w:t>
      </w:r>
      <w:proofErr w:type="spellStart"/>
      <w:r w:rsidRPr="00A66260">
        <w:rPr>
          <w:rFonts w:ascii="Open Sans" w:hAnsi="Open Sans"/>
          <w:i/>
          <w:iCs/>
          <w:color w:val="333333"/>
        </w:rPr>
        <w:t>Genetics</w:t>
      </w:r>
      <w:proofErr w:type="spellEnd"/>
      <w:r w:rsidRPr="00A66260">
        <w:rPr>
          <w:rFonts w:ascii="Open Sans" w:hAnsi="Open Sans"/>
          <w:color w:val="333333"/>
          <w:shd w:val="clear" w:color="auto" w:fill="FFFFFF"/>
        </w:rPr>
        <w:t> [online]. 2007, </w:t>
      </w:r>
      <w:r w:rsidRPr="00A66260">
        <w:rPr>
          <w:rFonts w:ascii="Open Sans" w:hAnsi="Open Sans"/>
          <w:b/>
          <w:bCs/>
          <w:color w:val="333333"/>
        </w:rPr>
        <w:t>8</w:t>
      </w:r>
      <w:r w:rsidRPr="00A66260">
        <w:rPr>
          <w:rFonts w:ascii="Open Sans" w:hAnsi="Open Sans"/>
          <w:color w:val="333333"/>
          <w:shd w:val="clear" w:color="auto" w:fill="FFFFFF"/>
        </w:rPr>
        <w:t>(3), 555-563 [cit. 2019-05-30]. DOI: 10.1007/s10592-006-9191-0. ISSN 15660621.</w:t>
      </w:r>
    </w:p>
    <w:p w14:paraId="7BFF86D7" w14:textId="77777777" w:rsidR="003401BE" w:rsidRPr="003401BE" w:rsidRDefault="00A96EAD" w:rsidP="003401BE">
      <w:pPr>
        <w:pStyle w:val="Odstavecseseznamem"/>
        <w:shd w:val="clear" w:color="auto" w:fill="FFFFFF"/>
        <w:spacing w:after="0" w:line="300" w:lineRule="atLeast"/>
        <w:ind w:hanging="153"/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</w:pPr>
      <w:r>
        <w:rPr>
          <w:rFonts w:ascii="Open Sans" w:hAnsi="Open Sans"/>
          <w:color w:val="333333"/>
          <w:shd w:val="clear" w:color="auto" w:fill="FFFFFF"/>
        </w:rPr>
        <w:t>Norbert</w:t>
      </w:r>
      <w:r w:rsidR="003401BE" w:rsidRPr="003401BE">
        <w:rPr>
          <w:rFonts w:ascii="Open Sans" w:hAnsi="Open Sans"/>
          <w:color w:val="333333"/>
          <w:shd w:val="clear" w:color="auto" w:fill="FFFFFF"/>
        </w:rPr>
        <w:t xml:space="preserve">, S. </w:t>
      </w:r>
      <w:proofErr w:type="spellStart"/>
      <w:r w:rsidR="003401BE" w:rsidRPr="003401BE">
        <w:rPr>
          <w:rFonts w:ascii="Open Sans" w:hAnsi="Open Sans"/>
          <w:color w:val="333333"/>
          <w:shd w:val="clear" w:color="auto" w:fill="FFFFFF"/>
        </w:rPr>
        <w:t>Failed</w:t>
      </w:r>
      <w:proofErr w:type="spellEnd"/>
      <w:r w:rsidR="003401BE" w:rsidRPr="003401BE">
        <w:rPr>
          <w:rFonts w:ascii="Open Sans" w:hAnsi="Open Sans"/>
          <w:color w:val="333333"/>
          <w:shd w:val="clear" w:color="auto" w:fill="FFFFFF"/>
        </w:rPr>
        <w:t xml:space="preserve"> </w:t>
      </w:r>
      <w:proofErr w:type="spellStart"/>
      <w:r w:rsidR="003401BE" w:rsidRPr="003401BE">
        <w:rPr>
          <w:rFonts w:ascii="Open Sans" w:hAnsi="Open Sans"/>
          <w:color w:val="333333"/>
          <w:shd w:val="clear" w:color="auto" w:fill="FFFFFF"/>
        </w:rPr>
        <w:t>attempt</w:t>
      </w:r>
      <w:proofErr w:type="spellEnd"/>
      <w:r w:rsidR="003401BE" w:rsidRPr="003401BE">
        <w:rPr>
          <w:rFonts w:ascii="Open Sans" w:hAnsi="Open Sans"/>
          <w:color w:val="333333"/>
          <w:shd w:val="clear" w:color="auto" w:fill="FFFFFF"/>
        </w:rPr>
        <w:t xml:space="preserve"> of a </w:t>
      </w:r>
      <w:proofErr w:type="spellStart"/>
      <w:r w:rsidR="003401BE" w:rsidRPr="003401BE">
        <w:rPr>
          <w:rFonts w:ascii="Open Sans" w:hAnsi="Open Sans"/>
          <w:color w:val="333333"/>
          <w:shd w:val="clear" w:color="auto" w:fill="FFFFFF"/>
        </w:rPr>
        <w:t>reintroduction</w:t>
      </w:r>
      <w:proofErr w:type="spellEnd"/>
      <w:r w:rsidR="003401BE" w:rsidRPr="003401BE">
        <w:rPr>
          <w:rFonts w:ascii="Open Sans" w:hAnsi="Open Sans"/>
          <w:color w:val="333333"/>
          <w:shd w:val="clear" w:color="auto" w:fill="FFFFFF"/>
        </w:rPr>
        <w:t xml:space="preserve"> of </w:t>
      </w:r>
      <w:proofErr w:type="spellStart"/>
      <w:r w:rsidR="003401BE" w:rsidRPr="00A96EAD">
        <w:rPr>
          <w:rFonts w:ascii="Open Sans" w:hAnsi="Open Sans"/>
          <w:i/>
          <w:color w:val="333333"/>
          <w:shd w:val="clear" w:color="auto" w:fill="FFFFFF"/>
        </w:rPr>
        <w:t>Lacerta</w:t>
      </w:r>
      <w:proofErr w:type="spellEnd"/>
      <w:r w:rsidR="003401BE" w:rsidRPr="00A96EAD">
        <w:rPr>
          <w:rFonts w:ascii="Open Sans" w:hAnsi="Open Sans"/>
          <w:i/>
          <w:color w:val="333333"/>
          <w:shd w:val="clear" w:color="auto" w:fill="FFFFFF"/>
        </w:rPr>
        <w:t xml:space="preserve"> </w:t>
      </w:r>
      <w:proofErr w:type="spellStart"/>
      <w:r w:rsidR="003401BE" w:rsidRPr="00A96EAD">
        <w:rPr>
          <w:rFonts w:ascii="Open Sans" w:hAnsi="Open Sans"/>
          <w:i/>
          <w:color w:val="333333"/>
          <w:shd w:val="clear" w:color="auto" w:fill="FFFFFF"/>
        </w:rPr>
        <w:t>viridis</w:t>
      </w:r>
      <w:proofErr w:type="spellEnd"/>
      <w:r w:rsidR="003401BE" w:rsidRPr="003401BE">
        <w:rPr>
          <w:rFonts w:ascii="Open Sans" w:hAnsi="Open Sans"/>
          <w:color w:val="333333"/>
          <w:shd w:val="clear" w:color="auto" w:fill="FFFFFF"/>
        </w:rPr>
        <w:t xml:space="preserve"> in </w:t>
      </w:r>
      <w:proofErr w:type="spellStart"/>
      <w:r w:rsidR="003401BE" w:rsidRPr="003401BE">
        <w:rPr>
          <w:rFonts w:ascii="Open Sans" w:hAnsi="Open Sans"/>
          <w:color w:val="333333"/>
          <w:shd w:val="clear" w:color="auto" w:fill="FFFFFF"/>
        </w:rPr>
        <w:t>Northeast</w:t>
      </w:r>
      <w:proofErr w:type="spellEnd"/>
      <w:r w:rsidR="003401BE" w:rsidRPr="003401BE">
        <w:rPr>
          <w:rFonts w:ascii="Open Sans" w:hAnsi="Open Sans"/>
          <w:color w:val="333333"/>
          <w:shd w:val="clear" w:color="auto" w:fill="FFFFFF"/>
        </w:rPr>
        <w:t xml:space="preserve"> </w:t>
      </w:r>
      <w:proofErr w:type="spellStart"/>
      <w:r w:rsidR="003401BE" w:rsidRPr="003401BE">
        <w:rPr>
          <w:rFonts w:ascii="Open Sans" w:hAnsi="Open Sans"/>
          <w:color w:val="333333"/>
          <w:shd w:val="clear" w:color="auto" w:fill="FFFFFF"/>
        </w:rPr>
        <w:t>Germany</w:t>
      </w:r>
      <w:proofErr w:type="spellEnd"/>
      <w:r w:rsidR="003401BE" w:rsidRPr="003401BE">
        <w:rPr>
          <w:rFonts w:ascii="Open Sans" w:hAnsi="Open Sans"/>
          <w:color w:val="333333"/>
          <w:shd w:val="clear" w:color="auto" w:fill="FFFFFF"/>
        </w:rPr>
        <w:t>. </w:t>
      </w:r>
      <w:proofErr w:type="spellStart"/>
      <w:r w:rsidR="003401BE" w:rsidRPr="003401BE">
        <w:rPr>
          <w:rFonts w:ascii="Open Sans" w:hAnsi="Open Sans"/>
          <w:i/>
          <w:iCs/>
          <w:color w:val="333333"/>
        </w:rPr>
        <w:t>Zeitschrift</w:t>
      </w:r>
      <w:proofErr w:type="spellEnd"/>
      <w:r w:rsidR="003401BE" w:rsidRPr="003401BE">
        <w:rPr>
          <w:rFonts w:ascii="Open Sans" w:hAnsi="Open Sans"/>
          <w:i/>
          <w:iCs/>
          <w:color w:val="333333"/>
        </w:rPr>
        <w:t xml:space="preserve"> </w:t>
      </w:r>
      <w:del w:id="56" w:author="jirka" w:date="2019-10-23T13:26:00Z">
        <w:r w:rsidR="003401BE" w:rsidRPr="003401BE" w:rsidDel="005B1181">
          <w:rPr>
            <w:rFonts w:ascii="Open Sans" w:hAnsi="Open Sans"/>
            <w:i/>
            <w:iCs/>
            <w:color w:val="333333"/>
          </w:rPr>
          <w:delText xml:space="preserve">fur </w:delText>
        </w:r>
      </w:del>
      <w:proofErr w:type="spellStart"/>
      <w:ins w:id="57" w:author="jirka" w:date="2019-10-23T13:26:00Z">
        <w:r w:rsidR="005B1181" w:rsidRPr="003401BE">
          <w:rPr>
            <w:rFonts w:ascii="Open Sans" w:hAnsi="Open Sans"/>
            <w:i/>
            <w:iCs/>
            <w:color w:val="333333"/>
          </w:rPr>
          <w:t>f</w:t>
        </w:r>
        <w:r w:rsidR="005B1181">
          <w:rPr>
            <w:rFonts w:ascii="Open Sans" w:hAnsi="Open Sans"/>
            <w:i/>
            <w:iCs/>
            <w:color w:val="333333"/>
          </w:rPr>
          <w:t>ü</w:t>
        </w:r>
        <w:r w:rsidR="005B1181" w:rsidRPr="003401BE">
          <w:rPr>
            <w:rFonts w:ascii="Open Sans" w:hAnsi="Open Sans"/>
            <w:i/>
            <w:iCs/>
            <w:color w:val="333333"/>
          </w:rPr>
          <w:t>r</w:t>
        </w:r>
        <w:proofErr w:type="spellEnd"/>
        <w:r w:rsidR="005B1181" w:rsidRPr="003401BE">
          <w:rPr>
            <w:rFonts w:ascii="Open Sans" w:hAnsi="Open Sans"/>
            <w:i/>
            <w:iCs/>
            <w:color w:val="333333"/>
          </w:rPr>
          <w:t xml:space="preserve"> </w:t>
        </w:r>
      </w:ins>
      <w:proofErr w:type="spellStart"/>
      <w:r w:rsidR="003401BE" w:rsidRPr="003401BE">
        <w:rPr>
          <w:rFonts w:ascii="Open Sans" w:hAnsi="Open Sans"/>
          <w:i/>
          <w:iCs/>
          <w:color w:val="333333"/>
        </w:rPr>
        <w:t>Feldherpetologie</w:t>
      </w:r>
      <w:proofErr w:type="spellEnd"/>
      <w:r w:rsidR="003401BE" w:rsidRPr="003401BE">
        <w:rPr>
          <w:rFonts w:ascii="Open Sans" w:hAnsi="Open Sans"/>
          <w:color w:val="333333"/>
          <w:shd w:val="clear" w:color="auto" w:fill="FFFFFF"/>
        </w:rPr>
        <w:t> [online]. 2012, </w:t>
      </w:r>
      <w:r w:rsidR="003401BE" w:rsidRPr="003401BE">
        <w:rPr>
          <w:rFonts w:ascii="Open Sans" w:hAnsi="Open Sans"/>
          <w:b/>
          <w:bCs/>
          <w:color w:val="333333"/>
        </w:rPr>
        <w:t>19</w:t>
      </w:r>
      <w:r w:rsidR="003401BE" w:rsidRPr="003401BE">
        <w:rPr>
          <w:rFonts w:ascii="Open Sans" w:hAnsi="Open Sans"/>
          <w:color w:val="333333"/>
          <w:shd w:val="clear" w:color="auto" w:fill="FFFFFF"/>
        </w:rPr>
        <w:t xml:space="preserve">(2), 145 </w:t>
      </w:r>
      <w:r w:rsidR="003401BE" w:rsidRPr="005B1181">
        <w:rPr>
          <w:rFonts w:ascii="Open Sans" w:hAnsi="Open Sans"/>
          <w:color w:val="333333"/>
          <w:highlight w:val="yellow"/>
          <w:shd w:val="clear" w:color="auto" w:fill="FFFFFF"/>
          <w:rPrChange w:id="58" w:author="jirka" w:date="2019-10-23T13:26:00Z">
            <w:rPr>
              <w:rFonts w:ascii="Open Sans" w:hAnsi="Open Sans"/>
              <w:color w:val="333333"/>
              <w:shd w:val="clear" w:color="auto" w:fill="FFFFFF"/>
            </w:rPr>
          </w:rPrChange>
        </w:rPr>
        <w:t>-</w:t>
      </w:r>
      <w:r w:rsidR="003401BE" w:rsidRPr="003401BE">
        <w:rPr>
          <w:rFonts w:ascii="Open Sans" w:hAnsi="Open Sans"/>
          <w:color w:val="333333"/>
          <w:shd w:val="clear" w:color="auto" w:fill="FFFFFF"/>
        </w:rPr>
        <w:t xml:space="preserve"> 164 [cit. 2</w:t>
      </w:r>
      <w:r w:rsidR="003401BE">
        <w:rPr>
          <w:rFonts w:ascii="Open Sans" w:hAnsi="Open Sans"/>
          <w:color w:val="333333"/>
          <w:shd w:val="clear" w:color="auto" w:fill="FFFFFF"/>
        </w:rPr>
        <w:t>019-05-30]. ISSN 09467998.</w:t>
      </w:r>
    </w:p>
    <w:p w14:paraId="14E4E723" w14:textId="77777777" w:rsidR="003401BE" w:rsidRPr="003401BE" w:rsidRDefault="003401BE" w:rsidP="003401BE">
      <w:pPr>
        <w:pStyle w:val="Odstavecseseznamem"/>
        <w:shd w:val="clear" w:color="auto" w:fill="FFFFFF"/>
        <w:spacing w:after="0" w:line="300" w:lineRule="atLeast"/>
        <w:ind w:hanging="153"/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</w:pPr>
      <w:proofErr w:type="spellStart"/>
      <w:r>
        <w:rPr>
          <w:rFonts w:ascii="Open Sans" w:hAnsi="Open Sans"/>
          <w:color w:val="333333"/>
          <w:shd w:val="clear" w:color="auto" w:fill="FFFFFF"/>
        </w:rPr>
        <w:t>Rismiller</w:t>
      </w:r>
      <w:proofErr w:type="spellEnd"/>
      <w:r>
        <w:rPr>
          <w:rFonts w:ascii="Open Sans" w:hAnsi="Open Sans"/>
          <w:color w:val="333333"/>
          <w:shd w:val="clear" w:color="auto" w:fill="FFFFFF"/>
        </w:rPr>
        <w:t xml:space="preserve">, </w:t>
      </w:r>
      <w:r w:rsidRPr="005B1181">
        <w:rPr>
          <w:rFonts w:ascii="Open Sans" w:hAnsi="Open Sans"/>
          <w:color w:val="333333"/>
          <w:highlight w:val="yellow"/>
          <w:shd w:val="clear" w:color="auto" w:fill="FFFFFF"/>
          <w:rPrChange w:id="59" w:author="jirka" w:date="2019-10-23T13:28:00Z">
            <w:rPr>
              <w:rFonts w:ascii="Open Sans" w:hAnsi="Open Sans"/>
              <w:color w:val="333333"/>
              <w:shd w:val="clear" w:color="auto" w:fill="FFFFFF"/>
            </w:rPr>
          </w:rPrChange>
        </w:rPr>
        <w:t>P. D</w:t>
      </w:r>
      <w:r w:rsidR="00A96EAD" w:rsidRPr="005B1181">
        <w:rPr>
          <w:rFonts w:ascii="Open Sans" w:hAnsi="Open Sans"/>
          <w:color w:val="333333"/>
          <w:highlight w:val="yellow"/>
          <w:shd w:val="clear" w:color="auto" w:fill="FFFFFF"/>
          <w:rPrChange w:id="60" w:author="jirka" w:date="2019-10-23T13:28:00Z">
            <w:rPr>
              <w:rFonts w:ascii="Open Sans" w:hAnsi="Open Sans"/>
              <w:color w:val="333333"/>
              <w:shd w:val="clear" w:color="auto" w:fill="FFFFFF"/>
            </w:rPr>
          </w:rPrChange>
        </w:rPr>
        <w:t>,</w:t>
      </w:r>
      <w:r w:rsidR="00A96EAD">
        <w:rPr>
          <w:rFonts w:ascii="Open Sans" w:hAnsi="Open Sans"/>
          <w:color w:val="333333"/>
          <w:shd w:val="clear" w:color="auto" w:fill="FFFFFF"/>
        </w:rPr>
        <w:t xml:space="preserve"> a </w:t>
      </w:r>
      <w:proofErr w:type="spellStart"/>
      <w:r w:rsidRPr="00EA3067">
        <w:rPr>
          <w:rFonts w:ascii="Open Sans" w:hAnsi="Open Sans"/>
          <w:color w:val="333333"/>
          <w:highlight w:val="yellow"/>
          <w:shd w:val="clear" w:color="auto" w:fill="FFFFFF"/>
          <w:rPrChange w:id="61" w:author="jirka" w:date="2019-10-23T13:28:00Z">
            <w:rPr>
              <w:rFonts w:ascii="Open Sans" w:hAnsi="Open Sans"/>
              <w:color w:val="333333"/>
              <w:shd w:val="clear" w:color="auto" w:fill="FFFFFF"/>
            </w:rPr>
          </w:rPrChange>
        </w:rPr>
        <w:t>Heldmaier.G</w:t>
      </w:r>
      <w:proofErr w:type="spellEnd"/>
      <w:r w:rsidRPr="00EA3067">
        <w:rPr>
          <w:rFonts w:ascii="Open Sans" w:hAnsi="Open Sans"/>
          <w:color w:val="333333"/>
          <w:highlight w:val="yellow"/>
          <w:shd w:val="clear" w:color="auto" w:fill="FFFFFF"/>
          <w:rPrChange w:id="62" w:author="jirka" w:date="2019-10-23T13:28:00Z">
            <w:rPr>
              <w:rFonts w:ascii="Open Sans" w:hAnsi="Open Sans"/>
              <w:color w:val="333333"/>
              <w:shd w:val="clear" w:color="auto" w:fill="FFFFFF"/>
            </w:rPr>
          </w:rPrChange>
        </w:rPr>
        <w:t>.</w:t>
      </w:r>
      <w:r>
        <w:rPr>
          <w:rFonts w:ascii="Open Sans" w:hAnsi="Open Sans"/>
          <w:color w:val="333333"/>
          <w:shd w:val="clear" w:color="auto" w:fill="FFFFFF"/>
        </w:rPr>
        <w:t xml:space="preserve"> </w:t>
      </w:r>
      <w:proofErr w:type="spellStart"/>
      <w:r>
        <w:rPr>
          <w:rFonts w:ascii="Open Sans" w:hAnsi="Open Sans"/>
          <w:color w:val="333333"/>
          <w:shd w:val="clear" w:color="auto" w:fill="FFFFFF"/>
        </w:rPr>
        <w:t>How</w:t>
      </w:r>
      <w:proofErr w:type="spellEnd"/>
      <w:r>
        <w:rPr>
          <w:rFonts w:ascii="Open Sans" w:hAnsi="Open Sans"/>
          <w:color w:val="333333"/>
          <w:shd w:val="clear" w:color="auto" w:fill="FFFFFF"/>
        </w:rPr>
        <w:t xml:space="preserve"> </w:t>
      </w:r>
      <w:proofErr w:type="spellStart"/>
      <w:ins w:id="63" w:author="jirka" w:date="2019-10-23T13:27:00Z">
        <w:r w:rsidR="005B1181">
          <w:rPr>
            <w:rFonts w:ascii="Open Sans" w:hAnsi="Open Sans"/>
            <w:color w:val="333333"/>
            <w:shd w:val="clear" w:color="auto" w:fill="FFFFFF"/>
          </w:rPr>
          <w:t>p</w:t>
        </w:r>
      </w:ins>
      <w:del w:id="64" w:author="jirka" w:date="2019-10-23T13:27:00Z">
        <w:r w:rsidDel="005B1181">
          <w:rPr>
            <w:rFonts w:ascii="Open Sans" w:hAnsi="Open Sans"/>
            <w:color w:val="333333"/>
            <w:shd w:val="clear" w:color="auto" w:fill="FFFFFF"/>
          </w:rPr>
          <w:delText>P</w:delText>
        </w:r>
      </w:del>
      <w:r>
        <w:rPr>
          <w:rFonts w:ascii="Open Sans" w:hAnsi="Open Sans"/>
          <w:color w:val="333333"/>
          <w:shd w:val="clear" w:color="auto" w:fill="FFFFFF"/>
        </w:rPr>
        <w:t>hotoperiod</w:t>
      </w:r>
      <w:proofErr w:type="spellEnd"/>
      <w:r>
        <w:rPr>
          <w:rFonts w:ascii="Open Sans" w:hAnsi="Open Sans"/>
          <w:color w:val="333333"/>
          <w:shd w:val="clear" w:color="auto" w:fill="FFFFFF"/>
        </w:rPr>
        <w:t xml:space="preserve"> </w:t>
      </w:r>
      <w:proofErr w:type="spellStart"/>
      <w:ins w:id="65" w:author="jirka" w:date="2019-10-23T13:27:00Z">
        <w:r w:rsidR="005B1181">
          <w:rPr>
            <w:rFonts w:ascii="Open Sans" w:hAnsi="Open Sans"/>
            <w:color w:val="333333"/>
            <w:shd w:val="clear" w:color="auto" w:fill="FFFFFF"/>
          </w:rPr>
          <w:t>i</w:t>
        </w:r>
      </w:ins>
      <w:del w:id="66" w:author="jirka" w:date="2019-10-23T13:27:00Z">
        <w:r w:rsidDel="005B1181">
          <w:rPr>
            <w:rFonts w:ascii="Open Sans" w:hAnsi="Open Sans"/>
            <w:color w:val="333333"/>
            <w:shd w:val="clear" w:color="auto" w:fill="FFFFFF"/>
          </w:rPr>
          <w:delText>I</w:delText>
        </w:r>
      </w:del>
      <w:r>
        <w:rPr>
          <w:rFonts w:ascii="Open Sans" w:hAnsi="Open Sans"/>
          <w:color w:val="333333"/>
          <w:shd w:val="clear" w:color="auto" w:fill="FFFFFF"/>
        </w:rPr>
        <w:t>nfluences</w:t>
      </w:r>
      <w:proofErr w:type="spellEnd"/>
      <w:r>
        <w:rPr>
          <w:rFonts w:ascii="Open Sans" w:hAnsi="Open Sans"/>
          <w:color w:val="333333"/>
          <w:shd w:val="clear" w:color="auto" w:fill="FFFFFF"/>
        </w:rPr>
        <w:t xml:space="preserve"> </w:t>
      </w:r>
      <w:ins w:id="67" w:author="jirka" w:date="2019-10-23T13:27:00Z">
        <w:r w:rsidR="005B1181">
          <w:rPr>
            <w:rFonts w:ascii="Open Sans" w:hAnsi="Open Sans"/>
            <w:color w:val="333333"/>
            <w:shd w:val="clear" w:color="auto" w:fill="FFFFFF"/>
          </w:rPr>
          <w:t>b</w:t>
        </w:r>
      </w:ins>
      <w:del w:id="68" w:author="jirka" w:date="2019-10-23T13:27:00Z">
        <w:r w:rsidDel="005B1181">
          <w:rPr>
            <w:rFonts w:ascii="Open Sans" w:hAnsi="Open Sans"/>
            <w:color w:val="333333"/>
            <w:shd w:val="clear" w:color="auto" w:fill="FFFFFF"/>
          </w:rPr>
          <w:delText>B</w:delText>
        </w:r>
      </w:del>
      <w:r>
        <w:rPr>
          <w:rFonts w:ascii="Open Sans" w:hAnsi="Open Sans"/>
          <w:color w:val="333333"/>
          <w:shd w:val="clear" w:color="auto" w:fill="FFFFFF"/>
        </w:rPr>
        <w:t xml:space="preserve">ody </w:t>
      </w:r>
      <w:proofErr w:type="spellStart"/>
      <w:ins w:id="69" w:author="jirka" w:date="2019-10-23T13:27:00Z">
        <w:r w:rsidR="005B1181">
          <w:rPr>
            <w:rFonts w:ascii="Open Sans" w:hAnsi="Open Sans"/>
            <w:color w:val="333333"/>
            <w:shd w:val="clear" w:color="auto" w:fill="FFFFFF"/>
          </w:rPr>
          <w:t>t</w:t>
        </w:r>
      </w:ins>
      <w:del w:id="70" w:author="jirka" w:date="2019-10-23T13:27:00Z">
        <w:r w:rsidDel="005B1181">
          <w:rPr>
            <w:rFonts w:ascii="Open Sans" w:hAnsi="Open Sans"/>
            <w:color w:val="333333"/>
            <w:shd w:val="clear" w:color="auto" w:fill="FFFFFF"/>
          </w:rPr>
          <w:delText>T</w:delText>
        </w:r>
      </w:del>
      <w:r>
        <w:rPr>
          <w:rFonts w:ascii="Open Sans" w:hAnsi="Open Sans"/>
          <w:color w:val="333333"/>
          <w:shd w:val="clear" w:color="auto" w:fill="FFFFFF"/>
        </w:rPr>
        <w:t>emperature</w:t>
      </w:r>
      <w:proofErr w:type="spellEnd"/>
      <w:r>
        <w:rPr>
          <w:rFonts w:ascii="Open Sans" w:hAnsi="Open Sans"/>
          <w:color w:val="333333"/>
          <w:shd w:val="clear" w:color="auto" w:fill="FFFFFF"/>
        </w:rPr>
        <w:t xml:space="preserve"> </w:t>
      </w:r>
      <w:proofErr w:type="spellStart"/>
      <w:ins w:id="71" w:author="jirka" w:date="2019-10-23T13:27:00Z">
        <w:r w:rsidR="005B1181">
          <w:rPr>
            <w:rFonts w:ascii="Open Sans" w:hAnsi="Open Sans"/>
            <w:color w:val="333333"/>
            <w:shd w:val="clear" w:color="auto" w:fill="FFFFFF"/>
          </w:rPr>
          <w:t>s</w:t>
        </w:r>
      </w:ins>
      <w:del w:id="72" w:author="jirka" w:date="2019-10-23T13:27:00Z">
        <w:r w:rsidDel="005B1181">
          <w:rPr>
            <w:rFonts w:ascii="Open Sans" w:hAnsi="Open Sans"/>
            <w:color w:val="333333"/>
            <w:shd w:val="clear" w:color="auto" w:fill="FFFFFF"/>
          </w:rPr>
          <w:delText>S</w:delText>
        </w:r>
      </w:del>
      <w:r>
        <w:rPr>
          <w:rFonts w:ascii="Open Sans" w:hAnsi="Open Sans"/>
          <w:color w:val="333333"/>
          <w:shd w:val="clear" w:color="auto" w:fill="FFFFFF"/>
        </w:rPr>
        <w:t>election</w:t>
      </w:r>
      <w:proofErr w:type="spellEnd"/>
      <w:r>
        <w:rPr>
          <w:rFonts w:ascii="Open Sans" w:hAnsi="Open Sans"/>
          <w:color w:val="333333"/>
          <w:shd w:val="clear" w:color="auto" w:fill="FFFFFF"/>
        </w:rPr>
        <w:t xml:space="preserve"> in </w:t>
      </w:r>
      <w:proofErr w:type="spellStart"/>
      <w:r w:rsidRPr="00A96EAD">
        <w:rPr>
          <w:rFonts w:ascii="Open Sans" w:hAnsi="Open Sans"/>
          <w:i/>
          <w:color w:val="333333"/>
          <w:shd w:val="clear" w:color="auto" w:fill="FFFFFF"/>
        </w:rPr>
        <w:t>Lacerta</w:t>
      </w:r>
      <w:proofErr w:type="spellEnd"/>
      <w:r w:rsidRPr="00A96EAD">
        <w:rPr>
          <w:rFonts w:ascii="Open Sans" w:hAnsi="Open Sans"/>
          <w:i/>
          <w:color w:val="333333"/>
          <w:shd w:val="clear" w:color="auto" w:fill="FFFFFF"/>
        </w:rPr>
        <w:t xml:space="preserve"> </w:t>
      </w:r>
      <w:proofErr w:type="spellStart"/>
      <w:r w:rsidRPr="00A96EAD">
        <w:rPr>
          <w:rFonts w:ascii="Open Sans" w:hAnsi="Open Sans"/>
          <w:i/>
          <w:color w:val="333333"/>
          <w:shd w:val="clear" w:color="auto" w:fill="FFFFFF"/>
        </w:rPr>
        <w:t>viridis</w:t>
      </w:r>
      <w:proofErr w:type="spellEnd"/>
      <w:r>
        <w:rPr>
          <w:rFonts w:ascii="Open Sans" w:hAnsi="Open Sans"/>
          <w:color w:val="333333"/>
          <w:shd w:val="clear" w:color="auto" w:fill="FFFFFF"/>
        </w:rPr>
        <w:t>. </w:t>
      </w:r>
      <w:proofErr w:type="spellStart"/>
      <w:r>
        <w:rPr>
          <w:rFonts w:ascii="Open Sans" w:hAnsi="Open Sans"/>
          <w:i/>
          <w:iCs/>
          <w:color w:val="333333"/>
        </w:rPr>
        <w:t>Oecologia</w:t>
      </w:r>
      <w:proofErr w:type="spellEnd"/>
      <w:r>
        <w:rPr>
          <w:rFonts w:ascii="Open Sans" w:hAnsi="Open Sans"/>
          <w:color w:val="333333"/>
          <w:shd w:val="clear" w:color="auto" w:fill="FFFFFF"/>
        </w:rPr>
        <w:t> [online]. 1988, </w:t>
      </w:r>
      <w:r>
        <w:rPr>
          <w:rFonts w:ascii="Open Sans" w:hAnsi="Open Sans"/>
          <w:b/>
          <w:bCs/>
          <w:color w:val="333333"/>
        </w:rPr>
        <w:t>75</w:t>
      </w:r>
      <w:r>
        <w:rPr>
          <w:rFonts w:ascii="Open Sans" w:hAnsi="Open Sans"/>
          <w:color w:val="333333"/>
          <w:shd w:val="clear" w:color="auto" w:fill="FFFFFF"/>
        </w:rPr>
        <w:t>(1), 125-131 [cit. 2019-05-30]. ISSN 00298549.</w:t>
      </w:r>
    </w:p>
    <w:p w14:paraId="2C83D51A" w14:textId="77777777" w:rsidR="002840A5" w:rsidRPr="003401BE" w:rsidRDefault="003401BE" w:rsidP="003401BE">
      <w:pPr>
        <w:pStyle w:val="Odstavecseseznamem"/>
        <w:shd w:val="clear" w:color="auto" w:fill="FFFFFF"/>
        <w:spacing w:after="0" w:line="300" w:lineRule="atLeast"/>
        <w:ind w:hanging="153"/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</w:pPr>
      <w:proofErr w:type="spellStart"/>
      <w:r>
        <w:rPr>
          <w:rFonts w:ascii="Open Sans" w:hAnsi="Open Sans"/>
          <w:color w:val="333333"/>
          <w:shd w:val="clear" w:color="auto" w:fill="FFFFFF"/>
        </w:rPr>
        <w:t>Heltai</w:t>
      </w:r>
      <w:proofErr w:type="spellEnd"/>
      <w:r w:rsidRPr="00EA3067">
        <w:rPr>
          <w:rFonts w:ascii="Open Sans" w:hAnsi="Open Sans"/>
          <w:color w:val="333333"/>
          <w:highlight w:val="yellow"/>
          <w:shd w:val="clear" w:color="auto" w:fill="FFFFFF"/>
          <w:rPrChange w:id="73" w:author="jirka" w:date="2019-10-23T13:28:00Z">
            <w:rPr>
              <w:rFonts w:ascii="Open Sans" w:hAnsi="Open Sans"/>
              <w:color w:val="333333"/>
              <w:shd w:val="clear" w:color="auto" w:fill="FFFFFF"/>
            </w:rPr>
          </w:rPrChange>
        </w:rPr>
        <w:t>, B.,</w:t>
      </w:r>
      <w:r>
        <w:rPr>
          <w:rFonts w:ascii="Open Sans" w:hAnsi="Open Sans"/>
          <w:color w:val="333333"/>
          <w:shd w:val="clear" w:color="auto" w:fill="FFFFFF"/>
        </w:rPr>
        <w:t xml:space="preserve"> Kovács </w:t>
      </w:r>
      <w:r w:rsidRPr="00EA3067">
        <w:rPr>
          <w:rFonts w:ascii="Open Sans" w:hAnsi="Open Sans"/>
          <w:color w:val="333333"/>
          <w:highlight w:val="yellow"/>
          <w:shd w:val="clear" w:color="auto" w:fill="FFFFFF"/>
          <w:rPrChange w:id="74" w:author="jirka" w:date="2019-10-23T13:28:00Z">
            <w:rPr>
              <w:rFonts w:ascii="Open Sans" w:hAnsi="Open Sans"/>
              <w:color w:val="333333"/>
              <w:shd w:val="clear" w:color="auto" w:fill="FFFFFF"/>
            </w:rPr>
          </w:rPrChange>
        </w:rPr>
        <w:t>D,</w:t>
      </w:r>
      <w:r>
        <w:rPr>
          <w:rFonts w:ascii="Open Sans" w:hAnsi="Open Sans"/>
          <w:color w:val="333333"/>
          <w:shd w:val="clear" w:color="auto" w:fill="FFFFFF"/>
        </w:rPr>
        <w:t xml:space="preserve"> Kiss I. a Sály P. </w:t>
      </w:r>
      <w:proofErr w:type="spellStart"/>
      <w:r>
        <w:rPr>
          <w:rFonts w:ascii="Open Sans" w:hAnsi="Open Sans"/>
          <w:color w:val="333333"/>
          <w:shd w:val="clear" w:color="auto" w:fill="FFFFFF"/>
        </w:rPr>
        <w:t>Niche</w:t>
      </w:r>
      <w:proofErr w:type="spellEnd"/>
      <w:r>
        <w:rPr>
          <w:rFonts w:ascii="Open Sans" w:hAnsi="Open Sans"/>
          <w:color w:val="333333"/>
          <w:shd w:val="clear" w:color="auto" w:fill="FFFFFF"/>
        </w:rPr>
        <w:t xml:space="preserve"> </w:t>
      </w:r>
      <w:proofErr w:type="spellStart"/>
      <w:r>
        <w:rPr>
          <w:rFonts w:ascii="Open Sans" w:hAnsi="Open Sans"/>
          <w:color w:val="333333"/>
          <w:shd w:val="clear" w:color="auto" w:fill="FFFFFF"/>
        </w:rPr>
        <w:t>segregation</w:t>
      </w:r>
      <w:proofErr w:type="spellEnd"/>
      <w:r>
        <w:rPr>
          <w:rFonts w:ascii="Open Sans" w:hAnsi="Open Sans"/>
          <w:color w:val="333333"/>
          <w:shd w:val="clear" w:color="auto" w:fill="FFFFFF"/>
        </w:rPr>
        <w:t xml:space="preserve"> of </w:t>
      </w:r>
      <w:proofErr w:type="spellStart"/>
      <w:r>
        <w:rPr>
          <w:rFonts w:ascii="Open Sans" w:hAnsi="Open Sans"/>
          <w:color w:val="333333"/>
          <w:shd w:val="clear" w:color="auto" w:fill="FFFFFF"/>
        </w:rPr>
        <w:t>sand</w:t>
      </w:r>
      <w:proofErr w:type="spellEnd"/>
      <w:r>
        <w:rPr>
          <w:rFonts w:ascii="Open Sans" w:hAnsi="Open Sans"/>
          <w:color w:val="333333"/>
          <w:shd w:val="clear" w:color="auto" w:fill="FFFFFF"/>
        </w:rPr>
        <w:t xml:space="preserve"> lizard </w:t>
      </w:r>
      <w:r w:rsidRPr="00A96EAD">
        <w:rPr>
          <w:rFonts w:ascii="Open Sans" w:hAnsi="Open Sans"/>
          <w:i/>
          <w:color w:val="333333"/>
          <w:shd w:val="clear" w:color="auto" w:fill="FFFFFF"/>
        </w:rPr>
        <w:t>(Lacerta agilis</w:t>
      </w:r>
      <w:r>
        <w:rPr>
          <w:rFonts w:ascii="Open Sans" w:hAnsi="Open Sans"/>
          <w:color w:val="333333"/>
          <w:shd w:val="clear" w:color="auto" w:fill="FFFFFF"/>
        </w:rPr>
        <w:t>) and green lizard (</w:t>
      </w:r>
      <w:r w:rsidRPr="00A96EAD">
        <w:rPr>
          <w:rFonts w:ascii="Open Sans" w:hAnsi="Open Sans"/>
          <w:i/>
          <w:color w:val="333333"/>
          <w:shd w:val="clear" w:color="auto" w:fill="FFFFFF"/>
        </w:rPr>
        <w:t>Lacerta viridis</w:t>
      </w:r>
      <w:r>
        <w:rPr>
          <w:rFonts w:ascii="Open Sans" w:hAnsi="Open Sans"/>
          <w:color w:val="333333"/>
          <w:shd w:val="clear" w:color="auto" w:fill="FFFFFF"/>
        </w:rPr>
        <w:t>) in an urban semi-natural habitat. </w:t>
      </w:r>
      <w:r>
        <w:rPr>
          <w:rFonts w:ascii="Open Sans" w:hAnsi="Open Sans"/>
          <w:i/>
          <w:iCs/>
          <w:color w:val="333333"/>
        </w:rPr>
        <w:t>Amphibia Reptilia</w:t>
      </w:r>
      <w:r>
        <w:rPr>
          <w:rFonts w:ascii="Open Sans" w:hAnsi="Open Sans"/>
          <w:color w:val="333333"/>
          <w:shd w:val="clear" w:color="auto" w:fill="FFFFFF"/>
        </w:rPr>
        <w:t> [online]. 2015, </w:t>
      </w:r>
      <w:r>
        <w:rPr>
          <w:rFonts w:ascii="Open Sans" w:hAnsi="Open Sans"/>
          <w:b/>
          <w:bCs/>
          <w:color w:val="333333"/>
        </w:rPr>
        <w:t>36</w:t>
      </w:r>
      <w:r>
        <w:rPr>
          <w:rFonts w:ascii="Open Sans" w:hAnsi="Open Sans"/>
          <w:color w:val="333333"/>
          <w:shd w:val="clear" w:color="auto" w:fill="FFFFFF"/>
        </w:rPr>
        <w:t>(4), 389 - 399 [cit. 2019-05-30]. DOI: 10.1163/15685381-00003018. ISSN 15685381.</w:t>
      </w:r>
      <w:r>
        <w:rPr>
          <w:rFonts w:ascii="Open Sans" w:hAnsi="Open Sans"/>
          <w:color w:val="333333"/>
          <w:shd w:val="clear" w:color="auto" w:fill="FFFFFF"/>
        </w:rPr>
        <w:br/>
      </w:r>
    </w:p>
    <w:sectPr w:rsidR="002840A5" w:rsidRPr="003401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9" w:author="jirka" w:date="2019-10-23T13:20:00Z" w:initials="j">
    <w:p w14:paraId="1A84B928" w14:textId="77777777" w:rsidR="005B1181" w:rsidRDefault="005B1181">
      <w:pPr>
        <w:pStyle w:val="Textkomente"/>
      </w:pPr>
      <w:r>
        <w:rPr>
          <w:rStyle w:val="Odkaznakoment"/>
        </w:rPr>
        <w:annotationRef/>
      </w:r>
      <w:r>
        <w:t>Nemá smysl u řádného článku.</w:t>
      </w:r>
    </w:p>
  </w:comment>
  <w:comment w:id="20" w:author="jirka" w:date="2019-10-23T13:21:00Z" w:initials="j">
    <w:p w14:paraId="70BFFFA8" w14:textId="77777777" w:rsidR="005B1181" w:rsidRDefault="005B1181">
      <w:pPr>
        <w:pStyle w:val="Textkomente"/>
      </w:pPr>
      <w:r>
        <w:rPr>
          <w:rStyle w:val="Odkaznakoment"/>
        </w:rPr>
        <w:annotationRef/>
      </w:r>
      <w:r>
        <w:t>Nemá smysl.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A84B928" w15:done="0"/>
  <w15:commentEx w15:paraId="70BFFFA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12DDA"/>
    <w:multiLevelType w:val="hybridMultilevel"/>
    <w:tmpl w:val="7076D7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2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M2MDawsDQ3NzA1N7VU0lEKTi0uzszPAykwrAUAng/B0iwAAAA="/>
  </w:docVars>
  <w:rsids>
    <w:rsidRoot w:val="003401BE"/>
    <w:rsid w:val="002709C8"/>
    <w:rsid w:val="002870DD"/>
    <w:rsid w:val="003401BE"/>
    <w:rsid w:val="004C3D67"/>
    <w:rsid w:val="005268CE"/>
    <w:rsid w:val="005B1181"/>
    <w:rsid w:val="00A66260"/>
    <w:rsid w:val="00A96EAD"/>
    <w:rsid w:val="00BB5DAA"/>
    <w:rsid w:val="00EA3067"/>
    <w:rsid w:val="00EF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24139"/>
  <w15:chartTrackingRefBased/>
  <w15:docId w15:val="{22F10F31-225E-43D0-B4F2-2DFC199D1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01BE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01B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B118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118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118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118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118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11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11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8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Sarka Bartakova</dc:creator>
  <cp:keywords/>
  <dc:description/>
  <cp:lastModifiedBy>jirka</cp:lastModifiedBy>
  <cp:revision>2</cp:revision>
  <dcterms:created xsi:type="dcterms:W3CDTF">2019-10-23T11:32:00Z</dcterms:created>
  <dcterms:modified xsi:type="dcterms:W3CDTF">2019-10-23T11:32:00Z</dcterms:modified>
</cp:coreProperties>
</file>